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DBC" w:rsidRPr="002C7B24" w:rsidRDefault="00613DBC" w:rsidP="00613DBC">
      <w:pPr>
        <w:pStyle w:val="Zhlav"/>
        <w:spacing w:after="120"/>
        <w:rPr>
          <w:i/>
          <w:sz w:val="22"/>
          <w:szCs w:val="22"/>
        </w:rPr>
      </w:pPr>
      <w:bookmarkStart w:id="0" w:name="_GoBack"/>
      <w:bookmarkEnd w:id="0"/>
      <w:permStart w:id="528288535" w:edGrp="everyone"/>
      <w:r w:rsidRPr="002C7B24">
        <w:rPr>
          <w:i/>
          <w:sz w:val="22"/>
          <w:szCs w:val="22"/>
        </w:rPr>
        <w:t>Příloha č.2 ZD-Návrh smlouvy o dílo</w:t>
      </w:r>
    </w:p>
    <w:permEnd w:id="528288535"/>
    <w:p w:rsidR="00FC7A7F" w:rsidRPr="000B6270" w:rsidRDefault="00F659FF" w:rsidP="00E41D8F">
      <w:pPr>
        <w:pStyle w:val="Nzev"/>
        <w:tabs>
          <w:tab w:val="clear" w:pos="720"/>
        </w:tabs>
        <w:ind w:left="0" w:right="21"/>
        <w:rPr>
          <w:rFonts w:ascii="Arial Black" w:hAnsi="Arial Black"/>
          <w:color w:val="auto"/>
          <w:sz w:val="22"/>
          <w:szCs w:val="22"/>
          <w:lang w:val="cs-CZ"/>
        </w:rPr>
      </w:pPr>
      <w:r w:rsidRPr="000B6270">
        <w:rPr>
          <w:rFonts w:ascii="Arial Black" w:hAnsi="Arial Black"/>
          <w:color w:val="auto"/>
          <w:sz w:val="22"/>
          <w:szCs w:val="22"/>
          <w:lang w:val="cs-CZ"/>
        </w:rPr>
        <w:t>SMLOUV</w:t>
      </w:r>
      <w:r w:rsidR="007E6682" w:rsidRPr="000B6270">
        <w:rPr>
          <w:rFonts w:ascii="Arial Black" w:hAnsi="Arial Black"/>
          <w:color w:val="auto"/>
          <w:sz w:val="22"/>
          <w:szCs w:val="22"/>
          <w:lang w:val="cs-CZ"/>
        </w:rPr>
        <w:t>A</w:t>
      </w:r>
      <w:r w:rsidRPr="000B6270">
        <w:rPr>
          <w:rFonts w:ascii="Arial Black" w:hAnsi="Arial Black"/>
          <w:color w:val="auto"/>
          <w:sz w:val="22"/>
          <w:szCs w:val="22"/>
          <w:lang w:val="cs-CZ"/>
        </w:rPr>
        <w:t xml:space="preserve"> </w:t>
      </w:r>
      <w:r w:rsidR="00547489" w:rsidRPr="000B6270">
        <w:rPr>
          <w:rFonts w:ascii="Arial Black" w:hAnsi="Arial Black"/>
          <w:color w:val="auto"/>
          <w:sz w:val="22"/>
          <w:szCs w:val="22"/>
          <w:lang w:val="cs-CZ"/>
        </w:rPr>
        <w:t>O DÍLO</w:t>
      </w:r>
    </w:p>
    <w:p w:rsidR="00AE4ACC" w:rsidRPr="000B6270" w:rsidRDefault="00AE4ACC" w:rsidP="00E201B8">
      <w:pPr>
        <w:pStyle w:val="Nzev"/>
        <w:tabs>
          <w:tab w:val="clear" w:pos="720"/>
        </w:tabs>
        <w:ind w:left="0" w:right="21"/>
        <w:jc w:val="both"/>
        <w:rPr>
          <w:color w:val="auto"/>
          <w:sz w:val="22"/>
          <w:szCs w:val="22"/>
          <w:lang w:val="cs-CZ"/>
        </w:rPr>
      </w:pPr>
    </w:p>
    <w:p w:rsidR="00D54220" w:rsidRPr="00C64573" w:rsidRDefault="00D54220" w:rsidP="00E41D8F">
      <w:pPr>
        <w:pStyle w:val="Zkladntext"/>
        <w:ind w:left="1985"/>
        <w:jc w:val="both"/>
        <w:rPr>
          <w:color w:val="auto"/>
        </w:rPr>
      </w:pPr>
      <w:r w:rsidRPr="000B6270">
        <w:rPr>
          <w:color w:val="auto"/>
        </w:rPr>
        <w:t>Číslo smlouvy objednatele:</w:t>
      </w:r>
      <w:r w:rsidR="000B6270" w:rsidRPr="000B6270">
        <w:rPr>
          <w:color w:val="auto"/>
        </w:rPr>
        <w:t xml:space="preserve"> </w:t>
      </w:r>
      <w:permStart w:id="1523264830" w:edGrp="everyone"/>
      <w:r w:rsidR="00BD3729" w:rsidRPr="0045097B">
        <w:rPr>
          <w:i/>
          <w:color w:val="00B0F0"/>
          <w:szCs w:val="22"/>
          <w:lang w:val="cs-CZ"/>
        </w:rPr>
        <w:t>(Pozn. Doplní Objednatel)</w:t>
      </w:r>
      <w:permEnd w:id="1523264830"/>
    </w:p>
    <w:p w:rsidR="00D54220" w:rsidRPr="00C64573" w:rsidRDefault="00D54220" w:rsidP="00E41D8F">
      <w:pPr>
        <w:pStyle w:val="Zkladntext"/>
        <w:ind w:left="1985"/>
        <w:jc w:val="both"/>
        <w:rPr>
          <w:color w:val="auto"/>
        </w:rPr>
      </w:pPr>
      <w:r w:rsidRPr="00C64573">
        <w:rPr>
          <w:color w:val="auto"/>
        </w:rPr>
        <w:t>Číslo smlouvy zhotovitele:</w:t>
      </w:r>
      <w:r w:rsidR="00081531" w:rsidRPr="00C64573">
        <w:rPr>
          <w:color w:val="auto"/>
        </w:rPr>
        <w:t xml:space="preserve"> </w:t>
      </w:r>
      <w:permStart w:id="1061118009" w:edGrp="everyone"/>
      <w:r w:rsidR="00BD3729" w:rsidRPr="0045097B">
        <w:rPr>
          <w:i/>
          <w:color w:val="00B0F0"/>
          <w:szCs w:val="22"/>
          <w:lang w:val="cs-CZ"/>
        </w:rPr>
        <w:t>(Pozn. Doplní dodavatel. Poté poznámku vymažte)</w:t>
      </w:r>
      <w:permEnd w:id="1061118009"/>
    </w:p>
    <w:p w:rsidR="00547489" w:rsidRPr="000B6270" w:rsidRDefault="00547489" w:rsidP="00E201B8">
      <w:pPr>
        <w:pStyle w:val="Nadpis1"/>
        <w:jc w:val="both"/>
      </w:pPr>
      <w:r w:rsidRPr="000B6270">
        <w:t>Smluvní strany</w:t>
      </w:r>
    </w:p>
    <w:p w:rsidR="00547489" w:rsidRPr="000B6270" w:rsidRDefault="00547489" w:rsidP="00E201B8">
      <w:pPr>
        <w:tabs>
          <w:tab w:val="left" w:pos="3969"/>
        </w:tabs>
        <w:spacing w:before="120"/>
        <w:ind w:right="21"/>
        <w:jc w:val="both"/>
        <w:rPr>
          <w:rFonts w:ascii="Times New Roman" w:hAnsi="Times New Roman"/>
          <w:b/>
          <w:color w:val="auto"/>
          <w:sz w:val="22"/>
          <w:szCs w:val="22"/>
          <w:lang w:val="cs-CZ"/>
        </w:rPr>
      </w:pPr>
      <w:r w:rsidRPr="000B6270">
        <w:rPr>
          <w:rFonts w:ascii="Times New Roman" w:hAnsi="Times New Roman"/>
          <w:b/>
          <w:color w:val="auto"/>
          <w:sz w:val="22"/>
          <w:szCs w:val="22"/>
          <w:lang w:val="cs-CZ"/>
        </w:rPr>
        <w:t>Objednatel:</w:t>
      </w:r>
      <w:r w:rsidRPr="000B6270">
        <w:rPr>
          <w:rFonts w:ascii="Times New Roman" w:hAnsi="Times New Roman"/>
          <w:b/>
          <w:color w:val="auto"/>
          <w:sz w:val="22"/>
          <w:szCs w:val="22"/>
          <w:lang w:val="cs-CZ"/>
        </w:rPr>
        <w:tab/>
        <w:t>Dopravní podnik Ostrava a.s.</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 </w:t>
      </w:r>
      <w:r w:rsidRPr="000B6270">
        <w:rPr>
          <w:rFonts w:ascii="Times New Roman" w:hAnsi="Times New Roman"/>
          <w:color w:val="auto"/>
          <w:sz w:val="22"/>
          <w:szCs w:val="22"/>
          <w:lang w:val="cs-CZ"/>
        </w:rPr>
        <w:tab/>
        <w:t>Poděbradova 494/2, Moravská Ostrava, PSČ 702 00 Ostrava</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Pr="000B6270">
        <w:rPr>
          <w:rFonts w:ascii="Times New Roman" w:hAnsi="Times New Roman"/>
          <w:color w:val="auto"/>
          <w:sz w:val="22"/>
          <w:szCs w:val="22"/>
          <w:lang w:val="cs-CZ"/>
        </w:rPr>
        <w:tab/>
        <w:t>akciová společnost</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zapsaná v obch. rejstříku:    </w:t>
      </w:r>
      <w:r w:rsidRPr="000B6270">
        <w:rPr>
          <w:rFonts w:ascii="Times New Roman" w:hAnsi="Times New Roman"/>
          <w:color w:val="auto"/>
          <w:sz w:val="22"/>
          <w:szCs w:val="22"/>
          <w:lang w:val="cs-CZ"/>
        </w:rPr>
        <w:tab/>
        <w:t>vedeném u Krajského soudu Ostrava, oddíl B., vložka číslo 1104</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Pr="000B6270">
        <w:rPr>
          <w:rFonts w:ascii="Times New Roman" w:hAnsi="Times New Roman"/>
          <w:color w:val="auto"/>
          <w:sz w:val="22"/>
          <w:szCs w:val="22"/>
          <w:lang w:val="cs-CZ"/>
        </w:rPr>
        <w:tab/>
        <w:t>61974757</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DIČ:</w:t>
      </w:r>
      <w:r w:rsidRPr="000B6270">
        <w:rPr>
          <w:rFonts w:ascii="Times New Roman" w:hAnsi="Times New Roman"/>
          <w:color w:val="auto"/>
          <w:sz w:val="22"/>
          <w:szCs w:val="22"/>
          <w:lang w:val="cs-CZ"/>
        </w:rPr>
        <w:tab/>
        <w:t>CZ61974757  plátce DPH</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bankovní spojení:</w:t>
      </w:r>
      <w:r w:rsidRPr="000B6270">
        <w:rPr>
          <w:rFonts w:ascii="Times New Roman" w:hAnsi="Times New Roman"/>
          <w:color w:val="auto"/>
          <w:sz w:val="22"/>
          <w:szCs w:val="22"/>
          <w:lang w:val="cs-CZ"/>
        </w:rPr>
        <w:tab/>
        <w:t>Komerční banka, a.s., pobočka Ostrava, Nádražní 12</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číslo účtu:</w:t>
      </w:r>
      <w:r w:rsidRPr="000B6270">
        <w:rPr>
          <w:rFonts w:ascii="Times New Roman" w:hAnsi="Times New Roman"/>
          <w:color w:val="auto"/>
          <w:sz w:val="22"/>
          <w:szCs w:val="22"/>
          <w:lang w:val="cs-CZ"/>
        </w:rPr>
        <w:tab/>
        <w:t>5708761/0100</w:t>
      </w:r>
    </w:p>
    <w:p w:rsidR="00547489" w:rsidRPr="000B6270" w:rsidRDefault="00D92757"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00547489" w:rsidRPr="000B6270">
        <w:rPr>
          <w:rFonts w:ascii="Times New Roman" w:hAnsi="Times New Roman"/>
          <w:color w:val="auto"/>
          <w:sz w:val="22"/>
          <w:szCs w:val="22"/>
          <w:lang w:val="cs-CZ"/>
        </w:rPr>
        <w:t>:</w:t>
      </w:r>
      <w:r w:rsidR="00547489"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Ing. Martin Chovanec, ředitel úseku technického</w:t>
      </w:r>
    </w:p>
    <w:p w:rsidR="00547489" w:rsidRPr="000B6270" w:rsidRDefault="00C7364B"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D92757" w:rsidRPr="000B6270">
        <w:rPr>
          <w:rFonts w:ascii="Times New Roman" w:hAnsi="Times New Roman"/>
          <w:color w:val="auto"/>
          <w:sz w:val="22"/>
          <w:szCs w:val="22"/>
          <w:lang w:val="cs-CZ"/>
        </w:rPr>
        <w:t xml:space="preserve"> </w:t>
      </w:r>
      <w:r w:rsidR="00547489" w:rsidRPr="000B6270">
        <w:rPr>
          <w:rFonts w:ascii="Times New Roman" w:hAnsi="Times New Roman"/>
          <w:color w:val="auto"/>
          <w:sz w:val="22"/>
          <w:szCs w:val="22"/>
          <w:lang w:val="cs-CZ"/>
        </w:rPr>
        <w:t>ve věcech smluvních:</w:t>
      </w:r>
      <w:r w:rsidR="00D64531"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Ing. Martin Chovanec, ředitel úseku technického</w:t>
      </w:r>
      <w:r w:rsidR="00547489" w:rsidRPr="000B6270">
        <w:rPr>
          <w:rFonts w:ascii="Times New Roman" w:hAnsi="Times New Roman"/>
          <w:color w:val="auto"/>
          <w:sz w:val="22"/>
          <w:szCs w:val="22"/>
          <w:lang w:val="cs-CZ"/>
        </w:rPr>
        <w:tab/>
      </w:r>
    </w:p>
    <w:p w:rsidR="00522D44" w:rsidRPr="000B6270" w:rsidRDefault="00C7364B"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D92757" w:rsidRPr="000B6270">
        <w:rPr>
          <w:rFonts w:ascii="Times New Roman" w:hAnsi="Times New Roman"/>
          <w:color w:val="auto"/>
          <w:sz w:val="22"/>
          <w:szCs w:val="22"/>
          <w:lang w:val="cs-CZ"/>
        </w:rPr>
        <w:t xml:space="preserve"> </w:t>
      </w:r>
      <w:r w:rsidR="00547489" w:rsidRPr="000B6270">
        <w:rPr>
          <w:rFonts w:ascii="Times New Roman" w:hAnsi="Times New Roman"/>
          <w:color w:val="auto"/>
          <w:sz w:val="22"/>
          <w:szCs w:val="22"/>
          <w:lang w:val="cs-CZ"/>
        </w:rPr>
        <w:t xml:space="preserve">ve věcech technických: </w:t>
      </w:r>
      <w:r w:rsidR="00547489"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Jiří Boháček, vedoucí odboru dopravní cesta</w:t>
      </w:r>
    </w:p>
    <w:p w:rsidR="00522D44" w:rsidRPr="000B6270" w:rsidRDefault="00522D44" w:rsidP="00E201B8">
      <w:pPr>
        <w:ind w:left="3969"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de-DE"/>
        </w:rPr>
        <w:t xml:space="preserve">tel.: 597402170, e-mail: </w:t>
      </w:r>
      <w:hyperlink r:id="rId8" w:history="1">
        <w:r w:rsidR="00422BF5" w:rsidRPr="00D71AC7">
          <w:rPr>
            <w:rStyle w:val="Hypertextovodkaz"/>
            <w:rFonts w:ascii="Times New Roman" w:hAnsi="Times New Roman"/>
            <w:sz w:val="22"/>
            <w:szCs w:val="22"/>
            <w:lang w:val="de-DE"/>
          </w:rPr>
          <w:t>jiri.bohacek@dpo.cz</w:t>
        </w:r>
      </w:hyperlink>
    </w:p>
    <w:p w:rsidR="00D64531" w:rsidRPr="000B6270" w:rsidRDefault="00B32038" w:rsidP="00E201B8">
      <w:pPr>
        <w:ind w:left="3969"/>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Karel Žaluda, vedoucí střediska správa a údržba ostatního majetku, tel.: 597402163, e-mail : </w:t>
      </w:r>
      <w:hyperlink r:id="rId9" w:history="1">
        <w:r w:rsidR="00422BF5" w:rsidRPr="00D71AC7">
          <w:rPr>
            <w:rStyle w:val="Hypertextovodkaz"/>
            <w:rFonts w:ascii="Times New Roman" w:hAnsi="Times New Roman"/>
            <w:sz w:val="22"/>
            <w:szCs w:val="22"/>
            <w:lang w:val="cs-CZ"/>
          </w:rPr>
          <w:t>karel.zaluda@dpo.cz</w:t>
        </w:r>
      </w:hyperlink>
    </w:p>
    <w:p w:rsidR="00422BF5" w:rsidRDefault="00B32038" w:rsidP="00E201B8">
      <w:pPr>
        <w:tabs>
          <w:tab w:val="left" w:pos="3969"/>
        </w:tabs>
        <w:spacing w:line="240" w:lineRule="auto"/>
        <w:ind w:left="3969" w:right="21"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 xml:space="preserve">Ing. Naděžda Vyroubalová, technický pracovník střediska správa a údržba ostatního majetku, tel.: 597402177, </w:t>
      </w:r>
      <w:r w:rsidR="00422BF5">
        <w:rPr>
          <w:rFonts w:ascii="Times New Roman" w:hAnsi="Times New Roman"/>
          <w:color w:val="auto"/>
          <w:sz w:val="22"/>
          <w:szCs w:val="22"/>
          <w:lang w:val="cs-CZ"/>
        </w:rPr>
        <w:t xml:space="preserve">                                             </w:t>
      </w:r>
    </w:p>
    <w:p w:rsidR="00FE1BB0" w:rsidRPr="000B6270" w:rsidRDefault="00422BF5" w:rsidP="00E201B8">
      <w:pPr>
        <w:tabs>
          <w:tab w:val="left" w:pos="3969"/>
        </w:tabs>
        <w:spacing w:line="240" w:lineRule="auto"/>
        <w:ind w:left="3969" w:right="21" w:hanging="3969"/>
        <w:jc w:val="both"/>
        <w:rPr>
          <w:rFonts w:ascii="Times New Roman" w:hAnsi="Times New Roman"/>
          <w:color w:val="auto"/>
          <w:sz w:val="22"/>
          <w:szCs w:val="22"/>
          <w:lang w:val="cs-CZ"/>
        </w:rPr>
      </w:pPr>
      <w:r>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 xml:space="preserve">e-mail: </w:t>
      </w:r>
      <w:hyperlink r:id="rId10" w:history="1">
        <w:r w:rsidRPr="00D71AC7">
          <w:rPr>
            <w:rStyle w:val="Hypertextovodkaz"/>
            <w:rFonts w:ascii="Times New Roman" w:hAnsi="Times New Roman"/>
            <w:sz w:val="22"/>
            <w:szCs w:val="22"/>
            <w:lang w:val="cs-CZ"/>
          </w:rPr>
          <w:t>nadezda.vyroubalova@dpo.cz</w:t>
        </w:r>
      </w:hyperlink>
      <w:r w:rsidR="00547489" w:rsidRPr="000B6270">
        <w:rPr>
          <w:rFonts w:ascii="Times New Roman" w:hAnsi="Times New Roman"/>
          <w:color w:val="auto"/>
          <w:sz w:val="22"/>
          <w:szCs w:val="22"/>
          <w:lang w:val="cs-CZ"/>
        </w:rPr>
        <w:t xml:space="preserve"> </w:t>
      </w:r>
    </w:p>
    <w:p w:rsidR="001A7CEF" w:rsidRPr="000B6270" w:rsidRDefault="001A7CEF"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osoba oprávněná pro změny díla:</w:t>
      </w:r>
      <w:r w:rsidR="00D64531" w:rsidRPr="000B6270">
        <w:rPr>
          <w:rFonts w:ascii="Times New Roman" w:hAnsi="Times New Roman"/>
          <w:color w:val="auto"/>
          <w:sz w:val="22"/>
          <w:szCs w:val="22"/>
          <w:lang w:val="cs-CZ"/>
        </w:rPr>
        <w:tab/>
      </w:r>
      <w:r w:rsidR="00713F75" w:rsidRPr="000B6270">
        <w:rPr>
          <w:rFonts w:ascii="Times New Roman" w:hAnsi="Times New Roman"/>
          <w:color w:val="auto"/>
          <w:sz w:val="22"/>
          <w:szCs w:val="22"/>
          <w:lang w:val="cs-CZ"/>
        </w:rPr>
        <w:t>Ing. Martin Chovanec</w:t>
      </w:r>
      <w:r w:rsidR="00B32038" w:rsidRPr="000B6270">
        <w:rPr>
          <w:rFonts w:ascii="Times New Roman" w:hAnsi="Times New Roman"/>
          <w:color w:val="auto"/>
          <w:sz w:val="22"/>
          <w:szCs w:val="22"/>
          <w:lang w:val="cs-CZ"/>
        </w:rPr>
        <w:t xml:space="preserve">, </w:t>
      </w:r>
      <w:r w:rsidR="00713F75" w:rsidRPr="000B6270">
        <w:rPr>
          <w:rFonts w:ascii="Times New Roman" w:hAnsi="Times New Roman"/>
          <w:color w:val="auto"/>
          <w:sz w:val="22"/>
          <w:szCs w:val="22"/>
          <w:lang w:val="cs-CZ"/>
        </w:rPr>
        <w:t>ředitel úseku technického</w:t>
      </w:r>
    </w:p>
    <w:p w:rsidR="00D54220" w:rsidRPr="000B6270" w:rsidRDefault="00547489"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r w:rsidR="00D54220" w:rsidRPr="000B6270">
        <w:rPr>
          <w:rFonts w:ascii="Times New Roman" w:hAnsi="Times New Roman"/>
          <w:color w:val="auto"/>
          <w:sz w:val="22"/>
          <w:szCs w:val="22"/>
          <w:lang w:val="cs-CZ"/>
        </w:rPr>
        <w:tab/>
      </w:r>
      <w:r w:rsidR="00D54220" w:rsidRPr="000B6270">
        <w:rPr>
          <w:rFonts w:ascii="Times New Roman" w:hAnsi="Times New Roman"/>
          <w:color w:val="auto"/>
          <w:sz w:val="22"/>
          <w:szCs w:val="22"/>
          <w:lang w:val="cs-CZ"/>
        </w:rPr>
        <w:tab/>
        <w:t xml:space="preserve"> </w:t>
      </w:r>
    </w:p>
    <w:p w:rsidR="00D54220" w:rsidRPr="000B6270" w:rsidRDefault="00D54220" w:rsidP="00E201B8">
      <w:pPr>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„objednatel“</w:t>
      </w:r>
      <w:r w:rsidRPr="000B6270">
        <w:rPr>
          <w:rFonts w:ascii="Times New Roman" w:hAnsi="Times New Roman"/>
          <w:color w:val="auto"/>
          <w:sz w:val="22"/>
          <w:szCs w:val="22"/>
          <w:lang w:val="cs-CZ"/>
        </w:rPr>
        <w:t xml:space="preserve">) </w:t>
      </w:r>
    </w:p>
    <w:p w:rsidR="00D54220" w:rsidRPr="000B6270" w:rsidRDefault="00D54220"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na straně jedné</w:t>
      </w:r>
    </w:p>
    <w:p w:rsidR="00D54220" w:rsidRPr="000B6270" w:rsidRDefault="00D54220" w:rsidP="00E201B8">
      <w:pPr>
        <w:widowControl w:val="0"/>
        <w:ind w:right="21"/>
        <w:jc w:val="both"/>
        <w:rPr>
          <w:rFonts w:ascii="Times New Roman" w:hAnsi="Times New Roman"/>
          <w:color w:val="auto"/>
          <w:sz w:val="22"/>
          <w:szCs w:val="22"/>
          <w:lang w:val="cs-CZ"/>
        </w:rPr>
      </w:pP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w:t>
      </w:r>
    </w:p>
    <w:p w:rsidR="00547489" w:rsidRPr="000B6270" w:rsidRDefault="00547489" w:rsidP="00E201B8">
      <w:pPr>
        <w:widowControl w:val="0"/>
        <w:ind w:right="21"/>
        <w:jc w:val="both"/>
        <w:rPr>
          <w:rFonts w:ascii="Times New Roman" w:hAnsi="Times New Roman"/>
          <w:color w:val="auto"/>
          <w:sz w:val="22"/>
          <w:szCs w:val="22"/>
          <w:lang w:val="cs-CZ"/>
        </w:rPr>
      </w:pPr>
    </w:p>
    <w:p w:rsidR="00547489" w:rsidRPr="000B6270" w:rsidRDefault="00547489" w:rsidP="00E201B8">
      <w:pPr>
        <w:widowControl w:val="0"/>
        <w:ind w:right="21"/>
        <w:jc w:val="both"/>
        <w:rPr>
          <w:rFonts w:ascii="Times New Roman" w:hAnsi="Times New Roman"/>
          <w:b/>
          <w:color w:val="auto"/>
          <w:sz w:val="22"/>
          <w:szCs w:val="22"/>
          <w:lang w:val="cs-CZ"/>
        </w:rPr>
      </w:pPr>
      <w:permStart w:id="1364731344" w:edGrp="everyone"/>
      <w:r w:rsidRPr="000B6270">
        <w:rPr>
          <w:rFonts w:ascii="Times New Roman" w:hAnsi="Times New Roman"/>
          <w:b/>
          <w:color w:val="auto"/>
          <w:sz w:val="22"/>
          <w:szCs w:val="22"/>
          <w:lang w:val="cs-CZ"/>
        </w:rPr>
        <w:t>Zhotovitel:</w:t>
      </w:r>
      <w:r w:rsidR="00F47C9B" w:rsidRPr="000B6270">
        <w:rPr>
          <w:rFonts w:ascii="Times New Roman" w:hAnsi="Times New Roman"/>
          <w:b/>
          <w:color w:val="auto"/>
          <w:sz w:val="22"/>
          <w:szCs w:val="22"/>
          <w:lang w:val="cs-CZ"/>
        </w:rPr>
        <w:tab/>
      </w:r>
      <w:r w:rsidR="00F47C9B" w:rsidRPr="000B6270">
        <w:rPr>
          <w:rFonts w:ascii="Times New Roman" w:hAnsi="Times New Roman"/>
          <w:b/>
          <w:color w:val="auto"/>
          <w:sz w:val="22"/>
          <w:szCs w:val="22"/>
          <w:lang w:val="cs-CZ"/>
        </w:rPr>
        <w:tab/>
      </w:r>
      <w:r w:rsidR="00F47C9B" w:rsidRPr="000B6270">
        <w:rPr>
          <w:rFonts w:ascii="Times New Roman" w:hAnsi="Times New Roman"/>
          <w:b/>
          <w:color w:val="auto"/>
          <w:sz w:val="22"/>
          <w:szCs w:val="22"/>
          <w:lang w:val="cs-CZ"/>
        </w:rPr>
        <w:tab/>
      </w:r>
      <w:r w:rsidR="00F87D9E" w:rsidRPr="000B6270">
        <w:rPr>
          <w:rFonts w:ascii="Times New Roman" w:hAnsi="Times New Roman"/>
          <w:b/>
          <w:color w:val="auto"/>
          <w:sz w:val="22"/>
          <w:szCs w:val="22"/>
          <w:lang w:val="cs-CZ"/>
        </w:rPr>
        <w:tab/>
        <w:t xml:space="preserve">      </w:t>
      </w:r>
      <w:r w:rsidR="00F47C9B" w:rsidRPr="000B6270">
        <w:rPr>
          <w:rFonts w:ascii="Times New Roman" w:hAnsi="Times New Roman"/>
          <w:b/>
          <w:color w:val="auto"/>
          <w:sz w:val="22"/>
          <w:szCs w:val="22"/>
          <w:lang w:val="cs-CZ"/>
        </w:rPr>
        <w:tab/>
      </w:r>
      <w:r w:rsidR="00F47C9B" w:rsidRPr="000B6270">
        <w:rPr>
          <w:rFonts w:ascii="Times New Roman" w:hAnsi="Times New Roman"/>
          <w:b/>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sídlem/místem podnikání: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zapsaná v obch. rejstříku</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DIČ: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bankovní spojení: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00081531" w:rsidRPr="000B6270">
        <w:rPr>
          <w:rFonts w:ascii="Times New Roman" w:hAnsi="Times New Roman"/>
          <w:color w:val="auto"/>
          <w:sz w:val="22"/>
          <w:szCs w:val="22"/>
          <w:lang w:val="cs-CZ"/>
        </w:rPr>
        <w:t xml:space="preserve">      </w:t>
      </w:r>
      <w:r w:rsidR="00081531"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číslo účtu: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081531"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rsidR="001A7CEF" w:rsidRPr="000B6270" w:rsidRDefault="00D92757"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00547489" w:rsidRPr="000B6270">
        <w:rPr>
          <w:rFonts w:ascii="Times New Roman" w:hAnsi="Times New Roman"/>
          <w:color w:val="auto"/>
          <w:sz w:val="22"/>
          <w:szCs w:val="22"/>
          <w:lang w:val="cs-CZ"/>
        </w:rPr>
        <w:t>:</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t xml:space="preserve">  </w:t>
      </w:r>
      <w:r w:rsidR="00547489" w:rsidRPr="000B6270">
        <w:rPr>
          <w:rFonts w:ascii="Times New Roman" w:hAnsi="Times New Roman"/>
          <w:color w:val="auto"/>
          <w:sz w:val="22"/>
          <w:szCs w:val="22"/>
          <w:lang w:val="cs-CZ"/>
        </w:rPr>
        <w:tab/>
      </w:r>
    </w:p>
    <w:p w:rsidR="001A7CEF" w:rsidRPr="000B6270" w:rsidRDefault="001B4CD3"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1A7CEF" w:rsidRPr="000B6270">
        <w:rPr>
          <w:rFonts w:ascii="Times New Roman" w:hAnsi="Times New Roman"/>
          <w:color w:val="auto"/>
          <w:sz w:val="22"/>
          <w:szCs w:val="22"/>
          <w:lang w:val="cs-CZ"/>
        </w:rPr>
        <w:t xml:space="preserve"> ve věcech smluvních:</w:t>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t xml:space="preserve">  </w:t>
      </w:r>
    </w:p>
    <w:p w:rsidR="001A7CEF" w:rsidRPr="000B6270" w:rsidRDefault="001A7CEF"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tel.:</w:t>
      </w:r>
      <w:r w:rsidR="00613DBC">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xml:space="preserve">, e-mail: </w:t>
      </w:r>
    </w:p>
    <w:p w:rsidR="001A7CEF" w:rsidRPr="000B6270" w:rsidRDefault="001B4CD3" w:rsidP="00E201B8">
      <w:pPr>
        <w:tabs>
          <w:tab w:val="left" w:pos="3969"/>
        </w:tabs>
        <w:spacing w:line="240" w:lineRule="auto"/>
        <w:ind w:left="3969" w:right="21"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1A7CEF" w:rsidRPr="000B6270">
        <w:rPr>
          <w:rFonts w:ascii="Times New Roman" w:hAnsi="Times New Roman"/>
          <w:color w:val="auto"/>
          <w:sz w:val="22"/>
          <w:szCs w:val="22"/>
          <w:lang w:val="cs-CZ"/>
        </w:rPr>
        <w:t xml:space="preserve"> ve věcech technických: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1A7CEF" w:rsidRPr="000B6270">
        <w:rPr>
          <w:rFonts w:ascii="Times New Roman" w:hAnsi="Times New Roman"/>
          <w:color w:val="auto"/>
          <w:sz w:val="22"/>
          <w:szCs w:val="22"/>
          <w:lang w:val="cs-CZ"/>
        </w:rPr>
        <w:tab/>
        <w:t xml:space="preserve"> </w:t>
      </w:r>
    </w:p>
    <w:p w:rsidR="001A7CEF" w:rsidRPr="000B6270" w:rsidRDefault="001A7CEF"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tel.:</w:t>
      </w:r>
      <w:r w:rsidR="00FF11C7" w:rsidRPr="000B6270">
        <w:rPr>
          <w:rFonts w:ascii="Times New Roman" w:hAnsi="Times New Roman"/>
          <w:color w:val="auto"/>
          <w:sz w:val="22"/>
          <w:szCs w:val="22"/>
          <w:lang w:val="cs-CZ"/>
        </w:rPr>
        <w:t xml:space="preserve"> </w:t>
      </w:r>
      <w:r w:rsidR="00613DBC">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e-mail:</w:t>
      </w:r>
      <w:r w:rsidR="00FF11C7" w:rsidRPr="000B6270">
        <w:rPr>
          <w:rFonts w:ascii="Times New Roman" w:hAnsi="Times New Roman"/>
          <w:color w:val="auto"/>
          <w:sz w:val="22"/>
          <w:szCs w:val="22"/>
          <w:lang w:val="cs-CZ"/>
        </w:rPr>
        <w:t xml:space="preserve"> </w:t>
      </w:r>
      <w:hyperlink r:id="rId11" w:history="1"/>
      <w:r w:rsidR="00FF11C7" w:rsidRPr="000B6270">
        <w:rPr>
          <w:rFonts w:ascii="Times New Roman" w:hAnsi="Times New Roman"/>
          <w:color w:val="auto"/>
          <w:sz w:val="22"/>
          <w:szCs w:val="22"/>
          <w:lang w:val="cs-CZ"/>
        </w:rPr>
        <w:t xml:space="preserve"> </w:t>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kontaktní doručovací </w:t>
      </w:r>
      <w:r w:rsidR="001A7CEF" w:rsidRPr="000B6270">
        <w:rPr>
          <w:rFonts w:ascii="Times New Roman" w:hAnsi="Times New Roman"/>
          <w:color w:val="auto"/>
          <w:sz w:val="22"/>
          <w:szCs w:val="22"/>
          <w:lang w:val="cs-CZ"/>
        </w:rPr>
        <w:t>adresa</w:t>
      </w:r>
      <w:r w:rsidRPr="000B6270">
        <w:rPr>
          <w:rFonts w:ascii="Times New Roman" w:hAnsi="Times New Roman"/>
          <w:color w:val="auto"/>
          <w:sz w:val="22"/>
          <w:szCs w:val="22"/>
          <w:lang w:val="cs-CZ"/>
        </w:rPr>
        <w:t>:</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„zhotovitel“</w:t>
      </w:r>
      <w:r w:rsidRPr="000B6270">
        <w:rPr>
          <w:rFonts w:ascii="Times New Roman" w:hAnsi="Times New Roman"/>
          <w:color w:val="auto"/>
          <w:sz w:val="22"/>
          <w:szCs w:val="22"/>
          <w:lang w:val="cs-CZ"/>
        </w:rPr>
        <w:t xml:space="preserve">) </w:t>
      </w:r>
    </w:p>
    <w:p w:rsidR="00547489" w:rsidRDefault="00547489" w:rsidP="00E201B8">
      <w:pPr>
        <w:widowControl w:val="0"/>
        <w:ind w:right="21"/>
        <w:jc w:val="both"/>
        <w:rPr>
          <w:rFonts w:ascii="Times New Roman" w:hAnsi="Times New Roman"/>
          <w:i/>
          <w:color w:val="00B0F0"/>
          <w:sz w:val="22"/>
          <w:szCs w:val="22"/>
          <w:lang w:val="cs-CZ"/>
        </w:rPr>
      </w:pPr>
      <w:r w:rsidRPr="000B6270">
        <w:rPr>
          <w:rFonts w:ascii="Times New Roman" w:hAnsi="Times New Roman"/>
          <w:color w:val="auto"/>
          <w:sz w:val="22"/>
          <w:szCs w:val="22"/>
          <w:lang w:val="cs-CZ"/>
        </w:rPr>
        <w:lastRenderedPageBreak/>
        <w:t>na straně druhé</w:t>
      </w:r>
      <w:r w:rsidR="00C64573">
        <w:rPr>
          <w:rFonts w:ascii="Times New Roman" w:hAnsi="Times New Roman"/>
          <w:color w:val="auto"/>
          <w:sz w:val="22"/>
          <w:szCs w:val="22"/>
          <w:lang w:val="cs-CZ"/>
        </w:rPr>
        <w:t xml:space="preserve"> </w:t>
      </w:r>
      <w:r w:rsidR="00C64573" w:rsidRPr="0045097B">
        <w:rPr>
          <w:rFonts w:ascii="Times New Roman" w:hAnsi="Times New Roman"/>
          <w:i/>
          <w:color w:val="00B0F0"/>
          <w:sz w:val="22"/>
          <w:szCs w:val="22"/>
          <w:lang w:val="cs-CZ"/>
        </w:rPr>
        <w:t xml:space="preserve">(POZ. Doplní </w:t>
      </w:r>
      <w:r w:rsidR="001F1FCB">
        <w:rPr>
          <w:rFonts w:ascii="Times New Roman" w:hAnsi="Times New Roman"/>
          <w:i/>
          <w:color w:val="00B0F0"/>
          <w:sz w:val="22"/>
          <w:szCs w:val="22"/>
        </w:rPr>
        <w:t>dodavatel</w:t>
      </w:r>
      <w:r w:rsidR="00C64573" w:rsidRPr="0045097B">
        <w:rPr>
          <w:rFonts w:ascii="Times New Roman" w:hAnsi="Times New Roman"/>
          <w:i/>
          <w:color w:val="00B0F0"/>
          <w:sz w:val="22"/>
          <w:szCs w:val="22"/>
          <w:lang w:val="cs-CZ"/>
        </w:rPr>
        <w:t>. Poté poznámku vymažte)</w:t>
      </w:r>
    </w:p>
    <w:permEnd w:id="1364731344"/>
    <w:p w:rsidR="00422BF5" w:rsidRPr="000B6270" w:rsidRDefault="00422BF5" w:rsidP="00E201B8">
      <w:pPr>
        <w:widowControl w:val="0"/>
        <w:ind w:right="21"/>
        <w:jc w:val="both"/>
        <w:rPr>
          <w:rFonts w:ascii="Times New Roman" w:hAnsi="Times New Roman"/>
          <w:color w:val="auto"/>
          <w:sz w:val="22"/>
          <w:szCs w:val="22"/>
          <w:lang w:val="cs-CZ"/>
        </w:rPr>
      </w:pPr>
    </w:p>
    <w:p w:rsidR="00F95BE6" w:rsidRPr="000B6270" w:rsidRDefault="00547489" w:rsidP="00E201B8">
      <w:pPr>
        <w:pStyle w:val="Zkladntext"/>
        <w:jc w:val="both"/>
        <w:rPr>
          <w:color w:val="auto"/>
          <w:lang w:val="cs-CZ"/>
        </w:rPr>
      </w:pPr>
      <w:r w:rsidRPr="000B6270">
        <w:rPr>
          <w:color w:val="auto"/>
          <w:lang w:val="cs-CZ"/>
        </w:rPr>
        <w:t xml:space="preserve">uzavřely dále uvedeného dne, měsíce a roku v souladu s § 2586 a násl. zákona č. 89/2012 Sb., </w:t>
      </w:r>
      <w:r w:rsidR="00D32E91" w:rsidRPr="000B6270">
        <w:rPr>
          <w:color w:val="auto"/>
          <w:lang w:val="cs-CZ"/>
        </w:rPr>
        <w:t>O</w:t>
      </w:r>
      <w:r w:rsidRPr="000B6270">
        <w:rPr>
          <w:color w:val="auto"/>
          <w:lang w:val="cs-CZ"/>
        </w:rPr>
        <w:t>bčanský zákoník, v</w:t>
      </w:r>
      <w:r w:rsidR="000F2AEB" w:rsidRPr="000B6270">
        <w:rPr>
          <w:color w:val="auto"/>
          <w:lang w:val="cs-CZ"/>
        </w:rPr>
        <w:t> </w:t>
      </w:r>
      <w:r w:rsidRPr="000B6270">
        <w:rPr>
          <w:color w:val="auto"/>
          <w:lang w:val="cs-CZ"/>
        </w:rPr>
        <w:t>platném znění, a za podmínek dále uvedených t</w:t>
      </w:r>
      <w:r w:rsidR="00E201B8" w:rsidRPr="000B6270">
        <w:rPr>
          <w:color w:val="auto"/>
          <w:lang w:val="cs-CZ"/>
        </w:rPr>
        <w:t>o</w:t>
      </w:r>
      <w:r w:rsidRPr="000B6270">
        <w:rPr>
          <w:color w:val="auto"/>
          <w:lang w:val="cs-CZ"/>
        </w:rPr>
        <w:t xml:space="preserve">uto </w:t>
      </w:r>
      <w:r w:rsidRPr="000B6270">
        <w:rPr>
          <w:b/>
          <w:color w:val="auto"/>
          <w:lang w:val="cs-CZ"/>
        </w:rPr>
        <w:t>Smlouvu o dílo.</w:t>
      </w:r>
      <w:r w:rsidR="00AE4ACC" w:rsidRPr="000B6270">
        <w:rPr>
          <w:b/>
          <w:color w:val="auto"/>
          <w:lang w:val="cs-CZ"/>
        </w:rPr>
        <w:t xml:space="preserve"> </w:t>
      </w:r>
      <w:r w:rsidR="007D7797" w:rsidRPr="000B6270">
        <w:rPr>
          <w:color w:val="auto"/>
          <w:lang w:val="cs-CZ"/>
        </w:rPr>
        <w:t>Tato smlouva byla u</w:t>
      </w:r>
      <w:r w:rsidR="00AE4ACC" w:rsidRPr="000B6270">
        <w:rPr>
          <w:color w:val="auto"/>
          <w:lang w:val="cs-CZ"/>
        </w:rPr>
        <w:t xml:space="preserve">zavřena v rámci výběrového řízení vedeného u Dopravního podniku Ostrava a.s. pod </w:t>
      </w:r>
      <w:r w:rsidR="006D3D5F" w:rsidRPr="000B6270">
        <w:rPr>
          <w:color w:val="auto"/>
          <w:lang w:val="cs-CZ"/>
        </w:rPr>
        <w:t>číslem</w:t>
      </w:r>
      <w:r w:rsidR="00AE4ACC" w:rsidRPr="000B6270">
        <w:rPr>
          <w:color w:val="auto"/>
          <w:lang w:val="cs-CZ"/>
        </w:rPr>
        <w:t xml:space="preserve"> </w:t>
      </w:r>
      <w:r w:rsidR="00D01334">
        <w:rPr>
          <w:color w:val="auto"/>
          <w:lang w:val="cs-CZ"/>
        </w:rPr>
        <w:t>NR</w:t>
      </w:r>
      <w:r w:rsidR="00613DBC">
        <w:rPr>
          <w:color w:val="auto"/>
          <w:lang w:val="cs-CZ"/>
        </w:rPr>
        <w:t>-</w:t>
      </w:r>
      <w:r w:rsidR="00D01334">
        <w:rPr>
          <w:color w:val="auto"/>
          <w:lang w:val="cs-CZ"/>
        </w:rPr>
        <w:t>33</w:t>
      </w:r>
      <w:r w:rsidR="00F86BBE" w:rsidRPr="000B6270">
        <w:rPr>
          <w:color w:val="auto"/>
          <w:lang w:val="cs-CZ"/>
        </w:rPr>
        <w:t>-</w:t>
      </w:r>
      <w:r w:rsidR="00613DBC" w:rsidRPr="000B6270">
        <w:rPr>
          <w:color w:val="auto"/>
          <w:lang w:val="cs-CZ"/>
        </w:rPr>
        <w:t>1</w:t>
      </w:r>
      <w:r w:rsidR="00613DBC">
        <w:rPr>
          <w:color w:val="auto"/>
          <w:lang w:val="cs-CZ"/>
        </w:rPr>
        <w:t>8</w:t>
      </w:r>
      <w:r w:rsidR="00F86BBE" w:rsidRPr="000B6270">
        <w:rPr>
          <w:color w:val="auto"/>
          <w:lang w:val="cs-CZ"/>
        </w:rPr>
        <w:t>-PŘ-</w:t>
      </w:r>
      <w:r w:rsidR="00D01334">
        <w:rPr>
          <w:color w:val="auto"/>
          <w:lang w:val="cs-CZ"/>
        </w:rPr>
        <w:t>Ko.</w:t>
      </w:r>
    </w:p>
    <w:p w:rsidR="00F95BE6" w:rsidRPr="000B6270" w:rsidRDefault="00F95BE6" w:rsidP="00E201B8">
      <w:pPr>
        <w:pStyle w:val="Zkladntext"/>
        <w:jc w:val="both"/>
        <w:rPr>
          <w:color w:val="auto"/>
          <w:lang w:val="cs-CZ"/>
        </w:rPr>
      </w:pPr>
    </w:p>
    <w:p w:rsidR="00E702D4" w:rsidRPr="000B6270" w:rsidRDefault="00E702D4" w:rsidP="00E201B8">
      <w:pPr>
        <w:pStyle w:val="Nadpis1"/>
        <w:jc w:val="both"/>
      </w:pPr>
      <w:r w:rsidRPr="000B6270">
        <w:t>Předmět smlouvy</w:t>
      </w:r>
    </w:p>
    <w:p w:rsidR="001A7CEF" w:rsidRPr="000B6270" w:rsidRDefault="00E702D4" w:rsidP="00E201B8">
      <w:pPr>
        <w:pStyle w:val="Odstavecseseznamem"/>
        <w:tabs>
          <w:tab w:val="clear" w:pos="709"/>
        </w:tabs>
        <w:ind w:left="851" w:right="23" w:hanging="567"/>
        <w:jc w:val="both"/>
      </w:pPr>
      <w:r w:rsidRPr="000B6270">
        <w:t xml:space="preserve">Zhotovitel se zavazuje podle této smlouvy ke zhotovení </w:t>
      </w:r>
      <w:r w:rsidR="00613DBC">
        <w:t>díla</w:t>
      </w:r>
      <w:r w:rsidR="00613DBC" w:rsidRPr="000B6270">
        <w:t xml:space="preserve"> </w:t>
      </w:r>
      <w:r w:rsidRPr="000B6270">
        <w:t xml:space="preserve">pod názvem </w:t>
      </w:r>
      <w:r w:rsidR="00613DBC">
        <w:t>„</w:t>
      </w:r>
      <w:r w:rsidR="00913B4C">
        <w:rPr>
          <w:b/>
        </w:rPr>
        <w:t>Ot</w:t>
      </w:r>
      <w:r w:rsidR="00613DBC" w:rsidRPr="0045097B">
        <w:rPr>
          <w:b/>
        </w:rPr>
        <w:t>ryskání a nátěry OK – Areál tramvaje Poruba</w:t>
      </w:r>
      <w:r w:rsidR="00613DBC">
        <w:t xml:space="preserve">“ (dále jen dílo). Popis požadovaných </w:t>
      </w:r>
      <w:r w:rsidR="008655F7">
        <w:t>prací</w:t>
      </w:r>
      <w:r w:rsidR="00613DBC">
        <w:t xml:space="preserve"> je obsažen v příloze č. </w:t>
      </w:r>
      <w:r w:rsidR="00054AFE">
        <w:t>1</w:t>
      </w:r>
      <w:r w:rsidR="00613DBC">
        <w:t xml:space="preserve"> této smlouvy</w:t>
      </w:r>
      <w:r w:rsidR="00054AFE">
        <w:t xml:space="preserve"> a v „Návrhu protikorozní ochrany ocelových konstrukcí vozovny tramvají v Ostravě Porubě“ vypracovaném společností Videfkor</w:t>
      </w:r>
      <w:r w:rsidR="00A36E38">
        <w:t xml:space="preserve"> FM s.r.o., IČO: 26816377</w:t>
      </w:r>
      <w:r w:rsidR="00054AFE">
        <w:t xml:space="preserve"> dne 15.12.2017</w:t>
      </w:r>
      <w:r w:rsidR="00613DBC">
        <w:t>.</w:t>
      </w:r>
      <w:r w:rsidR="00D64531" w:rsidRPr="000B6270">
        <w:t xml:space="preserve"> </w:t>
      </w:r>
    </w:p>
    <w:p w:rsidR="00D134BA" w:rsidRPr="000B6270" w:rsidRDefault="00E702D4" w:rsidP="00E201B8">
      <w:pPr>
        <w:pStyle w:val="Odstavecseseznamem"/>
        <w:tabs>
          <w:tab w:val="clear" w:pos="709"/>
        </w:tabs>
        <w:ind w:left="851" w:hanging="567"/>
        <w:jc w:val="both"/>
      </w:pPr>
      <w:r w:rsidRPr="000B6270">
        <w:t xml:space="preserve">Součástí předmětu plnění je </w:t>
      </w:r>
      <w:r w:rsidR="00D134BA" w:rsidRPr="000B6270">
        <w:t>rovněž:</w:t>
      </w:r>
    </w:p>
    <w:p w:rsidR="00D134BA" w:rsidRPr="000B6270" w:rsidRDefault="00D134BA" w:rsidP="00E201B8">
      <w:pPr>
        <w:pStyle w:val="Odstavecseseznamem"/>
        <w:numPr>
          <w:ilvl w:val="0"/>
          <w:numId w:val="42"/>
        </w:numPr>
        <w:tabs>
          <w:tab w:val="clear" w:pos="709"/>
        </w:tabs>
        <w:ind w:left="1135" w:right="23" w:hanging="284"/>
        <w:jc w:val="both"/>
      </w:pPr>
      <w:r w:rsidRPr="000B6270">
        <w:t>Projednání a schválení organizace dopravy v</w:t>
      </w:r>
      <w:r w:rsidR="00613DBC">
        <w:t> </w:t>
      </w:r>
      <w:r w:rsidR="007566A2" w:rsidRPr="000B6270">
        <w:t>předmětné</w:t>
      </w:r>
      <w:r w:rsidR="00613DBC">
        <w:t xml:space="preserve"> hale</w:t>
      </w:r>
      <w:r w:rsidRPr="000B6270">
        <w:t xml:space="preserve"> po dobu výstavby.</w:t>
      </w:r>
    </w:p>
    <w:p w:rsidR="00252435" w:rsidRPr="000B6270" w:rsidRDefault="00252435" w:rsidP="00E201B8">
      <w:pPr>
        <w:pStyle w:val="Odstavecseseznamem"/>
        <w:numPr>
          <w:ilvl w:val="0"/>
          <w:numId w:val="42"/>
        </w:numPr>
        <w:tabs>
          <w:tab w:val="clear" w:pos="709"/>
        </w:tabs>
        <w:ind w:left="1135" w:right="23" w:hanging="284"/>
        <w:jc w:val="both"/>
      </w:pPr>
      <w:r w:rsidRPr="000B6270">
        <w:t xml:space="preserve">Projednání a schválení </w:t>
      </w:r>
      <w:r w:rsidR="00CB2E69">
        <w:t>organizace práce</w:t>
      </w:r>
      <w:r w:rsidRPr="000B6270">
        <w:t xml:space="preserve"> pracovníků DPO v předmětné hale po dobu výstavby.</w:t>
      </w:r>
    </w:p>
    <w:p w:rsidR="00D134BA" w:rsidRPr="000B6270" w:rsidRDefault="00D134BA" w:rsidP="00E201B8">
      <w:pPr>
        <w:pStyle w:val="Odstavecseseznamem"/>
        <w:numPr>
          <w:ilvl w:val="0"/>
          <w:numId w:val="42"/>
        </w:numPr>
        <w:tabs>
          <w:tab w:val="clear" w:pos="709"/>
        </w:tabs>
        <w:ind w:left="1135" w:right="23" w:hanging="284"/>
        <w:jc w:val="both"/>
      </w:pPr>
      <w:r w:rsidRPr="000B6270">
        <w:t xml:space="preserve">Průběžné pořizování </w:t>
      </w:r>
      <w:r w:rsidRPr="000B6270">
        <w:rPr>
          <w:b/>
        </w:rPr>
        <w:t>detailní fotodokumentace</w:t>
      </w:r>
      <w:r w:rsidRPr="000B6270">
        <w:t xml:space="preserve"> dokumentující průběh prací na staveništi a všechny části díla, které budou při dalším provádění prací zakryty včetně pořízení fotodokumentace vad a nedodělků bránících a nebránících užívání díla.</w:t>
      </w:r>
    </w:p>
    <w:p w:rsidR="00D134BA" w:rsidRPr="000B6270" w:rsidRDefault="00D134BA" w:rsidP="0045097B">
      <w:pPr>
        <w:pStyle w:val="Odstavecseseznamem"/>
        <w:numPr>
          <w:ilvl w:val="0"/>
          <w:numId w:val="42"/>
        </w:numPr>
        <w:tabs>
          <w:tab w:val="clear" w:pos="709"/>
        </w:tabs>
        <w:ind w:left="1135" w:right="23" w:hanging="284"/>
        <w:jc w:val="both"/>
      </w:pPr>
      <w:r w:rsidRPr="000B6270">
        <w:t xml:space="preserve">Zajištění přístupů na </w:t>
      </w:r>
      <w:r w:rsidR="00C65403">
        <w:t>pracoviště</w:t>
      </w:r>
      <w:r w:rsidRPr="000B6270">
        <w:t xml:space="preserve">, provedení a udržování přístupových tras a zajištění </w:t>
      </w:r>
      <w:r w:rsidR="00C65403">
        <w:t>pracoviště</w:t>
      </w:r>
      <w:r w:rsidR="00C65403" w:rsidRPr="000B6270">
        <w:t xml:space="preserve"> </w:t>
      </w:r>
      <w:r w:rsidRPr="000B6270">
        <w:t>v souladu s požadavky BOZP</w:t>
      </w:r>
      <w:r w:rsidR="00613DBC">
        <w:t>.</w:t>
      </w:r>
    </w:p>
    <w:p w:rsidR="00E702D4" w:rsidRPr="000B6270" w:rsidRDefault="00E702D4" w:rsidP="00E201B8">
      <w:pPr>
        <w:pStyle w:val="Odstavecseseznamem"/>
        <w:tabs>
          <w:tab w:val="clear" w:pos="709"/>
        </w:tabs>
        <w:ind w:left="851" w:hanging="567"/>
        <w:jc w:val="both"/>
      </w:pPr>
      <w:r w:rsidRPr="000B6270">
        <w:t>Veškeré odchylky od specifikace předmětu smlouvy</w:t>
      </w:r>
      <w:r w:rsidR="00E2140E" w:rsidRPr="000B6270">
        <w:t xml:space="preserve"> </w:t>
      </w:r>
      <w:r w:rsidRPr="000B6270">
        <w:t>mohou být prováděny zhotovitelem pouze tehdy, budou-li písemně odsouhlaseny objednatelem</w:t>
      </w:r>
      <w:r w:rsidR="00D134BA" w:rsidRPr="000B6270">
        <w:t xml:space="preserve"> (viz osoba oprávněná pro změny díla) dle § 152, odstavce 4 stavebního zákona č. 183/2006 Sb. v platném znění</w:t>
      </w:r>
      <w:r w:rsidRPr="000B6270">
        <w:t>. Jestliže zhotovitel provede práce a jiná plnění nad tento rámec, nemá nárok na jejich zaplacení.</w:t>
      </w:r>
    </w:p>
    <w:p w:rsidR="00F95BE6" w:rsidRPr="000B6270" w:rsidRDefault="00F95BE6" w:rsidP="00E201B8">
      <w:pPr>
        <w:pStyle w:val="Odstavecseseznamem"/>
        <w:numPr>
          <w:ilvl w:val="0"/>
          <w:numId w:val="0"/>
        </w:numPr>
        <w:tabs>
          <w:tab w:val="clear" w:pos="709"/>
        </w:tabs>
        <w:ind w:left="851" w:hanging="567"/>
        <w:jc w:val="both"/>
      </w:pPr>
    </w:p>
    <w:p w:rsidR="00EC2305" w:rsidRPr="000B6270" w:rsidRDefault="00EA32BC" w:rsidP="00E201B8">
      <w:pPr>
        <w:pStyle w:val="Nadpis1"/>
        <w:tabs>
          <w:tab w:val="clear" w:pos="709"/>
        </w:tabs>
        <w:ind w:left="851" w:hanging="567"/>
        <w:jc w:val="both"/>
      </w:pPr>
      <w:r>
        <w:t>Dodatečné práce a dodávky</w:t>
      </w:r>
    </w:p>
    <w:p w:rsidR="00E702D4" w:rsidRPr="000B6270" w:rsidRDefault="00EA32BC" w:rsidP="00E201B8">
      <w:pPr>
        <w:pStyle w:val="Odstavecseseznamem"/>
        <w:tabs>
          <w:tab w:val="clear" w:pos="709"/>
        </w:tabs>
        <w:ind w:left="851" w:hanging="567"/>
        <w:jc w:val="both"/>
      </w:pPr>
      <w:r w:rsidRPr="000B6270">
        <w:t>Objednatel si vyhrazuje právo na provedení dodatečných služeb či stavebních prací (souhrnně vícepráce), které nebyly obsaženy v původním předmětu plnění a jejichž potřeba vznikla v důsledku nepředvídaných okolností a tyto dodatečné stavební práce jsou nezbytné pro poskytnutí původních stavebních prací. Tyto práce jsou oprávněni odsouhlasit zástupci objednatele uvedení v čl. I. oprávněni ve věcech technických, a to i každý samostatně. Celkový rozsah těchto prací nesmí překročit v</w:t>
      </w:r>
      <w:r w:rsidR="00A36E38">
        <w:t xml:space="preserve"> absolutním </w:t>
      </w:r>
      <w:r w:rsidRPr="000B6270">
        <w:t>součtu 50 % z původní ceny za provedení díla dle této smlouvy.</w:t>
      </w:r>
    </w:p>
    <w:p w:rsidR="00F95BE6" w:rsidRPr="000B6270" w:rsidRDefault="00F95BE6" w:rsidP="00E201B8">
      <w:pPr>
        <w:pStyle w:val="Odstavecseseznamem"/>
        <w:numPr>
          <w:ilvl w:val="0"/>
          <w:numId w:val="0"/>
        </w:numPr>
        <w:tabs>
          <w:tab w:val="clear" w:pos="709"/>
        </w:tabs>
        <w:ind w:left="851" w:hanging="567"/>
        <w:jc w:val="both"/>
      </w:pPr>
    </w:p>
    <w:p w:rsidR="00E702D4" w:rsidRPr="000B6270" w:rsidRDefault="00E702D4" w:rsidP="00E201B8">
      <w:pPr>
        <w:pStyle w:val="Nadpis1"/>
        <w:tabs>
          <w:tab w:val="clear" w:pos="709"/>
        </w:tabs>
        <w:ind w:left="851" w:hanging="567"/>
        <w:jc w:val="both"/>
      </w:pPr>
      <w:r w:rsidRPr="000B6270">
        <w:t>Místo plnění</w:t>
      </w:r>
    </w:p>
    <w:p w:rsidR="00353738" w:rsidRPr="000B6270" w:rsidRDefault="00E702D4" w:rsidP="00E201B8">
      <w:pPr>
        <w:pStyle w:val="Odstavecseseznamem"/>
        <w:tabs>
          <w:tab w:val="clear" w:pos="709"/>
        </w:tabs>
        <w:ind w:left="851" w:hanging="567"/>
        <w:jc w:val="both"/>
      </w:pPr>
      <w:r w:rsidRPr="000B6270">
        <w:t xml:space="preserve">Místem plnění je </w:t>
      </w:r>
      <w:r w:rsidR="00C65403" w:rsidRPr="004829E4">
        <w:rPr>
          <w:iCs/>
        </w:rPr>
        <w:t>Areál</w:t>
      </w:r>
      <w:r w:rsidR="00C65403" w:rsidRPr="004829E4">
        <w:t xml:space="preserve"> tramvaje Poruba</w:t>
      </w:r>
      <w:r w:rsidR="00C65403" w:rsidRPr="004829E4">
        <w:rPr>
          <w:i/>
        </w:rPr>
        <w:t>,</w:t>
      </w:r>
      <w:r w:rsidR="00C65403" w:rsidRPr="004829E4">
        <w:rPr>
          <w:iCs/>
        </w:rPr>
        <w:t xml:space="preserve"> U </w:t>
      </w:r>
      <w:r w:rsidR="00C65403" w:rsidRPr="004829E4">
        <w:t>vozovny 1115/3, 708 00 Ostrava – Poruba</w:t>
      </w:r>
    </w:p>
    <w:p w:rsidR="00F95BE6" w:rsidRPr="000B6270" w:rsidRDefault="00E702D4" w:rsidP="009E0798">
      <w:pPr>
        <w:pStyle w:val="Odstavecseseznamem"/>
        <w:numPr>
          <w:ilvl w:val="0"/>
          <w:numId w:val="0"/>
        </w:numPr>
        <w:tabs>
          <w:tab w:val="clear" w:pos="709"/>
        </w:tabs>
        <w:ind w:left="851" w:right="23"/>
        <w:jc w:val="both"/>
      </w:pPr>
      <w:r w:rsidRPr="000B6270">
        <w:t xml:space="preserve">Zhotovitel prohlašuje, že je mu místo realizace </w:t>
      </w:r>
      <w:r w:rsidR="00BD3729">
        <w:t>díla</w:t>
      </w:r>
      <w:r w:rsidR="00BD3729" w:rsidRPr="000B6270">
        <w:t xml:space="preserve"> </w:t>
      </w:r>
      <w:r w:rsidRPr="000B6270">
        <w:t xml:space="preserve">známo a rovněž tak jsou mu známy technické a přírodní </w:t>
      </w:r>
      <w:r w:rsidR="00BD3729">
        <w:t>konstrukcí, na nichž bude dílo prováděno</w:t>
      </w:r>
      <w:r w:rsidR="00A22F66" w:rsidRPr="000B6270">
        <w:t>.</w:t>
      </w:r>
    </w:p>
    <w:p w:rsidR="00F666F6" w:rsidRPr="000B6270" w:rsidRDefault="00F666F6" w:rsidP="00E201B8">
      <w:pPr>
        <w:pStyle w:val="Nadpis1"/>
        <w:tabs>
          <w:tab w:val="clear" w:pos="709"/>
        </w:tabs>
        <w:ind w:left="851" w:hanging="567"/>
        <w:jc w:val="both"/>
      </w:pPr>
      <w:r w:rsidRPr="000B6270">
        <w:t>Termín plnění a dokončení díla</w:t>
      </w:r>
    </w:p>
    <w:p w:rsidR="00237538" w:rsidRPr="000B6270" w:rsidRDefault="000B1BF9">
      <w:pPr>
        <w:pStyle w:val="Odstavecseseznamem"/>
        <w:tabs>
          <w:tab w:val="clear" w:pos="709"/>
        </w:tabs>
        <w:spacing w:before="60"/>
        <w:ind w:left="851" w:right="-51" w:hanging="567"/>
        <w:rPr>
          <w:i/>
        </w:rPr>
      </w:pPr>
      <w:r w:rsidRPr="000B6270">
        <w:t>D</w:t>
      </w:r>
      <w:r w:rsidR="003475E3" w:rsidRPr="000B6270">
        <w:t>ílo v rozsahu předmětu plnění dle článku II. této smlouvy bude dokončeno a předáno do</w:t>
      </w:r>
      <w:r w:rsidR="001B4CD3" w:rsidRPr="000B6270">
        <w:t xml:space="preserve"> </w:t>
      </w:r>
      <w:permStart w:id="1156409806" w:edGrp="everyone"/>
      <w:r w:rsidR="00BD3729">
        <w:rPr>
          <w:b/>
        </w:rPr>
        <w:t>…..</w:t>
      </w:r>
      <w:permEnd w:id="1156409806"/>
      <w:r w:rsidR="00BD3729" w:rsidRPr="000B6270">
        <w:rPr>
          <w:b/>
        </w:rPr>
        <w:t xml:space="preserve"> </w:t>
      </w:r>
      <w:r w:rsidR="003475E3" w:rsidRPr="000B6270">
        <w:t>kalendářních dnů od předání a převzetí místa plnění (</w:t>
      </w:r>
      <w:r w:rsidR="00662C5B">
        <w:t>pracoviště</w:t>
      </w:r>
      <w:r w:rsidR="003475E3" w:rsidRPr="000B6270">
        <w:t xml:space="preserve">) dle </w:t>
      </w:r>
      <w:r w:rsidR="00027CF9" w:rsidRPr="000B6270">
        <w:t>bodu 11.</w:t>
      </w:r>
      <w:r w:rsidR="00EE4094">
        <w:t>1</w:t>
      </w:r>
      <w:r w:rsidR="00EE4094" w:rsidRPr="000B6270">
        <w:t xml:space="preserve"> </w:t>
      </w:r>
      <w:r w:rsidR="003475E3" w:rsidRPr="000B6270">
        <w:t>této smlouvy</w:t>
      </w:r>
      <w:r w:rsidR="00F666F6" w:rsidRPr="000B6270">
        <w:t xml:space="preserve">. </w:t>
      </w:r>
      <w:r w:rsidR="00185224" w:rsidRPr="000B6270">
        <w:t>O předání a</w:t>
      </w:r>
      <w:r w:rsidR="000F2AEB" w:rsidRPr="000B6270">
        <w:t> </w:t>
      </w:r>
      <w:r w:rsidR="00185224" w:rsidRPr="000B6270">
        <w:t xml:space="preserve">převzetí místa plnění sepíší </w:t>
      </w:r>
      <w:r w:rsidR="00C7364B" w:rsidRPr="000B6270">
        <w:t xml:space="preserve">smluvní strany </w:t>
      </w:r>
      <w:r w:rsidR="00185224" w:rsidRPr="000B6270">
        <w:t xml:space="preserve">protokol potvrzující </w:t>
      </w:r>
      <w:r w:rsidR="00C7364B" w:rsidRPr="000B6270">
        <w:t xml:space="preserve">předání a </w:t>
      </w:r>
      <w:r w:rsidR="00185224" w:rsidRPr="000B6270">
        <w:t xml:space="preserve">převzetí </w:t>
      </w:r>
      <w:r w:rsidR="00662C5B">
        <w:t>pracoviště</w:t>
      </w:r>
      <w:r w:rsidR="00185224" w:rsidRPr="000B6270">
        <w:t>.</w:t>
      </w:r>
      <w:r w:rsidR="00027CF9" w:rsidRPr="000B6270">
        <w:t xml:space="preserve"> </w:t>
      </w:r>
      <w:permStart w:id="1776487266" w:edGrp="everyone"/>
      <w:r w:rsidR="00C64573" w:rsidRPr="00A4583B">
        <w:rPr>
          <w:i/>
          <w:color w:val="00B0F0"/>
        </w:rPr>
        <w:t xml:space="preserve">(POZN. Doplní </w:t>
      </w:r>
      <w:r w:rsidR="00422BF5">
        <w:rPr>
          <w:i/>
          <w:color w:val="00B0F0"/>
        </w:rPr>
        <w:t>objednatel</w:t>
      </w:r>
      <w:r w:rsidR="00422BF5" w:rsidRPr="00A4583B">
        <w:rPr>
          <w:i/>
          <w:color w:val="00B0F0"/>
        </w:rPr>
        <w:t xml:space="preserve"> </w:t>
      </w:r>
      <w:r w:rsidR="00C64573" w:rsidRPr="00A4583B">
        <w:rPr>
          <w:i/>
          <w:color w:val="00B0F0"/>
        </w:rPr>
        <w:lastRenderedPageBreak/>
        <w:t xml:space="preserve">v souladu s nabídkou jeden údaj v celých kalendářních dnech. Tento údaj bude </w:t>
      </w:r>
      <w:r w:rsidR="00422BF5">
        <w:rPr>
          <w:i/>
          <w:color w:val="00B0F0"/>
        </w:rPr>
        <w:t xml:space="preserve">vypočten na základě modelového příkladu vyplněného </w:t>
      </w:r>
      <w:r w:rsidR="001F1FCB">
        <w:rPr>
          <w:i/>
          <w:color w:val="00B0F0"/>
        </w:rPr>
        <w:t>dodavatel</w:t>
      </w:r>
      <w:r w:rsidR="00422BF5">
        <w:rPr>
          <w:i/>
          <w:color w:val="00B0F0"/>
        </w:rPr>
        <w:t xml:space="preserve">em, jež je </w:t>
      </w:r>
      <w:r w:rsidR="00C64573" w:rsidRPr="00A4583B">
        <w:rPr>
          <w:i/>
          <w:color w:val="00B0F0"/>
        </w:rPr>
        <w:t>předmětem hodnocení. Poté poznámku vymažte)</w:t>
      </w:r>
      <w:permEnd w:id="1776487266"/>
      <w:r w:rsidR="007D3A8A" w:rsidRPr="000B6270">
        <w:br/>
      </w:r>
    </w:p>
    <w:p w:rsidR="00F666F6" w:rsidRPr="000B6270" w:rsidRDefault="00F666F6" w:rsidP="00E201B8">
      <w:pPr>
        <w:pStyle w:val="Odstavecseseznamem"/>
        <w:tabs>
          <w:tab w:val="clear" w:pos="709"/>
        </w:tabs>
        <w:ind w:left="851" w:hanging="567"/>
        <w:jc w:val="both"/>
      </w:pPr>
      <w:r w:rsidRPr="000B6270">
        <w:t>Doba dokončení díla může být přiměřeně prodloužena:</w:t>
      </w:r>
    </w:p>
    <w:p w:rsidR="00F666F6" w:rsidRPr="000B6270" w:rsidRDefault="00F666F6" w:rsidP="00E201B8">
      <w:pPr>
        <w:pStyle w:val="odrka"/>
        <w:tabs>
          <w:tab w:val="clear" w:pos="1560"/>
        </w:tabs>
        <w:ind w:left="1135" w:hanging="284"/>
        <w:jc w:val="both"/>
        <w:rPr>
          <w:color w:val="auto"/>
        </w:rPr>
      </w:pPr>
      <w:r w:rsidRPr="000B6270">
        <w:rPr>
          <w:color w:val="auto"/>
        </w:rPr>
        <w:t>vzniknou-li v průběhu provádění díla překážky na straně objednatele;</w:t>
      </w:r>
    </w:p>
    <w:p w:rsidR="00781605" w:rsidRPr="000B6270" w:rsidRDefault="00781605" w:rsidP="00E201B8">
      <w:pPr>
        <w:pStyle w:val="odrka"/>
        <w:tabs>
          <w:tab w:val="clear" w:pos="1560"/>
        </w:tabs>
        <w:ind w:left="1135" w:hanging="284"/>
        <w:jc w:val="both"/>
        <w:rPr>
          <w:color w:val="auto"/>
        </w:rPr>
      </w:pPr>
      <w:r w:rsidRPr="000B6270">
        <w:rPr>
          <w:color w:val="auto"/>
        </w:rPr>
        <w:t xml:space="preserve">pokud hodnota sjednaných víceprací překročí hodnotu 15 % ceny díla a bude prokázána přímá souvislost vlivu provádění těchto prací na termín dokončení díla, nebude-li dohodnuto jinak; </w:t>
      </w:r>
    </w:p>
    <w:p w:rsidR="00F666F6" w:rsidRPr="000B6270" w:rsidRDefault="00F666F6" w:rsidP="00E201B8">
      <w:pPr>
        <w:pStyle w:val="odrka"/>
        <w:tabs>
          <w:tab w:val="clear" w:pos="1560"/>
        </w:tabs>
        <w:ind w:left="1135" w:hanging="284"/>
        <w:jc w:val="both"/>
        <w:rPr>
          <w:color w:val="auto"/>
        </w:rPr>
      </w:pPr>
      <w:r w:rsidRPr="000B6270">
        <w:rPr>
          <w:color w:val="auto"/>
        </w:rPr>
        <w:t xml:space="preserve">jestliže přerušení prací bude způsobeno okolnostmi vylučujícími odpovědnost (tzv. </w:t>
      </w:r>
      <w:r w:rsidR="003E5274" w:rsidRPr="000B6270">
        <w:rPr>
          <w:color w:val="auto"/>
        </w:rPr>
        <w:t>„</w:t>
      </w:r>
      <w:r w:rsidRPr="000B6270">
        <w:rPr>
          <w:color w:val="auto"/>
        </w:rPr>
        <w:t>vyšší moc”), smluvní strany jsou povinny se bezprostředně vzájemně informovat o vzniku takové okolnosti a</w:t>
      </w:r>
      <w:r w:rsidR="000F2AEB" w:rsidRPr="000B6270">
        <w:rPr>
          <w:color w:val="auto"/>
        </w:rPr>
        <w:t> </w:t>
      </w:r>
      <w:r w:rsidRPr="000B6270">
        <w:rPr>
          <w:color w:val="auto"/>
        </w:rPr>
        <w:t>dohodnout způsob jejího řešení, jinak se vyšší moci nemohou dovolávat;</w:t>
      </w:r>
    </w:p>
    <w:p w:rsidR="00F666F6" w:rsidRPr="000B6270" w:rsidRDefault="00F666F6" w:rsidP="00E201B8">
      <w:pPr>
        <w:pStyle w:val="odrka"/>
        <w:tabs>
          <w:tab w:val="clear" w:pos="1560"/>
        </w:tabs>
        <w:ind w:left="1135" w:hanging="284"/>
        <w:jc w:val="both"/>
        <w:rPr>
          <w:color w:val="auto"/>
        </w:rPr>
      </w:pPr>
      <w:r w:rsidRPr="000B6270">
        <w:rPr>
          <w:color w:val="auto"/>
        </w:rPr>
        <w:t>jestliže bude potřebné provést v průběhu realizace stavby další</w:t>
      </w:r>
      <w:r w:rsidR="003271CF" w:rsidRPr="000B6270">
        <w:rPr>
          <w:color w:val="auto"/>
        </w:rPr>
        <w:t xml:space="preserve"> vyvolané</w:t>
      </w:r>
      <w:r w:rsidRPr="000B6270">
        <w:rPr>
          <w:color w:val="auto"/>
        </w:rPr>
        <w:t xml:space="preserve"> práce vzniklé např. v důsledku legislativních nařízení na základě zákona (např. archeologických, památkových či jiných průzkumů).</w:t>
      </w:r>
    </w:p>
    <w:p w:rsidR="00F666F6" w:rsidRPr="000B6270" w:rsidRDefault="00F666F6" w:rsidP="00E201B8">
      <w:pPr>
        <w:pStyle w:val="Odstavecseseznamem"/>
        <w:tabs>
          <w:tab w:val="clear" w:pos="709"/>
        </w:tabs>
        <w:ind w:left="851" w:hanging="567"/>
        <w:jc w:val="both"/>
      </w:pPr>
      <w:r w:rsidRPr="000B6270">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0B6270" w:rsidRDefault="00F666F6" w:rsidP="00E201B8">
      <w:pPr>
        <w:pStyle w:val="Odstavecseseznamem"/>
        <w:tabs>
          <w:tab w:val="clear" w:pos="709"/>
        </w:tabs>
        <w:ind w:left="851" w:hanging="567"/>
        <w:jc w:val="both"/>
      </w:pPr>
      <w:r w:rsidRPr="000B6270">
        <w:t xml:space="preserve">Zhotovitel písemně oznámí objednateli dokončení díla nejpozději </w:t>
      </w:r>
      <w:r w:rsidR="001B79B3" w:rsidRPr="000B6270">
        <w:t>5</w:t>
      </w:r>
      <w:r w:rsidRPr="000B6270">
        <w:t xml:space="preserve"> kalendářních dnů předem doporučeně poštou na adresu sídla společnosti </w:t>
      </w:r>
      <w:r w:rsidR="00E41D8F" w:rsidRPr="000B6270">
        <w:t>Dopravní podnik Ostrava a.s., středisko správa a údržba ostatního majetku,</w:t>
      </w:r>
      <w:r w:rsidR="00E41D8F" w:rsidRPr="000B6270">
        <w:rPr>
          <w:iCs/>
        </w:rPr>
        <w:t xml:space="preserve"> Poděbradova 494/2, 702 00 Ostrava, Moravská Ostrava</w:t>
      </w:r>
      <w:r w:rsidRPr="000B6270">
        <w:t>, osobně doručením na tutéž adresu</w:t>
      </w:r>
      <w:r w:rsidR="00D134BA" w:rsidRPr="000B6270">
        <w:t xml:space="preserve">, nebo e-mailem na adresu </w:t>
      </w:r>
      <w:hyperlink r:id="rId12" w:history="1">
        <w:r w:rsidR="00422BF5" w:rsidRPr="00D71AC7">
          <w:rPr>
            <w:rStyle w:val="Hypertextovodkaz"/>
          </w:rPr>
          <w:t>nadezda.vyroubalova@dpo.cz</w:t>
        </w:r>
      </w:hyperlink>
      <w:r w:rsidR="00BB0F2B" w:rsidRPr="000B6270">
        <w:t>.</w:t>
      </w:r>
      <w:r w:rsidRPr="000B6270">
        <w:t xml:space="preserve"> Poté oprávněná osoba objednatele vyzve zhotovitele k přejímacímu řízení nejpozději do10 kalendářních dnů od doručení tohoto oznámení.</w:t>
      </w:r>
    </w:p>
    <w:p w:rsidR="00F666F6" w:rsidRPr="000B6270" w:rsidRDefault="00F666F6" w:rsidP="00E201B8">
      <w:pPr>
        <w:pStyle w:val="Odstavecseseznamem"/>
        <w:tabs>
          <w:tab w:val="clear" w:pos="709"/>
        </w:tabs>
        <w:ind w:left="851" w:hanging="567"/>
        <w:jc w:val="both"/>
      </w:pPr>
      <w:r w:rsidRPr="000B6270">
        <w:t xml:space="preserve">Zhotovitel se zavazuje vyklidit </w:t>
      </w:r>
      <w:r w:rsidR="00B84940">
        <w:t>pracoviště</w:t>
      </w:r>
      <w:r w:rsidR="00B84940" w:rsidRPr="000B6270">
        <w:t xml:space="preserve"> </w:t>
      </w:r>
      <w:r w:rsidRPr="000B6270">
        <w:t>nejpozději do 10</w:t>
      </w:r>
      <w:r w:rsidR="00910514" w:rsidRPr="000B6270">
        <w:t> </w:t>
      </w:r>
      <w:r w:rsidRPr="000B6270">
        <w:t xml:space="preserve">kalendářních dnů po převzetí díla jako celku objednatelem. O vyklizení </w:t>
      </w:r>
      <w:r w:rsidR="00B84940">
        <w:t>pracoviště</w:t>
      </w:r>
      <w:r w:rsidR="00B84940" w:rsidRPr="000B6270">
        <w:t xml:space="preserve"> </w:t>
      </w:r>
      <w:r w:rsidR="00A06EF2" w:rsidRPr="000B6270">
        <w:t xml:space="preserve">obě </w:t>
      </w:r>
      <w:r w:rsidRPr="000B6270">
        <w:t xml:space="preserve">strany sepíší protokol potvrzující </w:t>
      </w:r>
      <w:r w:rsidR="00581CE5" w:rsidRPr="000B6270">
        <w:t xml:space="preserve">předání a </w:t>
      </w:r>
      <w:r w:rsidRPr="000B6270">
        <w:t xml:space="preserve">převzetí vyklizeného </w:t>
      </w:r>
      <w:r w:rsidR="00B84940">
        <w:t>pracovišt</w:t>
      </w:r>
      <w:r w:rsidR="00B84940" w:rsidRPr="000B6270">
        <w:t>ě</w:t>
      </w:r>
      <w:r w:rsidRPr="000B6270">
        <w:t>.</w:t>
      </w:r>
      <w:r w:rsidR="00A06EF2" w:rsidRPr="000B6270">
        <w:t xml:space="preserve"> Případnou vzniklou škodu se zhotovitel zavazuje uhradit.</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 xml:space="preserve">Cena předmětu smlouvy </w:t>
      </w:r>
    </w:p>
    <w:p w:rsidR="00567E87" w:rsidRPr="002340E2" w:rsidRDefault="00567E87" w:rsidP="008655F7">
      <w:pPr>
        <w:pStyle w:val="Odstavecseseznamem"/>
        <w:tabs>
          <w:tab w:val="clear" w:pos="709"/>
        </w:tabs>
        <w:ind w:left="851" w:hanging="567"/>
        <w:jc w:val="both"/>
        <w:rPr>
          <w:i/>
        </w:rPr>
      </w:pPr>
      <w:r w:rsidRPr="0038310F">
        <w:t>Ve smyslu zákona č.526/1990 Sb. o cenách se smluvní strany dohodly na ceně za realizaci díla takto:</w:t>
      </w:r>
    </w:p>
    <w:p w:rsidR="00567E87" w:rsidRDefault="00567E87" w:rsidP="0045097B">
      <w:pPr>
        <w:pStyle w:val="Odstavecseseznamem"/>
        <w:numPr>
          <w:ilvl w:val="0"/>
          <w:numId w:val="0"/>
        </w:numPr>
        <w:ind w:left="851"/>
        <w:jc w:val="both"/>
      </w:pPr>
      <w:r w:rsidRPr="002C7B24">
        <w:t>Za</w:t>
      </w:r>
      <w:r>
        <w:t xml:space="preserve"> </w:t>
      </w:r>
      <w:r w:rsidRPr="002C7B24">
        <w:t>realizaci díla v rozsahu předmětu plnění dle článku II této smlouvy</w:t>
      </w:r>
      <w:r>
        <w:t xml:space="preserve"> a dle přílohy č. </w:t>
      </w:r>
      <w:r w:rsidR="00054AFE">
        <w:t>1</w:t>
      </w:r>
      <w:r>
        <w:t xml:space="preserve"> této smlouvy</w:t>
      </w:r>
      <w:r w:rsidRPr="002C7B24">
        <w:t xml:space="preserve"> uhradí objednatel zhotoviteli částku </w:t>
      </w:r>
    </w:p>
    <w:p w:rsidR="00567E87" w:rsidRDefault="00567E87" w:rsidP="0045097B">
      <w:pPr>
        <w:pStyle w:val="Odstavecseseznamem"/>
        <w:numPr>
          <w:ilvl w:val="0"/>
          <w:numId w:val="0"/>
        </w:numPr>
        <w:ind w:left="4320"/>
        <w:jc w:val="both"/>
        <w:rPr>
          <w:color w:val="00B0F0"/>
        </w:rPr>
      </w:pPr>
      <w:permStart w:id="858940790" w:edGrp="everyone"/>
      <w:r>
        <w:t xml:space="preserve">… ,- </w:t>
      </w:r>
      <w:permEnd w:id="858940790"/>
      <w:r>
        <w:t xml:space="preserve">Kč </w:t>
      </w:r>
      <w:r w:rsidRPr="002C7B24">
        <w:t xml:space="preserve"> </w:t>
      </w:r>
      <w:r>
        <w:t>za 1 m</w:t>
      </w:r>
      <w:r w:rsidRPr="004829E4">
        <w:rPr>
          <w:vertAlign w:val="superscript"/>
        </w:rPr>
        <w:t>2</w:t>
      </w:r>
      <w:r>
        <w:rPr>
          <w:color w:val="00B0F0"/>
        </w:rPr>
        <w:t xml:space="preserve"> </w:t>
      </w:r>
      <w:r w:rsidRPr="008D53F7">
        <w:t>půdorysné plochy světlíku</w:t>
      </w:r>
      <w:r>
        <w:rPr>
          <w:color w:val="00B0F0"/>
        </w:rPr>
        <w:t xml:space="preserve"> </w:t>
      </w:r>
    </w:p>
    <w:p w:rsidR="00567E87" w:rsidRDefault="00567E87" w:rsidP="0045097B">
      <w:pPr>
        <w:pStyle w:val="Odstavecseseznamem"/>
        <w:numPr>
          <w:ilvl w:val="0"/>
          <w:numId w:val="0"/>
        </w:numPr>
        <w:ind w:left="4320"/>
        <w:jc w:val="both"/>
        <w:rPr>
          <w:color w:val="00B0F0"/>
        </w:rPr>
      </w:pPr>
      <w:permStart w:id="570901292" w:edGrp="everyone"/>
      <w:r>
        <w:t xml:space="preserve">… ,- </w:t>
      </w:r>
      <w:permEnd w:id="570901292"/>
      <w:r>
        <w:t xml:space="preserve">Kč </w:t>
      </w:r>
      <w:r w:rsidRPr="002C7B24">
        <w:t xml:space="preserve"> </w:t>
      </w:r>
      <w:r>
        <w:t>za 1 m</w:t>
      </w:r>
      <w:r w:rsidRPr="004829E4">
        <w:rPr>
          <w:vertAlign w:val="superscript"/>
        </w:rPr>
        <w:t>2</w:t>
      </w:r>
      <w:r>
        <w:rPr>
          <w:color w:val="00B0F0"/>
        </w:rPr>
        <w:t xml:space="preserve"> </w:t>
      </w:r>
      <w:r w:rsidRPr="008D53F7">
        <w:t>půdorysné plochy</w:t>
      </w:r>
      <w:r w:rsidRPr="008D53F7" w:rsidDel="00227E35">
        <w:t xml:space="preserve"> </w:t>
      </w:r>
      <w:r w:rsidRPr="008D53F7">
        <w:t xml:space="preserve">střechy </w:t>
      </w:r>
      <w:r w:rsidR="00747DE6" w:rsidRPr="008D53F7">
        <w:t>s podhledem</w:t>
      </w:r>
      <w:r>
        <w:rPr>
          <w:color w:val="00B0F0"/>
        </w:rPr>
        <w:t xml:space="preserve"> </w:t>
      </w:r>
    </w:p>
    <w:p w:rsidR="004C7836" w:rsidRDefault="004C7836" w:rsidP="0045097B">
      <w:pPr>
        <w:pStyle w:val="Odstavecseseznamem"/>
        <w:numPr>
          <w:ilvl w:val="0"/>
          <w:numId w:val="0"/>
        </w:numPr>
        <w:ind w:left="4320"/>
        <w:jc w:val="both"/>
        <w:rPr>
          <w:color w:val="00B0F0"/>
        </w:rPr>
      </w:pPr>
      <w:permStart w:id="1492005025" w:edGrp="everyone"/>
      <w:r w:rsidRPr="003207D3">
        <w:rPr>
          <w:i/>
          <w:color w:val="00B0F0"/>
        </w:rPr>
        <w:t xml:space="preserve">(Doplní </w:t>
      </w:r>
      <w:r w:rsidR="001F1FCB">
        <w:rPr>
          <w:i/>
          <w:color w:val="00B0F0"/>
        </w:rPr>
        <w:t>dodavatel</w:t>
      </w:r>
      <w:r w:rsidR="0045097B">
        <w:rPr>
          <w:i/>
          <w:color w:val="00B0F0"/>
        </w:rPr>
        <w:t xml:space="preserve"> v souladu se svou nabídkou</w:t>
      </w:r>
      <w:r w:rsidRPr="003207D3">
        <w:rPr>
          <w:i/>
          <w:color w:val="00B0F0"/>
        </w:rPr>
        <w:t>, poté poznámku vymaže)</w:t>
      </w:r>
      <w:permEnd w:id="1492005025"/>
    </w:p>
    <w:p w:rsidR="00567E87" w:rsidRDefault="00567E87" w:rsidP="0045097B">
      <w:pPr>
        <w:pStyle w:val="Odstavecseseznamem"/>
        <w:numPr>
          <w:ilvl w:val="0"/>
          <w:numId w:val="0"/>
        </w:numPr>
        <w:ind w:left="851"/>
        <w:jc w:val="both"/>
      </w:pPr>
      <w:r w:rsidRPr="0038310F">
        <w:rPr>
          <w:b/>
          <w:u w:val="single"/>
        </w:rPr>
        <w:t>Celková cena</w:t>
      </w:r>
      <w:r w:rsidRPr="0038310F">
        <w:t xml:space="preserve"> za celý předmět smlouvy </w:t>
      </w:r>
      <w:r w:rsidR="00422BF5">
        <w:t>nepřesáhne částku</w:t>
      </w:r>
      <w:r w:rsidRPr="0038310F">
        <w:t xml:space="preserve"> 4.000.000,-Kč bez DPH</w:t>
      </w:r>
    </w:p>
    <w:p w:rsidR="00567E87" w:rsidRPr="000B6270" w:rsidRDefault="00567E87" w:rsidP="0045097B">
      <w:pPr>
        <w:pStyle w:val="Odstavecseseznamem"/>
        <w:numPr>
          <w:ilvl w:val="0"/>
          <w:numId w:val="0"/>
        </w:numPr>
        <w:ind w:left="851"/>
        <w:jc w:val="both"/>
        <w:rPr>
          <w:i/>
        </w:rPr>
      </w:pPr>
      <w:r w:rsidRPr="002C7B24">
        <w:t xml:space="preserve">Dohodnutá uvedená cena </w:t>
      </w:r>
      <w:r>
        <w:t>díla uvedená</w:t>
      </w:r>
      <w:r w:rsidRPr="002C7B24">
        <w:t xml:space="preserve"> v článku</w:t>
      </w:r>
      <w:r>
        <w:t xml:space="preserve"> VI je úplná, konečná a neměnná, </w:t>
      </w:r>
      <w:r w:rsidRPr="002C7B24">
        <w:t>zahrnuje veškeré náklady a poplatky spojené s provedením díla a se splněním všech povinností zhotovitele</w:t>
      </w:r>
      <w:r>
        <w:t>,</w:t>
      </w:r>
      <w:r w:rsidRPr="00567E87">
        <w:t xml:space="preserve"> </w:t>
      </w:r>
      <w:r w:rsidRPr="000B6270">
        <w:t>platná po celou dobu provádění díla, překročitelná pouze při splnění podmínek, uvedených v bodě 6.</w:t>
      </w:r>
      <w:r w:rsidR="008206B0">
        <w:t>4</w:t>
      </w:r>
      <w:r w:rsidRPr="000B6270">
        <w:t>.</w:t>
      </w:r>
    </w:p>
    <w:p w:rsidR="00647E5C" w:rsidRPr="000B6270" w:rsidRDefault="00647E5C" w:rsidP="00E201B8">
      <w:pPr>
        <w:pStyle w:val="Odstavecseseznamem"/>
        <w:tabs>
          <w:tab w:val="clear" w:pos="709"/>
        </w:tabs>
        <w:ind w:left="851" w:hanging="567"/>
        <w:jc w:val="both"/>
      </w:pPr>
      <w:r w:rsidRPr="000B6270">
        <w:t>Poskytovaný předmět této smlouvy o dílo je zařazen do číselného kódu klasifikace produkce CZ CPA 4</w:t>
      </w:r>
      <w:r w:rsidR="00DC3B69" w:rsidRPr="000B6270">
        <w:t>3</w:t>
      </w:r>
      <w:r w:rsidRPr="000B6270">
        <w:t>,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F666F6" w:rsidRPr="000B6270" w:rsidRDefault="00F666F6" w:rsidP="00E201B8">
      <w:pPr>
        <w:pStyle w:val="Odstavecseseznamem"/>
        <w:tabs>
          <w:tab w:val="clear" w:pos="709"/>
        </w:tabs>
        <w:ind w:left="851" w:hanging="567"/>
        <w:jc w:val="both"/>
      </w:pPr>
      <w:r w:rsidRPr="000B6270">
        <w:t>Objednatel prohlašuje, že financování prací a dodávek, které jsou předmětem této smlouvy, má zajištěno.</w:t>
      </w:r>
    </w:p>
    <w:p w:rsidR="00F666F6" w:rsidRPr="000B6270" w:rsidRDefault="00F666F6" w:rsidP="00E201B8">
      <w:pPr>
        <w:pStyle w:val="Odstavecseseznamem"/>
        <w:tabs>
          <w:tab w:val="clear" w:pos="709"/>
        </w:tabs>
        <w:ind w:left="851" w:hanging="567"/>
        <w:jc w:val="both"/>
      </w:pPr>
      <w:r w:rsidRPr="000B6270">
        <w:t>Výši sjednané ceny lze překročit pouze v případě:</w:t>
      </w:r>
    </w:p>
    <w:p w:rsidR="00F666F6" w:rsidRPr="000B6270" w:rsidRDefault="00EC2305" w:rsidP="00E201B8">
      <w:pPr>
        <w:pStyle w:val="odrka"/>
        <w:tabs>
          <w:tab w:val="clear" w:pos="1560"/>
        </w:tabs>
        <w:ind w:left="1135" w:hanging="284"/>
        <w:jc w:val="both"/>
        <w:rPr>
          <w:color w:val="auto"/>
        </w:rPr>
      </w:pPr>
      <w:r w:rsidRPr="000B6270">
        <w:rPr>
          <w:color w:val="auto"/>
        </w:rPr>
        <w:lastRenderedPageBreak/>
        <w:t>v o</w:t>
      </w:r>
      <w:r w:rsidR="00F666F6" w:rsidRPr="000B6270">
        <w:rPr>
          <w:color w:val="auto"/>
        </w:rPr>
        <w:t>důvodněných</w:t>
      </w:r>
      <w:r w:rsidRPr="000B6270">
        <w:rPr>
          <w:color w:val="auto"/>
        </w:rPr>
        <w:t xml:space="preserve"> </w:t>
      </w:r>
      <w:r w:rsidR="0051486A" w:rsidRPr="000B6270">
        <w:rPr>
          <w:color w:val="auto"/>
        </w:rPr>
        <w:t xml:space="preserve">případech </w:t>
      </w:r>
      <w:r w:rsidR="00F666F6" w:rsidRPr="000B6270">
        <w:rPr>
          <w:color w:val="auto"/>
        </w:rPr>
        <w:t xml:space="preserve">změn </w:t>
      </w:r>
      <w:r w:rsidR="0051486A" w:rsidRPr="000B6270">
        <w:rPr>
          <w:color w:val="auto"/>
        </w:rPr>
        <w:t>rozsahu a druhu prací</w:t>
      </w:r>
      <w:r w:rsidR="004E141F" w:rsidRPr="000B6270">
        <w:rPr>
          <w:color w:val="auto"/>
        </w:rPr>
        <w:t>, služeb</w:t>
      </w:r>
      <w:r w:rsidR="0051486A" w:rsidRPr="000B6270">
        <w:rPr>
          <w:color w:val="auto"/>
        </w:rPr>
        <w:t xml:space="preserve"> a dodávek </w:t>
      </w:r>
      <w:r w:rsidR="00F666F6" w:rsidRPr="000B6270">
        <w:rPr>
          <w:color w:val="auto"/>
        </w:rPr>
        <w:t>a doplňků technické specifikace předmětu plnění</w:t>
      </w:r>
      <w:r w:rsidR="0051486A" w:rsidRPr="000B6270">
        <w:rPr>
          <w:color w:val="auto"/>
        </w:rPr>
        <w:t xml:space="preserve"> provedených v souladu s bodem 3.1 této smlouvy</w:t>
      </w:r>
      <w:r w:rsidR="00F666F6" w:rsidRPr="000B6270">
        <w:rPr>
          <w:color w:val="auto"/>
        </w:rPr>
        <w:t>, a to však pouze a výlučně, na základě písemného požadavku ze strany objednatele</w:t>
      </w:r>
      <w:r w:rsidR="004E141F" w:rsidRPr="000B6270">
        <w:rPr>
          <w:color w:val="auto"/>
        </w:rPr>
        <w:t>.</w:t>
      </w:r>
      <w:r w:rsidR="00F666F6" w:rsidRPr="000B6270">
        <w:rPr>
          <w:color w:val="auto"/>
        </w:rPr>
        <w:t>;</w:t>
      </w:r>
    </w:p>
    <w:p w:rsidR="00F666F6" w:rsidRPr="000B6270" w:rsidRDefault="00F666F6" w:rsidP="00E201B8">
      <w:pPr>
        <w:pStyle w:val="odrka"/>
        <w:tabs>
          <w:tab w:val="clear" w:pos="1560"/>
        </w:tabs>
        <w:ind w:left="1135" w:hanging="284"/>
        <w:jc w:val="both"/>
        <w:rPr>
          <w:color w:val="auto"/>
        </w:rPr>
      </w:pPr>
      <w:r w:rsidRPr="000B6270">
        <w:rPr>
          <w:color w:val="auto"/>
        </w:rPr>
        <w:t>pokud v průběhu plnění dojde ke změnám legislativních či technických předpisů a norem, které budou mít prokazatelný vliv na výši sjednané ceny.</w:t>
      </w:r>
    </w:p>
    <w:p w:rsidR="00783C00" w:rsidRPr="000B6270" w:rsidRDefault="00F666F6" w:rsidP="00E201B8">
      <w:pPr>
        <w:pStyle w:val="Odstavecseseznamem"/>
        <w:tabs>
          <w:tab w:val="clear" w:pos="709"/>
        </w:tabs>
        <w:ind w:left="851" w:hanging="567"/>
        <w:jc w:val="both"/>
      </w:pPr>
      <w:r w:rsidRPr="000B6270">
        <w:t>Cena obsahuje i případné zvýšené náklady spojené s vývojem cen vstupních nákladů, a to až do doby ukončení díla.</w:t>
      </w:r>
    </w:p>
    <w:p w:rsidR="00F666F6" w:rsidRPr="000B6270" w:rsidRDefault="00783C00" w:rsidP="00E201B8">
      <w:pPr>
        <w:pStyle w:val="Odstavecseseznamem"/>
        <w:tabs>
          <w:tab w:val="clear" w:pos="709"/>
        </w:tabs>
        <w:ind w:left="851" w:hanging="567"/>
        <w:jc w:val="both"/>
      </w:pPr>
      <w:r w:rsidRPr="000B6270">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0B6270">
        <w:t>při</w:t>
      </w:r>
      <w:r w:rsidRPr="000B6270">
        <w:t xml:space="preserve"> realizac</w:t>
      </w:r>
      <w:r w:rsidR="00ED474C" w:rsidRPr="000B6270">
        <w:t>i</w:t>
      </w:r>
      <w:r w:rsidRPr="000B6270">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0B6270">
        <w:t xml:space="preserve"> </w:t>
      </w:r>
    </w:p>
    <w:p w:rsidR="00F666F6" w:rsidRPr="000B6270" w:rsidRDefault="00F666F6" w:rsidP="00E201B8">
      <w:pPr>
        <w:pStyle w:val="Odstavecseseznamem"/>
        <w:tabs>
          <w:tab w:val="clear" w:pos="709"/>
        </w:tabs>
        <w:ind w:left="851" w:hanging="567"/>
        <w:jc w:val="both"/>
      </w:pPr>
      <w:r w:rsidRPr="000B6270">
        <w:t xml:space="preserve">V případě, že bude objednatel požadovat realizaci dodatečných požadavků, kvalitativních či množstevních změn, budou tyto práce oceněny pomocí jednotkových cen z příslušných </w:t>
      </w:r>
      <w:r w:rsidR="00A5795D" w:rsidRPr="000B6270">
        <w:t xml:space="preserve">oceněných </w:t>
      </w:r>
      <w:r w:rsidR="003D6527" w:rsidRPr="000B6270">
        <w:t>soupisů prací</w:t>
      </w:r>
      <w:r w:rsidRPr="000B6270">
        <w:t xml:space="preserve">, které jsou </w:t>
      </w:r>
      <w:r w:rsidR="00DB60F2" w:rsidRPr="000B6270">
        <w:t xml:space="preserve">Přílohou </w:t>
      </w:r>
      <w:r w:rsidRPr="000B6270">
        <w:t>č. 1 této smlouvy o dílo. Položky v </w:t>
      </w:r>
      <w:r w:rsidR="003D6527" w:rsidRPr="000B6270">
        <w:t>soupisu prací</w:t>
      </w:r>
      <w:r w:rsidRPr="000B6270">
        <w:t xml:space="preserve"> neobsažené budou oceněny </w:t>
      </w:r>
      <w:r w:rsidR="0067395F" w:rsidRPr="000B6270">
        <w:t xml:space="preserve">na základě ceníků ÚRS Praha v cenové úrovni příslušné roku podání nabídky zhotovitelem ponížené o 15 %. V případě, že datová základna ÚRS Praha položky nutné k ocenění neobsahuje, budou oceněny </w:t>
      </w:r>
      <w:r w:rsidRPr="000B6270">
        <w:t>dle dohody obou stran.</w:t>
      </w:r>
      <w:r w:rsidR="0067395F" w:rsidRPr="000B6270">
        <w:t xml:space="preserve"> Ke</w:t>
      </w:r>
      <w:r w:rsidR="00910514" w:rsidRPr="000B6270">
        <w:t> </w:t>
      </w:r>
      <w:r w:rsidR="0067395F" w:rsidRPr="000B6270">
        <w:t>každému dodatečnému požadavku bude vypracován Změnový list dle příslušného vzoru objednatele.</w:t>
      </w:r>
    </w:p>
    <w:p w:rsidR="00F666F6" w:rsidRPr="000B6270" w:rsidRDefault="00F666F6" w:rsidP="00E201B8">
      <w:pPr>
        <w:pStyle w:val="Nadpis1"/>
        <w:tabs>
          <w:tab w:val="clear" w:pos="709"/>
        </w:tabs>
        <w:ind w:left="851" w:hanging="567"/>
        <w:jc w:val="both"/>
      </w:pPr>
      <w:r w:rsidRPr="000B6270">
        <w:t>Platební podmínky</w:t>
      </w:r>
    </w:p>
    <w:p w:rsidR="00F666F6" w:rsidRPr="000B6270" w:rsidRDefault="00F666F6" w:rsidP="00E201B8">
      <w:pPr>
        <w:pStyle w:val="Odstavecseseznamem"/>
        <w:tabs>
          <w:tab w:val="clear" w:pos="709"/>
        </w:tabs>
        <w:ind w:left="851" w:hanging="567"/>
        <w:jc w:val="both"/>
      </w:pPr>
      <w:r w:rsidRPr="000B6270">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0B6270">
        <w:t xml:space="preserve"> dle příslušného vzoru objednatele.</w:t>
      </w:r>
      <w:r w:rsidR="00D403CB" w:rsidRPr="000B6270">
        <w:t xml:space="preserve"> </w:t>
      </w:r>
      <w:r w:rsidR="007225BD" w:rsidRPr="000B6270">
        <w:t>Dodatečné práce</w:t>
      </w:r>
      <w:r w:rsidR="00D403CB" w:rsidRPr="000B6270">
        <w:t xml:space="preserve"> a dodávky</w:t>
      </w:r>
      <w:r w:rsidR="007225BD" w:rsidRPr="000B6270">
        <w:t xml:space="preserve"> dle bodu 3.1 budou fakturovány po odsouhlasení </w:t>
      </w:r>
      <w:r w:rsidR="0067395F" w:rsidRPr="000B6270">
        <w:t>Z</w:t>
      </w:r>
      <w:r w:rsidR="007225BD" w:rsidRPr="000B6270">
        <w:t>měnového listu a uzavření příslušného smluvního dodatku.</w:t>
      </w:r>
    </w:p>
    <w:p w:rsidR="00F666F6" w:rsidRPr="000B6270" w:rsidRDefault="00F666F6" w:rsidP="00E201B8">
      <w:pPr>
        <w:pStyle w:val="Odstavecseseznamem"/>
        <w:tabs>
          <w:tab w:val="clear" w:pos="709"/>
        </w:tabs>
        <w:ind w:left="851" w:hanging="567"/>
        <w:jc w:val="both"/>
      </w:pPr>
      <w:r w:rsidRPr="000B6270">
        <w:t>U každého daňového dokladu bude provedena 10% pozastávka. Tím se rozumí, že ve lhůtě splatnosti (viz bod 7.</w:t>
      </w:r>
      <w:r w:rsidR="0012621E" w:rsidRPr="000B6270">
        <w:t>3</w:t>
      </w:r>
      <w:r w:rsidRPr="000B6270">
        <w:t xml:space="preserve">) bude uhrazeno 90 % fakturované částky. Pozastávka bude uvolněna do </w:t>
      </w:r>
      <w:r w:rsidR="00DB60F2" w:rsidRPr="000B6270">
        <w:t xml:space="preserve">30 </w:t>
      </w:r>
      <w:r w:rsidRPr="000B6270">
        <w:t>dnů po odstranění všech vad a</w:t>
      </w:r>
      <w:r w:rsidR="000F2AEB" w:rsidRPr="000B6270">
        <w:t> </w:t>
      </w:r>
      <w:r w:rsidRPr="000B6270">
        <w:t>nedodělků uvedených v zápisu o předání a převzetí celého díla</w:t>
      </w:r>
      <w:r w:rsidR="00043350" w:rsidRPr="000B6270">
        <w:t>,</w:t>
      </w:r>
      <w:r w:rsidR="00D43E6D" w:rsidRPr="000B6270">
        <w:t xml:space="preserve"> nebo pokud se smluvní strany nedohodnou písemně jinak</w:t>
      </w:r>
      <w:r w:rsidRPr="000B6270">
        <w:t xml:space="preserve">. Pokud vady a nedodělky zjištěny nebudou, bude pozastávka uvolněna do </w:t>
      </w:r>
      <w:r w:rsidR="00D403CB" w:rsidRPr="000B6270">
        <w:t xml:space="preserve">30 kalendářních </w:t>
      </w:r>
      <w:r w:rsidRPr="000B6270">
        <w:t>dnů ode dne předání a převzetí díla.</w:t>
      </w:r>
    </w:p>
    <w:p w:rsidR="00F666F6" w:rsidRPr="000B6270" w:rsidRDefault="00F666F6" w:rsidP="00E201B8">
      <w:pPr>
        <w:pStyle w:val="Odstavecseseznamem"/>
        <w:tabs>
          <w:tab w:val="clear" w:pos="709"/>
        </w:tabs>
        <w:ind w:left="851" w:hanging="567"/>
        <w:jc w:val="both"/>
      </w:pPr>
      <w:r w:rsidRPr="000B6270">
        <w:t xml:space="preserve">Smluvní strany se dohodly na splatnosti faktur 30 kalendářních dnů ode dne jejich doručení objednateli. </w:t>
      </w:r>
    </w:p>
    <w:p w:rsidR="00F666F6" w:rsidRPr="000B6270" w:rsidRDefault="00F666F6" w:rsidP="00E201B8">
      <w:pPr>
        <w:pStyle w:val="Odstavecseseznamem"/>
        <w:tabs>
          <w:tab w:val="clear" w:pos="709"/>
        </w:tabs>
        <w:ind w:left="851" w:hanging="567"/>
        <w:jc w:val="both"/>
      </w:pPr>
      <w:r w:rsidRPr="000B6270">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0B6270">
        <w:t>bodu</w:t>
      </w:r>
      <w:r w:rsidRPr="000B6270">
        <w:t xml:space="preserve"> 7.</w:t>
      </w:r>
      <w:r w:rsidR="0012621E" w:rsidRPr="000B6270">
        <w:t>3</w:t>
      </w:r>
      <w:r w:rsidRPr="000B6270">
        <w:t xml:space="preserve"> a nová lhůta splatnosti začne plynout až doručením opravené či doplněné faktury – daňového dokladu zpět objednateli. </w:t>
      </w:r>
    </w:p>
    <w:p w:rsidR="00647E5C" w:rsidRPr="000B6270" w:rsidRDefault="00647E5C" w:rsidP="00E201B8">
      <w:pPr>
        <w:pStyle w:val="Odstavecseseznamem"/>
        <w:tabs>
          <w:tab w:val="clear" w:pos="709"/>
        </w:tabs>
        <w:ind w:left="851" w:hanging="567"/>
        <w:jc w:val="both"/>
      </w:pPr>
      <w:r w:rsidRPr="000B6270">
        <w:t xml:space="preserve">Smluvní strany se dohodly na platbách formou bezhotovostního bankovního převodu na účty uvedené ve vystavených fakturách (daňových dokladech). </w:t>
      </w:r>
    </w:p>
    <w:p w:rsidR="00F666F6" w:rsidRPr="000B6270" w:rsidRDefault="00F666F6" w:rsidP="00E201B8">
      <w:pPr>
        <w:pStyle w:val="Odstavecseseznamem"/>
        <w:tabs>
          <w:tab w:val="clear" w:pos="709"/>
        </w:tabs>
        <w:ind w:left="851" w:hanging="567"/>
        <w:jc w:val="both"/>
      </w:pPr>
      <w:r w:rsidRPr="000B6270">
        <w:t xml:space="preserve">Bankovní účet, na který bude objednatelem placeno, musí být vždy bankovním účtem zhotovitele. </w:t>
      </w:r>
    </w:p>
    <w:p w:rsidR="00F666F6" w:rsidRPr="000B6270" w:rsidRDefault="00F666F6" w:rsidP="00E201B8">
      <w:pPr>
        <w:pStyle w:val="Odstavecseseznamem"/>
        <w:tabs>
          <w:tab w:val="clear" w:pos="709"/>
        </w:tabs>
        <w:ind w:left="851" w:hanging="567"/>
        <w:jc w:val="both"/>
      </w:pPr>
      <w:r w:rsidRPr="000B6270">
        <w:t>Objednatel nebude poskytovat zálohy.</w:t>
      </w:r>
    </w:p>
    <w:p w:rsidR="00F666F6" w:rsidRPr="000B6270" w:rsidRDefault="00F666F6" w:rsidP="00E201B8">
      <w:pPr>
        <w:pStyle w:val="Odstavecseseznamem"/>
        <w:tabs>
          <w:tab w:val="clear" w:pos="709"/>
        </w:tabs>
        <w:ind w:left="851" w:hanging="567"/>
        <w:jc w:val="both"/>
      </w:pPr>
      <w:r w:rsidRPr="000B6270">
        <w:lastRenderedPageBreak/>
        <w:t>Zhotovitel uvede na faktuře číslo smlouvy objednatele.</w:t>
      </w:r>
      <w:r w:rsidR="00C72DBB" w:rsidRPr="000B6270">
        <w:t xml:space="preserve"> </w:t>
      </w:r>
    </w:p>
    <w:p w:rsidR="00FA1A1D" w:rsidRPr="000B6270" w:rsidRDefault="00F73C2C" w:rsidP="00E201B8">
      <w:pPr>
        <w:pStyle w:val="Odstavecseseznamem"/>
        <w:tabs>
          <w:tab w:val="clear" w:pos="709"/>
        </w:tabs>
        <w:ind w:left="851" w:hanging="567"/>
        <w:jc w:val="both"/>
      </w:pPr>
      <w:r w:rsidRPr="000B6270">
        <w:t xml:space="preserve">Faktury </w:t>
      </w:r>
      <w:r w:rsidR="0092404B" w:rsidRPr="000B6270">
        <w:t xml:space="preserve">mohou být </w:t>
      </w:r>
      <w:r w:rsidRPr="000B6270">
        <w:t>zhotovitelem vystavovány ve formátu PDF, podepsány zaručeným elektronickým podpisem a</w:t>
      </w:r>
      <w:r w:rsidR="000F2AEB" w:rsidRPr="000B6270">
        <w:t> </w:t>
      </w:r>
      <w:r w:rsidRPr="000B6270">
        <w:t xml:space="preserve">zasílány včetně naskenovaného soupisu </w:t>
      </w:r>
      <w:r w:rsidR="00D43E6D" w:rsidRPr="000B6270">
        <w:t xml:space="preserve">provedených </w:t>
      </w:r>
      <w:r w:rsidRPr="000B6270">
        <w:t xml:space="preserve">prací se zjišťovacím protokolem </w:t>
      </w:r>
      <w:r w:rsidR="00D43E6D" w:rsidRPr="000B6270">
        <w:t xml:space="preserve">potvrzeným technickým dozorem </w:t>
      </w:r>
      <w:r w:rsidR="00A5795D" w:rsidRPr="000B6270">
        <w:t>objednatele</w:t>
      </w:r>
      <w:r w:rsidR="00D43E6D" w:rsidRPr="000B6270">
        <w:t xml:space="preserve"> </w:t>
      </w:r>
      <w:r w:rsidR="0092404B" w:rsidRPr="000B6270">
        <w:t xml:space="preserve">nebo Zápisu o předání a převzetí díla </w:t>
      </w:r>
      <w:r w:rsidRPr="000B6270">
        <w:t xml:space="preserve">(tyto dokumenty jsou nedílnou součástí faktury) na adresu </w:t>
      </w:r>
      <w:hyperlink r:id="rId13" w:history="1">
        <w:r w:rsidRPr="000B6270">
          <w:rPr>
            <w:rStyle w:val="Hypertextovodkaz"/>
            <w:color w:val="auto"/>
          </w:rPr>
          <w:t>elektronicka.fakturace@dpo.cz</w:t>
        </w:r>
      </w:hyperlink>
      <w:r w:rsidRPr="000B6270">
        <w:t xml:space="preserve">. Pokud zhotovitel nemá možnost </w:t>
      </w:r>
      <w:r w:rsidR="00F5160B" w:rsidRPr="000B6270">
        <w:t>takto zasílat faktury, bude je doručovat v písemném vyhotovení na adresu: Dopravní podnik Ostrava a.s., Poděbradova 494/2, Moravská Ostrava, 702</w:t>
      </w:r>
      <w:r w:rsidR="000F2AEB" w:rsidRPr="000B6270">
        <w:t> </w:t>
      </w:r>
      <w:r w:rsidR="00F5160B" w:rsidRPr="000B6270">
        <w:t xml:space="preserve">00 Ostrava. </w:t>
      </w:r>
      <w:r w:rsidR="0092404B" w:rsidRPr="000B6270">
        <w:t>V případě doručování poštou se v pochybnostech má za to, že faktura byla doručena třetí pracovní den po jejím odeslání.</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 xml:space="preserve">Záruka </w:t>
      </w:r>
      <w:r w:rsidR="005E61AF" w:rsidRPr="000B6270">
        <w:t xml:space="preserve">na </w:t>
      </w:r>
      <w:r w:rsidRPr="000B6270">
        <w:t>předmět smlouvy</w:t>
      </w:r>
    </w:p>
    <w:p w:rsidR="00F666F6" w:rsidRPr="000B6270" w:rsidRDefault="00F666F6" w:rsidP="00E201B8">
      <w:pPr>
        <w:pStyle w:val="Odstavecseseznamem"/>
        <w:tabs>
          <w:tab w:val="clear" w:pos="709"/>
        </w:tabs>
        <w:ind w:left="851" w:hanging="567"/>
        <w:jc w:val="both"/>
      </w:pPr>
      <w:r w:rsidRPr="000B6270">
        <w:t xml:space="preserve">Zhotovitel poskytuje na provedené dílo jako celek i jeho jednotlivé části </w:t>
      </w:r>
      <w:r w:rsidR="00FB14A0" w:rsidRPr="000B6270">
        <w:t xml:space="preserve">záruku za jakost </w:t>
      </w:r>
      <w:r w:rsidRPr="000B6270">
        <w:t>v</w:t>
      </w:r>
      <w:r w:rsidR="008206B0">
        <w:t> </w:t>
      </w:r>
      <w:r w:rsidRPr="000B6270">
        <w:t>trvání</w:t>
      </w:r>
      <w:r w:rsidR="008206B0">
        <w:t xml:space="preserve"> </w:t>
      </w:r>
      <w:r w:rsidR="00CB2E69">
        <w:t>60</w:t>
      </w:r>
      <w:r w:rsidR="00CB2E69" w:rsidRPr="000B6270">
        <w:t xml:space="preserve"> </w:t>
      </w:r>
      <w:r w:rsidR="008206B0" w:rsidRPr="000B6270">
        <w:t>měsíců</w:t>
      </w:r>
      <w:r w:rsidR="008206B0">
        <w:t>.</w:t>
      </w:r>
    </w:p>
    <w:p w:rsidR="00F666F6" w:rsidRPr="000B6270" w:rsidRDefault="00F666F6" w:rsidP="00E201B8">
      <w:pPr>
        <w:pStyle w:val="Odstavecseseznamem"/>
        <w:tabs>
          <w:tab w:val="clear" w:pos="709"/>
        </w:tabs>
        <w:ind w:left="851" w:hanging="567"/>
        <w:jc w:val="both"/>
      </w:pPr>
      <w:r w:rsidRPr="000B6270">
        <w:t xml:space="preserve">Zhotovitel je odpovědný za to, že převzatý předmět smlouvy po dobu </w:t>
      </w:r>
      <w:r w:rsidR="00D403CB" w:rsidRPr="000B6270">
        <w:t xml:space="preserve">záruky na jakost </w:t>
      </w:r>
      <w:r w:rsidRPr="000B6270">
        <w:t>bude splňovat určené technické parametry, bude sloužit sjednanému účelu či účelu obvyklému a bude v souladu s normami a</w:t>
      </w:r>
      <w:r w:rsidR="000F2AEB" w:rsidRPr="000B6270">
        <w:t> </w:t>
      </w:r>
      <w:r w:rsidRPr="000B6270">
        <w:t>předpisy určenými objednatelem.</w:t>
      </w:r>
    </w:p>
    <w:p w:rsidR="00F666F6" w:rsidRPr="000B6270" w:rsidRDefault="00D403CB" w:rsidP="00E201B8">
      <w:pPr>
        <w:pStyle w:val="Odstavecseseznamem"/>
        <w:tabs>
          <w:tab w:val="clear" w:pos="709"/>
        </w:tabs>
        <w:ind w:left="851" w:hanging="567"/>
        <w:jc w:val="both"/>
      </w:pPr>
      <w:r w:rsidRPr="000B6270">
        <w:t xml:space="preserve">Záruka na jakost </w:t>
      </w:r>
      <w:r w:rsidR="00F666F6" w:rsidRPr="000B6270">
        <w:t xml:space="preserve">začíná plynout od dne </w:t>
      </w:r>
      <w:r w:rsidR="007D7797" w:rsidRPr="000B6270">
        <w:t>protokolárního převzetí</w:t>
      </w:r>
      <w:r w:rsidR="00F666F6" w:rsidRPr="000B6270">
        <w:t xml:space="preserve"> </w:t>
      </w:r>
      <w:r w:rsidR="00A84AEE" w:rsidRPr="000B6270">
        <w:t>odstranění poslední vady nebo nedodělku</w:t>
      </w:r>
      <w:r w:rsidR="00F666F6" w:rsidRPr="000B6270">
        <w:t xml:space="preserve"> </w:t>
      </w:r>
      <w:r w:rsidR="00A84AEE" w:rsidRPr="000B6270">
        <w:t>na díle uvedeném v protokolu o předání a převzetí nebo v jeho příloze</w:t>
      </w:r>
      <w:r w:rsidR="00F666F6" w:rsidRPr="000B6270">
        <w:t>.</w:t>
      </w:r>
    </w:p>
    <w:p w:rsidR="00D134BA" w:rsidRPr="000B6270" w:rsidRDefault="00D134BA" w:rsidP="00E201B8">
      <w:pPr>
        <w:pStyle w:val="Odstavecseseznamem"/>
        <w:tabs>
          <w:tab w:val="clear" w:pos="709"/>
        </w:tabs>
        <w:ind w:left="851" w:hanging="567"/>
        <w:jc w:val="both"/>
      </w:pPr>
      <w:r w:rsidRPr="000B6270">
        <w:t>Pokud je uplatnění reklamace vady na díle v záruční době oprávněné, má objednatel právo na odstranění vady, a to zejména opravou díla nebo výměnou vadných částí díla.</w:t>
      </w:r>
    </w:p>
    <w:p w:rsidR="00D134BA" w:rsidRPr="000B6270" w:rsidRDefault="00F659FF" w:rsidP="00E201B8">
      <w:pPr>
        <w:pStyle w:val="Odstavecseseznamem"/>
        <w:tabs>
          <w:tab w:val="clear" w:pos="709"/>
        </w:tabs>
        <w:ind w:left="851" w:hanging="567"/>
        <w:jc w:val="both"/>
      </w:pPr>
      <w:r w:rsidRPr="000B6270">
        <w:t>Běh z</w:t>
      </w:r>
      <w:r w:rsidR="00D134BA" w:rsidRPr="000B6270">
        <w:t>áruční dob</w:t>
      </w:r>
      <w:r w:rsidRPr="000B6270">
        <w:t>y</w:t>
      </w:r>
      <w:r w:rsidR="00D134BA" w:rsidRPr="000B6270">
        <w:t xml:space="preserve"> se </w:t>
      </w:r>
      <w:r w:rsidRPr="000B6270">
        <w:t>poza</w:t>
      </w:r>
      <w:r w:rsidR="00D134BA" w:rsidRPr="000B6270">
        <w:t>stav</w:t>
      </w:r>
      <w:r w:rsidRPr="000B6270">
        <w:t>uje</w:t>
      </w:r>
      <w:r w:rsidR="00D134BA" w:rsidRPr="000B6270">
        <w:t xml:space="preserve"> po dobu oprávněné reklamace vady.</w:t>
      </w:r>
    </w:p>
    <w:p w:rsidR="00F666F6" w:rsidRPr="000B6270" w:rsidRDefault="00F666F6" w:rsidP="00E201B8">
      <w:pPr>
        <w:pStyle w:val="Odstavecseseznamem"/>
        <w:tabs>
          <w:tab w:val="clear" w:pos="709"/>
        </w:tabs>
        <w:ind w:left="851" w:hanging="567"/>
        <w:jc w:val="both"/>
      </w:pPr>
      <w:r w:rsidRPr="000B6270">
        <w:t xml:space="preserve">Vyskytne-li se v průběhu </w:t>
      </w:r>
      <w:r w:rsidR="00D403CB" w:rsidRPr="000B6270">
        <w:t>trvání záruky na jakost</w:t>
      </w:r>
      <w:r w:rsidRPr="000B6270">
        <w:t xml:space="preserve"> na provedeném díle vada, oznámí objednatel její výskyt a to, jak se tato vada projevuje zhotoviteli</w:t>
      </w:r>
      <w:r w:rsidR="007B7816" w:rsidRPr="000B6270">
        <w:t>, a to elektronicky na email</w:t>
      </w:r>
      <w:r w:rsidR="00FF11C7" w:rsidRPr="000B6270">
        <w:t xml:space="preserve"> </w:t>
      </w:r>
      <w:permStart w:id="1473932524" w:edGrp="everyone"/>
      <w:r w:rsidR="008206B0">
        <w:t>……..</w:t>
      </w:r>
      <w:permEnd w:id="1473932524"/>
      <w:r w:rsidR="007B7816" w:rsidRPr="000B6270">
        <w:t xml:space="preserve"> a</w:t>
      </w:r>
      <w:r w:rsidR="007B7816" w:rsidRPr="000B6270">
        <w:rPr>
          <w:i/>
        </w:rPr>
        <w:t xml:space="preserve"> </w:t>
      </w:r>
      <w:r w:rsidR="007B7816" w:rsidRPr="000B6270">
        <w:t>zároveň na telefonní číslo</w:t>
      </w:r>
      <w:r w:rsidR="00FF11C7" w:rsidRPr="000B6270">
        <w:rPr>
          <w:i/>
        </w:rPr>
        <w:t xml:space="preserve"> </w:t>
      </w:r>
      <w:permStart w:id="1574010420" w:edGrp="everyone"/>
      <w:r w:rsidR="008206B0">
        <w:rPr>
          <w:i/>
        </w:rPr>
        <w:t xml:space="preserve">……… </w:t>
      </w:r>
      <w:r w:rsidR="008206B0" w:rsidRPr="0038310F">
        <w:rPr>
          <w:i/>
          <w:color w:val="00B0F0"/>
        </w:rPr>
        <w:t xml:space="preserve">(POZ. Doplní </w:t>
      </w:r>
      <w:r w:rsidR="001F1FCB">
        <w:rPr>
          <w:i/>
          <w:color w:val="00B0F0"/>
        </w:rPr>
        <w:t>dodavatel</w:t>
      </w:r>
      <w:r w:rsidR="008206B0" w:rsidRPr="0038310F">
        <w:rPr>
          <w:i/>
          <w:color w:val="00B0F0"/>
        </w:rPr>
        <w:t>. Poté poznámku vymažte)</w:t>
      </w:r>
      <w:permEnd w:id="1574010420"/>
      <w:r w:rsidRPr="000B6270">
        <w:t>. Jakmile objednatel odeslal oznámení</w:t>
      </w:r>
      <w:r w:rsidR="007B7816" w:rsidRPr="000B6270">
        <w:t xml:space="preserve"> na určený email</w:t>
      </w:r>
      <w:r w:rsidRPr="000B6270">
        <w:t>, má se za to, že požaduje bezplatné odstranění vady. Zhotovitel je povinen tuto vadu odstranit do 15</w:t>
      </w:r>
      <w:r w:rsidR="00910514" w:rsidRPr="000B6270">
        <w:t> </w:t>
      </w:r>
      <w:r w:rsidRPr="000B6270">
        <w:t>kalendářních dnů od doručení zprávy</w:t>
      </w:r>
      <w:r w:rsidR="006B7BD3" w:rsidRPr="000B6270">
        <w:t>,</w:t>
      </w:r>
      <w:r w:rsidRPr="000B6270">
        <w:t xml:space="preserve"> pokud nebude písemně dohodnuto jinak.</w:t>
      </w:r>
    </w:p>
    <w:p w:rsidR="00D134BA" w:rsidRPr="000B6270" w:rsidRDefault="00D134BA" w:rsidP="00E201B8">
      <w:pPr>
        <w:pStyle w:val="Odstavecseseznamem"/>
        <w:tabs>
          <w:tab w:val="clear" w:pos="709"/>
        </w:tabs>
        <w:ind w:left="851" w:hanging="567"/>
        <w:jc w:val="both"/>
      </w:pPr>
      <w:r w:rsidRPr="000B6270">
        <w:t>Provedené odstranění vad a nedodělků zhotovitel objednateli předá. Na provedené odstranění vady poskytne zhotovitel záruku na jakost v délce minimálně 12 měsíců. Běh této záruční lhůty však neskončí před uplynutím záruční lhůty na předmětnou část díla dle odstavce VIII, bodu 8.1 této smlouvy</w:t>
      </w:r>
    </w:p>
    <w:p w:rsidR="00F666F6" w:rsidRPr="000B6270" w:rsidRDefault="00F666F6" w:rsidP="00E201B8">
      <w:pPr>
        <w:pStyle w:val="Odstavecseseznamem"/>
        <w:tabs>
          <w:tab w:val="clear" w:pos="709"/>
        </w:tabs>
        <w:ind w:left="851" w:hanging="567"/>
        <w:jc w:val="both"/>
      </w:pPr>
      <w:r w:rsidRPr="000B6270">
        <w:t>Objednatel je povinen umožnit zhotoviteli odstranění vad a nedodělků.</w:t>
      </w:r>
    </w:p>
    <w:p w:rsidR="00D134BA" w:rsidRPr="000B6270" w:rsidRDefault="00F666F6" w:rsidP="00E201B8">
      <w:pPr>
        <w:pStyle w:val="Odstavecseseznamem"/>
        <w:tabs>
          <w:tab w:val="clear" w:pos="709"/>
        </w:tabs>
        <w:ind w:left="851" w:hanging="567"/>
        <w:jc w:val="both"/>
      </w:pPr>
      <w:r w:rsidRPr="000B6270">
        <w:t>Zhotovitel nese veškeré náklady spojené se zárukou na předmět smlouvy.</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Sankční ujednání</w:t>
      </w:r>
    </w:p>
    <w:p w:rsidR="00F666F6" w:rsidRPr="000B6270" w:rsidRDefault="00F666F6" w:rsidP="00E201B8">
      <w:pPr>
        <w:pStyle w:val="Odstavecseseznamem"/>
        <w:tabs>
          <w:tab w:val="clear" w:pos="709"/>
        </w:tabs>
        <w:ind w:left="851" w:hanging="567"/>
        <w:jc w:val="both"/>
      </w:pPr>
      <w:r w:rsidRPr="000B6270">
        <w:t>V případě, že zhotovitel bude v prodlení s </w:t>
      </w:r>
      <w:r w:rsidR="001A5C61" w:rsidRPr="000B6270">
        <w:t>poskytnutím</w:t>
      </w:r>
      <w:r w:rsidRPr="000B6270">
        <w:t xml:space="preserve"> předmětu smlouvy (díla) oproti </w:t>
      </w:r>
      <w:r w:rsidR="006B7BD3" w:rsidRPr="000B6270">
        <w:t xml:space="preserve">sjednanému </w:t>
      </w:r>
      <w:r w:rsidRPr="000B6270">
        <w:t xml:space="preserve">termínu, je objednatel oprávněn požadovat, a zhotovitel v tomto případě zaplatí objednateli, smluvní pokutu ve výši </w:t>
      </w:r>
      <w:r w:rsidR="00426BF4" w:rsidRPr="000B6270">
        <w:t>0,5</w:t>
      </w:r>
      <w:r w:rsidR="00C72DBB" w:rsidRPr="000B6270">
        <w:t xml:space="preserve"> </w:t>
      </w:r>
      <w:r w:rsidRPr="000B6270">
        <w:t xml:space="preserve">% z celkové částky díla </w:t>
      </w:r>
      <w:r w:rsidR="00426BF4" w:rsidRPr="000B6270">
        <w:t xml:space="preserve">bez </w:t>
      </w:r>
      <w:r w:rsidRPr="000B6270">
        <w:t xml:space="preserve">DPH </w:t>
      </w:r>
      <w:r w:rsidR="00D134BA" w:rsidRPr="000B6270">
        <w:t xml:space="preserve">dle čl. VI, bodu 6.1 </w:t>
      </w:r>
      <w:r w:rsidRPr="000B6270">
        <w:t>za každý i započatý den prodlení.</w:t>
      </w:r>
    </w:p>
    <w:p w:rsidR="00F666F6" w:rsidRPr="000B6270" w:rsidRDefault="00F666F6" w:rsidP="00E201B8">
      <w:pPr>
        <w:pStyle w:val="Odstavecseseznamem"/>
        <w:tabs>
          <w:tab w:val="clear" w:pos="709"/>
        </w:tabs>
        <w:ind w:left="851" w:hanging="567"/>
        <w:jc w:val="both"/>
      </w:pPr>
      <w:r w:rsidRPr="000B6270">
        <w:t>V případě, že se zhotovitel dostane do prodlení termín</w:t>
      </w:r>
      <w:r w:rsidR="00426BF4" w:rsidRPr="000B6270">
        <w:t xml:space="preserve">u pro odstranění záručních vad </w:t>
      </w:r>
      <w:r w:rsidRPr="000B6270">
        <w:t>(viz čl. VIII, odst. 8.</w:t>
      </w:r>
      <w:r w:rsidR="00D134BA" w:rsidRPr="000B6270">
        <w:t>6</w:t>
      </w:r>
      <w:r w:rsidRPr="000B6270">
        <w:t xml:space="preserve">), je objednatel oprávněn účtovat zhotoviteli smluvní pokutu ve výši </w:t>
      </w:r>
      <w:r w:rsidR="00713F75" w:rsidRPr="000B6270">
        <w:t>2</w:t>
      </w:r>
      <w:r w:rsidRPr="000B6270">
        <w:t>.000,- Kč za každý i započatý den prodlení.</w:t>
      </w:r>
    </w:p>
    <w:p w:rsidR="00F666F6" w:rsidRPr="000B6270" w:rsidRDefault="00F666F6" w:rsidP="00E201B8">
      <w:pPr>
        <w:pStyle w:val="Odstavecseseznamem"/>
        <w:tabs>
          <w:tab w:val="clear" w:pos="709"/>
        </w:tabs>
        <w:ind w:left="851" w:hanging="567"/>
        <w:jc w:val="both"/>
      </w:pPr>
      <w:r w:rsidRPr="000B6270">
        <w:t xml:space="preserve">Při prodlení s odstraněním vad a nedodělků, uvedených v zápise o předání a převzetí díla, je objednatel oprávněn účtovat zhotoviteli smluvní pokutu ve výši </w:t>
      </w:r>
      <w:r w:rsidR="00713F75" w:rsidRPr="000B6270">
        <w:t>2</w:t>
      </w:r>
      <w:r w:rsidRPr="000B6270">
        <w:t xml:space="preserve">.000,- Kč za </w:t>
      </w:r>
      <w:r w:rsidR="00910514" w:rsidRPr="000B6270">
        <w:t>každou vadu a za </w:t>
      </w:r>
      <w:r w:rsidRPr="000B6270">
        <w:t>každý i započatý den prodlení.</w:t>
      </w:r>
    </w:p>
    <w:p w:rsidR="00F666F6" w:rsidRPr="000B6270" w:rsidRDefault="00F666F6" w:rsidP="00E201B8">
      <w:pPr>
        <w:pStyle w:val="Odstavecseseznamem"/>
        <w:tabs>
          <w:tab w:val="clear" w:pos="709"/>
        </w:tabs>
        <w:ind w:left="851" w:hanging="567"/>
        <w:jc w:val="both"/>
      </w:pPr>
      <w:r w:rsidRPr="000B6270">
        <w:t xml:space="preserve">Při prodlení s vyklizením </w:t>
      </w:r>
      <w:r w:rsidR="008206B0">
        <w:t>pracoviště</w:t>
      </w:r>
      <w:r w:rsidR="008206B0" w:rsidRPr="000B6270">
        <w:t xml:space="preserve"> </w:t>
      </w:r>
      <w:r w:rsidRPr="000B6270">
        <w:t xml:space="preserve">je objednatel oprávněn účtovat zhotoviteli smluvní pokutu ve výši </w:t>
      </w:r>
      <w:r w:rsidR="00713F75" w:rsidRPr="000B6270">
        <w:t>2</w:t>
      </w:r>
      <w:r w:rsidRPr="000B6270">
        <w:t>.000</w:t>
      </w:r>
      <w:r w:rsidR="000F2AEB" w:rsidRPr="000B6270">
        <w:t>,- </w:t>
      </w:r>
      <w:r w:rsidRPr="000B6270">
        <w:t>Kč za každý i započatý den prodlení.</w:t>
      </w:r>
    </w:p>
    <w:p w:rsidR="00F666F6" w:rsidRDefault="00F666F6" w:rsidP="00E201B8">
      <w:pPr>
        <w:pStyle w:val="Odstavecseseznamem"/>
        <w:tabs>
          <w:tab w:val="clear" w:pos="709"/>
        </w:tabs>
        <w:ind w:left="851" w:hanging="567"/>
        <w:jc w:val="both"/>
      </w:pPr>
      <w:r w:rsidRPr="000B6270">
        <w:t xml:space="preserve">V případě prodlení objednatele s úhradou faktury je zhotovitel oprávněn účtovat objednateli úrok z prodlení ve výši </w:t>
      </w:r>
      <w:r w:rsidR="00426BF4" w:rsidRPr="000B6270">
        <w:t>0,05</w:t>
      </w:r>
      <w:r w:rsidR="000F2AEB" w:rsidRPr="000B6270">
        <w:t xml:space="preserve"> </w:t>
      </w:r>
      <w:r w:rsidRPr="000B6270">
        <w:t>% z dlužné částky za každý i započatý den prodlení.</w:t>
      </w:r>
    </w:p>
    <w:p w:rsidR="00422BF5" w:rsidRPr="000B6270" w:rsidRDefault="00422BF5" w:rsidP="00422BF5">
      <w:pPr>
        <w:pStyle w:val="Odstavecseseznamem"/>
        <w:tabs>
          <w:tab w:val="clear" w:pos="709"/>
        </w:tabs>
        <w:ind w:left="851" w:hanging="567"/>
        <w:jc w:val="both"/>
      </w:pPr>
      <w:r>
        <w:t xml:space="preserve">V případě, že </w:t>
      </w:r>
      <w:r w:rsidRPr="000B6270">
        <w:t>zhotovitel</w:t>
      </w:r>
      <w:r>
        <w:t xml:space="preserve"> poruší povin</w:t>
      </w:r>
      <w:r w:rsidR="00D71AC7">
        <w:t>n</w:t>
      </w:r>
      <w:r>
        <w:t>osti uvedené v</w:t>
      </w:r>
      <w:r w:rsidR="00D71AC7">
        <w:t> </w:t>
      </w:r>
      <w:r>
        <w:t>bod</w:t>
      </w:r>
      <w:r w:rsidR="00D71AC7">
        <w:t>u 11.8.</w:t>
      </w:r>
      <w:r w:rsidR="00D71AC7" w:rsidRPr="00D71AC7">
        <w:t xml:space="preserve"> </w:t>
      </w:r>
      <w:r w:rsidR="00D71AC7">
        <w:t>,</w:t>
      </w:r>
      <w:r w:rsidR="00D71AC7" w:rsidRPr="000B6270">
        <w:t xml:space="preserve">je objednatel oprávněn účtovat zhotoviteli smluvní pokutu ve výši </w:t>
      </w:r>
      <w:r w:rsidR="00D71AC7">
        <w:t>5</w:t>
      </w:r>
      <w:r w:rsidR="00D71AC7" w:rsidRPr="000B6270">
        <w:t xml:space="preserve">.000,- Kč za každý </w:t>
      </w:r>
      <w:r w:rsidR="00D71AC7">
        <w:t xml:space="preserve">zjištěný případ. </w:t>
      </w:r>
    </w:p>
    <w:p w:rsidR="00F666F6" w:rsidRPr="000B6270" w:rsidRDefault="00F666F6" w:rsidP="00E201B8">
      <w:pPr>
        <w:numPr>
          <w:ilvl w:val="1"/>
          <w:numId w:val="2"/>
        </w:numPr>
        <w:spacing w:before="90" w:line="240" w:lineRule="auto"/>
        <w:ind w:left="851" w:hanging="567"/>
        <w:jc w:val="both"/>
        <w:rPr>
          <w:rFonts w:ascii="Times New Roman" w:hAnsi="Times New Roman"/>
          <w:color w:val="auto"/>
          <w:sz w:val="22"/>
          <w:szCs w:val="22"/>
          <w:lang w:val="cs-CZ"/>
        </w:rPr>
      </w:pPr>
      <w:r w:rsidRPr="000B6270">
        <w:rPr>
          <w:rFonts w:ascii="Times New Roman" w:hAnsi="Times New Roman"/>
          <w:color w:val="auto"/>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0B6270" w:rsidRDefault="00F666F6" w:rsidP="00E201B8">
      <w:pPr>
        <w:pStyle w:val="Odstavecseseznamem"/>
        <w:tabs>
          <w:tab w:val="clear" w:pos="709"/>
        </w:tabs>
        <w:ind w:left="851" w:hanging="567"/>
        <w:jc w:val="both"/>
      </w:pPr>
      <w:r w:rsidRPr="000B6270">
        <w:t>Zhotovitel uhradí objednateli poplatky, sankce, škody a práce vzniklé navíc (dále jen více náklady) z důvodu nedodržení podmínek pravomocných rozhodnutí nebo závazných vyjádření orgánů státní správy.</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Stavební deník</w:t>
      </w:r>
    </w:p>
    <w:p w:rsidR="00F666F6" w:rsidRPr="000B6270" w:rsidRDefault="00F666F6" w:rsidP="00E201B8">
      <w:pPr>
        <w:pStyle w:val="Odstavecseseznamem"/>
        <w:tabs>
          <w:tab w:val="clear" w:pos="709"/>
        </w:tabs>
        <w:ind w:left="851" w:hanging="567"/>
        <w:jc w:val="both"/>
      </w:pPr>
      <w:r w:rsidRPr="000B6270">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0B6270">
        <w:t>(</w:t>
      </w:r>
      <w:r w:rsidR="001107B1" w:rsidRPr="000B6270">
        <w:t xml:space="preserve">co se týče </w:t>
      </w:r>
      <w:r w:rsidR="00646AB8" w:rsidRPr="000B6270">
        <w:t>druhu, množství</w:t>
      </w:r>
      <w:r w:rsidR="001107B1" w:rsidRPr="000B6270">
        <w:t>, atd.</w:t>
      </w:r>
      <w:r w:rsidR="00646AB8" w:rsidRPr="000B6270">
        <w:t xml:space="preserve">) </w:t>
      </w:r>
      <w:r w:rsidRPr="000B6270">
        <w:t>a údaje potřebné pro posouzení prací orgány státní správy.</w:t>
      </w:r>
    </w:p>
    <w:p w:rsidR="00F666F6" w:rsidRPr="000B6270" w:rsidRDefault="00F666F6" w:rsidP="00E201B8">
      <w:pPr>
        <w:pStyle w:val="Odstavecseseznamem"/>
        <w:tabs>
          <w:tab w:val="clear" w:pos="709"/>
        </w:tabs>
        <w:ind w:left="851" w:hanging="567"/>
        <w:jc w:val="both"/>
      </w:pPr>
      <w:r w:rsidRPr="000B6270">
        <w:t>Objednatel je povinen stavební deník sledovat a k zápisům připojovat své stanovisko.</w:t>
      </w:r>
    </w:p>
    <w:p w:rsidR="00F666F6" w:rsidRPr="000B6270" w:rsidRDefault="00F666F6" w:rsidP="00E201B8">
      <w:pPr>
        <w:pStyle w:val="Odstavecseseznamem"/>
        <w:tabs>
          <w:tab w:val="clear" w:pos="709"/>
        </w:tabs>
        <w:ind w:left="851" w:hanging="567"/>
        <w:jc w:val="both"/>
      </w:pPr>
      <w:r w:rsidRPr="000B6270">
        <w:t xml:space="preserve">Stavební deník </w:t>
      </w:r>
      <w:r w:rsidR="00EC2305" w:rsidRPr="000B6270">
        <w:t xml:space="preserve">zejména </w:t>
      </w:r>
      <w:r w:rsidRPr="000B6270">
        <w:t>obsahuje:</w:t>
      </w:r>
    </w:p>
    <w:p w:rsidR="00F666F6" w:rsidRPr="000B6270" w:rsidRDefault="00F666F6" w:rsidP="00E201B8">
      <w:pPr>
        <w:pStyle w:val="odrka"/>
        <w:tabs>
          <w:tab w:val="clear" w:pos="1560"/>
        </w:tabs>
        <w:ind w:left="1135" w:hanging="284"/>
        <w:jc w:val="both"/>
        <w:rPr>
          <w:color w:val="auto"/>
        </w:rPr>
      </w:pPr>
      <w:r w:rsidRPr="000B6270">
        <w:rPr>
          <w:color w:val="auto"/>
        </w:rPr>
        <w:t>základní list, ve kterém se uvádí název a sídlo objednatele a změny těchto údajů;</w:t>
      </w:r>
    </w:p>
    <w:p w:rsidR="00F666F6" w:rsidRPr="000B6270" w:rsidRDefault="00F666F6" w:rsidP="00E201B8">
      <w:pPr>
        <w:pStyle w:val="odrka"/>
        <w:tabs>
          <w:tab w:val="clear" w:pos="1560"/>
        </w:tabs>
        <w:ind w:left="1135" w:hanging="284"/>
        <w:jc w:val="both"/>
        <w:rPr>
          <w:color w:val="auto"/>
        </w:rPr>
      </w:pPr>
      <w:r w:rsidRPr="000B6270">
        <w:rPr>
          <w:color w:val="auto"/>
        </w:rPr>
        <w:t>přehled smluv včetně dodatků a změn;</w:t>
      </w:r>
    </w:p>
    <w:p w:rsidR="00F666F6" w:rsidRPr="000B6270" w:rsidRDefault="00F666F6" w:rsidP="00E201B8">
      <w:pPr>
        <w:pStyle w:val="odrka"/>
        <w:tabs>
          <w:tab w:val="clear" w:pos="1560"/>
        </w:tabs>
        <w:ind w:left="1135" w:hanging="284"/>
        <w:jc w:val="both"/>
        <w:rPr>
          <w:color w:val="auto"/>
        </w:rPr>
      </w:pPr>
      <w:r w:rsidRPr="000B6270">
        <w:rPr>
          <w:color w:val="auto"/>
        </w:rPr>
        <w:t>seznam dokladů a úředních opatření týkajících se stavby;</w:t>
      </w:r>
    </w:p>
    <w:p w:rsidR="00F666F6" w:rsidRPr="000B6270" w:rsidRDefault="00F666F6" w:rsidP="00E201B8">
      <w:pPr>
        <w:pStyle w:val="odrka"/>
        <w:tabs>
          <w:tab w:val="clear" w:pos="1560"/>
        </w:tabs>
        <w:ind w:left="1135" w:hanging="284"/>
        <w:jc w:val="both"/>
        <w:rPr>
          <w:color w:val="auto"/>
        </w:rPr>
      </w:pPr>
      <w:r w:rsidRPr="000B6270">
        <w:rPr>
          <w:color w:val="auto"/>
        </w:rPr>
        <w:t>přehled zkoušek všech druhů.</w:t>
      </w:r>
    </w:p>
    <w:p w:rsidR="00F666F6" w:rsidRPr="000B6270" w:rsidRDefault="00F666F6" w:rsidP="00E201B8">
      <w:pPr>
        <w:pStyle w:val="Odstavecseseznamem"/>
        <w:tabs>
          <w:tab w:val="clear" w:pos="709"/>
        </w:tabs>
        <w:ind w:left="851" w:hanging="567"/>
        <w:jc w:val="both"/>
      </w:pPr>
      <w:r w:rsidRPr="000B6270">
        <w:t>Denní záznamy budou zapisovány do deníku s očíslovanými listy, jednak pevnými, jednak perforovanými pro dva oddělitelné průpisy</w:t>
      </w:r>
      <w:r w:rsidR="00CD130D" w:rsidRPr="000B6270">
        <w:t>, a to vzestupnou řadou</w:t>
      </w:r>
      <w:r w:rsidRPr="000B6270">
        <w:t>. Perforované listy budou číslovány shodně s listy pevnými.</w:t>
      </w:r>
    </w:p>
    <w:p w:rsidR="00F666F6" w:rsidRPr="000B6270" w:rsidRDefault="00F666F6" w:rsidP="00E201B8">
      <w:pPr>
        <w:pStyle w:val="Odstavecseseznamem"/>
        <w:tabs>
          <w:tab w:val="clear" w:pos="709"/>
        </w:tabs>
        <w:ind w:left="851" w:hanging="567"/>
        <w:jc w:val="both"/>
      </w:pPr>
      <w:r w:rsidRPr="000B6270">
        <w:t>Denní záznamy bude zapisovat a podepisovat stavbyvedoucí (jeho zástupce) v den, kdy práce byly provedeny nebo kdy nastaly okolnosti, které vyvolaly nutnost zápisu. Při denních záznamech nesmí být vynechána volná místa.</w:t>
      </w:r>
    </w:p>
    <w:p w:rsidR="00F666F6" w:rsidRPr="000B6270" w:rsidRDefault="00F666F6" w:rsidP="00E201B8">
      <w:pPr>
        <w:pStyle w:val="Odstavecseseznamem"/>
        <w:tabs>
          <w:tab w:val="clear" w:pos="709"/>
        </w:tabs>
        <w:ind w:left="851" w:hanging="567"/>
        <w:jc w:val="both"/>
      </w:pPr>
      <w:r w:rsidRPr="000B6270">
        <w:t xml:space="preserve">Do deníku je oprávněn provádět záznamy kromě státního stavebního dohledu také zástupce objednatele </w:t>
      </w:r>
      <w:r w:rsidR="006E7FF9" w:rsidRPr="000B6270">
        <w:t xml:space="preserve">oprávněný jednat ve věcech technických, </w:t>
      </w:r>
      <w:r w:rsidRPr="000B6270">
        <w:t>projektant v rámci autorského dozoru, koordinátor bezpečnosti a</w:t>
      </w:r>
      <w:r w:rsidR="000F2AEB" w:rsidRPr="000B6270">
        <w:t> </w:t>
      </w:r>
      <w:r w:rsidRPr="000B6270">
        <w:t>ochrany zdraví při práci (dále jen BOZP), případně osoby objednatelem pověřené zápisem do stavebního deníku.</w:t>
      </w:r>
    </w:p>
    <w:p w:rsidR="00F666F6" w:rsidRPr="000B6270" w:rsidRDefault="00F666F6" w:rsidP="00E201B8">
      <w:pPr>
        <w:pStyle w:val="Odstavecseseznamem"/>
        <w:tabs>
          <w:tab w:val="clear" w:pos="709"/>
        </w:tabs>
        <w:ind w:left="851" w:hanging="567"/>
        <w:jc w:val="both"/>
      </w:pPr>
      <w:r w:rsidRPr="000B6270">
        <w:t>Nesouhlasí-li stavbyvedoucí se záznamem orgánů a osob, uvedených v předchozím ustanovení, připojí k jejich záznamu do tří pracovních dnů své vyjádření, jinak se má za to, že s obsahem záznamu souhlasí.</w:t>
      </w:r>
    </w:p>
    <w:p w:rsidR="00F666F6" w:rsidRPr="000B6270" w:rsidRDefault="00F666F6" w:rsidP="00E201B8">
      <w:pPr>
        <w:pStyle w:val="Odstavecseseznamem"/>
        <w:tabs>
          <w:tab w:val="clear" w:pos="709"/>
        </w:tabs>
        <w:ind w:left="851" w:hanging="567"/>
        <w:jc w:val="both"/>
      </w:pPr>
      <w:r w:rsidRPr="000B6270">
        <w:t xml:space="preserve">Nesouhlasí-li objednatel s obsahem záznamu ve stavebním deníku, </w:t>
      </w:r>
      <w:r w:rsidR="00571EA3" w:rsidRPr="000B6270">
        <w:t>připojí k záznamu do tří pracovních dnů své vyjádření, k němuž je zhotovitel povinen se vyjádřit</w:t>
      </w:r>
      <w:r w:rsidR="00E83759" w:rsidRPr="000B6270">
        <w:t xml:space="preserve"> do tří pracovních dnů,</w:t>
      </w:r>
      <w:r w:rsidRPr="000B6270">
        <w:t xml:space="preserve"> jinak se má za to, že s obsahem záznamu souhlasí.</w:t>
      </w:r>
    </w:p>
    <w:p w:rsidR="00F666F6" w:rsidRPr="000B6270" w:rsidRDefault="00F666F6" w:rsidP="00E201B8">
      <w:pPr>
        <w:pStyle w:val="Odstavecseseznamem"/>
        <w:tabs>
          <w:tab w:val="clear" w:pos="709"/>
        </w:tabs>
        <w:ind w:left="851" w:hanging="567"/>
        <w:jc w:val="both"/>
      </w:pPr>
      <w:r w:rsidRPr="000B6270">
        <w:t>Zhotovitel bude objednateli pravidelně předávat druhý průpis denních záznamů. Po dokončení stavby předá objednateli originály stavebních deníků.</w:t>
      </w:r>
    </w:p>
    <w:p w:rsidR="006E7FF9" w:rsidRPr="000B6270" w:rsidRDefault="006E7FF9" w:rsidP="00E201B8">
      <w:pPr>
        <w:pStyle w:val="Odstavecseseznamem"/>
        <w:tabs>
          <w:tab w:val="clear" w:pos="709"/>
        </w:tabs>
        <w:ind w:left="851" w:hanging="567"/>
        <w:jc w:val="both"/>
      </w:pPr>
      <w:r w:rsidRPr="000B6270">
        <w:t>V době provádění prací musí být stavební deník trvale dostupný na staveništi.</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Provádění díla</w:t>
      </w:r>
    </w:p>
    <w:p w:rsidR="00D134BA" w:rsidRPr="000B6270" w:rsidRDefault="00EE4094" w:rsidP="00E201B8">
      <w:pPr>
        <w:pStyle w:val="Odstavecseseznamem"/>
        <w:tabs>
          <w:tab w:val="clear" w:pos="709"/>
        </w:tabs>
        <w:ind w:left="851" w:hanging="567"/>
        <w:jc w:val="both"/>
      </w:pPr>
      <w:r>
        <w:t>Pracoviště</w:t>
      </w:r>
      <w:r w:rsidR="00D134BA" w:rsidRPr="000B6270">
        <w:t xml:space="preserve"> bude předáno a převzato do 10 pracovních dnů od doručení výzvy ze strany objednatele. Výzvu objednatel odešle nejpozději do </w:t>
      </w:r>
      <w:r>
        <w:t>1</w:t>
      </w:r>
      <w:r w:rsidRPr="000B6270">
        <w:t xml:space="preserve">0 </w:t>
      </w:r>
      <w:r w:rsidR="00D134BA" w:rsidRPr="000B6270">
        <w:t>pracovních dnů od nabytí platnosti a účinnosti smlouvy na adresu zhotovitele</w:t>
      </w:r>
      <w:r w:rsidR="00B650D0" w:rsidRPr="000B6270">
        <w:t>:</w:t>
      </w:r>
      <w:r w:rsidR="00FF11C7" w:rsidRPr="000B6270">
        <w:rPr>
          <w:i/>
        </w:rPr>
        <w:t xml:space="preserve"> </w:t>
      </w:r>
      <w:permStart w:id="1512007792" w:edGrp="everyone"/>
      <w:r>
        <w:t>………</w:t>
      </w:r>
      <w:r w:rsidRPr="0038310F">
        <w:rPr>
          <w:i/>
          <w:color w:val="00B0F0"/>
        </w:rPr>
        <w:t xml:space="preserve">(POZ. Doplní </w:t>
      </w:r>
      <w:r w:rsidR="001F1FCB">
        <w:rPr>
          <w:i/>
          <w:color w:val="00B0F0"/>
        </w:rPr>
        <w:t>dodavatel</w:t>
      </w:r>
      <w:r w:rsidRPr="0038310F">
        <w:rPr>
          <w:i/>
          <w:color w:val="00B0F0"/>
        </w:rPr>
        <w:t>. Poté poznámku vymažte)</w:t>
      </w:r>
      <w:permEnd w:id="1512007792"/>
      <w:r w:rsidR="00D134BA" w:rsidRPr="000B6270">
        <w:t xml:space="preserve">. O předání </w:t>
      </w:r>
      <w:r>
        <w:t>pracoviště</w:t>
      </w:r>
      <w:r w:rsidRPr="000B6270">
        <w:t xml:space="preserve"> </w:t>
      </w:r>
      <w:r w:rsidR="00D134BA" w:rsidRPr="000B6270">
        <w:t xml:space="preserve">bude vypracován Protokol o předání a převzetí </w:t>
      </w:r>
      <w:r>
        <w:t>pracoviště</w:t>
      </w:r>
      <w:r w:rsidRPr="000B6270">
        <w:t xml:space="preserve"> </w:t>
      </w:r>
      <w:r w:rsidR="00D134BA" w:rsidRPr="000B6270">
        <w:t>dle příslušného vzoru objednatele.</w:t>
      </w:r>
    </w:p>
    <w:p w:rsidR="00D134BA" w:rsidRPr="000B6270" w:rsidRDefault="00B32038" w:rsidP="00E201B8">
      <w:pPr>
        <w:spacing w:before="120"/>
        <w:ind w:left="851" w:hanging="567"/>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      </w:t>
      </w:r>
      <w:r w:rsidR="00DC3B69"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 xml:space="preserve">Osoba oprávněná k předání a převzetí </w:t>
      </w:r>
      <w:r w:rsidR="00EE4094">
        <w:rPr>
          <w:rFonts w:ascii="Times New Roman" w:hAnsi="Times New Roman"/>
          <w:color w:val="auto"/>
          <w:sz w:val="22"/>
          <w:szCs w:val="22"/>
          <w:lang w:val="cs-CZ"/>
        </w:rPr>
        <w:t>pracoviště</w:t>
      </w:r>
      <w:r w:rsidRPr="000B6270">
        <w:rPr>
          <w:rFonts w:ascii="Times New Roman" w:hAnsi="Times New Roman"/>
          <w:color w:val="auto"/>
          <w:sz w:val="22"/>
          <w:szCs w:val="22"/>
          <w:lang w:val="cs-CZ"/>
        </w:rPr>
        <w:t>:</w:t>
      </w:r>
    </w:p>
    <w:p w:rsidR="00D134BA" w:rsidRPr="000B6270" w:rsidRDefault="00D134BA" w:rsidP="00E201B8">
      <w:pPr>
        <w:pStyle w:val="odrka"/>
        <w:numPr>
          <w:ilvl w:val="0"/>
          <w:numId w:val="45"/>
        </w:numPr>
        <w:tabs>
          <w:tab w:val="clear" w:pos="1560"/>
        </w:tabs>
        <w:spacing w:before="120"/>
        <w:ind w:left="1135" w:hanging="284"/>
        <w:jc w:val="both"/>
        <w:rPr>
          <w:color w:val="auto"/>
        </w:rPr>
      </w:pPr>
      <w:r w:rsidRPr="000B6270">
        <w:rPr>
          <w:color w:val="auto"/>
        </w:rPr>
        <w:t>za objednatele:   </w:t>
      </w:r>
      <w:r w:rsidR="007566A2" w:rsidRPr="000B6270">
        <w:rPr>
          <w:color w:val="auto"/>
        </w:rPr>
        <w:t>Ing</w:t>
      </w:r>
      <w:r w:rsidR="008575EC" w:rsidRPr="000B6270">
        <w:rPr>
          <w:color w:val="auto"/>
        </w:rPr>
        <w:t>.</w:t>
      </w:r>
      <w:r w:rsidR="007566A2" w:rsidRPr="000B6270">
        <w:rPr>
          <w:color w:val="auto"/>
        </w:rPr>
        <w:t xml:space="preserve"> Naděžda Vyroubalová </w:t>
      </w:r>
      <w:r w:rsidRPr="000B6270">
        <w:rPr>
          <w:color w:val="auto"/>
        </w:rPr>
        <w:t>(</w:t>
      </w:r>
      <w:hyperlink r:id="rId14" w:history="1">
        <w:r w:rsidR="00EA32BC" w:rsidRPr="0045097B">
          <w:rPr>
            <w:rStyle w:val="Hypertextovodkaz"/>
          </w:rPr>
          <w:t>nadezda.vyroubalova@dpo.cz</w:t>
        </w:r>
      </w:hyperlink>
      <w:r w:rsidRPr="000B6270">
        <w:rPr>
          <w:color w:val="auto"/>
        </w:rPr>
        <w:t xml:space="preserve">, </w:t>
      </w:r>
      <w:r w:rsidR="00EA32BC">
        <w:rPr>
          <w:color w:val="auto"/>
        </w:rPr>
        <w:t>605 249 193</w:t>
      </w:r>
      <w:r w:rsidRPr="000B6270">
        <w:rPr>
          <w:color w:val="auto"/>
        </w:rPr>
        <w:t>)</w:t>
      </w:r>
    </w:p>
    <w:p w:rsidR="00B420B9" w:rsidRPr="000B6270" w:rsidRDefault="00D134BA" w:rsidP="00E201B8">
      <w:pPr>
        <w:pStyle w:val="odrka"/>
        <w:numPr>
          <w:ilvl w:val="0"/>
          <w:numId w:val="45"/>
        </w:numPr>
        <w:tabs>
          <w:tab w:val="clear" w:pos="1560"/>
        </w:tabs>
        <w:spacing w:before="120"/>
        <w:ind w:left="1135" w:hanging="284"/>
        <w:jc w:val="both"/>
        <w:rPr>
          <w:color w:val="auto"/>
        </w:rPr>
      </w:pPr>
      <w:r w:rsidRPr="000B6270">
        <w:rPr>
          <w:color w:val="auto"/>
        </w:rPr>
        <w:t xml:space="preserve">za zhotovitele:  </w:t>
      </w:r>
      <w:permStart w:id="1073950821" w:edGrp="everyone"/>
      <w:r w:rsidR="00EE4094">
        <w:rPr>
          <w:color w:val="auto"/>
        </w:rPr>
        <w:t>……..</w:t>
      </w:r>
      <w:r w:rsidR="00EE4094" w:rsidRPr="0038310F">
        <w:rPr>
          <w:i/>
          <w:color w:val="00B0F0"/>
        </w:rPr>
        <w:t xml:space="preserve">(POZ. Doplní </w:t>
      </w:r>
      <w:r w:rsidR="001F1FCB">
        <w:rPr>
          <w:i/>
          <w:color w:val="00B0F0"/>
        </w:rPr>
        <w:t>dodavatel</w:t>
      </w:r>
      <w:r w:rsidR="00EE4094" w:rsidRPr="0038310F">
        <w:rPr>
          <w:i/>
          <w:color w:val="00B0F0"/>
        </w:rPr>
        <w:t>. Poté poznámku vymažte)</w:t>
      </w:r>
      <w:permEnd w:id="1073950821"/>
    </w:p>
    <w:p w:rsidR="00F666F6" w:rsidRPr="000B6270" w:rsidRDefault="003B1BF2" w:rsidP="00E201B8">
      <w:pPr>
        <w:pStyle w:val="Odstavecseseznamem"/>
        <w:tabs>
          <w:tab w:val="clear" w:pos="709"/>
        </w:tabs>
        <w:ind w:left="851" w:hanging="567"/>
        <w:jc w:val="both"/>
      </w:pPr>
      <w:r w:rsidRPr="000B6270">
        <w:t xml:space="preserve">Zhotovitel nejméně </w:t>
      </w:r>
      <w:r w:rsidR="00D134BA" w:rsidRPr="000B6270">
        <w:t xml:space="preserve">5 </w:t>
      </w:r>
      <w:r w:rsidRPr="000B6270">
        <w:t>pracovních dní p</w:t>
      </w:r>
      <w:r w:rsidR="004B60CC" w:rsidRPr="000B6270">
        <w:t>řed zaháje</w:t>
      </w:r>
      <w:r w:rsidR="00F70EFB" w:rsidRPr="000B6270">
        <w:t>ní</w:t>
      </w:r>
      <w:r w:rsidR="004B60CC" w:rsidRPr="000B6270">
        <w:t>m prací předloží objednateli ke schválení</w:t>
      </w:r>
      <w:r w:rsidR="006E7FF9" w:rsidRPr="000B6270">
        <w:t xml:space="preserve"> technologické postupy a</w:t>
      </w:r>
      <w:r w:rsidR="004B60CC" w:rsidRPr="000B6270">
        <w:t xml:space="preserve"> kontrolní a zkušební plán (KZP). Práce na této části díla budou zahájeny až po schválení </w:t>
      </w:r>
      <w:r w:rsidR="006E7FF9" w:rsidRPr="000B6270">
        <w:t xml:space="preserve">těchto dokumentů </w:t>
      </w:r>
      <w:r w:rsidR="004B60CC" w:rsidRPr="000B6270">
        <w:t>objednatelem.</w:t>
      </w:r>
      <w:r w:rsidR="00516FF5" w:rsidRPr="000B6270">
        <w:t xml:space="preserve"> Objednatel je povinen uplatnit své připomínky nebo odsouhlasit tyto dokumenty nejpozději do </w:t>
      </w:r>
      <w:r w:rsidR="00D134BA" w:rsidRPr="000B6270">
        <w:t xml:space="preserve">3 </w:t>
      </w:r>
      <w:r w:rsidR="00516FF5" w:rsidRPr="000B6270">
        <w:t>pracovních dnů od doručení objednateli zhotovitelem</w:t>
      </w:r>
    </w:p>
    <w:p w:rsidR="00F666F6" w:rsidRPr="000B6270" w:rsidRDefault="00F666F6" w:rsidP="00E201B8">
      <w:pPr>
        <w:pStyle w:val="Odstavecseseznamem"/>
        <w:tabs>
          <w:tab w:val="clear" w:pos="709"/>
        </w:tabs>
        <w:ind w:left="851" w:hanging="567"/>
        <w:jc w:val="both"/>
      </w:pPr>
      <w:r w:rsidRPr="000B6270">
        <w:t xml:space="preserve">Zhotovitel provede stavbu dle </w:t>
      </w:r>
      <w:r w:rsidR="007B7816" w:rsidRPr="000B6270">
        <w:t>požadavků objednatele</w:t>
      </w:r>
      <w:r w:rsidRPr="000B6270">
        <w:t>, zápisu z předání staveniště a případných dodatků uplatněných objednatelem zápisem ve stavebním deníku a dohodnutých smluvně mezi oběma stranami.</w:t>
      </w:r>
    </w:p>
    <w:p w:rsidR="00F666F6" w:rsidRPr="000B6270" w:rsidRDefault="00F666F6" w:rsidP="00E201B8">
      <w:pPr>
        <w:pStyle w:val="Odstavecseseznamem"/>
        <w:tabs>
          <w:tab w:val="clear" w:pos="709"/>
        </w:tabs>
        <w:ind w:left="851" w:hanging="567"/>
        <w:jc w:val="both"/>
      </w:pPr>
      <w:r w:rsidRPr="000B6270">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0B6270" w:rsidRDefault="00F666F6" w:rsidP="00E201B8">
      <w:pPr>
        <w:pStyle w:val="Odstavecseseznamem"/>
        <w:tabs>
          <w:tab w:val="clear" w:pos="709"/>
        </w:tabs>
        <w:ind w:left="851" w:hanging="567"/>
        <w:jc w:val="both"/>
      </w:pPr>
      <w:r w:rsidRPr="000B6270">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0B6270">
        <w:t xml:space="preserve"> V tomto případě zhotovitel provede detailní fotodokumentaci příslušných zakrývaných konstrukcí, kterou předá zástupci objednatele.</w:t>
      </w:r>
    </w:p>
    <w:p w:rsidR="00F666F6" w:rsidRPr="000B6270" w:rsidRDefault="00F666F6" w:rsidP="00E201B8">
      <w:pPr>
        <w:pStyle w:val="Odstavecseseznamem"/>
        <w:tabs>
          <w:tab w:val="clear" w:pos="709"/>
        </w:tabs>
        <w:ind w:left="851" w:hanging="567"/>
        <w:jc w:val="both"/>
      </w:pPr>
      <w:r w:rsidRPr="000B6270">
        <w:t>Požaduje</w:t>
      </w:r>
      <w:r w:rsidR="00492B09" w:rsidRPr="000B6270">
        <w:t>-</w:t>
      </w:r>
      <w:r w:rsidRPr="000B6270">
        <w:t>li přesto objednatel dodatečné odkrytí, je povinen hradit náklady zhotovitele na předmětné dodatečné odkrytí.</w:t>
      </w:r>
    </w:p>
    <w:p w:rsidR="00F666F6" w:rsidRPr="000B6270" w:rsidRDefault="00F666F6" w:rsidP="00E201B8">
      <w:pPr>
        <w:pStyle w:val="Odstavecseseznamem"/>
        <w:tabs>
          <w:tab w:val="clear" w:pos="709"/>
        </w:tabs>
        <w:ind w:left="851" w:hanging="567"/>
        <w:jc w:val="both"/>
      </w:pPr>
      <w:r w:rsidRPr="000B6270">
        <w:t>Zjistí - li se však při dodatečném odkrytí, že práce byly provedeny zřejmě vadně, nese náklady dodatečného odkrytí zhotovitel.</w:t>
      </w:r>
    </w:p>
    <w:p w:rsidR="00F666F6" w:rsidRPr="000B6270" w:rsidRDefault="00F666F6" w:rsidP="00E201B8">
      <w:pPr>
        <w:pStyle w:val="Odstavecseseznamem"/>
        <w:tabs>
          <w:tab w:val="clear" w:pos="709"/>
        </w:tabs>
        <w:ind w:left="851" w:hanging="567"/>
        <w:jc w:val="both"/>
      </w:pPr>
      <w:r w:rsidRPr="000B6270">
        <w:t xml:space="preserve">Zhotovitel je povinen zajistit </w:t>
      </w:r>
      <w:r w:rsidR="00EE4094">
        <w:t>pracoviště</w:t>
      </w:r>
      <w:r w:rsidR="00EE4094" w:rsidRPr="000B6270">
        <w:t xml:space="preserve"> </w:t>
      </w:r>
      <w:r w:rsidRPr="000B6270">
        <w:t xml:space="preserve">tak, aby nedošlo </w:t>
      </w:r>
      <w:r w:rsidR="00EE4094">
        <w:t xml:space="preserve">nepřiměřené prašnosti a poškození strojů ve vlastnictví objednatele, </w:t>
      </w:r>
      <w:r w:rsidRPr="000B6270">
        <w:t>k</w:t>
      </w:r>
      <w:r w:rsidR="00492B09" w:rsidRPr="000B6270">
        <w:t xml:space="preserve"> překračování hygienických limitů, </w:t>
      </w:r>
      <w:r w:rsidRPr="000B6270">
        <w:t xml:space="preserve">ohrožování, nadměrnému nebo zbytečnému obtěžování okolí </w:t>
      </w:r>
      <w:r w:rsidR="00EE4094">
        <w:t>prací</w:t>
      </w:r>
      <w:r w:rsidRPr="000B6270">
        <w:t>, ke znečišťování komunikace, vod a k porušení ochranných pásem.</w:t>
      </w:r>
    </w:p>
    <w:p w:rsidR="00F666F6" w:rsidRPr="000B6270" w:rsidRDefault="00F666F6" w:rsidP="00E201B8">
      <w:pPr>
        <w:pStyle w:val="Odstavecseseznamem"/>
        <w:tabs>
          <w:tab w:val="clear" w:pos="709"/>
        </w:tabs>
        <w:ind w:left="851" w:hanging="567"/>
        <w:jc w:val="both"/>
      </w:pPr>
      <w:r w:rsidRPr="000B6270">
        <w:t xml:space="preserve">Zhotovitel je povinen udržovat na </w:t>
      </w:r>
      <w:r w:rsidR="00EE4094">
        <w:t>pracovišti</w:t>
      </w:r>
      <w:r w:rsidR="00EE4094" w:rsidRPr="000B6270">
        <w:t xml:space="preserve"> </w:t>
      </w:r>
      <w:r w:rsidRPr="000B6270">
        <w:t>a na přenechaných inženýrských sítích pořádek a čistotu, je povinen odstraňovat odpady a nečistoty vzniklé jeho činností. Zhotovitel je podle § 4 odst. 1 písm. x) zákona č.</w:t>
      </w:r>
      <w:r w:rsidR="000F2AEB" w:rsidRPr="000B6270">
        <w:t> </w:t>
      </w:r>
      <w:r w:rsidRPr="000B6270">
        <w:t>185/2001Sb., o odpadech a o změně některých dalších předpisů v platném znění, původcem odpadů.</w:t>
      </w:r>
    </w:p>
    <w:p w:rsidR="00F666F6" w:rsidRPr="000B6270" w:rsidRDefault="00F666F6" w:rsidP="00E201B8">
      <w:pPr>
        <w:pStyle w:val="Odstavecseseznamem"/>
        <w:tabs>
          <w:tab w:val="clear" w:pos="709"/>
        </w:tabs>
        <w:ind w:left="851" w:hanging="567"/>
        <w:jc w:val="both"/>
      </w:pPr>
      <w:r w:rsidRPr="000B6270">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0B6270">
        <w:t xml:space="preserve">energie </w:t>
      </w:r>
      <w:r w:rsidRPr="000B6270">
        <w:t xml:space="preserve">a ekologie objednatele na </w:t>
      </w:r>
      <w:r w:rsidR="005378A7" w:rsidRPr="000B6270">
        <w:t xml:space="preserve">e-mailovou adresu </w:t>
      </w:r>
      <w:hyperlink r:id="rId15" w:history="1">
        <w:r w:rsidR="005378A7" w:rsidRPr="000B6270">
          <w:rPr>
            <w:rStyle w:val="Hypertextovodkaz"/>
            <w:b/>
            <w:color w:val="auto"/>
          </w:rPr>
          <w:t>ekologie@dpo.cz</w:t>
        </w:r>
      </w:hyperlink>
      <w:r w:rsidRPr="000B6270">
        <w:t>. Zhotovitel odpovídá občanům a majitelům pozemků dle ustanovení Nového občanského zákoníku v platném znění za škody vzniklé mimo staveniště, které způsobil svou stavební činností.</w:t>
      </w:r>
    </w:p>
    <w:p w:rsidR="00F666F6" w:rsidRPr="000B6270" w:rsidRDefault="00F666F6" w:rsidP="00E201B8">
      <w:pPr>
        <w:pStyle w:val="Odstavecseseznamem"/>
        <w:tabs>
          <w:tab w:val="clear" w:pos="709"/>
        </w:tabs>
        <w:ind w:left="851" w:hanging="567"/>
        <w:jc w:val="both"/>
      </w:pPr>
      <w:r w:rsidRPr="000B6270">
        <w:t xml:space="preserve">Kovový odpad je majetkem objednatele, a zhotovitel je povinen tento ukládat do určených kontejnerů </w:t>
      </w:r>
      <w:r w:rsidR="004954E7" w:rsidRPr="000B6270">
        <w:t xml:space="preserve">nebo prostor </w:t>
      </w:r>
      <w:r w:rsidRPr="000B6270">
        <w:t>objednatele</w:t>
      </w:r>
      <w:r w:rsidR="001F40B3" w:rsidRPr="000B6270">
        <w:t>, pokud nebude dohodnuto jinak</w:t>
      </w:r>
      <w:r w:rsidR="004954E7" w:rsidRPr="000B6270">
        <w:t>.</w:t>
      </w:r>
      <w:r w:rsidR="001F40B3" w:rsidRPr="000B6270">
        <w:t xml:space="preserve"> </w:t>
      </w:r>
    </w:p>
    <w:p w:rsidR="0044339C" w:rsidRPr="000B6270" w:rsidRDefault="00DA59A7" w:rsidP="00E201B8">
      <w:pPr>
        <w:pStyle w:val="Odstavecseseznamem"/>
        <w:tabs>
          <w:tab w:val="clear" w:pos="709"/>
        </w:tabs>
        <w:ind w:left="851" w:hanging="567"/>
        <w:jc w:val="both"/>
      </w:pPr>
      <w:r w:rsidRPr="000B6270">
        <w:t>Majetkem objednatele je rovněž další v</w:t>
      </w:r>
      <w:r w:rsidR="0044339C" w:rsidRPr="000B6270">
        <w:t>yzískan</w:t>
      </w:r>
      <w:r w:rsidRPr="000B6270">
        <w:t>ý</w:t>
      </w:r>
      <w:r w:rsidR="0044339C" w:rsidRPr="000B6270">
        <w:t xml:space="preserve"> materiál </w:t>
      </w:r>
      <w:r w:rsidRPr="000B6270">
        <w:t xml:space="preserve">vhodný </w:t>
      </w:r>
      <w:r w:rsidR="0044339C" w:rsidRPr="000B6270">
        <w:t>pro opětovné použití.</w:t>
      </w:r>
      <w:r w:rsidRPr="000B6270">
        <w:t xml:space="preserve"> Technický dozor objednatele určí, jak bude s těmito materiály naloženo.</w:t>
      </w:r>
    </w:p>
    <w:p w:rsidR="00F666F6" w:rsidRPr="000B6270" w:rsidRDefault="00F666F6" w:rsidP="00E201B8">
      <w:pPr>
        <w:pStyle w:val="Odstavecseseznamem"/>
        <w:tabs>
          <w:tab w:val="clear" w:pos="709"/>
        </w:tabs>
        <w:ind w:left="851" w:hanging="567"/>
        <w:jc w:val="both"/>
      </w:pPr>
      <w:r w:rsidRPr="000B6270">
        <w:t xml:space="preserve">Zhotovitel je povinen </w:t>
      </w:r>
      <w:r w:rsidR="00EE4094">
        <w:t>pracoviště</w:t>
      </w:r>
      <w:r w:rsidR="00EE4094" w:rsidRPr="000B6270">
        <w:t xml:space="preserve"> </w:t>
      </w:r>
      <w:r w:rsidRPr="000B6270">
        <w:t>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w:t>
      </w:r>
      <w:r w:rsidR="00A5722C" w:rsidRPr="000B6270">
        <w:t>,</w:t>
      </w:r>
      <w:r w:rsidRPr="000B6270">
        <w:t xml:space="preserve">  nařízení vlády č.101/2005 Sb., o podrobnějších požadavcích na pracoviště a pracovní prostředí</w:t>
      </w:r>
      <w:r w:rsidR="00A5722C" w:rsidRPr="000B6270">
        <w:t xml:space="preserve"> a nařízení vlády č. 362/2005 Sb. o bližších požadavcích na bezpečnost a ochranu zdraví při práci na pracovištích s nebezpečím pádu z výšky nebo do hloubky</w:t>
      </w:r>
      <w:r w:rsidRPr="000B6270">
        <w:t>. Škody způsobené živelnými pohromami nebudou hrazeny objednatelem.</w:t>
      </w:r>
    </w:p>
    <w:p w:rsidR="00F666F6" w:rsidRPr="000B6270" w:rsidRDefault="00F666F6" w:rsidP="00E201B8">
      <w:pPr>
        <w:pStyle w:val="Odstavecseseznamem"/>
        <w:tabs>
          <w:tab w:val="clear" w:pos="709"/>
        </w:tabs>
        <w:ind w:left="851" w:hanging="567"/>
        <w:jc w:val="both"/>
      </w:pPr>
      <w:r w:rsidRPr="000B6270">
        <w:t>Zástupci smluvních stran, uvedení v této smlouvě, jako osoby oprávněné ve věcech technických, jsou zmocněni k převzetí provedeného díla, a to i každý jednotlivě.</w:t>
      </w:r>
    </w:p>
    <w:p w:rsidR="00F666F6" w:rsidRPr="000B6270" w:rsidRDefault="00F666F6" w:rsidP="00E201B8">
      <w:pPr>
        <w:pStyle w:val="Odstavecseseznamem"/>
        <w:tabs>
          <w:tab w:val="clear" w:pos="709"/>
        </w:tabs>
        <w:ind w:left="851" w:hanging="567"/>
        <w:jc w:val="both"/>
      </w:pPr>
      <w:r w:rsidRPr="000B6270">
        <w:t xml:space="preserve">Objednatel je povinen převzít pouze dílo, </w:t>
      </w:r>
      <w:r w:rsidR="000B1BF9" w:rsidRPr="000B6270">
        <w:t xml:space="preserve">u kterého byla při předání zhotovitelem předvedena jeho způsobilost sloužit bezpečně svému účelu </w:t>
      </w:r>
      <w:r w:rsidRPr="000B6270">
        <w:t>a ke kterému zhotovitel doloží veškeré dokumenty (revizní zprávy, výsledky zkoušek, atesty použitých materiálů, záruční list</w:t>
      </w:r>
      <w:r w:rsidR="00A416E2" w:rsidRPr="000B6270">
        <w:t>y</w:t>
      </w:r>
      <w:r w:rsidRPr="000B6270">
        <w:t>, apod.) nutné pro provozování díla.</w:t>
      </w:r>
      <w:r w:rsidR="00A416E2" w:rsidRPr="000B6270">
        <w:t xml:space="preserve"> Při přejímce zhotovitel předá objednateli rovněž doklady o nakládání s odpady vzniklými při výstavbě a podrobnou fotografickou dokumentaci průběhu výstavby </w:t>
      </w:r>
      <w:r w:rsidR="00826B7C" w:rsidRPr="000B6270">
        <w:t xml:space="preserve">a zakrývaných částí díla </w:t>
      </w:r>
      <w:r w:rsidR="008655F7">
        <w:t>1</w:t>
      </w:r>
      <w:r w:rsidR="008655F7" w:rsidRPr="000B6270">
        <w:t xml:space="preserve">x </w:t>
      </w:r>
      <w:r w:rsidR="00A416E2" w:rsidRPr="000B6270">
        <w:t>na elektronickém nosiči.</w:t>
      </w:r>
    </w:p>
    <w:p w:rsidR="00F666F6" w:rsidRPr="000B6270" w:rsidRDefault="00F666F6" w:rsidP="00E201B8">
      <w:pPr>
        <w:pStyle w:val="Odstavecseseznamem"/>
        <w:tabs>
          <w:tab w:val="clear" w:pos="709"/>
        </w:tabs>
        <w:ind w:left="851" w:hanging="567"/>
        <w:jc w:val="both"/>
      </w:pPr>
      <w:r w:rsidRPr="000B6270">
        <w:t>Pokud objednatel převezme dílo vykazující vady a nedodělky, dohodne se zhotovitelem písemně způsob a</w:t>
      </w:r>
      <w:r w:rsidR="000F2AEB" w:rsidRPr="000B6270">
        <w:t> </w:t>
      </w:r>
      <w:r w:rsidRPr="000B6270">
        <w:t xml:space="preserve">termín odstranění vad </w:t>
      </w:r>
      <w:r w:rsidR="00A416E2" w:rsidRPr="000B6270">
        <w:t xml:space="preserve">a nedodělků </w:t>
      </w:r>
      <w:r w:rsidRPr="000B6270">
        <w:t>díla.</w:t>
      </w:r>
    </w:p>
    <w:p w:rsidR="00F666F6" w:rsidRPr="000B6270" w:rsidRDefault="00F666F6" w:rsidP="00E201B8">
      <w:pPr>
        <w:pStyle w:val="Odstavecseseznamem"/>
        <w:tabs>
          <w:tab w:val="clear" w:pos="709"/>
        </w:tabs>
        <w:ind w:left="851" w:hanging="567"/>
        <w:jc w:val="both"/>
      </w:pPr>
      <w:r w:rsidRPr="000B6270">
        <w:t xml:space="preserve">Zhotovitel je povinen vždy bezodkladně po dokončení části stavby, kterou bude nutno uvést do provozu </w:t>
      </w:r>
      <w:r w:rsidR="00130AF1" w:rsidRPr="000B6270">
        <w:t>objednatele</w:t>
      </w:r>
      <w:r w:rsidRPr="000B6270">
        <w:t xml:space="preserve">,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0B6270" w:rsidRDefault="00F666F6" w:rsidP="00E201B8">
      <w:pPr>
        <w:pStyle w:val="Odstavecseseznamem"/>
        <w:tabs>
          <w:tab w:val="clear" w:pos="709"/>
        </w:tabs>
        <w:ind w:left="851" w:hanging="567"/>
        <w:jc w:val="both"/>
      </w:pPr>
      <w:r w:rsidRPr="000B6270">
        <w:t>Bude-li objednatel jakkoliv užívat nepředané dílo bez předchozí dohody se zhotovitelem, nenese zhotovitel odpovědnost za vady a zhoršení vlastností díla, vzniklé v důsledku tohoto užívání.</w:t>
      </w:r>
    </w:p>
    <w:p w:rsidR="00F666F6" w:rsidRPr="000B6270" w:rsidRDefault="00F666F6" w:rsidP="00E201B8">
      <w:pPr>
        <w:pStyle w:val="Odstavecseseznamem"/>
        <w:tabs>
          <w:tab w:val="clear" w:pos="709"/>
        </w:tabs>
        <w:ind w:left="851" w:hanging="567"/>
        <w:jc w:val="both"/>
      </w:pPr>
      <w:r w:rsidRPr="000B6270">
        <w:t>Zhotovitel nese až do lhůty předání a převzetí díla jako celku nebezpečí škod na zhotovovaném díle s výjimkou případů, kdy bude objednatel užívat nepředané dílo nebo jeho část na základě dohody ve smyslu bodu 11.</w:t>
      </w:r>
      <w:r w:rsidR="00EE4094">
        <w:t>18</w:t>
      </w:r>
      <w:r w:rsidR="00EE4094" w:rsidRPr="000B6270">
        <w:t xml:space="preserve"> </w:t>
      </w:r>
      <w:r w:rsidRPr="000B6270">
        <w:t xml:space="preserve">této smlouvy. </w:t>
      </w:r>
    </w:p>
    <w:p w:rsidR="00F666F6" w:rsidRPr="000B6270" w:rsidRDefault="00F666F6" w:rsidP="00E201B8">
      <w:pPr>
        <w:pStyle w:val="Odstavecseseznamem"/>
        <w:tabs>
          <w:tab w:val="clear" w:pos="709"/>
        </w:tabs>
        <w:ind w:left="851" w:hanging="567"/>
        <w:jc w:val="both"/>
      </w:pPr>
      <w:r w:rsidRPr="000B6270">
        <w:t xml:space="preserve">Základní požadavky k zajištění BOZP jsou stanoveny v Příloze č. </w:t>
      </w:r>
      <w:r w:rsidR="00D134BA" w:rsidRPr="000B6270">
        <w:t>2</w:t>
      </w:r>
      <w:r w:rsidRPr="000B6270">
        <w:t>.</w:t>
      </w:r>
    </w:p>
    <w:p w:rsidR="00F666F6" w:rsidRPr="000B6270" w:rsidRDefault="00F666F6" w:rsidP="00E201B8">
      <w:pPr>
        <w:pStyle w:val="Odstavecseseznamem"/>
        <w:tabs>
          <w:tab w:val="clear" w:pos="709"/>
        </w:tabs>
        <w:ind w:left="851" w:hanging="567"/>
        <w:jc w:val="both"/>
      </w:pPr>
      <w:r w:rsidRPr="000B6270">
        <w:t>Zhotovitel se zavazuje realizovat práce vyžadující zvláštní způsobilost nebo povolení podle příslušných předpisů osobami, které tuto podmínku splňují.</w:t>
      </w:r>
    </w:p>
    <w:p w:rsidR="00244383" w:rsidRPr="000B6270" w:rsidRDefault="00244383" w:rsidP="00E201B8">
      <w:pPr>
        <w:pStyle w:val="Odstavecseseznamem"/>
        <w:tabs>
          <w:tab w:val="clear" w:pos="709"/>
        </w:tabs>
        <w:ind w:left="851" w:hanging="567"/>
        <w:jc w:val="both"/>
      </w:pPr>
      <w:r w:rsidRPr="000B6270">
        <w:t>Veškerá jednání mezi zhotovitelem a objednatelem v ústním i písemném styku budou vedena výhradně v</w:t>
      </w:r>
      <w:r w:rsidR="000F2AEB" w:rsidRPr="000B6270">
        <w:t> </w:t>
      </w:r>
      <w:r w:rsidRPr="000B6270">
        <w:t>jazyce českém.</w:t>
      </w:r>
    </w:p>
    <w:p w:rsidR="00244383" w:rsidRPr="000B6270" w:rsidRDefault="00244383" w:rsidP="00E201B8">
      <w:pPr>
        <w:pStyle w:val="Odstavecseseznamem"/>
        <w:tabs>
          <w:tab w:val="clear" w:pos="709"/>
        </w:tabs>
        <w:ind w:left="851" w:hanging="567"/>
        <w:jc w:val="both"/>
      </w:pPr>
      <w:r w:rsidRPr="000B6270">
        <w:t>Zhotovitel je povinen realizovat zakázku pracovníky na vedoucích pozicích uvedenými v</w:t>
      </w:r>
      <w:r w:rsidR="001107B1" w:rsidRPr="000B6270">
        <w:t>e své nabídce</w:t>
      </w:r>
      <w:r w:rsidRPr="000B6270">
        <w:t>. Změna na těchto pozicích podléhá souhlasu objednatele. V případě požadavku zhotovitele na náhradu vedoucího pracovníka</w:t>
      </w:r>
      <w:r w:rsidR="001107B1" w:rsidRPr="000B6270">
        <w:t xml:space="preserve">, </w:t>
      </w:r>
      <w:r w:rsidRPr="000B6270">
        <w:t>je zhotovitel povinen nominovat takového vedoucího pracovníka, který plně splňuje původní kvalifikační požadavky.</w:t>
      </w:r>
    </w:p>
    <w:p w:rsidR="00244383" w:rsidRPr="000B6270" w:rsidRDefault="00244383" w:rsidP="00E201B8">
      <w:pPr>
        <w:pStyle w:val="Odstavecseseznamem"/>
        <w:tabs>
          <w:tab w:val="clear" w:pos="709"/>
        </w:tabs>
        <w:ind w:left="851" w:hanging="567"/>
        <w:jc w:val="both"/>
      </w:pPr>
      <w:r w:rsidRPr="000B6270">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0B6270">
        <w:t xml:space="preserve">včetně resortních </w:t>
      </w:r>
      <w:r w:rsidRPr="000B6270">
        <w:t>platných na území České republiky.</w:t>
      </w:r>
    </w:p>
    <w:p w:rsidR="00244383" w:rsidRPr="000B6270" w:rsidRDefault="00244383" w:rsidP="00E201B8">
      <w:pPr>
        <w:pStyle w:val="Nadpis1"/>
        <w:tabs>
          <w:tab w:val="clear" w:pos="709"/>
        </w:tabs>
        <w:ind w:left="851" w:hanging="567"/>
        <w:jc w:val="both"/>
      </w:pPr>
      <w:r w:rsidRPr="000B6270">
        <w:t>Další práva a povinnosti smluvních stran</w:t>
      </w:r>
    </w:p>
    <w:p w:rsidR="00244383" w:rsidRPr="000B6270" w:rsidRDefault="00244383" w:rsidP="00E201B8">
      <w:pPr>
        <w:pStyle w:val="Odstavecseseznamem"/>
        <w:tabs>
          <w:tab w:val="clear" w:pos="709"/>
        </w:tabs>
        <w:ind w:left="851" w:hanging="567"/>
        <w:jc w:val="both"/>
      </w:pPr>
      <w:r w:rsidRPr="000B6270">
        <w:t xml:space="preserve">Objednatel může od smlouvy odstoupit za podmínek upravených zákonem č. 89/2012 Sb., </w:t>
      </w:r>
      <w:r w:rsidR="00D32E91" w:rsidRPr="000B6270">
        <w:t>O</w:t>
      </w:r>
      <w:r w:rsidRPr="000B6270">
        <w:t>bčanský zákoník, v platném znění. Objednatel je dále oprávněn od smlouvy odstoupit v případě stanovených v </w:t>
      </w:r>
      <w:r w:rsidR="0023186E" w:rsidRPr="000B6270">
        <w:t>Z</w:t>
      </w:r>
      <w:r w:rsidRPr="000B6270">
        <w:t>ZVZ, tj. v případě, že zhotovitel uvedl v nabídce informace nebo doklady, které neodpovídají skutečnosti a měly nebo mohly mít vliv na výsledek zadávacího řízení, na jehož základě došlo k uzavření této smlouvy o dílo</w:t>
      </w:r>
      <w:r w:rsidR="001107B1" w:rsidRPr="000B6270">
        <w:t>.</w:t>
      </w:r>
    </w:p>
    <w:p w:rsidR="00244383" w:rsidRPr="000B6270" w:rsidRDefault="00244383" w:rsidP="00E201B8">
      <w:pPr>
        <w:pStyle w:val="Odstavecseseznamem"/>
        <w:tabs>
          <w:tab w:val="clear" w:pos="709"/>
        </w:tabs>
        <w:ind w:left="851" w:hanging="567"/>
        <w:jc w:val="both"/>
      </w:pPr>
      <w:r w:rsidRPr="000B6270">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0B6270" w:rsidRDefault="00244383" w:rsidP="00E201B8">
      <w:pPr>
        <w:pStyle w:val="Odstavecseseznamem"/>
        <w:tabs>
          <w:tab w:val="clear" w:pos="709"/>
        </w:tabs>
        <w:ind w:left="851" w:hanging="567"/>
        <w:jc w:val="both"/>
      </w:pPr>
      <w:r w:rsidRPr="000B6270">
        <w:t>Odstoupení od smlouvy musí být provedeno písemně, jinak je neplatné. Odstoupení od smlouvy musí být doručeno druhé smluvní straně písemnou zásilkou na doručenku.</w:t>
      </w:r>
    </w:p>
    <w:p w:rsidR="00244383" w:rsidRPr="000B6270" w:rsidRDefault="00244383" w:rsidP="00E201B8">
      <w:pPr>
        <w:pStyle w:val="Odstavecseseznamem"/>
        <w:tabs>
          <w:tab w:val="clear" w:pos="709"/>
        </w:tabs>
        <w:ind w:left="851" w:hanging="567"/>
        <w:jc w:val="both"/>
      </w:pPr>
      <w:r w:rsidRPr="000B6270">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0B6270" w:rsidRDefault="00244383" w:rsidP="00E201B8">
      <w:pPr>
        <w:pStyle w:val="Odstavecseseznamem"/>
        <w:tabs>
          <w:tab w:val="clear" w:pos="709"/>
        </w:tabs>
        <w:ind w:left="851" w:hanging="567"/>
        <w:jc w:val="both"/>
      </w:pPr>
      <w:r w:rsidRPr="000B6270">
        <w:t xml:space="preserve">Pokud nebylo v této smlouvě ujednáno jinak, řídí se práva a povinnosti a právní poměry z této smlouvy vyplývající, vznikající a související, ustanoveními zákona č. 89/2012 Sb. </w:t>
      </w:r>
      <w:r w:rsidR="00D32E91" w:rsidRPr="000B6270">
        <w:t>O</w:t>
      </w:r>
      <w:r w:rsidRPr="000B6270">
        <w:t>bčanský zákoník v platném znění. Dojde-li mezi smluvními stranami ke sporu, a tento bude řešen soudní cestou, pak místně příslušným soudem bude soud objednatele a rozhodným právem je české právo.</w:t>
      </w:r>
    </w:p>
    <w:p w:rsidR="00244383" w:rsidRPr="000B6270" w:rsidRDefault="00244383" w:rsidP="00E201B8">
      <w:pPr>
        <w:pStyle w:val="Nadpis1"/>
        <w:tabs>
          <w:tab w:val="clear" w:pos="709"/>
        </w:tabs>
        <w:ind w:left="851" w:hanging="567"/>
        <w:jc w:val="both"/>
      </w:pPr>
      <w:r w:rsidRPr="000B6270">
        <w:t>Závěrečné ujednání</w:t>
      </w:r>
    </w:p>
    <w:p w:rsidR="00244383" w:rsidRPr="000B6270" w:rsidRDefault="00244383" w:rsidP="00E201B8">
      <w:pPr>
        <w:pStyle w:val="Odstavecseseznamem"/>
        <w:tabs>
          <w:tab w:val="clear" w:pos="709"/>
        </w:tabs>
        <w:ind w:left="851" w:hanging="567"/>
        <w:jc w:val="both"/>
      </w:pPr>
      <w:r w:rsidRPr="000B6270">
        <w:t>Smluvní strany se dohodly, že závazkový vztah upravený touto smlouvou a vztahy ve smlouvě výslovně neupravené a z ní vyplývající, se řídí úpravou obsaženou v </w:t>
      </w:r>
      <w:r w:rsidR="00D32E91" w:rsidRPr="000B6270">
        <w:t>O</w:t>
      </w:r>
      <w:r w:rsidRPr="000B6270">
        <w:t>bčanském zákoníku, a akceptuje ustanovení obecně závazných právních předpisů.</w:t>
      </w:r>
    </w:p>
    <w:p w:rsidR="00D134BA" w:rsidRPr="000B6270" w:rsidRDefault="00E3690A" w:rsidP="00E201B8">
      <w:pPr>
        <w:pStyle w:val="Odstavecseseznamem"/>
        <w:tabs>
          <w:tab w:val="clear" w:pos="709"/>
        </w:tabs>
        <w:ind w:left="851" w:hanging="567"/>
        <w:jc w:val="both"/>
      </w:pPr>
      <w:r w:rsidRPr="000B6270">
        <w:t>Smlouva nabývá účinnosti dnem jejího zveřejnění na Portálu veřejné správy v Registru smluv, které zprostředkuje objednatel. O nabytí účinnosti smlouvy se objednatel zavazuje informovat zhotovitele bez zbytečného odkladu</w:t>
      </w:r>
      <w:r w:rsidR="00D134BA" w:rsidRPr="000B6270">
        <w:t>.</w:t>
      </w:r>
    </w:p>
    <w:p w:rsidR="00244383" w:rsidRPr="000B6270" w:rsidRDefault="00244383" w:rsidP="00E201B8">
      <w:pPr>
        <w:pStyle w:val="Odstavecseseznamem"/>
        <w:tabs>
          <w:tab w:val="clear" w:pos="709"/>
        </w:tabs>
        <w:ind w:left="851" w:hanging="567"/>
        <w:jc w:val="both"/>
      </w:pPr>
      <w:r w:rsidRPr="000B6270">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054AFE">
        <w:t>3</w:t>
      </w:r>
      <w:r w:rsidR="00054AFE" w:rsidRPr="000B6270">
        <w:t xml:space="preserve"> </w:t>
      </w:r>
      <w:r w:rsidRPr="000B6270">
        <w:t xml:space="preserve">mil. Kč pro jednu pojistnou událost a celková částka pojistného plnění minimálně </w:t>
      </w:r>
      <w:r w:rsidR="00054AFE">
        <w:t>10</w:t>
      </w:r>
      <w:r w:rsidR="00054AFE" w:rsidRPr="000B6270">
        <w:t xml:space="preserve"> </w:t>
      </w:r>
      <w:r w:rsidRPr="000B6270">
        <w:t>mil. Kč ročně.</w:t>
      </w:r>
    </w:p>
    <w:p w:rsidR="00244383" w:rsidRPr="000B6270" w:rsidRDefault="00244383" w:rsidP="00E201B8">
      <w:pPr>
        <w:pStyle w:val="Odstavecseseznamem"/>
        <w:tabs>
          <w:tab w:val="clear" w:pos="709"/>
        </w:tabs>
        <w:ind w:left="851" w:hanging="567"/>
        <w:jc w:val="both"/>
      </w:pPr>
      <w:r w:rsidRPr="000B6270">
        <w:t>Veškeré změny a doplňky smlouvy lze provést pouze formou písemných dodatků odsouhlasených oběma smluvními stranami.</w:t>
      </w:r>
      <w:r w:rsidR="00646AB8" w:rsidRPr="000B6270">
        <w:t xml:space="preserve"> V případě, že smluvní dodatek bude obsahovat změnu ceny díla, bude podkladem pro jeho uzavření oběma stranami odsouhlasený změnový list.</w:t>
      </w:r>
    </w:p>
    <w:p w:rsidR="00244383" w:rsidRPr="000B6270" w:rsidRDefault="00244383" w:rsidP="00E201B8">
      <w:pPr>
        <w:pStyle w:val="Odstavecseseznamem"/>
        <w:tabs>
          <w:tab w:val="clear" w:pos="709"/>
        </w:tabs>
        <w:ind w:left="851" w:hanging="567"/>
        <w:jc w:val="both"/>
      </w:pPr>
      <w:r w:rsidRPr="000B6270">
        <w:t>Tato smlouva je vyhotovena v</w:t>
      </w:r>
      <w:r w:rsidR="00054AFE">
        <w:t>e</w:t>
      </w:r>
      <w:r w:rsidRPr="000B6270">
        <w:t xml:space="preserve"> </w:t>
      </w:r>
      <w:r w:rsidR="00054AFE">
        <w:t>2</w:t>
      </w:r>
      <w:r w:rsidR="00054AFE" w:rsidRPr="000B6270">
        <w:t xml:space="preserve"> </w:t>
      </w:r>
      <w:r w:rsidRPr="000B6270">
        <w:t>stejnopisech dle určení:</w:t>
      </w:r>
    </w:p>
    <w:p w:rsidR="00244383" w:rsidRPr="000B6270" w:rsidRDefault="00054AFE" w:rsidP="00E201B8">
      <w:pPr>
        <w:pStyle w:val="odrka"/>
        <w:tabs>
          <w:tab w:val="clear" w:pos="1560"/>
        </w:tabs>
        <w:ind w:left="1135" w:hanging="284"/>
        <w:jc w:val="both"/>
        <w:rPr>
          <w:color w:val="auto"/>
        </w:rPr>
      </w:pPr>
      <w:r>
        <w:rPr>
          <w:color w:val="auto"/>
        </w:rPr>
        <w:t>1</w:t>
      </w:r>
      <w:r w:rsidRPr="000B6270">
        <w:rPr>
          <w:color w:val="auto"/>
        </w:rPr>
        <w:t xml:space="preserve"> </w:t>
      </w:r>
      <w:r w:rsidR="00244383" w:rsidRPr="000B6270">
        <w:rPr>
          <w:color w:val="auto"/>
        </w:rPr>
        <w:t>x objednatel</w:t>
      </w:r>
    </w:p>
    <w:p w:rsidR="00244383" w:rsidRPr="000B6270" w:rsidRDefault="0015747B" w:rsidP="00E201B8">
      <w:pPr>
        <w:pStyle w:val="odrka"/>
        <w:tabs>
          <w:tab w:val="clear" w:pos="1560"/>
        </w:tabs>
        <w:ind w:left="1135" w:hanging="284"/>
        <w:jc w:val="both"/>
        <w:rPr>
          <w:color w:val="auto"/>
        </w:rPr>
      </w:pPr>
      <w:r w:rsidRPr="000B6270">
        <w:rPr>
          <w:color w:val="auto"/>
        </w:rPr>
        <w:t>1</w:t>
      </w:r>
      <w:r w:rsidR="00D41BBC" w:rsidRPr="000B6270">
        <w:rPr>
          <w:color w:val="auto"/>
        </w:rPr>
        <w:t xml:space="preserve"> </w:t>
      </w:r>
      <w:r w:rsidR="00244383" w:rsidRPr="000B6270">
        <w:rPr>
          <w:color w:val="auto"/>
        </w:rPr>
        <w:t>x zhotovitel</w:t>
      </w:r>
    </w:p>
    <w:p w:rsidR="003B38FD" w:rsidRPr="000B6270" w:rsidRDefault="007D7797" w:rsidP="00E201B8">
      <w:pPr>
        <w:pStyle w:val="Odstavecseseznamem"/>
        <w:tabs>
          <w:tab w:val="clear" w:pos="709"/>
        </w:tabs>
        <w:ind w:left="851" w:hanging="567"/>
        <w:jc w:val="both"/>
      </w:pPr>
      <w:r w:rsidRPr="000B6270">
        <w:t>Smluvní strany prohlašují, že je ji</w:t>
      </w:r>
      <w:r w:rsidR="00244383" w:rsidRPr="000B6270">
        <w:t>m znám celý obsah smlouvy a že tuto smlouvu uzavřely na základě své svobodné a vážné vůle. Na důkaz této skutečnosti připojují svoje podpisy.</w:t>
      </w:r>
    </w:p>
    <w:p w:rsidR="00307D5F" w:rsidRPr="000B6270" w:rsidRDefault="00307D5F" w:rsidP="00E201B8">
      <w:pPr>
        <w:pStyle w:val="Odstavecseseznamem"/>
        <w:tabs>
          <w:tab w:val="clear" w:pos="709"/>
        </w:tabs>
        <w:ind w:left="851" w:hanging="567"/>
        <w:jc w:val="both"/>
        <w:rPr>
          <w:i/>
        </w:rPr>
      </w:pPr>
      <w:r w:rsidRPr="000B6270">
        <w:t>Zhotovitel podpisem této smlouvy bere na vědomí, že Dopravní podnik Ostrava a.s. je povinným subjektem v souladu se zákonem č. 106/1999 Sb., o svobodném přístupu k informacím (dále také jen „zákon“) a</w:t>
      </w:r>
      <w:r w:rsidR="000F2AEB" w:rsidRPr="000B6270">
        <w:t> </w:t>
      </w:r>
      <w:r w:rsidRPr="000B6270">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0B6270">
        <w:t> </w:t>
      </w:r>
      <w:r w:rsidRPr="000B6270">
        <w:t>340/2015 Sb., o registru smluv,</w:t>
      </w:r>
      <w:r w:rsidR="0015747B" w:rsidRPr="000B6270">
        <w:t xml:space="preserve"> </w:t>
      </w:r>
      <w:r w:rsidRPr="000B6270">
        <w:t>zveřejňovat smlouvy na Portálu veřejné správy v Registru smluv.</w:t>
      </w:r>
    </w:p>
    <w:p w:rsidR="00244383" w:rsidRPr="000B6270" w:rsidRDefault="00244383" w:rsidP="00E201B8">
      <w:pPr>
        <w:pStyle w:val="Odstavecseseznamem"/>
        <w:tabs>
          <w:tab w:val="clear" w:pos="709"/>
        </w:tabs>
        <w:ind w:left="851" w:hanging="567"/>
        <w:jc w:val="both"/>
      </w:pPr>
      <w:r w:rsidRPr="000B6270">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rsidRPr="000B6270">
        <w:t>Z</w:t>
      </w:r>
      <w:r w:rsidRPr="000B6270">
        <w:t>ZVZ se kterými se při realizaci plnění nebo v souvislosti s ním seznámí.</w:t>
      </w:r>
    </w:p>
    <w:p w:rsidR="00302469" w:rsidRPr="000B6270" w:rsidRDefault="00302469" w:rsidP="00302469">
      <w:pPr>
        <w:pStyle w:val="Nadpis1"/>
        <w:tabs>
          <w:tab w:val="clear" w:pos="709"/>
          <w:tab w:val="left" w:pos="993"/>
        </w:tabs>
        <w:ind w:left="993" w:hanging="709"/>
        <w:jc w:val="center"/>
      </w:pPr>
      <w:r w:rsidRPr="000B6270">
        <w:t>Účinnost smlouvy</w:t>
      </w:r>
    </w:p>
    <w:p w:rsidR="00F3153B" w:rsidRPr="000B6270" w:rsidRDefault="001627A2">
      <w:pPr>
        <w:pStyle w:val="Odstavecseseznamem"/>
        <w:tabs>
          <w:tab w:val="clear" w:pos="709"/>
        </w:tabs>
        <w:ind w:left="851" w:hanging="567"/>
        <w:jc w:val="both"/>
      </w:pPr>
      <w:r w:rsidRPr="000B6270">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permStart w:id="679374008" w:edGrp="everyone"/>
      <w:r w:rsidR="00EA32BC">
        <w:t>………</w:t>
      </w:r>
      <w:r w:rsidR="00EA32BC" w:rsidRPr="0038310F">
        <w:rPr>
          <w:i/>
          <w:color w:val="00B0F0"/>
        </w:rPr>
        <w:t xml:space="preserve">(POZ. Doplní </w:t>
      </w:r>
      <w:r w:rsidR="001F1FCB">
        <w:rPr>
          <w:i/>
          <w:color w:val="00B0F0"/>
        </w:rPr>
        <w:t>dodavatel</w:t>
      </w:r>
      <w:r w:rsidR="00EA32BC" w:rsidRPr="0038310F">
        <w:rPr>
          <w:i/>
          <w:color w:val="00B0F0"/>
        </w:rPr>
        <w:t>. Poté poznámku vymažte)</w:t>
      </w:r>
      <w:permEnd w:id="679374008"/>
    </w:p>
    <w:p w:rsidR="00A03AEC" w:rsidRPr="000B6270" w:rsidRDefault="00A03AEC" w:rsidP="00A03AEC">
      <w:pPr>
        <w:pStyle w:val="Odstavecseseznamem"/>
        <w:tabs>
          <w:tab w:val="clear" w:pos="709"/>
        </w:tabs>
        <w:ind w:left="851" w:hanging="567"/>
        <w:jc w:val="both"/>
        <w:rPr>
          <w:bCs/>
        </w:rPr>
      </w:pPr>
      <w:r w:rsidRPr="000B6270">
        <w:t xml:space="preserve">Tato Smlouva nabývá </w:t>
      </w:r>
      <w:r w:rsidRPr="000B6270">
        <w:rPr>
          <w:bCs/>
        </w:rPr>
        <w:t>účinnosti dnem uveřejnění prostřednictvím registru smluv.</w:t>
      </w:r>
    </w:p>
    <w:p w:rsidR="004707AE" w:rsidRPr="000B6270" w:rsidRDefault="004707AE" w:rsidP="00E201B8">
      <w:pPr>
        <w:spacing w:before="360" w:line="240" w:lineRule="auto"/>
        <w:ind w:left="567" w:right="23" w:firstLine="142"/>
        <w:jc w:val="both"/>
        <w:rPr>
          <w:rFonts w:ascii="Times New Roman" w:hAnsi="Times New Roman"/>
          <w:color w:val="auto"/>
          <w:sz w:val="22"/>
          <w:szCs w:val="22"/>
          <w:u w:val="single"/>
          <w:lang w:val="cs-CZ"/>
        </w:rPr>
      </w:pPr>
      <w:r w:rsidRPr="000B6270">
        <w:rPr>
          <w:rFonts w:ascii="Times New Roman" w:hAnsi="Times New Roman"/>
          <w:color w:val="auto"/>
          <w:sz w:val="22"/>
          <w:szCs w:val="22"/>
          <w:u w:val="single"/>
          <w:lang w:val="cs-CZ"/>
        </w:rPr>
        <w:t>Přílohy této smlouvy tvoří:</w:t>
      </w:r>
    </w:p>
    <w:p w:rsidR="004707AE" w:rsidRPr="000B6270" w:rsidRDefault="004707AE" w:rsidP="00E201B8">
      <w:pPr>
        <w:tabs>
          <w:tab w:val="left" w:pos="1985"/>
        </w:tabs>
        <w:spacing w:line="240" w:lineRule="auto"/>
        <w:ind w:left="1985" w:right="21" w:hanging="1276"/>
        <w:jc w:val="both"/>
        <w:rPr>
          <w:rFonts w:ascii="Times New Roman" w:hAnsi="Times New Roman"/>
          <w:color w:val="auto"/>
          <w:sz w:val="22"/>
          <w:szCs w:val="22"/>
          <w:lang w:val="cs-CZ"/>
        </w:rPr>
      </w:pPr>
      <w:r w:rsidRPr="000B6270">
        <w:rPr>
          <w:rFonts w:ascii="Times New Roman" w:hAnsi="Times New Roman"/>
          <w:color w:val="auto"/>
          <w:sz w:val="22"/>
          <w:szCs w:val="22"/>
          <w:lang w:val="cs-CZ"/>
        </w:rPr>
        <w:t>Příloha č. 1:</w:t>
      </w:r>
      <w:r w:rsidRPr="000B6270">
        <w:rPr>
          <w:rFonts w:ascii="Times New Roman" w:hAnsi="Times New Roman"/>
          <w:color w:val="auto"/>
          <w:sz w:val="22"/>
          <w:szCs w:val="22"/>
          <w:lang w:val="cs-CZ"/>
        </w:rPr>
        <w:tab/>
      </w:r>
      <w:r w:rsidR="008655F7">
        <w:rPr>
          <w:rFonts w:ascii="Times New Roman" w:hAnsi="Times New Roman"/>
          <w:color w:val="auto"/>
          <w:sz w:val="22"/>
          <w:szCs w:val="22"/>
          <w:lang w:val="cs-CZ"/>
        </w:rPr>
        <w:t>Popis požadovaných prací</w:t>
      </w:r>
    </w:p>
    <w:p w:rsidR="00932BE5" w:rsidRDefault="004707AE" w:rsidP="00E201B8">
      <w:pPr>
        <w:tabs>
          <w:tab w:val="left" w:pos="1985"/>
        </w:tabs>
        <w:spacing w:line="240" w:lineRule="auto"/>
        <w:ind w:left="1985" w:right="21" w:hanging="1276"/>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Příloha č. </w:t>
      </w:r>
      <w:r w:rsidR="00D134BA" w:rsidRPr="000B6270">
        <w:rPr>
          <w:rFonts w:ascii="Times New Roman" w:hAnsi="Times New Roman"/>
          <w:color w:val="auto"/>
          <w:sz w:val="22"/>
          <w:szCs w:val="22"/>
          <w:lang w:val="cs-CZ"/>
        </w:rPr>
        <w:t>2</w:t>
      </w: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Základní požadavky k zajištění BOZP</w:t>
      </w:r>
    </w:p>
    <w:p w:rsidR="008655F7" w:rsidRPr="000B6270" w:rsidRDefault="008655F7" w:rsidP="00E201B8">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Příloha č. 3:</w:t>
      </w:r>
      <w:r w:rsidR="001F1FCB">
        <w:rPr>
          <w:rFonts w:ascii="Times New Roman" w:hAnsi="Times New Roman"/>
          <w:color w:val="auto"/>
          <w:sz w:val="22"/>
          <w:szCs w:val="22"/>
          <w:lang w:val="cs-CZ"/>
        </w:rPr>
        <w:tab/>
      </w:r>
      <w:r>
        <w:rPr>
          <w:rFonts w:ascii="Times New Roman" w:hAnsi="Times New Roman"/>
          <w:color w:val="auto"/>
          <w:sz w:val="22"/>
          <w:szCs w:val="22"/>
          <w:lang w:val="cs-CZ"/>
        </w:rPr>
        <w:t>Vymezení obchodního tajemství zhotovitele</w:t>
      </w:r>
    </w:p>
    <w:p w:rsidR="004707AE" w:rsidRPr="000B6270" w:rsidRDefault="004707AE" w:rsidP="000B6270">
      <w:pPr>
        <w:spacing w:line="240" w:lineRule="auto"/>
        <w:ind w:right="21"/>
        <w:jc w:val="both"/>
        <w:rPr>
          <w:rFonts w:ascii="Times New Roman" w:hAnsi="Times New Roman"/>
          <w:color w:val="auto"/>
          <w:sz w:val="22"/>
          <w:szCs w:val="22"/>
          <w:lang w:val="cs-CZ"/>
        </w:rPr>
      </w:pPr>
    </w:p>
    <w:p w:rsidR="004707AE" w:rsidRPr="000B6270" w:rsidRDefault="004707AE" w:rsidP="00E201B8">
      <w:pPr>
        <w:tabs>
          <w:tab w:val="left" w:pos="6096"/>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V Ostravě dne </w:t>
      </w:r>
      <w:permStart w:id="1834885087" w:edGrp="everyone"/>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V</w:t>
      </w:r>
      <w:r w:rsidR="00FF11C7" w:rsidRPr="000B6270">
        <w:rPr>
          <w:rFonts w:ascii="Times New Roman" w:hAnsi="Times New Roman"/>
          <w:color w:val="auto"/>
          <w:sz w:val="22"/>
          <w:szCs w:val="22"/>
          <w:lang w:val="cs-CZ"/>
        </w:rPr>
        <w:t> </w:t>
      </w:r>
      <w:r w:rsidR="0045097B">
        <w:rPr>
          <w:rFonts w:ascii="Times New Roman" w:hAnsi="Times New Roman"/>
          <w:color w:val="auto"/>
          <w:sz w:val="22"/>
          <w:szCs w:val="22"/>
          <w:lang w:val="cs-CZ"/>
        </w:rPr>
        <w:t>……..</w:t>
      </w:r>
      <w:r w:rsidR="0045097B" w:rsidRPr="000B6270">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xml:space="preserve">dne </w:t>
      </w:r>
    </w:p>
    <w:p w:rsidR="004707AE" w:rsidRPr="000B6270" w:rsidRDefault="004707AE" w:rsidP="00E201B8">
      <w:pPr>
        <w:spacing w:line="240" w:lineRule="auto"/>
        <w:ind w:left="567" w:right="21" w:hanging="567"/>
        <w:jc w:val="both"/>
        <w:rPr>
          <w:rFonts w:ascii="Times New Roman" w:hAnsi="Times New Roman"/>
          <w:color w:val="auto"/>
          <w:sz w:val="22"/>
          <w:szCs w:val="22"/>
          <w:lang w:val="cs-CZ"/>
        </w:rPr>
      </w:pPr>
    </w:p>
    <w:p w:rsidR="004707AE" w:rsidRPr="000B6270" w:rsidRDefault="004707AE" w:rsidP="000B6270">
      <w:pPr>
        <w:spacing w:line="240" w:lineRule="auto"/>
        <w:ind w:right="21"/>
        <w:jc w:val="both"/>
        <w:rPr>
          <w:rFonts w:ascii="Times New Roman" w:hAnsi="Times New Roman"/>
          <w:color w:val="auto"/>
          <w:sz w:val="22"/>
          <w:szCs w:val="22"/>
          <w:lang w:val="cs-CZ"/>
        </w:rPr>
      </w:pPr>
    </w:p>
    <w:p w:rsidR="004707AE" w:rsidRPr="000B6270" w:rsidRDefault="004707AE" w:rsidP="00E201B8">
      <w:pPr>
        <w:tabs>
          <w:tab w:val="center" w:pos="7655"/>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w:t>
      </w:r>
    </w:p>
    <w:p w:rsidR="00D134BA" w:rsidRPr="000B6270" w:rsidRDefault="00E3690A" w:rsidP="00E201B8">
      <w:pPr>
        <w:pStyle w:val="Text"/>
        <w:tabs>
          <w:tab w:val="clear" w:pos="227"/>
          <w:tab w:val="center" w:pos="7655"/>
        </w:tabs>
        <w:spacing w:line="240" w:lineRule="auto"/>
        <w:ind w:right="21"/>
        <w:rPr>
          <w:rFonts w:ascii="Times New Roman" w:hAnsi="Times New Roman"/>
          <w:i/>
          <w:color w:val="auto"/>
          <w:sz w:val="22"/>
          <w:szCs w:val="22"/>
          <w:lang w:val="cs-CZ"/>
        </w:rPr>
      </w:pPr>
      <w:r w:rsidRPr="000B6270">
        <w:rPr>
          <w:rFonts w:ascii="Times New Roman" w:hAnsi="Times New Roman"/>
          <w:color w:val="auto"/>
          <w:sz w:val="22"/>
          <w:szCs w:val="22"/>
        </w:rPr>
        <w:t xml:space="preserve">Ing. Martin Chovanec </w:t>
      </w:r>
      <w:r w:rsidR="00D134BA" w:rsidRPr="000B6270">
        <w:rPr>
          <w:rFonts w:ascii="Times New Roman" w:hAnsi="Times New Roman"/>
          <w:color w:val="auto"/>
          <w:sz w:val="22"/>
          <w:szCs w:val="22"/>
          <w:lang w:val="cs-CZ"/>
        </w:rPr>
        <w:tab/>
      </w:r>
      <w:r w:rsidR="004C7836" w:rsidRPr="003207D3">
        <w:rPr>
          <w:i/>
          <w:color w:val="00B0F0"/>
          <w:sz w:val="22"/>
          <w:szCs w:val="22"/>
        </w:rPr>
        <w:t xml:space="preserve">(POZN.: doplní </w:t>
      </w:r>
      <w:r w:rsidR="001F1FCB">
        <w:rPr>
          <w:i/>
          <w:color w:val="00B0F0"/>
          <w:sz w:val="22"/>
          <w:szCs w:val="22"/>
        </w:rPr>
        <w:t>dodavatel</w:t>
      </w:r>
      <w:r w:rsidR="004C7836" w:rsidRPr="003207D3">
        <w:rPr>
          <w:i/>
          <w:color w:val="00B0F0"/>
          <w:sz w:val="22"/>
          <w:szCs w:val="22"/>
        </w:rPr>
        <w:t>, poté poznámku</w:t>
      </w:r>
      <w:r w:rsidR="004C7836" w:rsidRPr="004C7836">
        <w:rPr>
          <w:i/>
          <w:color w:val="00B0F0"/>
          <w:sz w:val="22"/>
          <w:szCs w:val="22"/>
        </w:rPr>
        <w:t xml:space="preserve"> </w:t>
      </w:r>
      <w:r w:rsidR="004C7836" w:rsidRPr="003207D3">
        <w:rPr>
          <w:i/>
          <w:color w:val="00B0F0"/>
          <w:sz w:val="22"/>
          <w:szCs w:val="22"/>
        </w:rPr>
        <w:t xml:space="preserve">vymažte.) </w:t>
      </w:r>
      <w:r w:rsidR="00D134BA" w:rsidRPr="000B6270">
        <w:rPr>
          <w:rFonts w:ascii="Times New Roman" w:hAnsi="Times New Roman"/>
          <w:i/>
          <w:color w:val="auto"/>
          <w:sz w:val="22"/>
          <w:szCs w:val="22"/>
          <w:lang w:val="cs-CZ"/>
        </w:rPr>
        <w:t xml:space="preserve"> </w:t>
      </w:r>
    </w:p>
    <w:p w:rsidR="004C7836" w:rsidRDefault="00E3690A" w:rsidP="004C7836">
      <w:pPr>
        <w:tabs>
          <w:tab w:val="left" w:pos="5670"/>
        </w:tabs>
        <w:ind w:left="5670" w:hanging="5670"/>
        <w:rPr>
          <w:i/>
          <w:color w:val="00B0F0"/>
          <w:sz w:val="22"/>
          <w:szCs w:val="22"/>
        </w:rPr>
      </w:pPr>
      <w:r w:rsidRPr="000B6270">
        <w:rPr>
          <w:rFonts w:ascii="Times New Roman" w:hAnsi="Times New Roman"/>
          <w:color w:val="auto"/>
          <w:sz w:val="22"/>
          <w:szCs w:val="22"/>
        </w:rPr>
        <w:t>ředitel úseku technického</w:t>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4C7836" w:rsidRPr="003207D3">
        <w:rPr>
          <w:i/>
          <w:color w:val="00B0F0"/>
          <w:sz w:val="22"/>
          <w:szCs w:val="22"/>
        </w:rPr>
        <w:t xml:space="preserve"> </w:t>
      </w:r>
    </w:p>
    <w:permEnd w:id="1834885087"/>
    <w:p w:rsidR="00E952F3" w:rsidRPr="000B6270" w:rsidRDefault="004C7836" w:rsidP="004C7836">
      <w:pPr>
        <w:pStyle w:val="Text"/>
        <w:spacing w:line="240" w:lineRule="auto"/>
        <w:ind w:left="567" w:right="21" w:hanging="567"/>
        <w:rPr>
          <w:color w:val="auto"/>
          <w:lang w:val="cs-CZ"/>
        </w:rPr>
      </w:pPr>
      <w:r>
        <w:rPr>
          <w:i/>
          <w:color w:val="00B0F0"/>
          <w:sz w:val="22"/>
          <w:szCs w:val="22"/>
        </w:rPr>
        <w:tab/>
      </w:r>
      <w:r w:rsidR="00FF11C7" w:rsidRPr="000B6270">
        <w:rPr>
          <w:rFonts w:ascii="Times New Roman" w:hAnsi="Times New Roman"/>
          <w:color w:val="auto"/>
          <w:sz w:val="22"/>
          <w:szCs w:val="22"/>
        </w:rPr>
        <w:tab/>
      </w:r>
    </w:p>
    <w:sectPr w:rsidR="00E952F3" w:rsidRPr="000B6270" w:rsidSect="00F42B09">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3E6" w:rsidRDefault="00DF43E6">
      <w:r>
        <w:separator/>
      </w:r>
    </w:p>
  </w:endnote>
  <w:endnote w:type="continuationSeparator" w:id="0">
    <w:p w:rsidR="00DF43E6" w:rsidRDefault="00DF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pat"/>
      <w:jc w:val="right"/>
    </w:pPr>
    <w:r>
      <w:rPr>
        <w:i/>
        <w:sz w:val="22"/>
        <w:szCs w:val="22"/>
      </w:rPr>
      <w:t xml:space="preserve">Stránka </w:t>
    </w:r>
    <w:r w:rsidR="00F81360">
      <w:rPr>
        <w:i/>
        <w:sz w:val="22"/>
        <w:szCs w:val="22"/>
      </w:rPr>
      <w:fldChar w:fldCharType="begin"/>
    </w:r>
    <w:r>
      <w:rPr>
        <w:i/>
        <w:sz w:val="22"/>
        <w:szCs w:val="22"/>
      </w:rPr>
      <w:instrText>PAGE</w:instrText>
    </w:r>
    <w:r w:rsidR="00F81360">
      <w:rPr>
        <w:i/>
        <w:sz w:val="22"/>
        <w:szCs w:val="22"/>
      </w:rPr>
      <w:fldChar w:fldCharType="separate"/>
    </w:r>
    <w:r>
      <w:rPr>
        <w:i/>
        <w:noProof/>
        <w:sz w:val="22"/>
        <w:szCs w:val="22"/>
      </w:rPr>
      <w:t>12</w:t>
    </w:r>
    <w:r w:rsidR="00F81360">
      <w:rPr>
        <w:i/>
        <w:sz w:val="22"/>
        <w:szCs w:val="22"/>
      </w:rPr>
      <w:fldChar w:fldCharType="end"/>
    </w:r>
    <w:r>
      <w:rPr>
        <w:i/>
        <w:sz w:val="22"/>
        <w:szCs w:val="22"/>
      </w:rPr>
      <w:t xml:space="preserve"> z </w:t>
    </w:r>
    <w:r w:rsidR="00F81360">
      <w:rPr>
        <w:i/>
        <w:sz w:val="22"/>
        <w:szCs w:val="22"/>
      </w:rPr>
      <w:fldChar w:fldCharType="begin"/>
    </w:r>
    <w:r>
      <w:rPr>
        <w:i/>
        <w:sz w:val="22"/>
        <w:szCs w:val="22"/>
      </w:rPr>
      <w:instrText>NUMPAGES</w:instrText>
    </w:r>
    <w:r w:rsidR="00F81360">
      <w:rPr>
        <w:i/>
        <w:sz w:val="22"/>
        <w:szCs w:val="22"/>
      </w:rPr>
      <w:fldChar w:fldCharType="separate"/>
    </w:r>
    <w:ins w:id="1" w:author="Žaluda Karel" w:date="2018-05-03T06:11:00Z">
      <w:r w:rsidR="008D53F7">
        <w:rPr>
          <w:i/>
          <w:noProof/>
          <w:sz w:val="22"/>
          <w:szCs w:val="22"/>
        </w:rPr>
        <w:t>10</w:t>
      </w:r>
    </w:ins>
    <w:del w:id="2" w:author="Žaluda Karel" w:date="2018-05-03T06:11:00Z">
      <w:r w:rsidR="008D53F7" w:rsidDel="008D53F7">
        <w:rPr>
          <w:i/>
          <w:noProof/>
          <w:sz w:val="22"/>
          <w:szCs w:val="22"/>
        </w:rPr>
        <w:delText>2</w:delText>
      </w:r>
    </w:del>
    <w:r w:rsidR="00F81360">
      <w:rPr>
        <w:i/>
        <w:sz w:val="22"/>
        <w:szCs w:val="22"/>
      </w:rPr>
      <w:fldChar w:fldCharType="end"/>
    </w:r>
  </w:p>
  <w:p w:rsidR="00C84B07" w:rsidRDefault="00C84B0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F16AE2"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C84B07" w:rsidRPr="00F539F2">
              <w:t xml:space="preserve">strana </w:t>
            </w:r>
            <w:r w:rsidR="00F81360">
              <w:fldChar w:fldCharType="begin"/>
            </w:r>
            <w:r w:rsidR="00E91AEC">
              <w:instrText>PAGE</w:instrText>
            </w:r>
            <w:r w:rsidR="00F81360">
              <w:fldChar w:fldCharType="separate"/>
            </w:r>
            <w:r>
              <w:rPr>
                <w:noProof/>
              </w:rPr>
              <w:t>2</w:t>
            </w:r>
            <w:r w:rsidR="00F81360">
              <w:rPr>
                <w:noProof/>
              </w:rPr>
              <w:fldChar w:fldCharType="end"/>
            </w:r>
            <w:r w:rsidR="00C84B07" w:rsidRPr="00F539F2">
              <w:t>/</w:t>
            </w:r>
            <w:r w:rsidR="00F81360">
              <w:fldChar w:fldCharType="begin"/>
            </w:r>
            <w:r w:rsidR="00E91AEC">
              <w:instrText>NUMPAGES</w:instrText>
            </w:r>
            <w:r w:rsidR="00F81360">
              <w:fldChar w:fldCharType="separate"/>
            </w:r>
            <w:r>
              <w:rPr>
                <w:noProof/>
              </w:rPr>
              <w:t>10</w:t>
            </w:r>
            <w:r w:rsidR="00F81360">
              <w:rPr>
                <w:noProof/>
              </w:rPr>
              <w:fldChar w:fldCharType="end"/>
            </w:r>
          </w:sdtContent>
        </w:sdt>
      </w:sdtContent>
    </w:sdt>
  </w:p>
  <w:p w:rsidR="00C84B07" w:rsidRPr="00F42B09" w:rsidRDefault="00C84B07"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Pr="001526C2" w:rsidRDefault="00C84B07" w:rsidP="00F42B09">
    <w:pPr>
      <w:pStyle w:val="Pata"/>
    </w:pPr>
    <w:r w:rsidRPr="001526C2">
      <w:tab/>
      <w:t>█ Registrace: Obchodní rejstřík Krajského soudu v Ostravě, sp. zn. B 1104</w:t>
    </w:r>
  </w:p>
  <w:p w:rsidR="00C84B07" w:rsidRDefault="00F16AE2"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84B07" w:rsidRPr="001526C2">
              <w:t xml:space="preserve">strana </w:t>
            </w:r>
            <w:r w:rsidR="00F81360">
              <w:fldChar w:fldCharType="begin"/>
            </w:r>
            <w:r w:rsidR="00E91AEC">
              <w:instrText>PAGE</w:instrText>
            </w:r>
            <w:r w:rsidR="00F81360">
              <w:fldChar w:fldCharType="separate"/>
            </w:r>
            <w:r>
              <w:rPr>
                <w:noProof/>
              </w:rPr>
              <w:t>1</w:t>
            </w:r>
            <w:r w:rsidR="00F81360">
              <w:rPr>
                <w:noProof/>
              </w:rPr>
              <w:fldChar w:fldCharType="end"/>
            </w:r>
            <w:r w:rsidR="00C84B07" w:rsidRPr="001526C2">
              <w:t>/</w:t>
            </w:r>
            <w:r w:rsidR="00F81360">
              <w:fldChar w:fldCharType="begin"/>
            </w:r>
            <w:r w:rsidR="00E91AEC">
              <w:instrText>NUMPAGES</w:instrText>
            </w:r>
            <w:r w:rsidR="00F81360">
              <w:fldChar w:fldCharType="separate"/>
            </w:r>
            <w:r>
              <w:rPr>
                <w:noProof/>
              </w:rPr>
              <w:t>10</w:t>
            </w:r>
            <w:r w:rsidR="00F81360">
              <w:rPr>
                <w:noProof/>
              </w:rPr>
              <w:fldChar w:fldCharType="end"/>
            </w:r>
            <w:r w:rsidR="00C84B07" w:rsidRPr="001526C2">
              <w:tab/>
            </w:r>
            <w:r w:rsidR="00C84B07">
              <w:t>Statutární město Ostrava je jediným akcionářem Dopravního podniku Ostrava a.s.</w:t>
            </w:r>
          </w:sdtContent>
        </w:sdt>
      </w:sdtContent>
    </w:sdt>
  </w:p>
  <w:p w:rsidR="00C84B07" w:rsidRPr="004C7C2C" w:rsidRDefault="00C84B07">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3E6" w:rsidRDefault="00DF43E6">
      <w:r>
        <w:separator/>
      </w:r>
    </w:p>
  </w:footnote>
  <w:footnote w:type="continuationSeparator" w:id="0">
    <w:p w:rsidR="00DF43E6" w:rsidRDefault="00DF43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hlav"/>
      <w:tabs>
        <w:tab w:val="clear" w:pos="4536"/>
        <w:tab w:val="clear" w:pos="9072"/>
      </w:tabs>
      <w:jc w:val="both"/>
      <w:rPr>
        <w:sz w:val="22"/>
        <w:szCs w:val="22"/>
      </w:rPr>
    </w:pPr>
    <w:r>
      <w:rPr>
        <w:sz w:val="22"/>
        <w:szCs w:val="22"/>
      </w:rPr>
      <w:t>Příloha č. 1 – Návrh smlouvy</w:t>
    </w:r>
  </w:p>
  <w:p w:rsidR="00C84B07" w:rsidRDefault="00C84B07">
    <w:pPr>
      <w:pStyle w:val="Zhlav"/>
      <w:tabs>
        <w:tab w:val="clear" w:pos="4536"/>
        <w:tab w:val="clear" w:pos="9072"/>
      </w:tabs>
      <w:jc w:val="both"/>
      <w:rPr>
        <w:sz w:val="22"/>
        <w:szCs w:val="22"/>
      </w:rPr>
    </w:pPr>
  </w:p>
  <w:p w:rsidR="00C84B07" w:rsidRDefault="00C84B07">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C84B07" w:rsidRDefault="00C84B07">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hlav"/>
      <w:tabs>
        <w:tab w:val="clear" w:pos="4536"/>
        <w:tab w:val="clear" w:pos="9072"/>
      </w:tabs>
      <w:jc w:val="center"/>
    </w:pPr>
  </w:p>
  <w:p w:rsidR="00C84B07" w:rsidRDefault="00C84B07"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hlav"/>
    </w:pPr>
    <w:r w:rsidRPr="00FD76B0">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EA0CD7"/>
    <w:multiLevelType w:val="hybridMultilevel"/>
    <w:tmpl w:val="9E080AD6"/>
    <w:lvl w:ilvl="0" w:tplc="278A5C02">
      <w:start w:val="1"/>
      <w:numFmt w:val="decimal"/>
      <w:lvlText w:val="VII.%1."/>
      <w:lvlJc w:val="left"/>
      <w:pPr>
        <w:ind w:left="720" w:hanging="323"/>
      </w:pPr>
      <w:rPr>
        <w:rFonts w:hint="default"/>
        <w:b w:val="0"/>
        <w:color w:val="auto"/>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0C62478A"/>
    <w:multiLevelType w:val="hybridMultilevel"/>
    <w:tmpl w:val="74D0BE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203C529F"/>
    <w:multiLevelType w:val="hybridMultilevel"/>
    <w:tmpl w:val="F09AEB36"/>
    <w:lvl w:ilvl="0" w:tplc="B754C87A">
      <w:start w:val="1"/>
      <w:numFmt w:val="decimal"/>
      <w:lvlText w:val="X.%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A42668"/>
    <w:multiLevelType w:val="hybridMultilevel"/>
    <w:tmpl w:val="2BB2D102"/>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9"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22"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5"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9"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3"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5"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6"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8"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0"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7DA73BFA"/>
    <w:multiLevelType w:val="hybridMultilevel"/>
    <w:tmpl w:val="3034C892"/>
    <w:lvl w:ilvl="0" w:tplc="144E6340">
      <w:start w:val="1"/>
      <w:numFmt w:val="bullet"/>
      <w:lvlText w:val=""/>
      <w:lvlJc w:val="left"/>
      <w:pPr>
        <w:ind w:left="1647" w:hanging="360"/>
      </w:pPr>
      <w:rPr>
        <w:rFonts w:ascii="Symbol" w:hAnsi="Symbol" w:hint="default"/>
      </w:rPr>
    </w:lvl>
    <w:lvl w:ilvl="1" w:tplc="04050019" w:tentative="1">
      <w:start w:val="1"/>
      <w:numFmt w:val="bullet"/>
      <w:lvlText w:val="o"/>
      <w:lvlJc w:val="left"/>
      <w:pPr>
        <w:ind w:left="2007" w:hanging="360"/>
      </w:pPr>
      <w:rPr>
        <w:rFonts w:ascii="Courier New" w:hAnsi="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42"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4"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6"/>
  </w:num>
  <w:num w:numId="2">
    <w:abstractNumId w:val="2"/>
  </w:num>
  <w:num w:numId="3">
    <w:abstractNumId w:val="29"/>
  </w:num>
  <w:num w:numId="4">
    <w:abstractNumId w:val="25"/>
  </w:num>
  <w:num w:numId="5">
    <w:abstractNumId w:val="30"/>
  </w:num>
  <w:num w:numId="6">
    <w:abstractNumId w:val="16"/>
  </w:num>
  <w:num w:numId="7">
    <w:abstractNumId w:val="26"/>
  </w:num>
  <w:num w:numId="8">
    <w:abstractNumId w:val="0"/>
  </w:num>
  <w:num w:numId="9">
    <w:abstractNumId w:val="42"/>
  </w:num>
  <w:num w:numId="10">
    <w:abstractNumId w:val="8"/>
  </w:num>
  <w:num w:numId="11">
    <w:abstractNumId w:val="35"/>
  </w:num>
  <w:num w:numId="12">
    <w:abstractNumId w:val="34"/>
  </w:num>
  <w:num w:numId="13">
    <w:abstractNumId w:val="45"/>
  </w:num>
  <w:num w:numId="14">
    <w:abstractNumId w:val="37"/>
  </w:num>
  <w:num w:numId="15">
    <w:abstractNumId w:val="20"/>
  </w:num>
  <w:num w:numId="16">
    <w:abstractNumId w:val="28"/>
  </w:num>
  <w:num w:numId="17">
    <w:abstractNumId w:val="9"/>
  </w:num>
  <w:num w:numId="18">
    <w:abstractNumId w:val="12"/>
  </w:num>
  <w:num w:numId="19">
    <w:abstractNumId w:val="10"/>
  </w:num>
  <w:num w:numId="20">
    <w:abstractNumId w:val="23"/>
  </w:num>
  <w:num w:numId="21">
    <w:abstractNumId w:val="15"/>
  </w:num>
  <w:num w:numId="22">
    <w:abstractNumId w:val="40"/>
  </w:num>
  <w:num w:numId="23">
    <w:abstractNumId w:val="31"/>
  </w:num>
  <w:num w:numId="24">
    <w:abstractNumId w:val="5"/>
  </w:num>
  <w:num w:numId="25">
    <w:abstractNumId w:val="11"/>
  </w:num>
  <w:num w:numId="26">
    <w:abstractNumId w:val="24"/>
  </w:num>
  <w:num w:numId="27">
    <w:abstractNumId w:val="33"/>
  </w:num>
  <w:num w:numId="28">
    <w:abstractNumId w:val="38"/>
  </w:num>
  <w:num w:numId="29">
    <w:abstractNumId w:val="22"/>
  </w:num>
  <w:num w:numId="30">
    <w:abstractNumId w:val="7"/>
  </w:num>
  <w:num w:numId="31">
    <w:abstractNumId w:val="39"/>
  </w:num>
  <w:num w:numId="32">
    <w:abstractNumId w:val="4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4"/>
  </w:num>
  <w:num w:numId="36">
    <w:abstractNumId w:val="19"/>
  </w:num>
  <w:num w:numId="37">
    <w:abstractNumId w:val="17"/>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13"/>
  </w:num>
  <w:num w:numId="41">
    <w:abstractNumId w:val="32"/>
  </w:num>
  <w:num w:numId="42">
    <w:abstractNumId w:val="18"/>
  </w:num>
  <w:num w:numId="43">
    <w:abstractNumId w:val="1"/>
  </w:num>
  <w:num w:numId="44">
    <w:abstractNumId w:val="14"/>
  </w:num>
  <w:num w:numId="45">
    <w:abstractNumId w:val="41"/>
  </w:num>
  <w:num w:numId="46">
    <w:abstractNumId w:val="2"/>
  </w:num>
  <w:num w:numId="47">
    <w:abstractNumId w:val="2"/>
  </w:num>
  <w:num w:numId="48">
    <w:abstractNumId w:val="2"/>
  </w:num>
  <w:num w:numId="49">
    <w:abstractNumId w:val="2"/>
  </w:num>
  <w:num w:numId="50">
    <w:abstractNumId w:val="2"/>
  </w:num>
  <w:num w:numId="51">
    <w:abstractNumId w:val="6"/>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aluda Karel">
    <w15:presenceInfo w15:providerId="AD" w15:userId="S-1-5-21-1688287415-1860907588-483988704-11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1" w:cryptProviderType="rsaAES" w:cryptAlgorithmClass="hash" w:cryptAlgorithmType="typeAny" w:cryptAlgorithmSid="14" w:cryptSpinCount="100000" w:hash="+oK/KS+WrDF0VnXRZvqrMK3G3qPaIHeXymikLe2zk5LfWb2Dd+fWLjCJCTtMs5AXufS5ihPAsMKrSo+zN8htqg==" w:salt="mogQgN2N6oPjj8qacMVMWg=="/>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97B"/>
    <w:rsid w:val="0000651C"/>
    <w:rsid w:val="0001012E"/>
    <w:rsid w:val="0001726A"/>
    <w:rsid w:val="00021D49"/>
    <w:rsid w:val="00025A52"/>
    <w:rsid w:val="00026548"/>
    <w:rsid w:val="00027403"/>
    <w:rsid w:val="00027CF9"/>
    <w:rsid w:val="00032B9E"/>
    <w:rsid w:val="00043350"/>
    <w:rsid w:val="00045EDC"/>
    <w:rsid w:val="00054AFE"/>
    <w:rsid w:val="0006217B"/>
    <w:rsid w:val="000664B3"/>
    <w:rsid w:val="00081531"/>
    <w:rsid w:val="00092B5A"/>
    <w:rsid w:val="00093E95"/>
    <w:rsid w:val="000B1BF9"/>
    <w:rsid w:val="000B6270"/>
    <w:rsid w:val="000C31F0"/>
    <w:rsid w:val="000C5E73"/>
    <w:rsid w:val="000D3F83"/>
    <w:rsid w:val="000D5197"/>
    <w:rsid w:val="000D56D7"/>
    <w:rsid w:val="000E0732"/>
    <w:rsid w:val="000E46FC"/>
    <w:rsid w:val="000F0CA9"/>
    <w:rsid w:val="000F2AEB"/>
    <w:rsid w:val="000F2BD2"/>
    <w:rsid w:val="0010278E"/>
    <w:rsid w:val="001068DD"/>
    <w:rsid w:val="001107B1"/>
    <w:rsid w:val="001125DA"/>
    <w:rsid w:val="00117A0A"/>
    <w:rsid w:val="001228EF"/>
    <w:rsid w:val="001257EF"/>
    <w:rsid w:val="0012621E"/>
    <w:rsid w:val="00130AF1"/>
    <w:rsid w:val="00130DDB"/>
    <w:rsid w:val="00143009"/>
    <w:rsid w:val="0015747B"/>
    <w:rsid w:val="001625D2"/>
    <w:rsid w:val="001627A2"/>
    <w:rsid w:val="001635F6"/>
    <w:rsid w:val="001706B7"/>
    <w:rsid w:val="00173EBF"/>
    <w:rsid w:val="00175B55"/>
    <w:rsid w:val="00181049"/>
    <w:rsid w:val="00185224"/>
    <w:rsid w:val="00197397"/>
    <w:rsid w:val="001A5BD4"/>
    <w:rsid w:val="001A5C61"/>
    <w:rsid w:val="001A7CEF"/>
    <w:rsid w:val="001B4CD3"/>
    <w:rsid w:val="001B62A1"/>
    <w:rsid w:val="001B79B3"/>
    <w:rsid w:val="001B7B7B"/>
    <w:rsid w:val="001C0D97"/>
    <w:rsid w:val="001C36F2"/>
    <w:rsid w:val="001D2E53"/>
    <w:rsid w:val="001D4D08"/>
    <w:rsid w:val="001D5484"/>
    <w:rsid w:val="001F1FCB"/>
    <w:rsid w:val="001F40B3"/>
    <w:rsid w:val="00201217"/>
    <w:rsid w:val="00202C1E"/>
    <w:rsid w:val="0020312F"/>
    <w:rsid w:val="002104F9"/>
    <w:rsid w:val="002224DC"/>
    <w:rsid w:val="00224EF9"/>
    <w:rsid w:val="002257E2"/>
    <w:rsid w:val="00231019"/>
    <w:rsid w:val="0023186E"/>
    <w:rsid w:val="002340E2"/>
    <w:rsid w:val="00237538"/>
    <w:rsid w:val="00241C37"/>
    <w:rsid w:val="00244383"/>
    <w:rsid w:val="00252435"/>
    <w:rsid w:val="0025342B"/>
    <w:rsid w:val="0026375A"/>
    <w:rsid w:val="00265960"/>
    <w:rsid w:val="00270DDE"/>
    <w:rsid w:val="0027140B"/>
    <w:rsid w:val="0027175A"/>
    <w:rsid w:val="0028227F"/>
    <w:rsid w:val="002842CC"/>
    <w:rsid w:val="002845BB"/>
    <w:rsid w:val="00287813"/>
    <w:rsid w:val="002A29E8"/>
    <w:rsid w:val="002A4954"/>
    <w:rsid w:val="002B1B53"/>
    <w:rsid w:val="002B3CBE"/>
    <w:rsid w:val="002B7E07"/>
    <w:rsid w:val="002C2ACB"/>
    <w:rsid w:val="002D583B"/>
    <w:rsid w:val="002D62B3"/>
    <w:rsid w:val="002E004B"/>
    <w:rsid w:val="002E24E4"/>
    <w:rsid w:val="002F21BA"/>
    <w:rsid w:val="003014E1"/>
    <w:rsid w:val="00302469"/>
    <w:rsid w:val="00304731"/>
    <w:rsid w:val="00306250"/>
    <w:rsid w:val="00307080"/>
    <w:rsid w:val="00307725"/>
    <w:rsid w:val="00307D5F"/>
    <w:rsid w:val="00316C68"/>
    <w:rsid w:val="003271CF"/>
    <w:rsid w:val="003475E3"/>
    <w:rsid w:val="003476B4"/>
    <w:rsid w:val="003519D9"/>
    <w:rsid w:val="00352CDC"/>
    <w:rsid w:val="00353738"/>
    <w:rsid w:val="00361AAB"/>
    <w:rsid w:val="00373131"/>
    <w:rsid w:val="00375C74"/>
    <w:rsid w:val="00385FC5"/>
    <w:rsid w:val="00391C2A"/>
    <w:rsid w:val="00391C36"/>
    <w:rsid w:val="003B18E7"/>
    <w:rsid w:val="003B1BF2"/>
    <w:rsid w:val="003B38FD"/>
    <w:rsid w:val="003B6501"/>
    <w:rsid w:val="003B6FE1"/>
    <w:rsid w:val="003B799A"/>
    <w:rsid w:val="003C26C4"/>
    <w:rsid w:val="003C3B33"/>
    <w:rsid w:val="003D2BCF"/>
    <w:rsid w:val="003D6527"/>
    <w:rsid w:val="003E0A6E"/>
    <w:rsid w:val="003E1BC6"/>
    <w:rsid w:val="003E5274"/>
    <w:rsid w:val="003E7C48"/>
    <w:rsid w:val="003F1984"/>
    <w:rsid w:val="00400810"/>
    <w:rsid w:val="0040355F"/>
    <w:rsid w:val="00407DEB"/>
    <w:rsid w:val="0041088B"/>
    <w:rsid w:val="0041129B"/>
    <w:rsid w:val="004113D8"/>
    <w:rsid w:val="00420631"/>
    <w:rsid w:val="00422BF5"/>
    <w:rsid w:val="004242DE"/>
    <w:rsid w:val="00426BF4"/>
    <w:rsid w:val="00435BC7"/>
    <w:rsid w:val="00437F39"/>
    <w:rsid w:val="0044339C"/>
    <w:rsid w:val="00443C5A"/>
    <w:rsid w:val="00443E9E"/>
    <w:rsid w:val="0045097B"/>
    <w:rsid w:val="00455712"/>
    <w:rsid w:val="00455F3E"/>
    <w:rsid w:val="004707AE"/>
    <w:rsid w:val="004728E3"/>
    <w:rsid w:val="00473ABB"/>
    <w:rsid w:val="004837FF"/>
    <w:rsid w:val="00484EBB"/>
    <w:rsid w:val="00492B09"/>
    <w:rsid w:val="00494ED4"/>
    <w:rsid w:val="004954E7"/>
    <w:rsid w:val="004A1628"/>
    <w:rsid w:val="004A3C7C"/>
    <w:rsid w:val="004A6B6A"/>
    <w:rsid w:val="004B200D"/>
    <w:rsid w:val="004B60CC"/>
    <w:rsid w:val="004C7836"/>
    <w:rsid w:val="004C7C2C"/>
    <w:rsid w:val="004E141F"/>
    <w:rsid w:val="004E4180"/>
    <w:rsid w:val="004F186B"/>
    <w:rsid w:val="004F6E9F"/>
    <w:rsid w:val="00507EDE"/>
    <w:rsid w:val="0051486A"/>
    <w:rsid w:val="005161DD"/>
    <w:rsid w:val="00516FF5"/>
    <w:rsid w:val="00520727"/>
    <w:rsid w:val="00522D44"/>
    <w:rsid w:val="005378A7"/>
    <w:rsid w:val="00540043"/>
    <w:rsid w:val="00540C4F"/>
    <w:rsid w:val="0054118E"/>
    <w:rsid w:val="00547489"/>
    <w:rsid w:val="0054774B"/>
    <w:rsid w:val="00547C11"/>
    <w:rsid w:val="00551937"/>
    <w:rsid w:val="00554D22"/>
    <w:rsid w:val="005562CF"/>
    <w:rsid w:val="00564BF6"/>
    <w:rsid w:val="00567E87"/>
    <w:rsid w:val="00571EA3"/>
    <w:rsid w:val="005740CF"/>
    <w:rsid w:val="00574EAA"/>
    <w:rsid w:val="00581CE5"/>
    <w:rsid w:val="005839B3"/>
    <w:rsid w:val="005A1DF3"/>
    <w:rsid w:val="005B666E"/>
    <w:rsid w:val="005C68A2"/>
    <w:rsid w:val="005C6ACC"/>
    <w:rsid w:val="005E1A05"/>
    <w:rsid w:val="005E53B6"/>
    <w:rsid w:val="005E61AF"/>
    <w:rsid w:val="005E6985"/>
    <w:rsid w:val="005F1967"/>
    <w:rsid w:val="005F245D"/>
    <w:rsid w:val="005F5C01"/>
    <w:rsid w:val="0060008B"/>
    <w:rsid w:val="006009FD"/>
    <w:rsid w:val="00600D74"/>
    <w:rsid w:val="006048F1"/>
    <w:rsid w:val="00613DBC"/>
    <w:rsid w:val="006143F4"/>
    <w:rsid w:val="006148F5"/>
    <w:rsid w:val="00633F17"/>
    <w:rsid w:val="006342E3"/>
    <w:rsid w:val="00636489"/>
    <w:rsid w:val="0064389F"/>
    <w:rsid w:val="00646AB8"/>
    <w:rsid w:val="00647E5C"/>
    <w:rsid w:val="0065419E"/>
    <w:rsid w:val="00656E4D"/>
    <w:rsid w:val="00656E54"/>
    <w:rsid w:val="00662C5B"/>
    <w:rsid w:val="00670338"/>
    <w:rsid w:val="0067395F"/>
    <w:rsid w:val="006932DC"/>
    <w:rsid w:val="00694DB3"/>
    <w:rsid w:val="006A59EA"/>
    <w:rsid w:val="006B4E50"/>
    <w:rsid w:val="006B4E90"/>
    <w:rsid w:val="006B73CF"/>
    <w:rsid w:val="006B7BD3"/>
    <w:rsid w:val="006C282F"/>
    <w:rsid w:val="006C49C1"/>
    <w:rsid w:val="006D0CD7"/>
    <w:rsid w:val="006D3D5F"/>
    <w:rsid w:val="006D62C5"/>
    <w:rsid w:val="006D7FDA"/>
    <w:rsid w:val="006E2673"/>
    <w:rsid w:val="006E44BC"/>
    <w:rsid w:val="006E4CBA"/>
    <w:rsid w:val="006E7FF9"/>
    <w:rsid w:val="007001D0"/>
    <w:rsid w:val="00710063"/>
    <w:rsid w:val="00713B74"/>
    <w:rsid w:val="00713F75"/>
    <w:rsid w:val="00720721"/>
    <w:rsid w:val="007225BD"/>
    <w:rsid w:val="00722C4D"/>
    <w:rsid w:val="00722D63"/>
    <w:rsid w:val="00727A39"/>
    <w:rsid w:val="00731273"/>
    <w:rsid w:val="0073548D"/>
    <w:rsid w:val="0073672B"/>
    <w:rsid w:val="007407B1"/>
    <w:rsid w:val="00741C2D"/>
    <w:rsid w:val="00745706"/>
    <w:rsid w:val="00747C52"/>
    <w:rsid w:val="00747DE6"/>
    <w:rsid w:val="007511E7"/>
    <w:rsid w:val="007566A2"/>
    <w:rsid w:val="00761487"/>
    <w:rsid w:val="00763F94"/>
    <w:rsid w:val="00766711"/>
    <w:rsid w:val="00766721"/>
    <w:rsid w:val="0077126F"/>
    <w:rsid w:val="00771778"/>
    <w:rsid w:val="00773CD3"/>
    <w:rsid w:val="007747A3"/>
    <w:rsid w:val="00780C64"/>
    <w:rsid w:val="00781605"/>
    <w:rsid w:val="00782383"/>
    <w:rsid w:val="007831A2"/>
    <w:rsid w:val="00783C00"/>
    <w:rsid w:val="00784082"/>
    <w:rsid w:val="007A02F6"/>
    <w:rsid w:val="007A13CE"/>
    <w:rsid w:val="007A3901"/>
    <w:rsid w:val="007A6EF7"/>
    <w:rsid w:val="007A7FD1"/>
    <w:rsid w:val="007B7816"/>
    <w:rsid w:val="007C26A5"/>
    <w:rsid w:val="007D3A8A"/>
    <w:rsid w:val="007D7797"/>
    <w:rsid w:val="007D797D"/>
    <w:rsid w:val="007E23A1"/>
    <w:rsid w:val="007E4B33"/>
    <w:rsid w:val="007E6682"/>
    <w:rsid w:val="0080120E"/>
    <w:rsid w:val="00810CCB"/>
    <w:rsid w:val="008112FD"/>
    <w:rsid w:val="008206B0"/>
    <w:rsid w:val="00823CA6"/>
    <w:rsid w:val="00824686"/>
    <w:rsid w:val="00826B7C"/>
    <w:rsid w:val="00830095"/>
    <w:rsid w:val="00833877"/>
    <w:rsid w:val="00837D96"/>
    <w:rsid w:val="0084028B"/>
    <w:rsid w:val="00842C90"/>
    <w:rsid w:val="00851351"/>
    <w:rsid w:val="008575EC"/>
    <w:rsid w:val="008655F7"/>
    <w:rsid w:val="00870416"/>
    <w:rsid w:val="00875A80"/>
    <w:rsid w:val="00881DE0"/>
    <w:rsid w:val="00883E20"/>
    <w:rsid w:val="008A6787"/>
    <w:rsid w:val="008B00DC"/>
    <w:rsid w:val="008B0E56"/>
    <w:rsid w:val="008B1010"/>
    <w:rsid w:val="008B69F1"/>
    <w:rsid w:val="008C41F9"/>
    <w:rsid w:val="008D3A86"/>
    <w:rsid w:val="008D3B6E"/>
    <w:rsid w:val="008D53F7"/>
    <w:rsid w:val="008D631B"/>
    <w:rsid w:val="008D7C7B"/>
    <w:rsid w:val="008E1F4F"/>
    <w:rsid w:val="008E475E"/>
    <w:rsid w:val="008F586C"/>
    <w:rsid w:val="00902546"/>
    <w:rsid w:val="00910514"/>
    <w:rsid w:val="00910B22"/>
    <w:rsid w:val="009118CB"/>
    <w:rsid w:val="00913B4C"/>
    <w:rsid w:val="009145EC"/>
    <w:rsid w:val="00917B69"/>
    <w:rsid w:val="0092404B"/>
    <w:rsid w:val="00932BE5"/>
    <w:rsid w:val="00933317"/>
    <w:rsid w:val="00933871"/>
    <w:rsid w:val="009429FF"/>
    <w:rsid w:val="00942BF7"/>
    <w:rsid w:val="00955D87"/>
    <w:rsid w:val="00967F35"/>
    <w:rsid w:val="009711BF"/>
    <w:rsid w:val="009809B9"/>
    <w:rsid w:val="0098310C"/>
    <w:rsid w:val="00984C4E"/>
    <w:rsid w:val="00986397"/>
    <w:rsid w:val="00995EDB"/>
    <w:rsid w:val="009977A4"/>
    <w:rsid w:val="009A51A4"/>
    <w:rsid w:val="009C1BCB"/>
    <w:rsid w:val="009C53F6"/>
    <w:rsid w:val="009D387F"/>
    <w:rsid w:val="009D5015"/>
    <w:rsid w:val="009E0798"/>
    <w:rsid w:val="009E07D2"/>
    <w:rsid w:val="009E1B68"/>
    <w:rsid w:val="009E39C1"/>
    <w:rsid w:val="009E748F"/>
    <w:rsid w:val="009F3306"/>
    <w:rsid w:val="00A03AEC"/>
    <w:rsid w:val="00A06EF2"/>
    <w:rsid w:val="00A22F66"/>
    <w:rsid w:val="00A30331"/>
    <w:rsid w:val="00A36E38"/>
    <w:rsid w:val="00A36FE2"/>
    <w:rsid w:val="00A37617"/>
    <w:rsid w:val="00A416E2"/>
    <w:rsid w:val="00A43851"/>
    <w:rsid w:val="00A4760E"/>
    <w:rsid w:val="00A5177F"/>
    <w:rsid w:val="00A5722C"/>
    <w:rsid w:val="00A5795D"/>
    <w:rsid w:val="00A612BD"/>
    <w:rsid w:val="00A71780"/>
    <w:rsid w:val="00A7515B"/>
    <w:rsid w:val="00A84AEE"/>
    <w:rsid w:val="00A85362"/>
    <w:rsid w:val="00A91978"/>
    <w:rsid w:val="00A91B3F"/>
    <w:rsid w:val="00A972FD"/>
    <w:rsid w:val="00A97878"/>
    <w:rsid w:val="00AA0176"/>
    <w:rsid w:val="00AA504A"/>
    <w:rsid w:val="00AB1294"/>
    <w:rsid w:val="00AB15CA"/>
    <w:rsid w:val="00AB287A"/>
    <w:rsid w:val="00AB2DFB"/>
    <w:rsid w:val="00AC0A17"/>
    <w:rsid w:val="00AC4CD9"/>
    <w:rsid w:val="00AE4ACC"/>
    <w:rsid w:val="00AF2B42"/>
    <w:rsid w:val="00AF4408"/>
    <w:rsid w:val="00B003A9"/>
    <w:rsid w:val="00B003B3"/>
    <w:rsid w:val="00B02FCF"/>
    <w:rsid w:val="00B04D98"/>
    <w:rsid w:val="00B0602B"/>
    <w:rsid w:val="00B2400A"/>
    <w:rsid w:val="00B26D65"/>
    <w:rsid w:val="00B3156E"/>
    <w:rsid w:val="00B32038"/>
    <w:rsid w:val="00B406AB"/>
    <w:rsid w:val="00B420B9"/>
    <w:rsid w:val="00B442C4"/>
    <w:rsid w:val="00B53952"/>
    <w:rsid w:val="00B650D0"/>
    <w:rsid w:val="00B73838"/>
    <w:rsid w:val="00B813F6"/>
    <w:rsid w:val="00B84940"/>
    <w:rsid w:val="00B86FE7"/>
    <w:rsid w:val="00B91A1C"/>
    <w:rsid w:val="00BA671A"/>
    <w:rsid w:val="00BB0F2B"/>
    <w:rsid w:val="00BC1F20"/>
    <w:rsid w:val="00BC4291"/>
    <w:rsid w:val="00BC6ABD"/>
    <w:rsid w:val="00BD3729"/>
    <w:rsid w:val="00BD385E"/>
    <w:rsid w:val="00BD4222"/>
    <w:rsid w:val="00BE4065"/>
    <w:rsid w:val="00BE690C"/>
    <w:rsid w:val="00BF03A7"/>
    <w:rsid w:val="00BF2905"/>
    <w:rsid w:val="00BF3356"/>
    <w:rsid w:val="00C04CFF"/>
    <w:rsid w:val="00C0783E"/>
    <w:rsid w:val="00C12FD0"/>
    <w:rsid w:val="00C16D12"/>
    <w:rsid w:val="00C2507F"/>
    <w:rsid w:val="00C33167"/>
    <w:rsid w:val="00C36622"/>
    <w:rsid w:val="00C43EAD"/>
    <w:rsid w:val="00C52FBE"/>
    <w:rsid w:val="00C53D21"/>
    <w:rsid w:val="00C55AA2"/>
    <w:rsid w:val="00C561CD"/>
    <w:rsid w:val="00C64573"/>
    <w:rsid w:val="00C64A87"/>
    <w:rsid w:val="00C65403"/>
    <w:rsid w:val="00C72DBB"/>
    <w:rsid w:val="00C7364B"/>
    <w:rsid w:val="00C76A3B"/>
    <w:rsid w:val="00C83523"/>
    <w:rsid w:val="00C84B07"/>
    <w:rsid w:val="00CA0C64"/>
    <w:rsid w:val="00CA7B94"/>
    <w:rsid w:val="00CB2E69"/>
    <w:rsid w:val="00CD130D"/>
    <w:rsid w:val="00CD2B70"/>
    <w:rsid w:val="00D01334"/>
    <w:rsid w:val="00D0397F"/>
    <w:rsid w:val="00D134BA"/>
    <w:rsid w:val="00D146F3"/>
    <w:rsid w:val="00D14FC9"/>
    <w:rsid w:val="00D25A98"/>
    <w:rsid w:val="00D26557"/>
    <w:rsid w:val="00D32E91"/>
    <w:rsid w:val="00D36DA5"/>
    <w:rsid w:val="00D403CB"/>
    <w:rsid w:val="00D41BBC"/>
    <w:rsid w:val="00D43E6D"/>
    <w:rsid w:val="00D45760"/>
    <w:rsid w:val="00D46EBB"/>
    <w:rsid w:val="00D54220"/>
    <w:rsid w:val="00D64531"/>
    <w:rsid w:val="00D65E7F"/>
    <w:rsid w:val="00D71AC7"/>
    <w:rsid w:val="00D74DE9"/>
    <w:rsid w:val="00D80846"/>
    <w:rsid w:val="00D841CD"/>
    <w:rsid w:val="00D84C14"/>
    <w:rsid w:val="00D92757"/>
    <w:rsid w:val="00D976D2"/>
    <w:rsid w:val="00DA59A7"/>
    <w:rsid w:val="00DB16BD"/>
    <w:rsid w:val="00DB242E"/>
    <w:rsid w:val="00DB60F2"/>
    <w:rsid w:val="00DC3B69"/>
    <w:rsid w:val="00DC4DF9"/>
    <w:rsid w:val="00DC5D14"/>
    <w:rsid w:val="00DE7D8E"/>
    <w:rsid w:val="00DF43E6"/>
    <w:rsid w:val="00E17295"/>
    <w:rsid w:val="00E201B8"/>
    <w:rsid w:val="00E2140E"/>
    <w:rsid w:val="00E26D65"/>
    <w:rsid w:val="00E326BA"/>
    <w:rsid w:val="00E359C7"/>
    <w:rsid w:val="00E3690A"/>
    <w:rsid w:val="00E3786F"/>
    <w:rsid w:val="00E41AC5"/>
    <w:rsid w:val="00E41D8F"/>
    <w:rsid w:val="00E45696"/>
    <w:rsid w:val="00E4615A"/>
    <w:rsid w:val="00E46948"/>
    <w:rsid w:val="00E534FD"/>
    <w:rsid w:val="00E558C9"/>
    <w:rsid w:val="00E6352D"/>
    <w:rsid w:val="00E636F9"/>
    <w:rsid w:val="00E64D2B"/>
    <w:rsid w:val="00E67405"/>
    <w:rsid w:val="00E702D4"/>
    <w:rsid w:val="00E7622B"/>
    <w:rsid w:val="00E76639"/>
    <w:rsid w:val="00E82CDF"/>
    <w:rsid w:val="00E83759"/>
    <w:rsid w:val="00E872AF"/>
    <w:rsid w:val="00E91AEC"/>
    <w:rsid w:val="00E92A61"/>
    <w:rsid w:val="00E9509D"/>
    <w:rsid w:val="00E952F3"/>
    <w:rsid w:val="00E9714A"/>
    <w:rsid w:val="00EA32BC"/>
    <w:rsid w:val="00EB1A86"/>
    <w:rsid w:val="00EB70C5"/>
    <w:rsid w:val="00EC1D1D"/>
    <w:rsid w:val="00EC2305"/>
    <w:rsid w:val="00ED36F7"/>
    <w:rsid w:val="00ED474C"/>
    <w:rsid w:val="00EE03C8"/>
    <w:rsid w:val="00EE04B8"/>
    <w:rsid w:val="00EE4094"/>
    <w:rsid w:val="00F16AE2"/>
    <w:rsid w:val="00F20C71"/>
    <w:rsid w:val="00F20DF6"/>
    <w:rsid w:val="00F25476"/>
    <w:rsid w:val="00F26556"/>
    <w:rsid w:val="00F279CD"/>
    <w:rsid w:val="00F3153B"/>
    <w:rsid w:val="00F32D00"/>
    <w:rsid w:val="00F407A3"/>
    <w:rsid w:val="00F42B09"/>
    <w:rsid w:val="00F47C9B"/>
    <w:rsid w:val="00F5160B"/>
    <w:rsid w:val="00F62172"/>
    <w:rsid w:val="00F62564"/>
    <w:rsid w:val="00F659FF"/>
    <w:rsid w:val="00F666F6"/>
    <w:rsid w:val="00F70EFB"/>
    <w:rsid w:val="00F72A22"/>
    <w:rsid w:val="00F73C2C"/>
    <w:rsid w:val="00F80E22"/>
    <w:rsid w:val="00F81360"/>
    <w:rsid w:val="00F86BBE"/>
    <w:rsid w:val="00F86C9C"/>
    <w:rsid w:val="00F87BAB"/>
    <w:rsid w:val="00F87D9E"/>
    <w:rsid w:val="00F95BE6"/>
    <w:rsid w:val="00FA02E0"/>
    <w:rsid w:val="00FA1A1D"/>
    <w:rsid w:val="00FA74AD"/>
    <w:rsid w:val="00FB0A87"/>
    <w:rsid w:val="00FB14A0"/>
    <w:rsid w:val="00FB506A"/>
    <w:rsid w:val="00FC47F9"/>
    <w:rsid w:val="00FC7A7F"/>
    <w:rsid w:val="00FD76B0"/>
    <w:rsid w:val="00FE1BB0"/>
    <w:rsid w:val="00FF07C1"/>
    <w:rsid w:val="00FF11C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59A634EE-C90E-454E-9DC1-821D9F20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90441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bohacek@dpo.cz" TargetMode="External"/><Relationship Id="rId13" Type="http://schemas.openxmlformats.org/officeDocument/2006/relationships/hyperlink" Target="mailto:elektronicka.fakturace@dpo.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nadezda.vyroubalov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haffer@dahal.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kologie@dpo.cz" TargetMode="External"/><Relationship Id="rId23" Type="http://schemas.microsoft.com/office/2011/relationships/people" Target="people.xml"/><Relationship Id="rId10" Type="http://schemas.openxmlformats.org/officeDocument/2006/relationships/hyperlink" Target="mailto:nadezda.vyroubalova@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yperlink" Target="mailto:nadezda.vyroubalova@dpo.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58C4B-BFEB-4735-9AE8-25D2BD41E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10</Pages>
  <Words>4463</Words>
  <Characters>26743</Characters>
  <Application>Microsoft Office Word</Application>
  <DocSecurity>8</DocSecurity>
  <Lines>222</Lines>
  <Paragraphs>62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2018-05-03T04:11:00Z</cp:lastPrinted>
  <dcterms:created xsi:type="dcterms:W3CDTF">2019-04-05T07:00:00Z</dcterms:created>
  <dcterms:modified xsi:type="dcterms:W3CDTF">2019-04-05T07:00:00Z</dcterms:modified>
</cp:coreProperties>
</file>