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F1" w:rsidRPr="003F68F1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F68F1">
        <w:rPr>
          <w:rFonts w:ascii="Times New Roman" w:hAnsi="Times New Roman"/>
          <w:sz w:val="24"/>
          <w:szCs w:val="24"/>
        </w:rPr>
        <w:t xml:space="preserve">Příloha č. </w:t>
      </w:r>
      <w:r w:rsidR="003F68F1" w:rsidRPr="003F68F1">
        <w:rPr>
          <w:rFonts w:ascii="Times New Roman" w:hAnsi="Times New Roman"/>
          <w:sz w:val="24"/>
          <w:szCs w:val="24"/>
        </w:rPr>
        <w:t>8</w:t>
      </w:r>
      <w:r w:rsidRPr="003F68F1">
        <w:rPr>
          <w:rFonts w:ascii="Times New Roman" w:hAnsi="Times New Roman"/>
          <w:sz w:val="24"/>
          <w:szCs w:val="24"/>
        </w:rPr>
        <w:t xml:space="preserve"> ZD </w:t>
      </w:r>
      <w:r w:rsidR="005C0C4C" w:rsidRPr="003F68F1">
        <w:rPr>
          <w:rFonts w:ascii="Times New Roman" w:hAnsi="Times New Roman"/>
          <w:sz w:val="24"/>
          <w:szCs w:val="24"/>
        </w:rPr>
        <w:t>–</w:t>
      </w:r>
      <w:r w:rsidRPr="003F68F1">
        <w:rPr>
          <w:rFonts w:ascii="Times New Roman" w:hAnsi="Times New Roman"/>
          <w:sz w:val="24"/>
          <w:szCs w:val="24"/>
        </w:rPr>
        <w:t xml:space="preserve"> </w:t>
      </w:r>
      <w:r w:rsidR="003F68F1" w:rsidRPr="003F68F1">
        <w:rPr>
          <w:rFonts w:ascii="Times New Roman" w:hAnsi="Times New Roman"/>
          <w:sz w:val="24"/>
          <w:szCs w:val="24"/>
        </w:rPr>
        <w:t>Seznam referenčních zakázek</w:t>
      </w:r>
    </w:p>
    <w:p w:rsidR="00A0269C" w:rsidRDefault="00A0269C" w:rsidP="00405F69">
      <w:pPr>
        <w:pStyle w:val="Podnadpis"/>
        <w:spacing w:before="120" w:after="120"/>
        <w:jc w:val="both"/>
        <w:rPr>
          <w:b w:val="0"/>
          <w:sz w:val="24"/>
        </w:rPr>
      </w:pPr>
      <w:r w:rsidRPr="003F68F1">
        <w:rPr>
          <w:b w:val="0"/>
          <w:sz w:val="24"/>
        </w:rPr>
        <w:t xml:space="preserve">Veřejná zakázka </w:t>
      </w:r>
      <w:r w:rsidRPr="003F68F1">
        <w:rPr>
          <w:b w:val="0"/>
          <w:bCs w:val="0"/>
          <w:sz w:val="24"/>
        </w:rPr>
        <w:t>„</w:t>
      </w:r>
      <w:r w:rsidR="003F68F1" w:rsidRPr="003F68F1">
        <w:rPr>
          <w:iCs/>
          <w:sz w:val="24"/>
        </w:rPr>
        <w:t>Kompenzace trakčních měníren Kolejní a Zábřeh DP Ostrava a.s.</w:t>
      </w:r>
      <w:r w:rsidRPr="003F68F1">
        <w:rPr>
          <w:b w:val="0"/>
          <w:bCs w:val="0"/>
          <w:sz w:val="24"/>
        </w:rPr>
        <w:t xml:space="preserve">“ </w:t>
      </w:r>
      <w:r w:rsidRPr="003F68F1">
        <w:rPr>
          <w:b w:val="0"/>
          <w:sz w:val="24"/>
        </w:rPr>
        <w:t xml:space="preserve">- Seznam </w:t>
      </w:r>
      <w:r w:rsidR="0028222B" w:rsidRPr="003F68F1">
        <w:rPr>
          <w:b w:val="0"/>
          <w:sz w:val="24"/>
        </w:rPr>
        <w:t xml:space="preserve">plnění </w:t>
      </w:r>
      <w:r w:rsidRPr="003F68F1">
        <w:rPr>
          <w:b w:val="0"/>
          <w:sz w:val="24"/>
        </w:rPr>
        <w:t xml:space="preserve">poskytnutých dodavatelem (bod </w:t>
      </w:r>
      <w:r w:rsidR="003F68F1">
        <w:rPr>
          <w:b w:val="0"/>
          <w:sz w:val="24"/>
        </w:rPr>
        <w:t>4</w:t>
      </w:r>
      <w:r w:rsidRPr="003F68F1">
        <w:rPr>
          <w:b w:val="0"/>
          <w:sz w:val="24"/>
        </w:rPr>
        <w:t>.</w:t>
      </w:r>
      <w:r w:rsidR="000E1114" w:rsidRPr="003F68F1">
        <w:rPr>
          <w:b w:val="0"/>
          <w:sz w:val="24"/>
        </w:rPr>
        <w:t>1</w:t>
      </w:r>
      <w:r w:rsidRPr="003F68F1">
        <w:rPr>
          <w:b w:val="0"/>
          <w:sz w:val="24"/>
        </w:rPr>
        <w:t>.</w:t>
      </w:r>
      <w:r w:rsidR="000E1114" w:rsidRPr="003F68F1">
        <w:rPr>
          <w:b w:val="0"/>
          <w:sz w:val="24"/>
        </w:rPr>
        <w:t>3.</w:t>
      </w:r>
      <w:r w:rsidRPr="003F68F1">
        <w:rPr>
          <w:b w:val="0"/>
          <w:sz w:val="24"/>
        </w:rPr>
        <w:t xml:space="preserve"> zadávací dokumentace). </w:t>
      </w:r>
    </w:p>
    <w:p w:rsidR="003F68F1" w:rsidRPr="003F68F1" w:rsidRDefault="003F68F1" w:rsidP="00405F69">
      <w:pPr>
        <w:pStyle w:val="Podnadpis"/>
        <w:spacing w:before="120" w:after="120"/>
        <w:jc w:val="both"/>
        <w:rPr>
          <w:b w:val="0"/>
          <w:sz w:val="24"/>
        </w:rPr>
      </w:pP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>Předmět a rozsah</w:t>
            </w:r>
            <w:r w:rsidR="0028222B">
              <w:rPr>
                <w:rFonts w:ascii="Times New Roman" w:hAnsi="Times New Roman"/>
                <w:color w:val="000000"/>
              </w:rPr>
              <w:t xml:space="preserve"> plnění</w:t>
            </w:r>
            <w:r w:rsidRPr="004409B8">
              <w:rPr>
                <w:rFonts w:ascii="Times New Roman" w:hAnsi="Times New Roman"/>
              </w:rPr>
              <w:t xml:space="preserve"> </w:t>
            </w:r>
            <w:r w:rsidR="00A84713">
              <w:rPr>
                <w:rFonts w:ascii="Times New Roman" w:hAnsi="Times New Roman"/>
              </w:rPr>
              <w:t>a místo plnění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28222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Dodavatel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 kontaktní údaje objednatele v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</w:t>
            </w:r>
            <w:ins w:id="1" w:author="holusovak" w:date="2017-01-31T08:19:00Z">
              <w:r w:rsidR="00045767">
                <w:rPr>
                  <w:rFonts w:ascii="Times New Roman" w:eastAsia="Times New Roman" w:hAnsi="Times New Roman" w:cs="Arial"/>
                  <w:color w:val="000000"/>
                  <w:lang w:eastAsia="cs-CZ"/>
                </w:rPr>
                <w:br/>
              </w:r>
            </w:ins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e-mailová adresa 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 -do) provádění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Cena za poskytnutí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3C22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– kompenzace jalového odběru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682760267" w:edGrp="everyone" w:colFirst="0" w:colLast="0"/>
            <w:permStart w:id="364273400" w:edGrp="everyone" w:colFirst="1" w:colLast="1"/>
            <w:permStart w:id="636693213" w:edGrp="everyone" w:colFirst="2" w:colLast="2"/>
            <w:permStart w:id="1453458874" w:edGrp="everyone" w:colFirst="3" w:colLast="3"/>
            <w:permStart w:id="2033666769" w:edGrp="everyone" w:colFirst="4" w:colLast="4"/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621297561" w:edGrp="everyone" w:colFirst="0" w:colLast="0"/>
            <w:permStart w:id="1135157024" w:edGrp="everyone" w:colFirst="1" w:colLast="1"/>
            <w:permStart w:id="2085511150" w:edGrp="everyone" w:colFirst="2" w:colLast="2"/>
            <w:permStart w:id="1114710176" w:edGrp="everyone" w:colFirst="3" w:colLast="3"/>
            <w:permStart w:id="1747855551" w:edGrp="everyone" w:colFirst="4" w:colLast="4"/>
            <w:permEnd w:id="682760267"/>
            <w:permEnd w:id="364273400"/>
            <w:permEnd w:id="636693213"/>
            <w:permEnd w:id="1453458874"/>
            <w:permEnd w:id="2033666769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649527409" w:edGrp="everyone" w:colFirst="0" w:colLast="0"/>
            <w:permStart w:id="1667202101" w:edGrp="everyone" w:colFirst="1" w:colLast="1"/>
            <w:permStart w:id="1406692924" w:edGrp="everyone" w:colFirst="2" w:colLast="2"/>
            <w:permStart w:id="1459503770" w:edGrp="everyone" w:colFirst="3" w:colLast="3"/>
            <w:permStart w:id="1225655677" w:edGrp="everyone" w:colFirst="4" w:colLast="4"/>
            <w:permEnd w:id="1621297561"/>
            <w:permEnd w:id="1135157024"/>
            <w:permEnd w:id="2085511150"/>
            <w:permEnd w:id="1114710176"/>
            <w:permEnd w:id="1747855551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33069727" w:edGrp="everyone" w:colFirst="0" w:colLast="0"/>
            <w:permStart w:id="183569715" w:edGrp="everyone" w:colFirst="1" w:colLast="1"/>
            <w:permStart w:id="476906089" w:edGrp="everyone" w:colFirst="2" w:colLast="2"/>
            <w:permStart w:id="2059027096" w:edGrp="everyone" w:colFirst="3" w:colLast="3"/>
            <w:permStart w:id="1992654105" w:edGrp="everyone" w:colFirst="4" w:colLast="4"/>
            <w:permEnd w:id="649527409"/>
            <w:permEnd w:id="1667202101"/>
            <w:permEnd w:id="1406692924"/>
            <w:permEnd w:id="1459503770"/>
            <w:permEnd w:id="1225655677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083669036" w:edGrp="everyone" w:colFirst="0" w:colLast="0"/>
            <w:permStart w:id="466767607" w:edGrp="everyone" w:colFirst="1" w:colLast="1"/>
            <w:permStart w:id="778439267" w:edGrp="everyone" w:colFirst="2" w:colLast="2"/>
            <w:permStart w:id="1455436081" w:edGrp="everyone" w:colFirst="3" w:colLast="3"/>
            <w:permStart w:id="957169268" w:edGrp="everyone" w:colFirst="4" w:colLast="4"/>
            <w:permEnd w:id="233069727"/>
            <w:permEnd w:id="183569715"/>
            <w:permEnd w:id="476906089"/>
            <w:permEnd w:id="2059027096"/>
            <w:permEnd w:id="1992654105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083669036"/>
      <w:permEnd w:id="466767607"/>
      <w:permEnd w:id="778439267"/>
      <w:permEnd w:id="1455436081"/>
      <w:permEnd w:id="957169268"/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5B6482" w:rsidRDefault="005B648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D90BE0" w:rsidRDefault="00D90BE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A0269C" w:rsidRDefault="00A0269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301D1">
        <w:rPr>
          <w:rFonts w:ascii="Times New Roman" w:hAnsi="Times New Roman"/>
          <w:i/>
          <w:highlight w:val="yellow"/>
        </w:rPr>
        <w:t>podpis oprávněné osoby uchazeče</w:t>
      </w:r>
    </w:p>
    <w:sectPr w:rsidR="00A0269C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94A" w:rsidRDefault="0038594A">
      <w:pPr>
        <w:spacing w:after="0" w:line="240" w:lineRule="auto"/>
      </w:pPr>
      <w:r>
        <w:separator/>
      </w:r>
    </w:p>
  </w:endnote>
  <w:endnote w:type="continuationSeparator" w:id="0">
    <w:p w:rsidR="0038594A" w:rsidRDefault="00385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6D2977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6D2977">
      <w:rPr>
        <w:rFonts w:ascii="Times New Roman" w:hAnsi="Times New Roman"/>
      </w:rPr>
      <w:fldChar w:fldCharType="separate"/>
    </w:r>
    <w:r w:rsidR="00FD1CED">
      <w:rPr>
        <w:rFonts w:ascii="Times New Roman" w:hAnsi="Times New Roman"/>
        <w:noProof/>
      </w:rPr>
      <w:t>1</w:t>
    </w:r>
    <w:r w:rsidR="006D2977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6D2977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6D2977">
      <w:rPr>
        <w:rFonts w:ascii="Times New Roman" w:hAnsi="Times New Roman"/>
      </w:rPr>
      <w:fldChar w:fldCharType="separate"/>
    </w:r>
    <w:r w:rsidR="00FD1CED">
      <w:rPr>
        <w:rFonts w:ascii="Times New Roman" w:hAnsi="Times New Roman"/>
        <w:noProof/>
      </w:rPr>
      <w:t>1</w:t>
    </w:r>
    <w:r w:rsidR="006D297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94A" w:rsidRDefault="0038594A">
      <w:pPr>
        <w:spacing w:after="0" w:line="240" w:lineRule="auto"/>
      </w:pPr>
      <w:r>
        <w:separator/>
      </w:r>
    </w:p>
  </w:footnote>
  <w:footnote w:type="continuationSeparator" w:id="0">
    <w:p w:rsidR="0038594A" w:rsidRDefault="00385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readOnly" w:enforcement="1" w:cryptProviderType="rsaFull" w:cryptAlgorithmClass="hash" w:cryptAlgorithmType="typeAny" w:cryptAlgorithmSid="4" w:cryptSpinCount="100000" w:hash="cV/pCTrEMP4z3KzDXLz/Wpx9xeE=" w:salt="omovsySozjHL2FiLmwcBz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45767"/>
    <w:rsid w:val="000C2C77"/>
    <w:rsid w:val="000E1114"/>
    <w:rsid w:val="00102EBF"/>
    <w:rsid w:val="00116C94"/>
    <w:rsid w:val="00122908"/>
    <w:rsid w:val="001335D3"/>
    <w:rsid w:val="0028222B"/>
    <w:rsid w:val="00293C6D"/>
    <w:rsid w:val="002A5D9C"/>
    <w:rsid w:val="00337D7C"/>
    <w:rsid w:val="0038594A"/>
    <w:rsid w:val="003977B1"/>
    <w:rsid w:val="003A17DD"/>
    <w:rsid w:val="003B7B66"/>
    <w:rsid w:val="003C22AA"/>
    <w:rsid w:val="003F68F1"/>
    <w:rsid w:val="00405F69"/>
    <w:rsid w:val="0044223C"/>
    <w:rsid w:val="00450527"/>
    <w:rsid w:val="00467A6D"/>
    <w:rsid w:val="004842DA"/>
    <w:rsid w:val="004F6F29"/>
    <w:rsid w:val="00507091"/>
    <w:rsid w:val="0051010F"/>
    <w:rsid w:val="005724CC"/>
    <w:rsid w:val="005A125C"/>
    <w:rsid w:val="005A175F"/>
    <w:rsid w:val="005B6482"/>
    <w:rsid w:val="005C0C4C"/>
    <w:rsid w:val="005C2B1B"/>
    <w:rsid w:val="00663133"/>
    <w:rsid w:val="006D2977"/>
    <w:rsid w:val="007301D1"/>
    <w:rsid w:val="007351B1"/>
    <w:rsid w:val="00743BB1"/>
    <w:rsid w:val="007A4F5B"/>
    <w:rsid w:val="0083652D"/>
    <w:rsid w:val="00855EF2"/>
    <w:rsid w:val="00890AEC"/>
    <w:rsid w:val="00972633"/>
    <w:rsid w:val="009C5DCF"/>
    <w:rsid w:val="009F02FF"/>
    <w:rsid w:val="009F7556"/>
    <w:rsid w:val="00A0269C"/>
    <w:rsid w:val="00A33C40"/>
    <w:rsid w:val="00A84713"/>
    <w:rsid w:val="00B26AE4"/>
    <w:rsid w:val="00B3689B"/>
    <w:rsid w:val="00C22F2F"/>
    <w:rsid w:val="00C91B1D"/>
    <w:rsid w:val="00D5082E"/>
    <w:rsid w:val="00D90BE0"/>
    <w:rsid w:val="00DD6D01"/>
    <w:rsid w:val="00DF4E4E"/>
    <w:rsid w:val="00E27EC8"/>
    <w:rsid w:val="00E418A3"/>
    <w:rsid w:val="00ED5AFA"/>
    <w:rsid w:val="00F61BC7"/>
    <w:rsid w:val="00F63416"/>
    <w:rsid w:val="00F91F6F"/>
    <w:rsid w:val="00FD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5:docId w15:val="{85E23A29-379A-4C3D-ADED-8945615D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510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2019-04-15T11:52:00Z</dcterms:created>
  <dcterms:modified xsi:type="dcterms:W3CDTF">2019-04-15T11:52:00Z</dcterms:modified>
</cp:coreProperties>
</file>