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9B7" w:rsidRPr="00D66B37" w:rsidRDefault="006D6AB3" w:rsidP="00C640C9">
      <w:pPr>
        <w:jc w:val="center"/>
        <w:rPr>
          <w:b/>
          <w:sz w:val="22"/>
          <w:szCs w:val="22"/>
        </w:rPr>
      </w:pPr>
      <w:bookmarkStart w:id="0" w:name="_GoBack"/>
      <w:bookmarkEnd w:id="0"/>
      <w:r>
        <w:rPr>
          <w:b/>
          <w:sz w:val="22"/>
          <w:szCs w:val="22"/>
        </w:rPr>
        <w:t xml:space="preserve">NÁVRH </w:t>
      </w:r>
      <w:r w:rsidR="009349B7" w:rsidRPr="00D66B37">
        <w:rPr>
          <w:b/>
          <w:sz w:val="22"/>
          <w:szCs w:val="22"/>
        </w:rPr>
        <w:t>SMLOUV</w:t>
      </w:r>
      <w:r w:rsidR="00743335">
        <w:rPr>
          <w:b/>
          <w:sz w:val="22"/>
          <w:szCs w:val="22"/>
        </w:rPr>
        <w:t>A</w:t>
      </w:r>
      <w:r w:rsidR="009349B7" w:rsidRPr="00D66B37">
        <w:rPr>
          <w:b/>
          <w:sz w:val="22"/>
          <w:szCs w:val="22"/>
        </w:rPr>
        <w:t xml:space="preserve"> O DÍLO</w:t>
      </w:r>
    </w:p>
    <w:p w:rsidR="006D6AB3" w:rsidRPr="00B52CF4" w:rsidRDefault="00310651" w:rsidP="00310651">
      <w:pPr>
        <w:tabs>
          <w:tab w:val="left" w:pos="1985"/>
        </w:tabs>
        <w:ind w:right="21"/>
        <w:jc w:val="both"/>
        <w:rPr>
          <w:sz w:val="22"/>
          <w:szCs w:val="22"/>
        </w:rPr>
      </w:pPr>
      <w:r>
        <w:rPr>
          <w:sz w:val="22"/>
          <w:szCs w:val="22"/>
        </w:rPr>
        <w:tab/>
      </w:r>
      <w:r w:rsidR="006D6AB3" w:rsidRPr="00B52CF4">
        <w:rPr>
          <w:sz w:val="22"/>
          <w:szCs w:val="22"/>
        </w:rPr>
        <w:t>Číslo smlouvy objednatele:</w:t>
      </w:r>
      <w:r w:rsidRPr="00310651">
        <w:rPr>
          <w:i/>
          <w:color w:val="00B0F0"/>
          <w:sz w:val="22"/>
        </w:rPr>
        <w:t xml:space="preserve"> </w:t>
      </w:r>
      <w:r w:rsidRPr="00073BF1">
        <w:rPr>
          <w:i/>
          <w:color w:val="00B0F0"/>
          <w:sz w:val="22"/>
        </w:rPr>
        <w:t>(</w:t>
      </w:r>
      <w:r>
        <w:rPr>
          <w:i/>
          <w:color w:val="00B0F0"/>
          <w:sz w:val="22"/>
        </w:rPr>
        <w:t xml:space="preserve">POZN. </w:t>
      </w:r>
      <w:r w:rsidRPr="00073BF1">
        <w:rPr>
          <w:i/>
          <w:color w:val="00B0F0"/>
          <w:sz w:val="22"/>
        </w:rPr>
        <w:t>doplní objednatel)</w:t>
      </w:r>
    </w:p>
    <w:p w:rsidR="009349B7" w:rsidRPr="00B52CF4" w:rsidRDefault="00310651" w:rsidP="00310651">
      <w:pPr>
        <w:tabs>
          <w:tab w:val="left" w:pos="1985"/>
        </w:tabs>
        <w:jc w:val="both"/>
        <w:rPr>
          <w:b/>
          <w:sz w:val="22"/>
          <w:szCs w:val="22"/>
        </w:rPr>
      </w:pPr>
      <w:r>
        <w:rPr>
          <w:sz w:val="22"/>
          <w:szCs w:val="22"/>
        </w:rPr>
        <w:tab/>
      </w:r>
      <w:r w:rsidR="006D6AB3" w:rsidRPr="00B52CF4">
        <w:rPr>
          <w:sz w:val="22"/>
          <w:szCs w:val="22"/>
        </w:rPr>
        <w:t>Číslo smlouvy zhotovitele:</w:t>
      </w:r>
      <w:r w:rsidRPr="00310651">
        <w:rPr>
          <w:i/>
          <w:color w:val="00B0F0"/>
          <w:sz w:val="22"/>
        </w:rPr>
        <w:t xml:space="preserve"> </w:t>
      </w:r>
      <w:r w:rsidRPr="00DF1000">
        <w:rPr>
          <w:i/>
          <w:color w:val="00B0F0"/>
          <w:sz w:val="22"/>
        </w:rPr>
        <w:t xml:space="preserve">(POZN. </w:t>
      </w:r>
      <w:r>
        <w:rPr>
          <w:i/>
          <w:color w:val="00B0F0"/>
          <w:sz w:val="22"/>
        </w:rPr>
        <w:t xml:space="preserve">Doplní </w:t>
      </w:r>
      <w:r w:rsidR="00C44830">
        <w:rPr>
          <w:i/>
          <w:color w:val="00B0F0"/>
          <w:sz w:val="22"/>
        </w:rPr>
        <w:t>dodavatel</w:t>
      </w:r>
      <w:r>
        <w:rPr>
          <w:i/>
          <w:color w:val="00B0F0"/>
          <w:sz w:val="22"/>
        </w:rPr>
        <w:t>, poté poznámku vymažte)</w:t>
      </w:r>
    </w:p>
    <w:p w:rsidR="009349B7" w:rsidRPr="00B52CF4" w:rsidRDefault="009349B7" w:rsidP="009349B7">
      <w:pPr>
        <w:jc w:val="center"/>
        <w:rPr>
          <w:b/>
          <w:sz w:val="22"/>
          <w:szCs w:val="22"/>
        </w:rPr>
      </w:pPr>
    </w:p>
    <w:p w:rsidR="009349B7" w:rsidRPr="00B52CF4" w:rsidRDefault="009349B7" w:rsidP="00C038AA">
      <w:pPr>
        <w:pStyle w:val="Odstavecseseznamem"/>
        <w:numPr>
          <w:ilvl w:val="0"/>
          <w:numId w:val="11"/>
        </w:numPr>
        <w:ind w:left="426" w:hanging="426"/>
        <w:jc w:val="center"/>
        <w:rPr>
          <w:sz w:val="22"/>
          <w:szCs w:val="22"/>
        </w:rPr>
      </w:pPr>
      <w:r w:rsidRPr="00B52CF4">
        <w:rPr>
          <w:b/>
          <w:sz w:val="22"/>
          <w:szCs w:val="22"/>
        </w:rPr>
        <w:t>Smluvní strany</w:t>
      </w:r>
    </w:p>
    <w:p w:rsidR="00C640C9" w:rsidRPr="00B52CF4" w:rsidRDefault="00C640C9" w:rsidP="00C038AA">
      <w:pPr>
        <w:pStyle w:val="Odstavecseseznamem"/>
        <w:numPr>
          <w:ilvl w:val="0"/>
          <w:numId w:val="12"/>
        </w:numPr>
        <w:tabs>
          <w:tab w:val="left" w:pos="3969"/>
        </w:tabs>
        <w:spacing w:before="120"/>
        <w:ind w:left="426" w:right="21" w:hanging="426"/>
        <w:jc w:val="both"/>
        <w:rPr>
          <w:b/>
          <w:sz w:val="22"/>
          <w:szCs w:val="22"/>
        </w:rPr>
      </w:pPr>
      <w:r w:rsidRPr="00B52CF4">
        <w:rPr>
          <w:b/>
          <w:sz w:val="22"/>
          <w:szCs w:val="22"/>
        </w:rPr>
        <w:t>Objednatel:</w:t>
      </w:r>
      <w:r w:rsidRPr="00B52CF4">
        <w:rPr>
          <w:b/>
          <w:sz w:val="22"/>
          <w:szCs w:val="22"/>
        </w:rPr>
        <w:tab/>
        <w:t>Dopravní podnik Ostrava a.s.</w:t>
      </w:r>
    </w:p>
    <w:p w:rsidR="00C640C9" w:rsidRPr="00B65EB7" w:rsidRDefault="00C640C9" w:rsidP="00743335">
      <w:pPr>
        <w:tabs>
          <w:tab w:val="left" w:pos="3969"/>
        </w:tabs>
        <w:ind w:left="3969" w:right="21" w:hanging="3969"/>
        <w:jc w:val="both"/>
        <w:rPr>
          <w:sz w:val="22"/>
          <w:szCs w:val="22"/>
        </w:rPr>
      </w:pPr>
      <w:r w:rsidRPr="00B65EB7">
        <w:rPr>
          <w:sz w:val="22"/>
          <w:szCs w:val="22"/>
        </w:rPr>
        <w:t xml:space="preserve">se sídlem: </w:t>
      </w:r>
      <w:r w:rsidRPr="00B65EB7">
        <w:rPr>
          <w:sz w:val="22"/>
          <w:szCs w:val="22"/>
        </w:rPr>
        <w:tab/>
        <w:t>Poděbradova 494/2, Moravská Ostrava, PSČ 702 00 Ostrava</w:t>
      </w:r>
    </w:p>
    <w:p w:rsidR="00C640C9" w:rsidRPr="00B65EB7" w:rsidRDefault="00C640C9" w:rsidP="003D114C">
      <w:pPr>
        <w:tabs>
          <w:tab w:val="left" w:pos="3969"/>
        </w:tabs>
        <w:ind w:right="21"/>
        <w:jc w:val="both"/>
        <w:rPr>
          <w:sz w:val="22"/>
          <w:szCs w:val="22"/>
        </w:rPr>
      </w:pPr>
      <w:r w:rsidRPr="00B65EB7">
        <w:rPr>
          <w:sz w:val="22"/>
          <w:szCs w:val="22"/>
        </w:rPr>
        <w:t>právní forma:</w:t>
      </w:r>
      <w:r w:rsidRPr="00B65EB7">
        <w:rPr>
          <w:sz w:val="22"/>
          <w:szCs w:val="22"/>
        </w:rPr>
        <w:tab/>
        <w:t>akciová společnost</w:t>
      </w:r>
    </w:p>
    <w:p w:rsidR="00C640C9" w:rsidRPr="00B65EB7" w:rsidRDefault="00C640C9" w:rsidP="00743335">
      <w:pPr>
        <w:tabs>
          <w:tab w:val="left" w:pos="3969"/>
        </w:tabs>
        <w:ind w:left="3969" w:right="21" w:hanging="3969"/>
        <w:jc w:val="both"/>
        <w:rPr>
          <w:sz w:val="22"/>
          <w:szCs w:val="22"/>
        </w:rPr>
      </w:pPr>
      <w:r w:rsidRPr="00B65EB7">
        <w:rPr>
          <w:sz w:val="22"/>
          <w:szCs w:val="22"/>
        </w:rPr>
        <w:t xml:space="preserve">zapsaná v obch. rejstříku:    </w:t>
      </w:r>
      <w:r w:rsidRPr="00B65EB7">
        <w:rPr>
          <w:sz w:val="22"/>
          <w:szCs w:val="22"/>
        </w:rPr>
        <w:tab/>
        <w:t>vedeném u Krajského soudu Ostrava, oddíl B., vložka číslo 1104</w:t>
      </w:r>
    </w:p>
    <w:p w:rsidR="00C640C9" w:rsidRPr="00B65EB7" w:rsidRDefault="00C640C9" w:rsidP="003D114C">
      <w:pPr>
        <w:tabs>
          <w:tab w:val="left" w:pos="3969"/>
        </w:tabs>
        <w:ind w:right="21"/>
        <w:jc w:val="both"/>
        <w:rPr>
          <w:sz w:val="22"/>
          <w:szCs w:val="22"/>
        </w:rPr>
      </w:pPr>
      <w:r w:rsidRPr="00B65EB7">
        <w:rPr>
          <w:sz w:val="22"/>
          <w:szCs w:val="22"/>
        </w:rPr>
        <w:t xml:space="preserve">IČ: </w:t>
      </w:r>
      <w:r w:rsidRPr="00B65EB7">
        <w:rPr>
          <w:sz w:val="22"/>
          <w:szCs w:val="22"/>
        </w:rPr>
        <w:tab/>
        <w:t>61974757</w:t>
      </w:r>
    </w:p>
    <w:p w:rsidR="00C640C9" w:rsidRPr="00B65EB7" w:rsidRDefault="00C640C9" w:rsidP="003D114C">
      <w:pPr>
        <w:tabs>
          <w:tab w:val="left" w:pos="3969"/>
        </w:tabs>
        <w:ind w:right="21"/>
        <w:jc w:val="both"/>
        <w:rPr>
          <w:sz w:val="22"/>
          <w:szCs w:val="22"/>
        </w:rPr>
      </w:pPr>
      <w:r w:rsidRPr="00B65EB7">
        <w:rPr>
          <w:sz w:val="22"/>
          <w:szCs w:val="22"/>
        </w:rPr>
        <w:t>DIČ:</w:t>
      </w:r>
      <w:r w:rsidRPr="00B65EB7">
        <w:rPr>
          <w:sz w:val="22"/>
          <w:szCs w:val="22"/>
        </w:rPr>
        <w:tab/>
        <w:t>CZ61974757 plátce DPH</w:t>
      </w:r>
    </w:p>
    <w:p w:rsidR="00C640C9" w:rsidRPr="00B65EB7" w:rsidRDefault="00C640C9" w:rsidP="003D114C">
      <w:pPr>
        <w:tabs>
          <w:tab w:val="left" w:pos="3969"/>
        </w:tabs>
        <w:ind w:right="21"/>
        <w:jc w:val="both"/>
        <w:rPr>
          <w:sz w:val="22"/>
          <w:szCs w:val="22"/>
        </w:rPr>
      </w:pPr>
      <w:r w:rsidRPr="00B65EB7">
        <w:rPr>
          <w:sz w:val="22"/>
          <w:szCs w:val="22"/>
        </w:rPr>
        <w:t>bankovní spojení:</w:t>
      </w:r>
      <w:r w:rsidRPr="00B65EB7">
        <w:rPr>
          <w:sz w:val="22"/>
          <w:szCs w:val="22"/>
        </w:rPr>
        <w:tab/>
        <w:t>Komerční banka, a.s., pobočka Ostrava, Nádražní 12</w:t>
      </w:r>
    </w:p>
    <w:p w:rsidR="00C640C9" w:rsidRPr="00B65EB7" w:rsidRDefault="00C640C9" w:rsidP="003D114C">
      <w:pPr>
        <w:tabs>
          <w:tab w:val="left" w:pos="3969"/>
        </w:tabs>
        <w:ind w:right="21"/>
        <w:jc w:val="both"/>
        <w:rPr>
          <w:sz w:val="22"/>
          <w:szCs w:val="22"/>
        </w:rPr>
      </w:pPr>
      <w:r w:rsidRPr="00B65EB7">
        <w:rPr>
          <w:sz w:val="22"/>
          <w:szCs w:val="22"/>
        </w:rPr>
        <w:t>číslo účtu:</w:t>
      </w:r>
      <w:r w:rsidRPr="00B65EB7">
        <w:rPr>
          <w:sz w:val="22"/>
          <w:szCs w:val="22"/>
        </w:rPr>
        <w:tab/>
        <w:t>5708761/0100</w:t>
      </w:r>
    </w:p>
    <w:p w:rsidR="00906C41" w:rsidRPr="00B65EB7" w:rsidRDefault="000B01AA" w:rsidP="00906C41">
      <w:pPr>
        <w:tabs>
          <w:tab w:val="left" w:pos="3969"/>
        </w:tabs>
        <w:ind w:left="3969" w:right="21" w:hanging="3969"/>
        <w:jc w:val="both"/>
        <w:rPr>
          <w:sz w:val="22"/>
          <w:szCs w:val="22"/>
        </w:rPr>
      </w:pPr>
      <w:r w:rsidRPr="00B65EB7">
        <w:rPr>
          <w:sz w:val="22"/>
          <w:szCs w:val="22"/>
        </w:rPr>
        <w:t>zastoupen</w:t>
      </w:r>
      <w:r w:rsidR="00C640C9" w:rsidRPr="00B65EB7">
        <w:rPr>
          <w:sz w:val="22"/>
          <w:szCs w:val="22"/>
        </w:rPr>
        <w:t>:</w:t>
      </w:r>
      <w:r w:rsidR="00C640C9" w:rsidRPr="00B65EB7">
        <w:rPr>
          <w:sz w:val="22"/>
          <w:szCs w:val="22"/>
        </w:rPr>
        <w:tab/>
      </w:r>
      <w:r w:rsidR="00CE4AE9" w:rsidRPr="00CE4AE9">
        <w:rPr>
          <w:sz w:val="22"/>
          <w:szCs w:val="22"/>
        </w:rPr>
        <w:t>Ing. Pavel Štok</w:t>
      </w:r>
      <w:r w:rsidR="00CE4AE9" w:rsidRPr="00C10926">
        <w:rPr>
          <w:sz w:val="22"/>
          <w:szCs w:val="22"/>
        </w:rPr>
        <w:t>, vedoucí odboru investice</w:t>
      </w:r>
      <w:r w:rsidR="00906C41" w:rsidRPr="00C10926">
        <w:rPr>
          <w:sz w:val="22"/>
          <w:szCs w:val="22"/>
        </w:rPr>
        <w:t xml:space="preserve"> na základě podpisového řádu společnosti</w:t>
      </w:r>
    </w:p>
    <w:p w:rsidR="00CE4AE9" w:rsidRPr="00CE4AE9" w:rsidRDefault="000B01AA" w:rsidP="00CE4AE9">
      <w:pPr>
        <w:pStyle w:val="Text"/>
        <w:tabs>
          <w:tab w:val="left" w:pos="3969"/>
        </w:tabs>
        <w:ind w:left="3969" w:right="21" w:hanging="3969"/>
        <w:jc w:val="both"/>
        <w:rPr>
          <w:rFonts w:ascii="Times New Roman" w:hAnsi="Times New Roman"/>
          <w:sz w:val="22"/>
          <w:szCs w:val="22"/>
        </w:rPr>
      </w:pPr>
      <w:r w:rsidRPr="00CE4AE9">
        <w:rPr>
          <w:rFonts w:ascii="Times New Roman" w:hAnsi="Times New Roman"/>
          <w:sz w:val="22"/>
          <w:szCs w:val="22"/>
        </w:rPr>
        <w:t xml:space="preserve">kontaktní osoba </w:t>
      </w:r>
      <w:r w:rsidR="00C640C9" w:rsidRPr="00CE4AE9">
        <w:rPr>
          <w:rFonts w:ascii="Times New Roman" w:hAnsi="Times New Roman"/>
          <w:sz w:val="22"/>
          <w:szCs w:val="22"/>
        </w:rPr>
        <w:t>ve věcech smluvních:</w:t>
      </w:r>
      <w:r w:rsidR="00C640C9" w:rsidRPr="00CE4AE9">
        <w:rPr>
          <w:rFonts w:ascii="Times New Roman" w:hAnsi="Times New Roman"/>
          <w:sz w:val="22"/>
          <w:szCs w:val="22"/>
        </w:rPr>
        <w:tab/>
      </w:r>
      <w:r w:rsidR="00CE4AE9" w:rsidRPr="00CE4AE9">
        <w:rPr>
          <w:rFonts w:ascii="Times New Roman" w:hAnsi="Times New Roman"/>
          <w:sz w:val="22"/>
          <w:szCs w:val="22"/>
        </w:rPr>
        <w:t>Ing. Pavel Štok, vedoucí odboru investice</w:t>
      </w:r>
    </w:p>
    <w:p w:rsidR="00CE4AE9" w:rsidRPr="00CE4AE9" w:rsidRDefault="00CE4AE9" w:rsidP="00CE4AE9">
      <w:pPr>
        <w:tabs>
          <w:tab w:val="left" w:pos="3969"/>
        </w:tabs>
        <w:ind w:left="3969" w:right="21"/>
        <w:jc w:val="both"/>
        <w:rPr>
          <w:sz w:val="22"/>
          <w:szCs w:val="22"/>
        </w:rPr>
      </w:pPr>
      <w:r w:rsidRPr="00CE4AE9">
        <w:rPr>
          <w:sz w:val="22"/>
          <w:szCs w:val="22"/>
        </w:rPr>
        <w:t>email: pstok@dpo.cz, tel.: 59 740 1040</w:t>
      </w:r>
    </w:p>
    <w:p w:rsidR="00B65EB7" w:rsidRDefault="000B01AA" w:rsidP="003D114C">
      <w:pPr>
        <w:pStyle w:val="Text"/>
        <w:tabs>
          <w:tab w:val="left" w:pos="3969"/>
        </w:tabs>
        <w:ind w:left="3969" w:right="21" w:hanging="3969"/>
        <w:jc w:val="both"/>
        <w:rPr>
          <w:rFonts w:ascii="Times New Roman" w:hAnsi="Times New Roman"/>
          <w:sz w:val="22"/>
          <w:szCs w:val="22"/>
        </w:rPr>
      </w:pPr>
      <w:r w:rsidRPr="00CE4AE9">
        <w:rPr>
          <w:rFonts w:ascii="Times New Roman" w:hAnsi="Times New Roman"/>
          <w:sz w:val="22"/>
          <w:szCs w:val="22"/>
        </w:rPr>
        <w:t>kontaktní osoba</w:t>
      </w:r>
      <w:r w:rsidR="0098797A" w:rsidRPr="00CE4AE9">
        <w:rPr>
          <w:rFonts w:ascii="Times New Roman" w:hAnsi="Times New Roman"/>
          <w:sz w:val="22"/>
          <w:szCs w:val="22"/>
        </w:rPr>
        <w:t xml:space="preserve"> ve věcech technických:</w:t>
      </w:r>
      <w:r w:rsidR="0098797A" w:rsidRPr="00B65EB7">
        <w:rPr>
          <w:rFonts w:ascii="Times New Roman" w:hAnsi="Times New Roman"/>
          <w:sz w:val="22"/>
          <w:szCs w:val="22"/>
        </w:rPr>
        <w:t xml:space="preserve"> </w:t>
      </w:r>
      <w:r w:rsidR="0098797A" w:rsidRPr="00B65EB7">
        <w:rPr>
          <w:rFonts w:ascii="Times New Roman" w:hAnsi="Times New Roman"/>
          <w:sz w:val="22"/>
          <w:szCs w:val="22"/>
        </w:rPr>
        <w:tab/>
      </w:r>
      <w:r w:rsidR="00B65EB7" w:rsidRPr="00B65EB7">
        <w:rPr>
          <w:rFonts w:ascii="Times New Roman" w:hAnsi="Times New Roman"/>
          <w:sz w:val="22"/>
          <w:szCs w:val="22"/>
        </w:rPr>
        <w:t>Ing. David Hýža, vedoucí oddělení příprava a realizace investic</w:t>
      </w:r>
    </w:p>
    <w:p w:rsidR="00310651" w:rsidRPr="00B65EB7" w:rsidRDefault="00310651" w:rsidP="00463A42">
      <w:pPr>
        <w:tabs>
          <w:tab w:val="left" w:pos="3969"/>
        </w:tabs>
        <w:ind w:left="3969" w:right="21"/>
        <w:jc w:val="both"/>
        <w:rPr>
          <w:sz w:val="22"/>
          <w:szCs w:val="22"/>
        </w:rPr>
      </w:pPr>
      <w:r>
        <w:rPr>
          <w:sz w:val="22"/>
          <w:szCs w:val="22"/>
        </w:rPr>
        <w:t xml:space="preserve">email: </w:t>
      </w:r>
      <w:hyperlink r:id="rId8" w:history="1">
        <w:r w:rsidR="00CE4AE9" w:rsidRPr="00452D56">
          <w:rPr>
            <w:rStyle w:val="Hypertextovodkaz"/>
            <w:sz w:val="22"/>
            <w:szCs w:val="22"/>
          </w:rPr>
          <w:t>dhyza@dpo.cz</w:t>
        </w:r>
      </w:hyperlink>
      <w:r>
        <w:rPr>
          <w:sz w:val="22"/>
          <w:szCs w:val="22"/>
        </w:rPr>
        <w:t>, tel.: 59 740 1042</w:t>
      </w:r>
    </w:p>
    <w:p w:rsidR="000B01AA" w:rsidRPr="00463A42" w:rsidRDefault="00D76065" w:rsidP="00D76065">
      <w:pPr>
        <w:pStyle w:val="Text"/>
        <w:tabs>
          <w:tab w:val="left" w:pos="3969"/>
        </w:tabs>
        <w:spacing w:before="0"/>
        <w:ind w:left="3969" w:right="21" w:firstLine="0"/>
        <w:jc w:val="both"/>
        <w:rPr>
          <w:rFonts w:ascii="Times New Roman" w:hAnsi="Times New Roman"/>
          <w:sz w:val="22"/>
          <w:szCs w:val="22"/>
        </w:rPr>
      </w:pPr>
      <w:r>
        <w:rPr>
          <w:rFonts w:ascii="Times New Roman" w:hAnsi="Times New Roman"/>
          <w:sz w:val="22"/>
          <w:szCs w:val="22"/>
        </w:rPr>
        <w:t>Daniel Duda</w:t>
      </w:r>
      <w:r w:rsidR="00B65EB7" w:rsidRPr="00463A42">
        <w:rPr>
          <w:rFonts w:ascii="Times New Roman" w:hAnsi="Times New Roman"/>
          <w:sz w:val="22"/>
          <w:szCs w:val="22"/>
        </w:rPr>
        <w:t xml:space="preserve">, specialista stavebních </w:t>
      </w:r>
      <w:r w:rsidR="00463A42" w:rsidRPr="00463A42">
        <w:rPr>
          <w:rFonts w:ascii="Times New Roman" w:hAnsi="Times New Roman"/>
          <w:sz w:val="22"/>
          <w:szCs w:val="22"/>
        </w:rPr>
        <w:t>investic</w:t>
      </w:r>
    </w:p>
    <w:p w:rsidR="00310651" w:rsidRPr="00B65EB7" w:rsidRDefault="00310651" w:rsidP="003D114C">
      <w:pPr>
        <w:tabs>
          <w:tab w:val="left" w:pos="3969"/>
        </w:tabs>
        <w:ind w:left="3969" w:right="21"/>
        <w:jc w:val="both"/>
        <w:rPr>
          <w:sz w:val="22"/>
          <w:szCs w:val="22"/>
        </w:rPr>
      </w:pPr>
      <w:r>
        <w:rPr>
          <w:sz w:val="22"/>
          <w:szCs w:val="22"/>
        </w:rPr>
        <w:t>email.:</w:t>
      </w:r>
      <w:r w:rsidR="00D76065">
        <w:rPr>
          <w:sz w:val="22"/>
          <w:szCs w:val="22"/>
        </w:rPr>
        <w:t xml:space="preserve"> dduda@dpo.cz</w:t>
      </w:r>
      <w:r>
        <w:rPr>
          <w:sz w:val="22"/>
          <w:szCs w:val="22"/>
        </w:rPr>
        <w:t>, tel.: 59 740 104</w:t>
      </w:r>
      <w:r w:rsidR="00D76065">
        <w:rPr>
          <w:sz w:val="22"/>
          <w:szCs w:val="22"/>
        </w:rPr>
        <w:t>7</w:t>
      </w:r>
    </w:p>
    <w:p w:rsidR="003D114C" w:rsidRPr="00133959" w:rsidRDefault="003D114C" w:rsidP="00D76065">
      <w:pPr>
        <w:pStyle w:val="Text"/>
        <w:tabs>
          <w:tab w:val="left" w:pos="3969"/>
        </w:tabs>
        <w:spacing w:before="0"/>
        <w:ind w:left="3969" w:right="21" w:firstLine="0"/>
        <w:jc w:val="both"/>
        <w:rPr>
          <w:rFonts w:ascii="Times New Roman" w:hAnsi="Times New Roman"/>
          <w:sz w:val="22"/>
          <w:szCs w:val="22"/>
        </w:rPr>
      </w:pPr>
      <w:r w:rsidRPr="00133959">
        <w:rPr>
          <w:rFonts w:ascii="Times New Roman" w:hAnsi="Times New Roman"/>
          <w:sz w:val="22"/>
          <w:szCs w:val="22"/>
        </w:rPr>
        <w:t>Karel Žaluda, vedoucí střediska správa a údržba ostatního majetku</w:t>
      </w:r>
    </w:p>
    <w:p w:rsidR="006D6AB3" w:rsidRDefault="003D114C" w:rsidP="003D114C">
      <w:pPr>
        <w:tabs>
          <w:tab w:val="left" w:pos="3969"/>
        </w:tabs>
        <w:ind w:left="3969" w:right="21"/>
        <w:jc w:val="both"/>
        <w:rPr>
          <w:sz w:val="22"/>
          <w:szCs w:val="22"/>
        </w:rPr>
      </w:pPr>
      <w:r>
        <w:rPr>
          <w:sz w:val="22"/>
          <w:szCs w:val="22"/>
        </w:rPr>
        <w:t xml:space="preserve">email.: </w:t>
      </w:r>
      <w:hyperlink r:id="rId9" w:history="1">
        <w:r w:rsidR="00D76065" w:rsidRPr="00452D56">
          <w:rPr>
            <w:rStyle w:val="Hypertextovodkaz"/>
            <w:sz w:val="22"/>
            <w:szCs w:val="22"/>
          </w:rPr>
          <w:t>kzaluda@dpo.cz</w:t>
        </w:r>
      </w:hyperlink>
      <w:r>
        <w:rPr>
          <w:sz w:val="22"/>
          <w:szCs w:val="22"/>
        </w:rPr>
        <w:t>, tel.: 59 740 2163</w:t>
      </w:r>
      <w:r w:rsidR="00310651">
        <w:rPr>
          <w:sz w:val="22"/>
          <w:szCs w:val="22"/>
        </w:rPr>
        <w:t xml:space="preserve"> </w:t>
      </w:r>
      <w:r w:rsidR="006D6AB3" w:rsidRPr="00B65EB7">
        <w:rPr>
          <w:sz w:val="22"/>
          <w:szCs w:val="22"/>
        </w:rPr>
        <w:t xml:space="preserve"> </w:t>
      </w:r>
    </w:p>
    <w:p w:rsidR="003D114C" w:rsidRDefault="003D114C" w:rsidP="00D76065">
      <w:pPr>
        <w:pStyle w:val="Text"/>
        <w:tabs>
          <w:tab w:val="left" w:pos="3969"/>
        </w:tabs>
        <w:spacing w:before="0"/>
        <w:ind w:left="3969" w:right="21" w:firstLine="0"/>
        <w:jc w:val="both"/>
        <w:rPr>
          <w:rFonts w:ascii="Times New Roman" w:hAnsi="Times New Roman"/>
          <w:sz w:val="22"/>
          <w:szCs w:val="22"/>
        </w:rPr>
      </w:pPr>
      <w:r w:rsidRPr="003D114C">
        <w:rPr>
          <w:rFonts w:ascii="Times New Roman" w:hAnsi="Times New Roman"/>
          <w:sz w:val="22"/>
          <w:szCs w:val="22"/>
        </w:rPr>
        <w:t>Václav Kupka</w:t>
      </w:r>
      <w:r>
        <w:rPr>
          <w:rFonts w:ascii="Times New Roman" w:hAnsi="Times New Roman"/>
          <w:sz w:val="22"/>
          <w:szCs w:val="22"/>
        </w:rPr>
        <w:t>, vedoucí střediska údržba autobusy Poruba</w:t>
      </w:r>
    </w:p>
    <w:p w:rsidR="003D114C" w:rsidRPr="00B65EB7" w:rsidRDefault="003D114C" w:rsidP="00463A42">
      <w:pPr>
        <w:tabs>
          <w:tab w:val="left" w:pos="3969"/>
        </w:tabs>
        <w:ind w:left="3969" w:right="21"/>
        <w:jc w:val="both"/>
        <w:rPr>
          <w:sz w:val="22"/>
          <w:szCs w:val="22"/>
        </w:rPr>
      </w:pPr>
      <w:r>
        <w:rPr>
          <w:sz w:val="22"/>
          <w:szCs w:val="22"/>
        </w:rPr>
        <w:t xml:space="preserve">email: </w:t>
      </w:r>
      <w:hyperlink r:id="rId10" w:history="1">
        <w:r w:rsidRPr="00E50A25">
          <w:rPr>
            <w:rStyle w:val="Hypertextovodkaz"/>
            <w:sz w:val="22"/>
            <w:szCs w:val="22"/>
          </w:rPr>
          <w:t>vkupka@dpo.cz</w:t>
        </w:r>
      </w:hyperlink>
      <w:r>
        <w:rPr>
          <w:sz w:val="22"/>
          <w:szCs w:val="22"/>
        </w:rPr>
        <w:t>, tel.: 59 740 2802</w:t>
      </w:r>
      <w:r w:rsidRPr="003D114C">
        <w:rPr>
          <w:sz w:val="22"/>
          <w:szCs w:val="22"/>
        </w:rPr>
        <w:t xml:space="preserve"> </w:t>
      </w:r>
    </w:p>
    <w:p w:rsidR="00C640C9" w:rsidRPr="00B52CF4" w:rsidRDefault="00C640C9" w:rsidP="006D6AB3">
      <w:pPr>
        <w:widowControl w:val="0"/>
        <w:ind w:right="21"/>
        <w:jc w:val="both"/>
        <w:rPr>
          <w:sz w:val="22"/>
          <w:szCs w:val="22"/>
        </w:rPr>
      </w:pPr>
      <w:r w:rsidRPr="00B52CF4">
        <w:rPr>
          <w:sz w:val="22"/>
          <w:szCs w:val="22"/>
        </w:rPr>
        <w:t xml:space="preserve">(dále jen </w:t>
      </w:r>
      <w:r w:rsidRPr="00B52CF4">
        <w:rPr>
          <w:b/>
          <w:sz w:val="22"/>
          <w:szCs w:val="22"/>
        </w:rPr>
        <w:t>„objednatel“</w:t>
      </w:r>
      <w:r w:rsidRPr="00B52CF4">
        <w:rPr>
          <w:sz w:val="22"/>
          <w:szCs w:val="22"/>
        </w:rPr>
        <w:t xml:space="preserve">) </w:t>
      </w:r>
    </w:p>
    <w:p w:rsidR="00C640C9" w:rsidRPr="00B52CF4" w:rsidRDefault="00C640C9" w:rsidP="00C640C9">
      <w:pPr>
        <w:widowControl w:val="0"/>
        <w:ind w:right="21"/>
        <w:jc w:val="both"/>
        <w:rPr>
          <w:sz w:val="22"/>
          <w:szCs w:val="22"/>
        </w:rPr>
      </w:pPr>
      <w:r w:rsidRPr="00B52CF4">
        <w:rPr>
          <w:sz w:val="22"/>
          <w:szCs w:val="22"/>
        </w:rPr>
        <w:t>na straně jedné</w:t>
      </w:r>
    </w:p>
    <w:p w:rsidR="00C640C9" w:rsidRPr="00B52CF4" w:rsidRDefault="00C640C9" w:rsidP="00C640C9">
      <w:pPr>
        <w:widowControl w:val="0"/>
        <w:ind w:right="21"/>
        <w:jc w:val="center"/>
        <w:rPr>
          <w:sz w:val="22"/>
          <w:szCs w:val="22"/>
        </w:rPr>
      </w:pPr>
    </w:p>
    <w:p w:rsidR="00C640C9" w:rsidRPr="00B52CF4" w:rsidRDefault="00C640C9" w:rsidP="00C640C9">
      <w:pPr>
        <w:widowControl w:val="0"/>
        <w:ind w:right="21"/>
        <w:jc w:val="both"/>
        <w:rPr>
          <w:sz w:val="22"/>
          <w:szCs w:val="22"/>
        </w:rPr>
      </w:pPr>
      <w:r w:rsidRPr="00B52CF4">
        <w:rPr>
          <w:sz w:val="22"/>
          <w:szCs w:val="22"/>
        </w:rPr>
        <w:t>a</w:t>
      </w:r>
    </w:p>
    <w:p w:rsidR="00C640C9" w:rsidRPr="00B52CF4" w:rsidRDefault="00C640C9" w:rsidP="00C038AA">
      <w:pPr>
        <w:pStyle w:val="Odstavecseseznamem"/>
        <w:numPr>
          <w:ilvl w:val="0"/>
          <w:numId w:val="12"/>
        </w:numPr>
        <w:tabs>
          <w:tab w:val="left" w:pos="3969"/>
        </w:tabs>
        <w:spacing w:before="120"/>
        <w:ind w:left="426" w:right="21" w:hanging="426"/>
        <w:jc w:val="both"/>
        <w:rPr>
          <w:b/>
          <w:sz w:val="22"/>
          <w:szCs w:val="22"/>
        </w:rPr>
      </w:pPr>
      <w:r w:rsidRPr="00B52CF4">
        <w:rPr>
          <w:b/>
          <w:sz w:val="22"/>
          <w:szCs w:val="22"/>
        </w:rPr>
        <w:t>Zhotovitel:</w:t>
      </w:r>
      <w:r w:rsidR="00310651" w:rsidRPr="00310651">
        <w:rPr>
          <w:i/>
          <w:color w:val="00B0F0"/>
          <w:sz w:val="22"/>
          <w:szCs w:val="22"/>
        </w:rPr>
        <w:t xml:space="preserve"> </w:t>
      </w:r>
      <w:r w:rsidR="00310651">
        <w:rPr>
          <w:i/>
          <w:color w:val="00B0F0"/>
          <w:sz w:val="22"/>
          <w:szCs w:val="22"/>
        </w:rPr>
        <w:tab/>
      </w:r>
      <w:r w:rsidR="00310651" w:rsidRPr="00B52CF4">
        <w:rPr>
          <w:i/>
          <w:color w:val="00B0F0"/>
          <w:sz w:val="22"/>
          <w:szCs w:val="22"/>
        </w:rPr>
        <w:t xml:space="preserve">(POZ. Doplní </w:t>
      </w:r>
      <w:r w:rsidR="00C44830">
        <w:rPr>
          <w:i/>
          <w:color w:val="00B0F0"/>
          <w:sz w:val="22"/>
          <w:szCs w:val="22"/>
        </w:rPr>
        <w:t>dodavatel</w:t>
      </w:r>
      <w:r w:rsidR="00310651" w:rsidRPr="00B52CF4">
        <w:rPr>
          <w:i/>
          <w:color w:val="00B0F0"/>
          <w:sz w:val="22"/>
          <w:szCs w:val="22"/>
        </w:rPr>
        <w:t>. Poté poznámku vymažte)</w:t>
      </w:r>
    </w:p>
    <w:p w:rsidR="00C640C9" w:rsidRPr="00B52CF4" w:rsidRDefault="00C640C9" w:rsidP="00310651">
      <w:pPr>
        <w:widowControl w:val="0"/>
        <w:tabs>
          <w:tab w:val="left" w:pos="3969"/>
        </w:tabs>
        <w:ind w:right="21"/>
        <w:jc w:val="both"/>
        <w:rPr>
          <w:sz w:val="22"/>
          <w:szCs w:val="22"/>
        </w:rPr>
      </w:pPr>
      <w:r w:rsidRPr="00B52CF4">
        <w:rPr>
          <w:sz w:val="22"/>
          <w:szCs w:val="22"/>
        </w:rPr>
        <w:t xml:space="preserve">se sídlem/místem podnikání:  </w:t>
      </w:r>
      <w:r w:rsidR="00310651">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právní forma:</w:t>
      </w:r>
      <w:r w:rsidR="00310651">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zapsaná v obch. rejstříku</w:t>
      </w:r>
      <w:r w:rsidRPr="00B52CF4">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 xml:space="preserve">IČ:                  </w:t>
      </w:r>
      <w:r w:rsidRPr="00B52CF4">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 xml:space="preserve">DIČ:               </w:t>
      </w:r>
      <w:r w:rsidRPr="00B52CF4">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 xml:space="preserve">bankovní spojení: </w:t>
      </w:r>
      <w:r w:rsidRPr="00B52CF4">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 xml:space="preserve">číslo účtu: </w:t>
      </w:r>
      <w:r w:rsidRPr="00B52CF4">
        <w:rPr>
          <w:sz w:val="22"/>
          <w:szCs w:val="22"/>
        </w:rPr>
        <w:tab/>
      </w:r>
    </w:p>
    <w:p w:rsidR="00906C41" w:rsidRPr="00C10926" w:rsidRDefault="0052064B" w:rsidP="00310651">
      <w:pPr>
        <w:widowControl w:val="0"/>
        <w:tabs>
          <w:tab w:val="left" w:pos="3969"/>
        </w:tabs>
        <w:ind w:right="21"/>
        <w:jc w:val="both"/>
        <w:rPr>
          <w:sz w:val="22"/>
          <w:szCs w:val="22"/>
        </w:rPr>
      </w:pPr>
      <w:r>
        <w:rPr>
          <w:sz w:val="22"/>
          <w:szCs w:val="22"/>
        </w:rPr>
        <w:t>zastoupen</w:t>
      </w:r>
      <w:r w:rsidR="00C640C9" w:rsidRPr="00B52CF4">
        <w:rPr>
          <w:sz w:val="22"/>
          <w:szCs w:val="22"/>
        </w:rPr>
        <w:t>:</w:t>
      </w:r>
    </w:p>
    <w:p w:rsidR="00906C41" w:rsidRPr="00C10926" w:rsidRDefault="00906C41" w:rsidP="00906C41">
      <w:pPr>
        <w:widowControl w:val="0"/>
        <w:tabs>
          <w:tab w:val="left" w:pos="3969"/>
        </w:tabs>
        <w:ind w:right="21"/>
        <w:jc w:val="both"/>
        <w:rPr>
          <w:sz w:val="22"/>
          <w:szCs w:val="22"/>
        </w:rPr>
      </w:pPr>
      <w:r w:rsidRPr="00C10926">
        <w:rPr>
          <w:sz w:val="22"/>
          <w:szCs w:val="22"/>
        </w:rPr>
        <w:t>kontaktní osoba ve věcech smluvních:</w:t>
      </w:r>
      <w:r w:rsidRPr="00C10926">
        <w:rPr>
          <w:sz w:val="22"/>
          <w:szCs w:val="22"/>
        </w:rPr>
        <w:tab/>
      </w:r>
    </w:p>
    <w:p w:rsidR="00906C41" w:rsidRPr="00C10926" w:rsidRDefault="00906C41" w:rsidP="00906C41">
      <w:pPr>
        <w:widowControl w:val="0"/>
        <w:tabs>
          <w:tab w:val="left" w:pos="3969"/>
        </w:tabs>
        <w:ind w:right="21"/>
        <w:jc w:val="both"/>
        <w:rPr>
          <w:sz w:val="22"/>
          <w:szCs w:val="22"/>
        </w:rPr>
      </w:pPr>
      <w:r w:rsidRPr="00C10926">
        <w:rPr>
          <w:sz w:val="22"/>
          <w:szCs w:val="22"/>
        </w:rPr>
        <w:t>kontaktní osoba ve věcech technických:</w:t>
      </w:r>
      <w:r w:rsidRPr="00C10926">
        <w:rPr>
          <w:sz w:val="22"/>
          <w:szCs w:val="22"/>
        </w:rPr>
        <w:tab/>
        <w:t xml:space="preserve">email:, tel.: </w:t>
      </w:r>
    </w:p>
    <w:p w:rsidR="00906C41" w:rsidRDefault="00906C41" w:rsidP="00906C41">
      <w:pPr>
        <w:widowControl w:val="0"/>
        <w:tabs>
          <w:tab w:val="left" w:pos="3969"/>
        </w:tabs>
        <w:ind w:right="21"/>
        <w:jc w:val="both"/>
        <w:rPr>
          <w:color w:val="FF0000"/>
          <w:sz w:val="22"/>
          <w:szCs w:val="22"/>
        </w:rPr>
      </w:pPr>
      <w:r>
        <w:rPr>
          <w:color w:val="FF0000"/>
          <w:sz w:val="22"/>
          <w:szCs w:val="22"/>
        </w:rPr>
        <w:tab/>
        <w:t xml:space="preserve"> </w:t>
      </w:r>
    </w:p>
    <w:p w:rsidR="00C640C9" w:rsidRPr="00B52CF4" w:rsidRDefault="00C640C9" w:rsidP="00310651">
      <w:pPr>
        <w:widowControl w:val="0"/>
        <w:tabs>
          <w:tab w:val="left" w:pos="3969"/>
        </w:tabs>
        <w:ind w:right="21"/>
        <w:jc w:val="both"/>
        <w:rPr>
          <w:sz w:val="22"/>
          <w:szCs w:val="22"/>
        </w:rPr>
      </w:pPr>
      <w:r w:rsidRPr="00B52CF4">
        <w:rPr>
          <w:sz w:val="22"/>
          <w:szCs w:val="22"/>
        </w:rPr>
        <w:t>kontaktní doručovací adresy:</w:t>
      </w:r>
      <w:r w:rsidR="00310651">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fax:</w:t>
      </w:r>
      <w:r w:rsidRPr="00B52CF4">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e-mail:</w:t>
      </w:r>
      <w:r w:rsidRPr="00B52CF4">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písemné doručení:</w:t>
      </w:r>
      <w:r w:rsidRPr="00B52CF4">
        <w:rPr>
          <w:sz w:val="22"/>
          <w:szCs w:val="22"/>
        </w:rPr>
        <w:tab/>
      </w:r>
    </w:p>
    <w:p w:rsidR="00463A42" w:rsidRDefault="00463A42" w:rsidP="00C640C9">
      <w:pPr>
        <w:widowControl w:val="0"/>
        <w:ind w:right="21"/>
        <w:jc w:val="both"/>
        <w:rPr>
          <w:sz w:val="22"/>
          <w:szCs w:val="22"/>
        </w:rPr>
      </w:pPr>
    </w:p>
    <w:p w:rsidR="00C640C9" w:rsidRPr="00B52CF4" w:rsidRDefault="00C640C9" w:rsidP="00C640C9">
      <w:pPr>
        <w:widowControl w:val="0"/>
        <w:ind w:right="21"/>
        <w:jc w:val="both"/>
        <w:rPr>
          <w:sz w:val="22"/>
          <w:szCs w:val="22"/>
        </w:rPr>
      </w:pPr>
      <w:r w:rsidRPr="00B52CF4">
        <w:rPr>
          <w:sz w:val="22"/>
          <w:szCs w:val="22"/>
        </w:rPr>
        <w:t xml:space="preserve">(dále jen </w:t>
      </w:r>
      <w:r w:rsidRPr="00B52CF4">
        <w:rPr>
          <w:b/>
          <w:sz w:val="22"/>
          <w:szCs w:val="22"/>
        </w:rPr>
        <w:t>„zhotovitel“</w:t>
      </w:r>
      <w:r w:rsidRPr="00B52CF4">
        <w:rPr>
          <w:sz w:val="22"/>
          <w:szCs w:val="22"/>
        </w:rPr>
        <w:t xml:space="preserve">) </w:t>
      </w:r>
    </w:p>
    <w:p w:rsidR="00C640C9" w:rsidRPr="00B52CF4" w:rsidRDefault="00C640C9" w:rsidP="00C640C9">
      <w:pPr>
        <w:widowControl w:val="0"/>
        <w:ind w:right="21"/>
        <w:jc w:val="both"/>
        <w:rPr>
          <w:sz w:val="22"/>
          <w:szCs w:val="22"/>
        </w:rPr>
      </w:pPr>
      <w:r w:rsidRPr="00B52CF4">
        <w:rPr>
          <w:sz w:val="22"/>
          <w:szCs w:val="22"/>
        </w:rPr>
        <w:t>na straně druhé</w:t>
      </w:r>
    </w:p>
    <w:p w:rsidR="00C55024" w:rsidRDefault="00C55024" w:rsidP="00505C82">
      <w:pPr>
        <w:widowControl w:val="0"/>
        <w:tabs>
          <w:tab w:val="left" w:pos="9498"/>
        </w:tabs>
        <w:ind w:right="21"/>
        <w:jc w:val="both"/>
        <w:rPr>
          <w:sz w:val="22"/>
          <w:szCs w:val="22"/>
        </w:rPr>
      </w:pPr>
    </w:p>
    <w:p w:rsidR="00470A89" w:rsidRDefault="00C640C9" w:rsidP="00505C82">
      <w:pPr>
        <w:widowControl w:val="0"/>
        <w:tabs>
          <w:tab w:val="left" w:pos="9498"/>
        </w:tabs>
        <w:ind w:right="21"/>
        <w:jc w:val="both"/>
        <w:rPr>
          <w:sz w:val="22"/>
          <w:szCs w:val="22"/>
        </w:rPr>
      </w:pPr>
      <w:r w:rsidRPr="00B52CF4">
        <w:rPr>
          <w:sz w:val="22"/>
          <w:szCs w:val="22"/>
        </w:rPr>
        <w:t xml:space="preserve">uzavřely dále uvedeného dne, měsíce a roku v souladu s § 2586 a násl. zákona č. 89/2012 Sb., občanský zákoník, v platném znění, a za podmínek dále uvedených tuto </w:t>
      </w:r>
      <w:r w:rsidRPr="00B52CF4">
        <w:rPr>
          <w:b/>
          <w:sz w:val="22"/>
          <w:szCs w:val="22"/>
        </w:rPr>
        <w:t>Smlouv</w:t>
      </w:r>
      <w:r w:rsidR="0098797A" w:rsidRPr="00B52CF4">
        <w:rPr>
          <w:b/>
          <w:sz w:val="22"/>
          <w:szCs w:val="22"/>
        </w:rPr>
        <w:t>o</w:t>
      </w:r>
      <w:r w:rsidRPr="00B52CF4">
        <w:rPr>
          <w:b/>
          <w:sz w:val="22"/>
          <w:szCs w:val="22"/>
        </w:rPr>
        <w:t>u o dílo.</w:t>
      </w:r>
      <w:r w:rsidR="00505C82">
        <w:rPr>
          <w:b/>
          <w:sz w:val="22"/>
          <w:szCs w:val="22"/>
        </w:rPr>
        <w:t xml:space="preserve"> </w:t>
      </w:r>
      <w:r w:rsidR="00505C82">
        <w:rPr>
          <w:sz w:val="22"/>
          <w:szCs w:val="22"/>
        </w:rPr>
        <w:t xml:space="preserve">Tato smlouva </w:t>
      </w:r>
      <w:r w:rsidR="00D91F7B">
        <w:rPr>
          <w:sz w:val="22"/>
          <w:szCs w:val="22"/>
        </w:rPr>
        <w:t xml:space="preserve">o dílo </w:t>
      </w:r>
      <w:r w:rsidR="00505C82">
        <w:rPr>
          <w:sz w:val="22"/>
          <w:szCs w:val="22"/>
        </w:rPr>
        <w:t xml:space="preserve">byla uzavřena v rámci výběrového řízení vedeného u Dopravního podniku Ostrava a.s. pod číslem </w:t>
      </w:r>
      <w:r w:rsidR="00C44830">
        <w:rPr>
          <w:sz w:val="22"/>
          <w:szCs w:val="22"/>
        </w:rPr>
        <w:t>TIP</w:t>
      </w:r>
      <w:r w:rsidR="000D7520">
        <w:rPr>
          <w:sz w:val="22"/>
          <w:szCs w:val="22"/>
        </w:rPr>
        <w:t>-</w:t>
      </w:r>
      <w:r w:rsidR="00C44830">
        <w:rPr>
          <w:sz w:val="22"/>
          <w:szCs w:val="22"/>
        </w:rPr>
        <w:t>07</w:t>
      </w:r>
      <w:r w:rsidR="000D7520">
        <w:rPr>
          <w:sz w:val="22"/>
          <w:szCs w:val="22"/>
        </w:rPr>
        <w:t>-</w:t>
      </w:r>
      <w:r w:rsidR="00C44830">
        <w:rPr>
          <w:sz w:val="22"/>
          <w:szCs w:val="22"/>
        </w:rPr>
        <w:t>17</w:t>
      </w:r>
      <w:r w:rsidR="000D7520">
        <w:rPr>
          <w:sz w:val="22"/>
          <w:szCs w:val="22"/>
        </w:rPr>
        <w:t>-</w:t>
      </w:r>
      <w:r w:rsidR="00C44830">
        <w:rPr>
          <w:sz w:val="22"/>
          <w:szCs w:val="22"/>
        </w:rPr>
        <w:t>PŘ</w:t>
      </w:r>
      <w:r w:rsidR="000D7520">
        <w:rPr>
          <w:sz w:val="22"/>
          <w:szCs w:val="22"/>
        </w:rPr>
        <w:t>-Du</w:t>
      </w:r>
      <w:r w:rsidR="00C44830">
        <w:rPr>
          <w:sz w:val="22"/>
          <w:szCs w:val="22"/>
        </w:rPr>
        <w:t>.</w:t>
      </w:r>
    </w:p>
    <w:p w:rsidR="0006123F" w:rsidRDefault="0006123F">
      <w:pPr>
        <w:rPr>
          <w:b/>
          <w:sz w:val="22"/>
          <w:szCs w:val="22"/>
        </w:rPr>
      </w:pPr>
      <w:r>
        <w:rPr>
          <w:b/>
          <w:sz w:val="22"/>
          <w:szCs w:val="22"/>
        </w:rPr>
        <w:br w:type="page"/>
      </w:r>
    </w:p>
    <w:p w:rsidR="009349B7" w:rsidRPr="00B52CF4" w:rsidRDefault="009349B7" w:rsidP="00C038AA">
      <w:pPr>
        <w:pStyle w:val="Odstavecseseznamem"/>
        <w:numPr>
          <w:ilvl w:val="0"/>
          <w:numId w:val="11"/>
        </w:numPr>
        <w:ind w:left="426" w:hanging="426"/>
        <w:jc w:val="center"/>
        <w:rPr>
          <w:b/>
          <w:sz w:val="22"/>
          <w:szCs w:val="22"/>
        </w:rPr>
      </w:pPr>
      <w:r w:rsidRPr="00B52CF4">
        <w:rPr>
          <w:b/>
          <w:sz w:val="22"/>
          <w:szCs w:val="22"/>
        </w:rPr>
        <w:lastRenderedPageBreak/>
        <w:t>Předmět smlouvy</w:t>
      </w:r>
    </w:p>
    <w:p w:rsidR="003D114C" w:rsidRPr="00126846" w:rsidRDefault="003A142A" w:rsidP="003D114C">
      <w:pPr>
        <w:pStyle w:val="Odstavecseseznamem"/>
        <w:numPr>
          <w:ilvl w:val="0"/>
          <w:numId w:val="2"/>
        </w:numPr>
        <w:ind w:left="426" w:hanging="426"/>
        <w:jc w:val="both"/>
        <w:rPr>
          <w:sz w:val="22"/>
          <w:szCs w:val="22"/>
        </w:rPr>
      </w:pPr>
      <w:r w:rsidRPr="00B52CF4">
        <w:rPr>
          <w:sz w:val="22"/>
          <w:szCs w:val="22"/>
        </w:rPr>
        <w:t xml:space="preserve">Předmětem této smlouvy o dílo (dále jen SOD) </w:t>
      </w:r>
      <w:r w:rsidR="00D5066B" w:rsidRPr="00B52CF4">
        <w:rPr>
          <w:sz w:val="22"/>
          <w:szCs w:val="22"/>
        </w:rPr>
        <w:t xml:space="preserve">je </w:t>
      </w:r>
      <w:r w:rsidR="00D5066B" w:rsidRPr="00743335">
        <w:rPr>
          <w:b/>
          <w:sz w:val="22"/>
          <w:szCs w:val="22"/>
        </w:rPr>
        <w:t>z</w:t>
      </w:r>
      <w:r w:rsidRPr="00743335">
        <w:rPr>
          <w:b/>
          <w:sz w:val="22"/>
          <w:szCs w:val="22"/>
        </w:rPr>
        <w:t>pracování projektov</w:t>
      </w:r>
      <w:r w:rsidR="00743335" w:rsidRPr="00743335">
        <w:rPr>
          <w:b/>
          <w:sz w:val="22"/>
          <w:szCs w:val="22"/>
        </w:rPr>
        <w:t>é</w:t>
      </w:r>
      <w:r w:rsidRPr="00743335">
        <w:rPr>
          <w:b/>
          <w:sz w:val="22"/>
          <w:szCs w:val="22"/>
        </w:rPr>
        <w:t xml:space="preserve"> dokumentac</w:t>
      </w:r>
      <w:r w:rsidR="00743335" w:rsidRPr="00743335">
        <w:rPr>
          <w:b/>
          <w:sz w:val="22"/>
          <w:szCs w:val="22"/>
        </w:rPr>
        <w:t>e</w:t>
      </w:r>
      <w:r w:rsidRPr="00B52CF4">
        <w:rPr>
          <w:sz w:val="22"/>
          <w:szCs w:val="22"/>
        </w:rPr>
        <w:t xml:space="preserve"> (dále jen PD)</w:t>
      </w:r>
      <w:r w:rsidR="001A4BBE" w:rsidRPr="00B52CF4">
        <w:rPr>
          <w:sz w:val="22"/>
          <w:szCs w:val="22"/>
        </w:rPr>
        <w:t xml:space="preserve"> </w:t>
      </w:r>
      <w:r w:rsidR="003D114C" w:rsidRPr="00743335">
        <w:rPr>
          <w:b/>
          <w:sz w:val="22"/>
          <w:szCs w:val="22"/>
        </w:rPr>
        <w:t>ve stupni pro vydání stavebního povolení</w:t>
      </w:r>
      <w:r w:rsidR="003D114C" w:rsidRPr="00F8171B">
        <w:rPr>
          <w:sz w:val="22"/>
          <w:szCs w:val="22"/>
        </w:rPr>
        <w:t xml:space="preserve"> (dále jen DSP) </w:t>
      </w:r>
      <w:r w:rsidR="003D114C" w:rsidRPr="00743335">
        <w:rPr>
          <w:b/>
          <w:sz w:val="22"/>
          <w:szCs w:val="22"/>
        </w:rPr>
        <w:t>v podrobnostech dokumentace pro provádění stavby</w:t>
      </w:r>
      <w:r w:rsidR="003D114C" w:rsidRPr="00F8171B">
        <w:rPr>
          <w:sz w:val="22"/>
          <w:szCs w:val="22"/>
        </w:rPr>
        <w:t xml:space="preserve"> (dále jen DPS) </w:t>
      </w:r>
      <w:r w:rsidR="003D114C" w:rsidRPr="00E35198">
        <w:rPr>
          <w:sz w:val="22"/>
          <w:szCs w:val="22"/>
        </w:rPr>
        <w:t xml:space="preserve">pro </w:t>
      </w:r>
      <w:r w:rsidR="003D114C" w:rsidRPr="00126846">
        <w:rPr>
          <w:sz w:val="22"/>
          <w:szCs w:val="22"/>
        </w:rPr>
        <w:t>stavbu „</w:t>
      </w:r>
      <w:r w:rsidR="003D114C" w:rsidRPr="00126846">
        <w:rPr>
          <w:b/>
          <w:sz w:val="22"/>
          <w:szCs w:val="22"/>
        </w:rPr>
        <w:t>Vybudování montážního kanálu pro opravu autobusů</w:t>
      </w:r>
      <w:r w:rsidR="00743335" w:rsidRPr="00743335">
        <w:rPr>
          <w:b/>
          <w:sz w:val="22"/>
          <w:szCs w:val="22"/>
        </w:rPr>
        <w:t xml:space="preserve"> </w:t>
      </w:r>
      <w:r w:rsidR="00743335">
        <w:rPr>
          <w:b/>
          <w:sz w:val="22"/>
          <w:szCs w:val="22"/>
        </w:rPr>
        <w:t xml:space="preserve">- </w:t>
      </w:r>
      <w:r w:rsidR="00743335" w:rsidRPr="00126846">
        <w:rPr>
          <w:b/>
          <w:sz w:val="22"/>
          <w:szCs w:val="22"/>
        </w:rPr>
        <w:t>Budova opravna silničních vozidel</w:t>
      </w:r>
      <w:r w:rsidR="003D114C" w:rsidRPr="00126846">
        <w:rPr>
          <w:b/>
          <w:sz w:val="22"/>
          <w:szCs w:val="22"/>
        </w:rPr>
        <w:t>“</w:t>
      </w:r>
      <w:r w:rsidR="003D114C">
        <w:rPr>
          <w:b/>
          <w:sz w:val="22"/>
          <w:szCs w:val="22"/>
        </w:rPr>
        <w:t>.</w:t>
      </w:r>
    </w:p>
    <w:p w:rsidR="00F27FE7" w:rsidRPr="00743335" w:rsidRDefault="003D114C" w:rsidP="00097064">
      <w:pPr>
        <w:spacing w:after="240"/>
        <w:ind w:left="426"/>
        <w:jc w:val="both"/>
        <w:rPr>
          <w:sz w:val="22"/>
          <w:szCs w:val="22"/>
        </w:rPr>
      </w:pPr>
      <w:r w:rsidRPr="00743335">
        <w:rPr>
          <w:sz w:val="22"/>
          <w:szCs w:val="22"/>
        </w:rPr>
        <w:t>Projektová dokumentace bude řešit návrh nového montážního kanálu pro opravu autobusů v objektu Budova opravna silničních vozidel, v Areálu dílny Martinov, Dopravního podniku Ostrava a.s.</w:t>
      </w:r>
    </w:p>
    <w:p w:rsidR="0098797A" w:rsidRPr="00B52CF4" w:rsidRDefault="00743335" w:rsidP="00743335">
      <w:pPr>
        <w:pStyle w:val="Odstavecseseznamem"/>
        <w:numPr>
          <w:ilvl w:val="0"/>
          <w:numId w:val="2"/>
        </w:numPr>
        <w:ind w:left="426" w:hanging="426"/>
        <w:jc w:val="both"/>
        <w:rPr>
          <w:sz w:val="22"/>
          <w:szCs w:val="22"/>
        </w:rPr>
      </w:pPr>
      <w:r>
        <w:rPr>
          <w:sz w:val="22"/>
          <w:szCs w:val="22"/>
        </w:rPr>
        <w:t>Projektová dokumentace</w:t>
      </w:r>
      <w:r w:rsidR="0098797A" w:rsidRPr="00B52CF4">
        <w:rPr>
          <w:sz w:val="22"/>
          <w:szCs w:val="22"/>
        </w:rPr>
        <w:t xml:space="preserve"> bude zpracována v rozsahu přílohy č. 5 a 6 vyhlášky č. 499/2006 Sb., v platném znění, v souladu s požadavky zák. č. 183/2006 Sb., v platném znění, a dalších na něj navazujících vyhlášek.</w:t>
      </w:r>
    </w:p>
    <w:p w:rsidR="00C55024" w:rsidRPr="00C71BB4" w:rsidRDefault="00C55024" w:rsidP="00C55024">
      <w:pPr>
        <w:pStyle w:val="Odstavecseseznamem"/>
        <w:numPr>
          <w:ilvl w:val="1"/>
          <w:numId w:val="11"/>
        </w:numPr>
        <w:spacing w:after="200"/>
        <w:ind w:left="851" w:hanging="425"/>
        <w:jc w:val="both"/>
      </w:pPr>
      <w:r>
        <w:t>Projektová dokumentace bude zpracována min. v tomto</w:t>
      </w:r>
      <w:r w:rsidRPr="00C71BB4">
        <w:t xml:space="preserve"> rozsah</w:t>
      </w:r>
      <w:r>
        <w:t>u</w:t>
      </w:r>
      <w:r w:rsidRPr="00C71BB4">
        <w:t>:</w:t>
      </w:r>
    </w:p>
    <w:p w:rsidR="00C55024" w:rsidRPr="00C71BB4" w:rsidRDefault="00C55024" w:rsidP="00C55024">
      <w:pPr>
        <w:pStyle w:val="Odstavecseseznamem"/>
        <w:numPr>
          <w:ilvl w:val="0"/>
          <w:numId w:val="28"/>
        </w:numPr>
        <w:ind w:left="1418" w:hanging="567"/>
        <w:contextualSpacing/>
        <w:jc w:val="both"/>
      </w:pPr>
      <w:r w:rsidRPr="00C71BB4">
        <w:t>Šířka montážního kanálu 1,1 m, hloubka 1,5 m, max. délka s ohledem na stávající stav objektu, cca 15,5 m</w:t>
      </w:r>
      <w:r>
        <w:t xml:space="preserve"> – umístění nového kanálu viz příloha č. 3 této smlouvy</w:t>
      </w:r>
      <w:r w:rsidRPr="00C71BB4">
        <w:t>.</w:t>
      </w:r>
    </w:p>
    <w:p w:rsidR="00C55024" w:rsidRPr="00C71BB4" w:rsidRDefault="00C55024" w:rsidP="00C55024">
      <w:pPr>
        <w:pStyle w:val="Odstavecseseznamem"/>
        <w:numPr>
          <w:ilvl w:val="0"/>
          <w:numId w:val="28"/>
        </w:numPr>
        <w:ind w:left="1418" w:hanging="567"/>
        <w:contextualSpacing/>
        <w:jc w:val="both"/>
      </w:pPr>
      <w:r w:rsidRPr="00C71BB4">
        <w:t>Bělninový obklad stěn montážního kanálu, odvodnění podlahy kanálu – vpust v podlaze kanálu.</w:t>
      </w:r>
    </w:p>
    <w:p w:rsidR="00C55024" w:rsidRPr="00C71BB4" w:rsidRDefault="00C55024" w:rsidP="00C55024">
      <w:pPr>
        <w:pStyle w:val="Odstavecseseznamem"/>
        <w:numPr>
          <w:ilvl w:val="0"/>
          <w:numId w:val="28"/>
        </w:numPr>
        <w:ind w:left="1418" w:hanging="567"/>
        <w:contextualSpacing/>
        <w:jc w:val="both"/>
      </w:pPr>
      <w:r w:rsidRPr="00C71BB4">
        <w:t xml:space="preserve">Schodiště do montážního kanálu – na obou stranách </w:t>
      </w:r>
      <w:r>
        <w:t xml:space="preserve">kanálu </w:t>
      </w:r>
      <w:r w:rsidRPr="00C71BB4">
        <w:t>– 2 kusy.</w:t>
      </w:r>
    </w:p>
    <w:p w:rsidR="00C55024" w:rsidRPr="00C71BB4" w:rsidRDefault="00C55024" w:rsidP="00C55024">
      <w:pPr>
        <w:pStyle w:val="Odstavecseseznamem"/>
        <w:numPr>
          <w:ilvl w:val="0"/>
          <w:numId w:val="28"/>
        </w:numPr>
        <w:ind w:left="1418" w:hanging="567"/>
        <w:contextualSpacing/>
        <w:jc w:val="both"/>
      </w:pPr>
      <w:r w:rsidRPr="00C71BB4">
        <w:t>Osvětlení montážního kanálu ve stěnách + zásuvky 230 V.</w:t>
      </w:r>
    </w:p>
    <w:p w:rsidR="00C55024" w:rsidRPr="00C71BB4" w:rsidRDefault="00C55024" w:rsidP="00C55024">
      <w:pPr>
        <w:pStyle w:val="Odstavecseseznamem"/>
        <w:numPr>
          <w:ilvl w:val="0"/>
          <w:numId w:val="28"/>
        </w:numPr>
        <w:ind w:left="1418" w:hanging="567"/>
        <w:contextualSpacing/>
        <w:jc w:val="both"/>
      </w:pPr>
      <w:r w:rsidRPr="00C71BB4">
        <w:t xml:space="preserve">Ve stěně montážního kanálu dvě odkládací místa (otvor) pro nářadí o rozměrech 1000x300x300 mm. </w:t>
      </w:r>
    </w:p>
    <w:p w:rsidR="00C55024" w:rsidRPr="00C55024" w:rsidRDefault="00C55024" w:rsidP="00C55024">
      <w:pPr>
        <w:pStyle w:val="Odstavecseseznamem"/>
        <w:numPr>
          <w:ilvl w:val="0"/>
          <w:numId w:val="28"/>
        </w:numPr>
        <w:spacing w:after="200"/>
        <w:ind w:left="1418" w:hanging="567"/>
        <w:jc w:val="both"/>
        <w:rPr>
          <w:sz w:val="22"/>
          <w:szCs w:val="22"/>
        </w:rPr>
      </w:pPr>
      <w:r w:rsidRPr="00C71BB4">
        <w:t>Úprava stávající betonové podlahy po vybudování montážního kanálu.</w:t>
      </w:r>
    </w:p>
    <w:p w:rsidR="00743335" w:rsidRPr="00C10926" w:rsidRDefault="00743335" w:rsidP="00743335">
      <w:pPr>
        <w:pStyle w:val="Odstavecseseznamem"/>
        <w:numPr>
          <w:ilvl w:val="1"/>
          <w:numId w:val="11"/>
        </w:numPr>
        <w:spacing w:after="200"/>
        <w:ind w:left="851" w:hanging="425"/>
        <w:jc w:val="both"/>
        <w:rPr>
          <w:sz w:val="22"/>
          <w:szCs w:val="22"/>
        </w:rPr>
      </w:pPr>
      <w:r>
        <w:rPr>
          <w:sz w:val="22"/>
          <w:szCs w:val="22"/>
        </w:rPr>
        <w:t>Součástí proj</w:t>
      </w:r>
      <w:r w:rsidRPr="00C10926">
        <w:rPr>
          <w:sz w:val="22"/>
          <w:szCs w:val="22"/>
        </w:rPr>
        <w:t xml:space="preserve">ektové dokumentace bude </w:t>
      </w:r>
      <w:r w:rsidRPr="00C10926">
        <w:rPr>
          <w:b/>
          <w:sz w:val="22"/>
          <w:szCs w:val="22"/>
        </w:rPr>
        <w:t>Statický výpočet</w:t>
      </w:r>
      <w:r w:rsidRPr="00C10926">
        <w:rPr>
          <w:sz w:val="22"/>
          <w:szCs w:val="22"/>
        </w:rPr>
        <w:t xml:space="preserve"> na zatížení podlahy a montážního kanálu – pro autobus 18 m (hmotnost 16,3 t) a </w:t>
      </w:r>
      <w:r w:rsidR="00906C41" w:rsidRPr="00C10926">
        <w:rPr>
          <w:sz w:val="22"/>
          <w:szCs w:val="22"/>
        </w:rPr>
        <w:t>jámového</w:t>
      </w:r>
      <w:r w:rsidRPr="00C10926">
        <w:rPr>
          <w:sz w:val="22"/>
          <w:szCs w:val="22"/>
        </w:rPr>
        <w:t xml:space="preserve"> zvedáku (nosnost 12 t).</w:t>
      </w:r>
    </w:p>
    <w:p w:rsidR="00743335" w:rsidRPr="00C10926" w:rsidRDefault="00743335" w:rsidP="00743335">
      <w:pPr>
        <w:pStyle w:val="Odstavecseseznamem"/>
        <w:numPr>
          <w:ilvl w:val="1"/>
          <w:numId w:val="11"/>
        </w:numPr>
        <w:spacing w:after="200"/>
        <w:ind w:left="851" w:hanging="425"/>
        <w:jc w:val="both"/>
        <w:rPr>
          <w:sz w:val="22"/>
          <w:szCs w:val="22"/>
        </w:rPr>
      </w:pPr>
      <w:r w:rsidRPr="00C10926">
        <w:rPr>
          <w:sz w:val="22"/>
          <w:szCs w:val="22"/>
        </w:rPr>
        <w:t xml:space="preserve">Součástí projektové dokumentace bude </w:t>
      </w:r>
      <w:r w:rsidR="00906C41" w:rsidRPr="00C10926">
        <w:rPr>
          <w:sz w:val="22"/>
          <w:szCs w:val="22"/>
        </w:rPr>
        <w:t>stanovení zatížení podlahy na m</w:t>
      </w:r>
      <w:r w:rsidR="00906C41" w:rsidRPr="00C10926">
        <w:rPr>
          <w:sz w:val="22"/>
          <w:szCs w:val="22"/>
          <w:vertAlign w:val="superscript"/>
        </w:rPr>
        <w:t>2</w:t>
      </w:r>
      <w:r w:rsidR="00906C41" w:rsidRPr="00C10926">
        <w:rPr>
          <w:sz w:val="22"/>
          <w:szCs w:val="22"/>
        </w:rPr>
        <w:t xml:space="preserve"> a bodově v nejbližším okolí nového montážního kanálu na nové podlaze, s ohledem na další postup prací (důvodem je jednoduché řešení ochrany proti ropným produktům a zvýšení životnosti podlahy v souladu s požadavky platných norem).</w:t>
      </w:r>
    </w:p>
    <w:p w:rsidR="0098797A" w:rsidRPr="00743335" w:rsidRDefault="0098797A" w:rsidP="00743335">
      <w:pPr>
        <w:pStyle w:val="Odstavecseseznamem"/>
        <w:numPr>
          <w:ilvl w:val="1"/>
          <w:numId w:val="11"/>
        </w:numPr>
        <w:spacing w:after="200"/>
        <w:ind w:left="851" w:hanging="425"/>
        <w:jc w:val="both"/>
        <w:rPr>
          <w:sz w:val="22"/>
          <w:szCs w:val="22"/>
        </w:rPr>
      </w:pPr>
      <w:r w:rsidRPr="00743335">
        <w:rPr>
          <w:sz w:val="22"/>
          <w:szCs w:val="22"/>
        </w:rPr>
        <w:t xml:space="preserve">Součástí projektové dokumentace bude </w:t>
      </w:r>
      <w:r w:rsidR="00052C3E">
        <w:rPr>
          <w:b/>
          <w:sz w:val="22"/>
          <w:szCs w:val="22"/>
        </w:rPr>
        <w:t>P</w:t>
      </w:r>
      <w:r w:rsidRPr="00743335">
        <w:rPr>
          <w:b/>
          <w:sz w:val="22"/>
          <w:szCs w:val="22"/>
        </w:rPr>
        <w:t>odrobný položkový rozpočet</w:t>
      </w:r>
      <w:r w:rsidRPr="00743335">
        <w:rPr>
          <w:sz w:val="22"/>
          <w:szCs w:val="22"/>
        </w:rPr>
        <w:t xml:space="preserve"> jednotlivých SO, PS, zpracovaný v souladu se zákonem č. </w:t>
      </w:r>
      <w:r w:rsidR="00B4431A">
        <w:rPr>
          <w:sz w:val="22"/>
          <w:szCs w:val="22"/>
        </w:rPr>
        <w:t>134</w:t>
      </w:r>
      <w:r w:rsidRPr="00743335">
        <w:rPr>
          <w:sz w:val="22"/>
          <w:szCs w:val="22"/>
        </w:rPr>
        <w:t>/20</w:t>
      </w:r>
      <w:r w:rsidR="00B4431A">
        <w:rPr>
          <w:sz w:val="22"/>
          <w:szCs w:val="22"/>
        </w:rPr>
        <w:t>1</w:t>
      </w:r>
      <w:r w:rsidRPr="00743335">
        <w:rPr>
          <w:sz w:val="22"/>
          <w:szCs w:val="22"/>
        </w:rPr>
        <w:t xml:space="preserve">6 Sb. o </w:t>
      </w:r>
      <w:r w:rsidR="00B4431A">
        <w:rPr>
          <w:sz w:val="22"/>
          <w:szCs w:val="22"/>
        </w:rPr>
        <w:t xml:space="preserve">zadávání </w:t>
      </w:r>
      <w:r w:rsidRPr="00743335">
        <w:rPr>
          <w:sz w:val="22"/>
          <w:szCs w:val="22"/>
        </w:rPr>
        <w:t>veřejných zakáz</w:t>
      </w:r>
      <w:r w:rsidR="00B4431A">
        <w:rPr>
          <w:sz w:val="22"/>
          <w:szCs w:val="22"/>
        </w:rPr>
        <w:t>ek,</w:t>
      </w:r>
      <w:r w:rsidRPr="00743335">
        <w:rPr>
          <w:sz w:val="22"/>
          <w:szCs w:val="22"/>
        </w:rPr>
        <w:t xml:space="preserve"> v platném znění, v souladu s vyhláškou č. </w:t>
      </w:r>
      <w:r w:rsidR="00B4431A">
        <w:rPr>
          <w:sz w:val="22"/>
          <w:szCs w:val="22"/>
        </w:rPr>
        <w:t>169</w:t>
      </w:r>
      <w:r w:rsidRPr="00743335">
        <w:rPr>
          <w:sz w:val="22"/>
          <w:szCs w:val="22"/>
        </w:rPr>
        <w:t>/201</w:t>
      </w:r>
      <w:r w:rsidR="00B4431A">
        <w:rPr>
          <w:sz w:val="22"/>
          <w:szCs w:val="22"/>
        </w:rPr>
        <w:t>6</w:t>
      </w:r>
      <w:r w:rsidRPr="00743335">
        <w:rPr>
          <w:sz w:val="22"/>
          <w:szCs w:val="22"/>
        </w:rPr>
        <w:t xml:space="preserve"> Sb.</w:t>
      </w:r>
      <w:r w:rsidR="00B4431A">
        <w:rPr>
          <w:sz w:val="22"/>
          <w:szCs w:val="22"/>
        </w:rPr>
        <w:t>,</w:t>
      </w:r>
      <w:r w:rsidRPr="00743335">
        <w:rPr>
          <w:sz w:val="22"/>
          <w:szCs w:val="22"/>
        </w:rPr>
        <w:t xml:space="preserve"> v platném znění.</w:t>
      </w:r>
    </w:p>
    <w:p w:rsidR="0098797A" w:rsidRDefault="00743335" w:rsidP="00743335">
      <w:pPr>
        <w:pStyle w:val="Odstavecseseznamem"/>
        <w:numPr>
          <w:ilvl w:val="1"/>
          <w:numId w:val="11"/>
        </w:numPr>
        <w:spacing w:after="200"/>
        <w:ind w:left="851" w:hanging="425"/>
        <w:jc w:val="both"/>
        <w:rPr>
          <w:sz w:val="22"/>
          <w:szCs w:val="22"/>
        </w:rPr>
      </w:pPr>
      <w:r w:rsidRPr="00743335">
        <w:rPr>
          <w:sz w:val="22"/>
          <w:szCs w:val="22"/>
        </w:rPr>
        <w:t xml:space="preserve"> </w:t>
      </w:r>
      <w:r w:rsidR="0098797A" w:rsidRPr="00743335">
        <w:rPr>
          <w:sz w:val="22"/>
          <w:szCs w:val="22"/>
        </w:rPr>
        <w:t xml:space="preserve">Součástí projektové dokumentace bude </w:t>
      </w:r>
      <w:r w:rsidR="0098797A" w:rsidRPr="00743335">
        <w:rPr>
          <w:b/>
          <w:sz w:val="22"/>
          <w:szCs w:val="22"/>
        </w:rPr>
        <w:t>Soupis prací v členění dle položkového rozpočtu</w:t>
      </w:r>
      <w:r w:rsidR="0098797A" w:rsidRPr="00743335">
        <w:rPr>
          <w:sz w:val="22"/>
          <w:szCs w:val="22"/>
        </w:rPr>
        <w:t xml:space="preserve"> jednotlivých SO, PS (zadávací </w:t>
      </w:r>
      <w:r w:rsidR="003C64A8">
        <w:rPr>
          <w:sz w:val="22"/>
          <w:szCs w:val="22"/>
        </w:rPr>
        <w:t>soupis prací</w:t>
      </w:r>
      <w:r w:rsidR="0098797A" w:rsidRPr="00743335">
        <w:rPr>
          <w:sz w:val="22"/>
          <w:szCs w:val="22"/>
        </w:rPr>
        <w:t>). Soupis prací nesmí obsahovat komplety, agregace a obdobné kumulované položky, pokud tyto kumulované položky nebudou v příloze popsány a ohodnoceny dle jednotlivých komponentů, z nichž jsou složeny, nebo u nich nebude odkaz na výkresovou dokumentaci.</w:t>
      </w:r>
    </w:p>
    <w:p w:rsidR="00915101" w:rsidRPr="00B52CF4" w:rsidRDefault="00915101" w:rsidP="004B10EC">
      <w:pPr>
        <w:pStyle w:val="Odstavecseseznamem"/>
        <w:numPr>
          <w:ilvl w:val="0"/>
          <w:numId w:val="2"/>
        </w:numPr>
        <w:ind w:left="426" w:hanging="426"/>
        <w:jc w:val="both"/>
        <w:rPr>
          <w:sz w:val="22"/>
          <w:szCs w:val="22"/>
        </w:rPr>
      </w:pPr>
      <w:r w:rsidRPr="00B52CF4">
        <w:rPr>
          <w:sz w:val="22"/>
          <w:szCs w:val="22"/>
        </w:rPr>
        <w:t xml:space="preserve">Součásti předmětu plnění je zajištění </w:t>
      </w:r>
      <w:r w:rsidR="00052C3E">
        <w:rPr>
          <w:b/>
          <w:sz w:val="22"/>
          <w:szCs w:val="22"/>
        </w:rPr>
        <w:t>D</w:t>
      </w:r>
      <w:r w:rsidRPr="00B52CF4">
        <w:rPr>
          <w:b/>
          <w:sz w:val="22"/>
          <w:szCs w:val="22"/>
        </w:rPr>
        <w:t>okladové části projektové dokumentace DSP v podrobnostech dokumentace DPS.</w:t>
      </w:r>
      <w:r w:rsidRPr="00B52CF4">
        <w:rPr>
          <w:sz w:val="22"/>
          <w:szCs w:val="22"/>
        </w:rPr>
        <w:t xml:space="preserve"> Dokladová část k projektové dokumentaci bude mimo jiné obsahovat kladné/souhlasné vyjádření/stanovisko:</w:t>
      </w:r>
    </w:p>
    <w:p w:rsidR="00915101" w:rsidRPr="00B52CF4" w:rsidRDefault="00915101" w:rsidP="00915101">
      <w:pPr>
        <w:pStyle w:val="Odstavecseseznamem"/>
        <w:numPr>
          <w:ilvl w:val="0"/>
          <w:numId w:val="3"/>
        </w:numPr>
        <w:tabs>
          <w:tab w:val="left" w:pos="426"/>
        </w:tabs>
        <w:spacing w:before="75"/>
        <w:jc w:val="both"/>
        <w:rPr>
          <w:sz w:val="22"/>
          <w:szCs w:val="22"/>
        </w:rPr>
      </w:pPr>
      <w:r w:rsidRPr="00B52CF4">
        <w:rPr>
          <w:sz w:val="22"/>
          <w:szCs w:val="22"/>
        </w:rPr>
        <w:t xml:space="preserve"> Krajské hygienické stanice MSK.</w:t>
      </w:r>
    </w:p>
    <w:p w:rsidR="00915101" w:rsidRPr="00B52CF4" w:rsidRDefault="00915101" w:rsidP="00915101">
      <w:pPr>
        <w:pStyle w:val="Odstavecseseznamem"/>
        <w:numPr>
          <w:ilvl w:val="0"/>
          <w:numId w:val="3"/>
        </w:numPr>
        <w:tabs>
          <w:tab w:val="left" w:pos="426"/>
        </w:tabs>
        <w:spacing w:before="75"/>
        <w:jc w:val="both"/>
        <w:rPr>
          <w:sz w:val="22"/>
          <w:szCs w:val="22"/>
        </w:rPr>
      </w:pPr>
      <w:r w:rsidRPr="00B52CF4">
        <w:rPr>
          <w:sz w:val="22"/>
          <w:szCs w:val="22"/>
        </w:rPr>
        <w:t>Hasičského záchranného sboru MSK.</w:t>
      </w:r>
    </w:p>
    <w:p w:rsidR="00915101" w:rsidRPr="00B52CF4" w:rsidRDefault="00915101" w:rsidP="00915101">
      <w:pPr>
        <w:pStyle w:val="Odstavecseseznamem"/>
        <w:numPr>
          <w:ilvl w:val="0"/>
          <w:numId w:val="3"/>
        </w:numPr>
        <w:spacing w:before="75"/>
        <w:jc w:val="both"/>
        <w:rPr>
          <w:sz w:val="22"/>
          <w:szCs w:val="22"/>
        </w:rPr>
      </w:pPr>
      <w:r w:rsidRPr="00B52CF4">
        <w:rPr>
          <w:sz w:val="22"/>
          <w:szCs w:val="22"/>
        </w:rPr>
        <w:t>Veškeré ostatní vyjádření a stanoviska nutná k povolení realizace stavby.</w:t>
      </w:r>
    </w:p>
    <w:p w:rsidR="00915101" w:rsidRPr="00B52CF4" w:rsidRDefault="00097064" w:rsidP="00915101">
      <w:pPr>
        <w:pStyle w:val="Odstavecseseznamem"/>
        <w:numPr>
          <w:ilvl w:val="0"/>
          <w:numId w:val="3"/>
        </w:numPr>
        <w:spacing w:before="75"/>
        <w:jc w:val="both"/>
        <w:rPr>
          <w:sz w:val="22"/>
          <w:szCs w:val="22"/>
        </w:rPr>
      </w:pPr>
      <w:r>
        <w:rPr>
          <w:sz w:val="22"/>
          <w:szCs w:val="22"/>
        </w:rPr>
        <w:t>O</w:t>
      </w:r>
      <w:r w:rsidR="00915101" w:rsidRPr="00B52CF4">
        <w:rPr>
          <w:sz w:val="22"/>
          <w:szCs w:val="22"/>
        </w:rPr>
        <w:t xml:space="preserve">bjednatele k  PD. Objednatel vydá toto stanovisko po předložení PD, vč. kompletní dokladové části, a to ve lhůtě 10 pracovních dnů ode dne doručení písemné žádosti objednateli – </w:t>
      </w:r>
      <w:r w:rsidR="00CA7E46" w:rsidRPr="00B52CF4">
        <w:rPr>
          <w:sz w:val="22"/>
          <w:szCs w:val="22"/>
        </w:rPr>
        <w:t xml:space="preserve">na </w:t>
      </w:r>
      <w:r w:rsidR="00915101" w:rsidRPr="00B52CF4">
        <w:rPr>
          <w:sz w:val="22"/>
          <w:szCs w:val="22"/>
        </w:rPr>
        <w:t xml:space="preserve">oddělení příprava a realizace investic. </w:t>
      </w:r>
    </w:p>
    <w:p w:rsidR="00915101" w:rsidRPr="00B52CF4" w:rsidRDefault="00915101" w:rsidP="00915101">
      <w:pPr>
        <w:spacing w:after="200"/>
        <w:ind w:left="426"/>
        <w:jc w:val="both"/>
        <w:rPr>
          <w:sz w:val="22"/>
          <w:szCs w:val="22"/>
        </w:rPr>
      </w:pPr>
      <w:r w:rsidRPr="00B52CF4">
        <w:rPr>
          <w:sz w:val="22"/>
          <w:szCs w:val="22"/>
        </w:rPr>
        <w:t>Veškeré podmínky/požadavky dotčených orgánů a organizací uvedené ve vyjádřeních a rozhodnutích, budou zhotovitelem zapracovány do příslušných dokumentací.</w:t>
      </w:r>
    </w:p>
    <w:p w:rsidR="004C5E2D" w:rsidRPr="00B52CF4" w:rsidRDefault="004C5E2D" w:rsidP="00CE651A">
      <w:pPr>
        <w:pStyle w:val="Odstavecseseznamem"/>
        <w:numPr>
          <w:ilvl w:val="0"/>
          <w:numId w:val="2"/>
        </w:numPr>
        <w:ind w:left="426" w:hanging="426"/>
        <w:jc w:val="both"/>
        <w:rPr>
          <w:sz w:val="22"/>
          <w:szCs w:val="22"/>
        </w:rPr>
      </w:pPr>
      <w:r w:rsidRPr="00B52CF4">
        <w:rPr>
          <w:sz w:val="22"/>
          <w:szCs w:val="22"/>
        </w:rPr>
        <w:t xml:space="preserve">Zaměření a zakreslení stávajícího stavu objektu pro potřeby vypracování PD provede </w:t>
      </w:r>
      <w:r w:rsidR="00004624" w:rsidRPr="00B52CF4">
        <w:rPr>
          <w:sz w:val="22"/>
          <w:szCs w:val="22"/>
        </w:rPr>
        <w:t>zhotovitel</w:t>
      </w:r>
      <w:r w:rsidRPr="00B52CF4">
        <w:rPr>
          <w:sz w:val="22"/>
          <w:szCs w:val="22"/>
        </w:rPr>
        <w:t>. Součástí zpracování PD je</w:t>
      </w:r>
      <w:r w:rsidR="00880AA1" w:rsidRPr="00B52CF4">
        <w:rPr>
          <w:sz w:val="22"/>
          <w:szCs w:val="22"/>
        </w:rPr>
        <w:t xml:space="preserve">, </w:t>
      </w:r>
      <w:r w:rsidR="0053270C" w:rsidRPr="00B52CF4">
        <w:rPr>
          <w:sz w:val="22"/>
          <w:szCs w:val="22"/>
        </w:rPr>
        <w:t>zajištění vyjádření k existenci inženýrských sítí, vč. úhrady všech poplatků</w:t>
      </w:r>
      <w:r w:rsidRPr="00B52CF4">
        <w:rPr>
          <w:sz w:val="22"/>
          <w:szCs w:val="22"/>
        </w:rPr>
        <w:t>.</w:t>
      </w:r>
    </w:p>
    <w:p w:rsidR="00F27FE7" w:rsidRPr="00743335" w:rsidRDefault="00004624" w:rsidP="00C5274E">
      <w:pPr>
        <w:pStyle w:val="Odstavecseseznamem"/>
        <w:numPr>
          <w:ilvl w:val="0"/>
          <w:numId w:val="2"/>
        </w:numPr>
        <w:spacing w:before="75"/>
        <w:ind w:left="435" w:hanging="426"/>
        <w:jc w:val="both"/>
        <w:rPr>
          <w:sz w:val="22"/>
          <w:szCs w:val="22"/>
        </w:rPr>
      </w:pPr>
      <w:r w:rsidRPr="00B52CF4">
        <w:rPr>
          <w:sz w:val="22"/>
          <w:szCs w:val="22"/>
        </w:rPr>
        <w:lastRenderedPageBreak/>
        <w:t xml:space="preserve">Předmětem plnění díla je rovněž </w:t>
      </w:r>
      <w:r w:rsidR="00052C3E" w:rsidRPr="00C10926">
        <w:rPr>
          <w:b/>
          <w:sz w:val="22"/>
          <w:szCs w:val="22"/>
        </w:rPr>
        <w:t>V</w:t>
      </w:r>
      <w:r w:rsidRPr="00C10926">
        <w:rPr>
          <w:b/>
          <w:sz w:val="22"/>
          <w:szCs w:val="22"/>
        </w:rPr>
        <w:t>ýkon</w:t>
      </w:r>
      <w:r w:rsidR="00906C41" w:rsidRPr="00C10926">
        <w:rPr>
          <w:b/>
          <w:sz w:val="22"/>
          <w:szCs w:val="22"/>
        </w:rPr>
        <w:t xml:space="preserve"> občasného</w:t>
      </w:r>
      <w:r w:rsidRPr="00C10926">
        <w:rPr>
          <w:b/>
          <w:sz w:val="22"/>
          <w:szCs w:val="22"/>
        </w:rPr>
        <w:t xml:space="preserve"> autorského</w:t>
      </w:r>
      <w:r w:rsidRPr="00B52CF4">
        <w:rPr>
          <w:b/>
          <w:sz w:val="22"/>
          <w:szCs w:val="22"/>
        </w:rPr>
        <w:t xml:space="preserve"> dozoru</w:t>
      </w:r>
      <w:r w:rsidRPr="00B52CF4">
        <w:rPr>
          <w:sz w:val="22"/>
          <w:szCs w:val="22"/>
        </w:rPr>
        <w:t xml:space="preserve"> dle § 152, </w:t>
      </w:r>
      <w:r w:rsidR="00052C3E">
        <w:rPr>
          <w:sz w:val="22"/>
          <w:szCs w:val="22"/>
        </w:rPr>
        <w:t>odstavce 4 stavebního zákona č. </w:t>
      </w:r>
      <w:r w:rsidRPr="00B52CF4">
        <w:rPr>
          <w:sz w:val="22"/>
          <w:szCs w:val="22"/>
        </w:rPr>
        <w:t xml:space="preserve">183/2006 Sb., v platném znění, pro </w:t>
      </w:r>
      <w:r w:rsidRPr="00743335">
        <w:rPr>
          <w:sz w:val="22"/>
          <w:szCs w:val="22"/>
        </w:rPr>
        <w:t xml:space="preserve">stavbu. Vymezení </w:t>
      </w:r>
      <w:r w:rsidR="00BC719F" w:rsidRPr="00743335">
        <w:rPr>
          <w:sz w:val="22"/>
          <w:szCs w:val="22"/>
        </w:rPr>
        <w:t xml:space="preserve">minimálního </w:t>
      </w:r>
      <w:r w:rsidRPr="00743335">
        <w:rPr>
          <w:sz w:val="22"/>
          <w:szCs w:val="22"/>
        </w:rPr>
        <w:t xml:space="preserve">rozsahu provádění autorského dozoru pro stavbu je uvedena v příloze č. </w:t>
      </w:r>
      <w:r w:rsidR="00C5274E" w:rsidRPr="00743335">
        <w:rPr>
          <w:sz w:val="22"/>
          <w:szCs w:val="22"/>
        </w:rPr>
        <w:t>2</w:t>
      </w:r>
      <w:r w:rsidR="0053270C" w:rsidRPr="00743335">
        <w:rPr>
          <w:sz w:val="22"/>
          <w:szCs w:val="22"/>
        </w:rPr>
        <w:t xml:space="preserve"> </w:t>
      </w:r>
      <w:r w:rsidR="00906E18" w:rsidRPr="00743335">
        <w:rPr>
          <w:sz w:val="22"/>
          <w:szCs w:val="22"/>
        </w:rPr>
        <w:t>této smlouvy</w:t>
      </w:r>
      <w:r w:rsidRPr="00743335">
        <w:rPr>
          <w:sz w:val="22"/>
          <w:szCs w:val="22"/>
        </w:rPr>
        <w:t>.</w:t>
      </w:r>
      <w:r w:rsidR="00743335" w:rsidRPr="00743335">
        <w:rPr>
          <w:sz w:val="22"/>
          <w:szCs w:val="22"/>
        </w:rPr>
        <w:t xml:space="preserve"> </w:t>
      </w:r>
    </w:p>
    <w:p w:rsidR="00B41D1B" w:rsidRPr="00B52CF4" w:rsidRDefault="00B41D1B" w:rsidP="00470A89">
      <w:pPr>
        <w:pStyle w:val="Odstavecseseznamem"/>
        <w:numPr>
          <w:ilvl w:val="0"/>
          <w:numId w:val="2"/>
        </w:numPr>
        <w:spacing w:before="75"/>
        <w:ind w:left="435" w:hanging="426"/>
        <w:jc w:val="both"/>
        <w:rPr>
          <w:sz w:val="22"/>
          <w:szCs w:val="22"/>
        </w:rPr>
      </w:pPr>
      <w:r w:rsidRPr="00B52CF4">
        <w:rPr>
          <w:sz w:val="22"/>
          <w:szCs w:val="22"/>
        </w:rPr>
        <w:t>PD stavb</w:t>
      </w:r>
      <w:r w:rsidR="00AE14B2" w:rsidRPr="00B52CF4">
        <w:rPr>
          <w:sz w:val="22"/>
          <w:szCs w:val="22"/>
        </w:rPr>
        <w:t>y</w:t>
      </w:r>
      <w:r w:rsidRPr="00B52CF4">
        <w:rPr>
          <w:sz w:val="22"/>
          <w:szCs w:val="22"/>
        </w:rPr>
        <w:t xml:space="preserve"> bude vypracována v českém jazyce, a to </w:t>
      </w:r>
      <w:r w:rsidR="00B23DD7" w:rsidRPr="00B52CF4">
        <w:rPr>
          <w:sz w:val="22"/>
          <w:szCs w:val="22"/>
        </w:rPr>
        <w:t>v následujícím rozsahu</w:t>
      </w:r>
      <w:r w:rsidRPr="00B52CF4">
        <w:rPr>
          <w:sz w:val="22"/>
          <w:szCs w:val="22"/>
        </w:rPr>
        <w:t>:</w:t>
      </w:r>
    </w:p>
    <w:p w:rsidR="00C82141" w:rsidRPr="00B52CF4" w:rsidRDefault="00B41D1B" w:rsidP="00C038AA">
      <w:pPr>
        <w:pStyle w:val="Odstavecseseznamem"/>
        <w:numPr>
          <w:ilvl w:val="0"/>
          <w:numId w:val="3"/>
        </w:numPr>
        <w:tabs>
          <w:tab w:val="left" w:pos="426"/>
        </w:tabs>
        <w:spacing w:before="75"/>
        <w:jc w:val="both"/>
        <w:rPr>
          <w:sz w:val="22"/>
          <w:szCs w:val="22"/>
        </w:rPr>
      </w:pPr>
      <w:r w:rsidRPr="00B52CF4">
        <w:rPr>
          <w:sz w:val="22"/>
          <w:szCs w:val="22"/>
        </w:rPr>
        <w:t>6 x v tištěné podobě - dokumentace budou opatřeny příslušnými autorizačními razítky.</w:t>
      </w:r>
    </w:p>
    <w:p w:rsidR="00C82141" w:rsidRPr="00C10926" w:rsidRDefault="00B41D1B" w:rsidP="00C038AA">
      <w:pPr>
        <w:pStyle w:val="Odstavecseseznamem"/>
        <w:numPr>
          <w:ilvl w:val="0"/>
          <w:numId w:val="3"/>
        </w:numPr>
        <w:tabs>
          <w:tab w:val="left" w:pos="426"/>
        </w:tabs>
        <w:spacing w:before="75"/>
        <w:jc w:val="both"/>
        <w:rPr>
          <w:sz w:val="22"/>
          <w:szCs w:val="22"/>
        </w:rPr>
      </w:pPr>
      <w:r w:rsidRPr="00B52CF4">
        <w:rPr>
          <w:sz w:val="22"/>
          <w:szCs w:val="22"/>
        </w:rPr>
        <w:t xml:space="preserve">1 x na el. nosiči </w:t>
      </w:r>
      <w:r w:rsidR="000F142C" w:rsidRPr="00B52CF4">
        <w:rPr>
          <w:sz w:val="22"/>
          <w:szCs w:val="22"/>
        </w:rPr>
        <w:t>(CD, DVD, USB di</w:t>
      </w:r>
      <w:r w:rsidR="000F142C" w:rsidRPr="00C10926">
        <w:rPr>
          <w:sz w:val="22"/>
          <w:szCs w:val="22"/>
        </w:rPr>
        <w:t>sk) – výkresová dokumentace ve formátu .dwg v editovatelné verzi, textová část ve formátu *.doc nebo* .docx , tabulková část ve formátu</w:t>
      </w:r>
      <w:r w:rsidR="001F5604" w:rsidRPr="00C10926">
        <w:rPr>
          <w:sz w:val="22"/>
          <w:szCs w:val="22"/>
        </w:rPr>
        <w:t xml:space="preserve"> </w:t>
      </w:r>
      <w:r w:rsidR="000F142C" w:rsidRPr="00C10926">
        <w:rPr>
          <w:sz w:val="22"/>
          <w:szCs w:val="22"/>
        </w:rPr>
        <w:t>*.xls nebo *.xlsx</w:t>
      </w:r>
      <w:r w:rsidRPr="00C10926">
        <w:rPr>
          <w:sz w:val="22"/>
          <w:szCs w:val="22"/>
        </w:rPr>
        <w:t xml:space="preserve">, rozpočtová část </w:t>
      </w:r>
      <w:r w:rsidR="00052C3E" w:rsidRPr="00C10926">
        <w:rPr>
          <w:sz w:val="22"/>
          <w:szCs w:val="22"/>
        </w:rPr>
        <w:t>ve formátu *.xls nebo *.xlsx.</w:t>
      </w:r>
    </w:p>
    <w:p w:rsidR="00C82141" w:rsidRPr="00C10926" w:rsidRDefault="00B41D1B" w:rsidP="00C038AA">
      <w:pPr>
        <w:pStyle w:val="Odstavecseseznamem"/>
        <w:numPr>
          <w:ilvl w:val="0"/>
          <w:numId w:val="3"/>
        </w:numPr>
        <w:tabs>
          <w:tab w:val="left" w:pos="426"/>
        </w:tabs>
        <w:spacing w:before="75"/>
        <w:jc w:val="both"/>
        <w:rPr>
          <w:sz w:val="22"/>
          <w:szCs w:val="22"/>
        </w:rPr>
      </w:pPr>
      <w:r w:rsidRPr="00C10926">
        <w:rPr>
          <w:sz w:val="22"/>
          <w:szCs w:val="22"/>
        </w:rPr>
        <w:t xml:space="preserve">1 x na el. nosiči </w:t>
      </w:r>
      <w:r w:rsidR="00052C3E" w:rsidRPr="00C10926">
        <w:rPr>
          <w:sz w:val="22"/>
          <w:szCs w:val="22"/>
        </w:rPr>
        <w:t xml:space="preserve">(CD, DVD, USB disk) </w:t>
      </w:r>
      <w:r w:rsidRPr="00C10926">
        <w:rPr>
          <w:sz w:val="22"/>
          <w:szCs w:val="22"/>
        </w:rPr>
        <w:t xml:space="preserve">– výkresová dokumentace, textová část, tabulková část ve formátu </w:t>
      </w:r>
      <w:r w:rsidR="000F142C" w:rsidRPr="00C10926">
        <w:rPr>
          <w:sz w:val="22"/>
          <w:szCs w:val="22"/>
        </w:rPr>
        <w:t>*.pdf</w:t>
      </w:r>
      <w:r w:rsidRPr="00C10926">
        <w:rPr>
          <w:sz w:val="22"/>
          <w:szCs w:val="22"/>
        </w:rPr>
        <w:t xml:space="preserve">, </w:t>
      </w:r>
      <w:r w:rsidR="00AE14B2" w:rsidRPr="00C10926">
        <w:rPr>
          <w:sz w:val="22"/>
          <w:szCs w:val="22"/>
        </w:rPr>
        <w:t xml:space="preserve">soupis prací v členění dle položkového rozpočtu jednotlivých SO, PS (zadávací </w:t>
      </w:r>
      <w:r w:rsidR="003C64A8" w:rsidRPr="00C10926">
        <w:rPr>
          <w:sz w:val="22"/>
          <w:szCs w:val="22"/>
        </w:rPr>
        <w:t>soupis prací</w:t>
      </w:r>
      <w:r w:rsidR="00AE14B2" w:rsidRPr="00C10926">
        <w:rPr>
          <w:sz w:val="22"/>
          <w:szCs w:val="22"/>
        </w:rPr>
        <w:t>)</w:t>
      </w:r>
      <w:r w:rsidRPr="00C10926">
        <w:rPr>
          <w:sz w:val="22"/>
          <w:szCs w:val="22"/>
        </w:rPr>
        <w:t xml:space="preserve"> ve formátu. </w:t>
      </w:r>
      <w:r w:rsidR="001F5604" w:rsidRPr="00C10926">
        <w:rPr>
          <w:sz w:val="22"/>
          <w:szCs w:val="22"/>
        </w:rPr>
        <w:t>*.xls nebo *.xlsx</w:t>
      </w:r>
      <w:r w:rsidR="00505C82" w:rsidRPr="00C10926">
        <w:rPr>
          <w:sz w:val="22"/>
          <w:szCs w:val="22"/>
        </w:rPr>
        <w:t>.</w:t>
      </w:r>
    </w:p>
    <w:p w:rsidR="00B41D1B" w:rsidRPr="00C10926" w:rsidRDefault="00B41D1B" w:rsidP="00470A89">
      <w:pPr>
        <w:pStyle w:val="Odstavecseseznamem"/>
        <w:numPr>
          <w:ilvl w:val="0"/>
          <w:numId w:val="2"/>
        </w:numPr>
        <w:spacing w:before="75"/>
        <w:ind w:left="435" w:hanging="426"/>
        <w:jc w:val="both"/>
        <w:rPr>
          <w:sz w:val="22"/>
          <w:szCs w:val="22"/>
        </w:rPr>
      </w:pPr>
      <w:r w:rsidRPr="00C10926">
        <w:rPr>
          <w:sz w:val="22"/>
          <w:szCs w:val="22"/>
        </w:rPr>
        <w:t>Zhotovitel svolá v průběhu zpracovávání projekt</w:t>
      </w:r>
      <w:r w:rsidR="00AE14B2" w:rsidRPr="00C10926">
        <w:rPr>
          <w:sz w:val="22"/>
          <w:szCs w:val="22"/>
        </w:rPr>
        <w:t>ové dokumentace</w:t>
      </w:r>
      <w:r w:rsidRPr="00C10926">
        <w:rPr>
          <w:sz w:val="22"/>
          <w:szCs w:val="22"/>
        </w:rPr>
        <w:t xml:space="preserve"> minimálně co </w:t>
      </w:r>
      <w:r w:rsidR="00906C41" w:rsidRPr="00C10926">
        <w:rPr>
          <w:sz w:val="22"/>
          <w:szCs w:val="22"/>
        </w:rPr>
        <w:t xml:space="preserve">14 </w:t>
      </w:r>
      <w:r w:rsidR="00743335" w:rsidRPr="00C10926">
        <w:rPr>
          <w:sz w:val="22"/>
          <w:szCs w:val="22"/>
        </w:rPr>
        <w:t xml:space="preserve">kalendářních </w:t>
      </w:r>
      <w:r w:rsidRPr="00C10926">
        <w:rPr>
          <w:sz w:val="22"/>
          <w:szCs w:val="22"/>
        </w:rPr>
        <w:t>dní výrobní výbor. Prostory pro konání výrobních výborů (na území města Ostravy) zajistí na své náklady zhotovitel a z těchto výrobních výborů pořídí písemný zápis.</w:t>
      </w:r>
    </w:p>
    <w:p w:rsidR="00B41D1B" w:rsidRPr="00C10926" w:rsidRDefault="00B41D1B" w:rsidP="00470A89">
      <w:pPr>
        <w:pStyle w:val="Odstavecseseznamem"/>
        <w:numPr>
          <w:ilvl w:val="0"/>
          <w:numId w:val="2"/>
        </w:numPr>
        <w:spacing w:before="75"/>
        <w:ind w:left="435" w:hanging="426"/>
        <w:jc w:val="both"/>
        <w:rPr>
          <w:sz w:val="22"/>
          <w:szCs w:val="22"/>
        </w:rPr>
      </w:pPr>
      <w:r w:rsidRPr="00C10926">
        <w:rPr>
          <w:sz w:val="22"/>
          <w:szCs w:val="22"/>
        </w:rPr>
        <w:t>Vypracovaná projektová dokumentace bude splňovat technické specifikace a standardy podle</w:t>
      </w:r>
      <w:r w:rsidR="00906C41" w:rsidRPr="00C10926">
        <w:rPr>
          <w:sz w:val="22"/>
          <w:szCs w:val="22"/>
        </w:rPr>
        <w:t xml:space="preserve"> obecně závazných předpisů, a to</w:t>
      </w:r>
      <w:r w:rsidRPr="00C10926">
        <w:rPr>
          <w:sz w:val="22"/>
          <w:szCs w:val="22"/>
        </w:rPr>
        <w:t xml:space="preserve"> českých technických norem, které přejímají evropské normy, evropských norem, evropských technických schválení, technických specifikací zveřejněných v Úředním věstníku Evropské unie</w:t>
      </w:r>
      <w:r w:rsidR="00906C41" w:rsidRPr="00C10926">
        <w:rPr>
          <w:sz w:val="22"/>
          <w:szCs w:val="22"/>
        </w:rPr>
        <w:t>.</w:t>
      </w:r>
    </w:p>
    <w:p w:rsidR="00B41D1B" w:rsidRPr="00C10926" w:rsidRDefault="00B41D1B" w:rsidP="00470A89">
      <w:pPr>
        <w:pStyle w:val="Odstavecseseznamem"/>
        <w:numPr>
          <w:ilvl w:val="0"/>
          <w:numId w:val="2"/>
        </w:numPr>
        <w:spacing w:before="75"/>
        <w:ind w:left="435" w:hanging="426"/>
        <w:jc w:val="both"/>
        <w:rPr>
          <w:sz w:val="22"/>
          <w:szCs w:val="22"/>
        </w:rPr>
      </w:pPr>
      <w:r w:rsidRPr="00C10926">
        <w:rPr>
          <w:sz w:val="22"/>
          <w:szCs w:val="22"/>
        </w:rPr>
        <w:t xml:space="preserve">Projektová dokumentace, která je předmětem této smlouvy, </w:t>
      </w:r>
      <w:r w:rsidR="003B5C4C" w:rsidRPr="00C10926">
        <w:rPr>
          <w:sz w:val="22"/>
          <w:szCs w:val="22"/>
        </w:rPr>
        <w:t xml:space="preserve">Projektová dokumentace </w:t>
      </w:r>
      <w:r w:rsidR="00907D30" w:rsidRPr="00C10926">
        <w:rPr>
          <w:sz w:val="22"/>
          <w:szCs w:val="22"/>
        </w:rPr>
        <w:t xml:space="preserve">ve stupni pro vydání stavebního povolení (dále jen DSP) v podrobnostech dokumentace </w:t>
      </w:r>
      <w:r w:rsidR="003B5C4C" w:rsidRPr="00C10926">
        <w:rPr>
          <w:sz w:val="22"/>
          <w:szCs w:val="22"/>
        </w:rPr>
        <w:t xml:space="preserve">pro provádění stavby (DPS), </w:t>
      </w:r>
      <w:r w:rsidRPr="00C10926">
        <w:rPr>
          <w:sz w:val="22"/>
          <w:szCs w:val="22"/>
        </w:rPr>
        <w:t>bude podkladem pro zadání veřejné zakázky na stavbu. Zhotovitel se zavazuje na žádost objednatele v průběhu zadávacího řízení na realizaci stavby poskytovat informace k</w:t>
      </w:r>
      <w:r w:rsidR="00906C41" w:rsidRPr="00C10926">
        <w:rPr>
          <w:sz w:val="22"/>
          <w:szCs w:val="22"/>
        </w:rPr>
        <w:t xml:space="preserve"> písemným</w:t>
      </w:r>
      <w:r w:rsidRPr="00C10926">
        <w:rPr>
          <w:sz w:val="22"/>
          <w:szCs w:val="22"/>
        </w:rPr>
        <w:t> dotazům uchazečů</w:t>
      </w:r>
      <w:r w:rsidR="00906C41" w:rsidRPr="00C10926">
        <w:rPr>
          <w:sz w:val="22"/>
          <w:szCs w:val="22"/>
        </w:rPr>
        <w:t xml:space="preserve"> prokazatelně doručeným zhotoviteli</w:t>
      </w:r>
      <w:r w:rsidRPr="00C10926">
        <w:rPr>
          <w:sz w:val="22"/>
          <w:szCs w:val="22"/>
        </w:rPr>
        <w:t xml:space="preserve"> týkajících se projektové dokumentace, a to e-mailem ve lhůtě do 2</w:t>
      </w:r>
      <w:r w:rsidR="00906C41" w:rsidRPr="00C10926">
        <w:rPr>
          <w:sz w:val="22"/>
          <w:szCs w:val="22"/>
        </w:rPr>
        <w:t xml:space="preserve"> pracovních</w:t>
      </w:r>
      <w:r w:rsidRPr="00C10926">
        <w:rPr>
          <w:sz w:val="22"/>
          <w:szCs w:val="22"/>
        </w:rPr>
        <w:t xml:space="preserve"> dnů od obdržení žádosti, nebude-li dohodnuto jinak. Pokud zhotovitel poruší tuto povinnost, je objednatel oprávněn účtovat zhotoviteli smluvní pokutu dle </w:t>
      </w:r>
      <w:r w:rsidR="009F6EC4" w:rsidRPr="00C10926">
        <w:rPr>
          <w:sz w:val="22"/>
          <w:szCs w:val="22"/>
        </w:rPr>
        <w:t>kapitoly</w:t>
      </w:r>
      <w:r w:rsidRPr="00C10926">
        <w:rPr>
          <w:sz w:val="22"/>
          <w:szCs w:val="22"/>
        </w:rPr>
        <w:t xml:space="preserve"> VII.</w:t>
      </w:r>
      <w:r w:rsidR="009F6EC4" w:rsidRPr="00C10926">
        <w:rPr>
          <w:sz w:val="22"/>
          <w:szCs w:val="22"/>
        </w:rPr>
        <w:t>,</w:t>
      </w:r>
      <w:r w:rsidRPr="00C10926">
        <w:rPr>
          <w:sz w:val="22"/>
          <w:szCs w:val="22"/>
        </w:rPr>
        <w:t xml:space="preserve"> </w:t>
      </w:r>
      <w:r w:rsidR="009F6EC4" w:rsidRPr="00C10926">
        <w:rPr>
          <w:sz w:val="22"/>
          <w:szCs w:val="22"/>
        </w:rPr>
        <w:t>bod</w:t>
      </w:r>
      <w:r w:rsidRPr="00C10926">
        <w:rPr>
          <w:sz w:val="22"/>
          <w:szCs w:val="22"/>
        </w:rPr>
        <w:t xml:space="preserve"> </w:t>
      </w:r>
      <w:r w:rsidR="00974DA5" w:rsidRPr="00C10926">
        <w:rPr>
          <w:sz w:val="22"/>
          <w:szCs w:val="22"/>
        </w:rPr>
        <w:t>4</w:t>
      </w:r>
      <w:r w:rsidRPr="00C10926">
        <w:rPr>
          <w:sz w:val="22"/>
          <w:szCs w:val="22"/>
        </w:rPr>
        <w:t>. této smlouvy.</w:t>
      </w:r>
    </w:p>
    <w:p w:rsidR="00050B36" w:rsidRPr="00B52CF4" w:rsidRDefault="00050B36" w:rsidP="00AC45EE">
      <w:pPr>
        <w:spacing w:before="75"/>
        <w:ind w:left="9"/>
        <w:jc w:val="both"/>
        <w:rPr>
          <w:sz w:val="22"/>
          <w:szCs w:val="22"/>
        </w:rPr>
      </w:pPr>
    </w:p>
    <w:p w:rsidR="003A142A" w:rsidRPr="00B52CF4" w:rsidRDefault="003A142A" w:rsidP="00C038AA">
      <w:pPr>
        <w:pStyle w:val="Odstavecseseznamem"/>
        <w:numPr>
          <w:ilvl w:val="0"/>
          <w:numId w:val="11"/>
        </w:numPr>
        <w:ind w:left="426" w:hanging="426"/>
        <w:jc w:val="center"/>
        <w:rPr>
          <w:b/>
          <w:sz w:val="22"/>
          <w:szCs w:val="22"/>
        </w:rPr>
      </w:pPr>
      <w:r w:rsidRPr="00B52CF4">
        <w:rPr>
          <w:b/>
          <w:sz w:val="22"/>
          <w:szCs w:val="22"/>
        </w:rPr>
        <w:t>Cena díla</w:t>
      </w:r>
    </w:p>
    <w:p w:rsidR="003A142A" w:rsidRPr="00B52CF4" w:rsidRDefault="003A142A" w:rsidP="00C038AA">
      <w:pPr>
        <w:pStyle w:val="Nadpis7"/>
        <w:keepNext w:val="0"/>
        <w:numPr>
          <w:ilvl w:val="0"/>
          <w:numId w:val="4"/>
        </w:numPr>
        <w:overflowPunct w:val="0"/>
        <w:autoSpaceDE w:val="0"/>
        <w:autoSpaceDN w:val="0"/>
        <w:adjustRightInd w:val="0"/>
        <w:jc w:val="both"/>
        <w:rPr>
          <w:sz w:val="22"/>
          <w:szCs w:val="22"/>
        </w:rPr>
      </w:pPr>
      <w:r w:rsidRPr="00B52CF4">
        <w:rPr>
          <w:sz w:val="22"/>
          <w:szCs w:val="22"/>
        </w:rPr>
        <w:t xml:space="preserve">Cena za zhotovení předmětu smlouvy byla smluvními stranami sjednána dohodou a činí: </w:t>
      </w:r>
    </w:p>
    <w:p w:rsidR="004157AE" w:rsidRPr="00B52CF4" w:rsidRDefault="004157AE" w:rsidP="00A3554D">
      <w:pPr>
        <w:ind w:firstLine="360"/>
        <w:rPr>
          <w:sz w:val="22"/>
          <w:szCs w:val="22"/>
        </w:rPr>
      </w:pPr>
    </w:p>
    <w:p w:rsidR="00E35198" w:rsidRPr="00104D47" w:rsidRDefault="00026BE7" w:rsidP="00104D47">
      <w:pPr>
        <w:tabs>
          <w:tab w:val="left" w:pos="6585"/>
        </w:tabs>
        <w:spacing w:after="120"/>
        <w:ind w:left="426"/>
        <w:contextualSpacing/>
        <w:jc w:val="both"/>
        <w:rPr>
          <w:sz w:val="22"/>
          <w:szCs w:val="22"/>
        </w:rPr>
      </w:pPr>
      <w:r w:rsidRPr="00104D47">
        <w:rPr>
          <w:sz w:val="22"/>
          <w:szCs w:val="22"/>
        </w:rPr>
        <w:t>Projektová dokumentace (PD)</w:t>
      </w:r>
      <w:r w:rsidR="00E35198" w:rsidRPr="00104D47">
        <w:rPr>
          <w:sz w:val="22"/>
          <w:szCs w:val="22"/>
        </w:rPr>
        <w:tab/>
      </w:r>
      <w:r w:rsidR="00E35198" w:rsidRPr="00104D47">
        <w:rPr>
          <w:sz w:val="22"/>
          <w:szCs w:val="22"/>
        </w:rPr>
        <w:tab/>
      </w:r>
      <w:r w:rsidR="00E35198" w:rsidRPr="00104D47">
        <w:rPr>
          <w:sz w:val="22"/>
          <w:szCs w:val="22"/>
        </w:rPr>
        <w:tab/>
      </w:r>
      <w:r w:rsidR="00906E18" w:rsidRPr="00104D47">
        <w:rPr>
          <w:sz w:val="22"/>
          <w:szCs w:val="22"/>
        </w:rPr>
        <w:tab/>
      </w:r>
      <w:r w:rsidR="00E35198" w:rsidRPr="00104D47">
        <w:rPr>
          <w:sz w:val="22"/>
          <w:szCs w:val="22"/>
        </w:rPr>
        <w:t>Kč</w:t>
      </w:r>
    </w:p>
    <w:p w:rsidR="00835EC5" w:rsidRPr="00B52CF4" w:rsidRDefault="00835EC5" w:rsidP="00906E18">
      <w:pPr>
        <w:pStyle w:val="Odstavecseseznamem"/>
        <w:ind w:left="720" w:hanging="294"/>
        <w:rPr>
          <w:sz w:val="22"/>
          <w:szCs w:val="22"/>
          <w:u w:val="single"/>
        </w:rPr>
      </w:pPr>
      <w:r w:rsidRPr="00B52CF4">
        <w:rPr>
          <w:sz w:val="22"/>
          <w:szCs w:val="22"/>
          <w:u w:val="single"/>
        </w:rPr>
        <w:t>Výkon autorského doz</w:t>
      </w:r>
      <w:r w:rsidR="00D94B87" w:rsidRPr="00B52CF4">
        <w:rPr>
          <w:sz w:val="22"/>
          <w:szCs w:val="22"/>
          <w:u w:val="single"/>
        </w:rPr>
        <w:t>or</w:t>
      </w:r>
      <w:r w:rsidRPr="00B52CF4">
        <w:rPr>
          <w:sz w:val="22"/>
          <w:szCs w:val="22"/>
          <w:u w:val="single"/>
        </w:rPr>
        <w:t>u</w:t>
      </w:r>
      <w:r w:rsidR="00E35198" w:rsidRPr="00B52CF4">
        <w:rPr>
          <w:sz w:val="22"/>
          <w:szCs w:val="22"/>
          <w:u w:val="single"/>
        </w:rPr>
        <w:t xml:space="preserve"> </w:t>
      </w:r>
      <w:r w:rsidR="00E35198" w:rsidRPr="00B52CF4">
        <w:rPr>
          <w:sz w:val="22"/>
          <w:szCs w:val="22"/>
          <w:u w:val="single"/>
        </w:rPr>
        <w:tab/>
      </w:r>
      <w:r w:rsidR="00E35198" w:rsidRPr="00B52CF4">
        <w:rPr>
          <w:sz w:val="22"/>
          <w:szCs w:val="22"/>
          <w:u w:val="single"/>
        </w:rPr>
        <w:tab/>
      </w:r>
      <w:r w:rsidR="00E35198" w:rsidRPr="00B52CF4">
        <w:rPr>
          <w:sz w:val="22"/>
          <w:szCs w:val="22"/>
          <w:u w:val="single"/>
        </w:rPr>
        <w:tab/>
      </w:r>
      <w:r w:rsidR="00E35198" w:rsidRPr="00B52CF4">
        <w:rPr>
          <w:sz w:val="22"/>
          <w:szCs w:val="22"/>
          <w:u w:val="single"/>
        </w:rPr>
        <w:tab/>
      </w:r>
      <w:r w:rsidR="00E35198" w:rsidRPr="00B52CF4">
        <w:rPr>
          <w:sz w:val="22"/>
          <w:szCs w:val="22"/>
          <w:u w:val="single"/>
        </w:rPr>
        <w:tab/>
      </w:r>
      <w:r w:rsidR="00E35198" w:rsidRPr="00B52CF4">
        <w:rPr>
          <w:sz w:val="22"/>
          <w:szCs w:val="22"/>
          <w:u w:val="single"/>
        </w:rPr>
        <w:tab/>
      </w:r>
      <w:r w:rsidRPr="00B52CF4">
        <w:rPr>
          <w:sz w:val="22"/>
          <w:szCs w:val="22"/>
          <w:u w:val="single"/>
        </w:rPr>
        <w:tab/>
      </w:r>
      <w:r w:rsidRPr="00B52CF4">
        <w:rPr>
          <w:sz w:val="22"/>
          <w:szCs w:val="22"/>
          <w:u w:val="single"/>
        </w:rPr>
        <w:tab/>
      </w:r>
      <w:r w:rsidR="00906E18" w:rsidRPr="00B52CF4">
        <w:rPr>
          <w:sz w:val="22"/>
          <w:szCs w:val="22"/>
          <w:u w:val="single"/>
        </w:rPr>
        <w:tab/>
      </w:r>
      <w:r w:rsidRPr="00B52CF4">
        <w:rPr>
          <w:sz w:val="22"/>
          <w:szCs w:val="22"/>
          <w:u w:val="single"/>
        </w:rPr>
        <w:t>Kč</w:t>
      </w:r>
    </w:p>
    <w:p w:rsidR="001E5B07" w:rsidRPr="00B52CF4" w:rsidRDefault="001E5B07" w:rsidP="00E35198">
      <w:pPr>
        <w:ind w:hanging="360"/>
        <w:rPr>
          <w:b/>
          <w:sz w:val="22"/>
          <w:szCs w:val="22"/>
        </w:rPr>
      </w:pPr>
    </w:p>
    <w:p w:rsidR="004157AE" w:rsidRPr="00B52CF4" w:rsidRDefault="004157AE" w:rsidP="00E834DC">
      <w:pPr>
        <w:ind w:firstLine="426"/>
        <w:rPr>
          <w:b/>
          <w:sz w:val="22"/>
          <w:szCs w:val="22"/>
        </w:rPr>
      </w:pPr>
      <w:r w:rsidRPr="00B52CF4">
        <w:rPr>
          <w:b/>
          <w:sz w:val="22"/>
          <w:szCs w:val="22"/>
        </w:rPr>
        <w:t>Cena celkem za celý předmět díla</w:t>
      </w:r>
      <w:r w:rsidR="00E35198" w:rsidRPr="00B52CF4">
        <w:rPr>
          <w:b/>
          <w:sz w:val="22"/>
          <w:szCs w:val="22"/>
        </w:rPr>
        <w:t xml:space="preserve"> (bez DPH) </w:t>
      </w:r>
      <w:r w:rsidR="00E35198" w:rsidRPr="00B52CF4">
        <w:rPr>
          <w:b/>
          <w:sz w:val="22"/>
          <w:szCs w:val="22"/>
        </w:rPr>
        <w:tab/>
      </w:r>
      <w:r w:rsidR="00E35198" w:rsidRPr="00B52CF4">
        <w:rPr>
          <w:b/>
          <w:sz w:val="22"/>
          <w:szCs w:val="22"/>
        </w:rPr>
        <w:tab/>
      </w:r>
      <w:r w:rsidR="00E35198" w:rsidRPr="00B52CF4">
        <w:rPr>
          <w:b/>
          <w:sz w:val="22"/>
          <w:szCs w:val="22"/>
        </w:rPr>
        <w:tab/>
      </w:r>
      <w:r w:rsidR="009349B7" w:rsidRPr="00B52CF4">
        <w:rPr>
          <w:b/>
          <w:sz w:val="22"/>
          <w:szCs w:val="22"/>
        </w:rPr>
        <w:tab/>
      </w:r>
      <w:r w:rsidR="002C55F6" w:rsidRPr="00B52CF4">
        <w:rPr>
          <w:b/>
          <w:sz w:val="22"/>
          <w:szCs w:val="22"/>
        </w:rPr>
        <w:tab/>
      </w:r>
      <w:r w:rsidR="00280E4A" w:rsidRPr="00B52CF4">
        <w:rPr>
          <w:b/>
          <w:sz w:val="22"/>
          <w:szCs w:val="22"/>
        </w:rPr>
        <w:tab/>
      </w:r>
      <w:r w:rsidRPr="00B52CF4">
        <w:rPr>
          <w:b/>
          <w:sz w:val="22"/>
          <w:szCs w:val="22"/>
        </w:rPr>
        <w:t xml:space="preserve">Kč </w:t>
      </w:r>
    </w:p>
    <w:p w:rsidR="003A142A" w:rsidRPr="00B52CF4" w:rsidRDefault="003A142A" w:rsidP="00C22F57">
      <w:pPr>
        <w:ind w:firstLine="708"/>
        <w:rPr>
          <w:b/>
          <w:sz w:val="22"/>
          <w:szCs w:val="22"/>
        </w:rPr>
      </w:pPr>
      <w:r w:rsidRPr="00B52CF4">
        <w:rPr>
          <w:i/>
          <w:color w:val="00B0F0"/>
          <w:sz w:val="22"/>
          <w:szCs w:val="22"/>
        </w:rPr>
        <w:t>(</w:t>
      </w:r>
      <w:r w:rsidR="00C22F57" w:rsidRPr="00B52CF4">
        <w:rPr>
          <w:i/>
          <w:color w:val="00B0F0"/>
          <w:sz w:val="22"/>
          <w:szCs w:val="22"/>
        </w:rPr>
        <w:t>Tato cena celkem bude předmětem hodnocení. D</w:t>
      </w:r>
      <w:r w:rsidRPr="00B52CF4">
        <w:rPr>
          <w:i/>
          <w:color w:val="00B0F0"/>
          <w:sz w:val="22"/>
          <w:szCs w:val="22"/>
        </w:rPr>
        <w:t xml:space="preserve">oplní </w:t>
      </w:r>
      <w:r w:rsidR="00C44830">
        <w:rPr>
          <w:i/>
          <w:color w:val="00B0F0"/>
          <w:sz w:val="22"/>
          <w:szCs w:val="22"/>
        </w:rPr>
        <w:t>dodavatel</w:t>
      </w:r>
      <w:r w:rsidR="004206CA" w:rsidRPr="00B52CF4">
        <w:rPr>
          <w:i/>
          <w:color w:val="00B0F0"/>
          <w:sz w:val="22"/>
          <w:szCs w:val="22"/>
        </w:rPr>
        <w:t>, poté poznámku vymaže</w:t>
      </w:r>
      <w:r w:rsidRPr="00B52CF4">
        <w:rPr>
          <w:i/>
          <w:color w:val="00B0F0"/>
          <w:sz w:val="22"/>
          <w:szCs w:val="22"/>
        </w:rPr>
        <w:t>)</w:t>
      </w:r>
      <w:r w:rsidRPr="00B52CF4">
        <w:rPr>
          <w:b/>
          <w:sz w:val="22"/>
          <w:szCs w:val="22"/>
        </w:rPr>
        <w:t xml:space="preserve">       </w:t>
      </w:r>
    </w:p>
    <w:p w:rsidR="00C9676D" w:rsidRPr="00B52CF4" w:rsidRDefault="003A142A" w:rsidP="00906E18">
      <w:pPr>
        <w:pStyle w:val="Nadpis7"/>
        <w:keepNext w:val="0"/>
        <w:numPr>
          <w:ilvl w:val="0"/>
          <w:numId w:val="4"/>
        </w:numPr>
        <w:overflowPunct w:val="0"/>
        <w:autoSpaceDE w:val="0"/>
        <w:autoSpaceDN w:val="0"/>
        <w:adjustRightInd w:val="0"/>
        <w:jc w:val="both"/>
        <w:rPr>
          <w:sz w:val="22"/>
          <w:szCs w:val="22"/>
        </w:rPr>
      </w:pPr>
      <w:r w:rsidRPr="00B52CF4">
        <w:rPr>
          <w:sz w:val="22"/>
          <w:szCs w:val="22"/>
        </w:rPr>
        <w:t>Cena kryje veškeré náklady nezbytné k řádné realizaci předmětu smlouvy a je stanovena jako cena nejvýše přípustná</w:t>
      </w:r>
      <w:r w:rsidR="00C9676D" w:rsidRPr="00B52CF4">
        <w:rPr>
          <w:sz w:val="22"/>
          <w:szCs w:val="22"/>
        </w:rPr>
        <w:t xml:space="preserve"> (vč. veškerých poplatků nutných k </w:t>
      </w:r>
      <w:r w:rsidR="001F5604" w:rsidRPr="00B52CF4">
        <w:rPr>
          <w:sz w:val="22"/>
          <w:szCs w:val="22"/>
        </w:rPr>
        <w:t>zajištění</w:t>
      </w:r>
      <w:r w:rsidR="00C9676D" w:rsidRPr="00B52CF4">
        <w:rPr>
          <w:sz w:val="22"/>
          <w:szCs w:val="22"/>
        </w:rPr>
        <w:t xml:space="preserve"> potřebných vyjádření</w:t>
      </w:r>
      <w:r w:rsidR="001F5604" w:rsidRPr="00B52CF4">
        <w:rPr>
          <w:sz w:val="22"/>
          <w:szCs w:val="22"/>
        </w:rPr>
        <w:t xml:space="preserve"> a stanovisek</w:t>
      </w:r>
      <w:r w:rsidR="00906C41">
        <w:rPr>
          <w:sz w:val="22"/>
          <w:szCs w:val="22"/>
        </w:rPr>
        <w:t>)</w:t>
      </w:r>
      <w:r w:rsidR="00097064">
        <w:rPr>
          <w:sz w:val="22"/>
          <w:szCs w:val="22"/>
        </w:rPr>
        <w:t>.</w:t>
      </w:r>
    </w:p>
    <w:p w:rsidR="003A142A" w:rsidRPr="00B52CF4" w:rsidRDefault="003A142A" w:rsidP="00470A89">
      <w:pPr>
        <w:pStyle w:val="Nadpis7"/>
        <w:keepNext w:val="0"/>
        <w:numPr>
          <w:ilvl w:val="0"/>
          <w:numId w:val="4"/>
        </w:numPr>
        <w:tabs>
          <w:tab w:val="clear" w:pos="360"/>
        </w:tabs>
        <w:overflowPunct w:val="0"/>
        <w:autoSpaceDE w:val="0"/>
        <w:autoSpaceDN w:val="0"/>
        <w:adjustRightInd w:val="0"/>
        <w:spacing w:before="90"/>
        <w:ind w:left="426" w:hanging="426"/>
        <w:jc w:val="both"/>
        <w:rPr>
          <w:sz w:val="22"/>
          <w:szCs w:val="22"/>
        </w:rPr>
      </w:pPr>
      <w:r w:rsidRPr="00B52CF4">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rsidR="003A142A" w:rsidRPr="00B52CF4" w:rsidRDefault="003A142A" w:rsidP="00E22A4F">
      <w:pPr>
        <w:jc w:val="both"/>
        <w:rPr>
          <w:sz w:val="22"/>
          <w:szCs w:val="22"/>
        </w:rPr>
      </w:pPr>
    </w:p>
    <w:p w:rsidR="003A142A" w:rsidRPr="00B52CF4" w:rsidRDefault="00052C3E" w:rsidP="00C038AA">
      <w:pPr>
        <w:pStyle w:val="Odstavecseseznamem"/>
        <w:numPr>
          <w:ilvl w:val="0"/>
          <w:numId w:val="11"/>
        </w:numPr>
        <w:ind w:left="426" w:hanging="426"/>
        <w:jc w:val="center"/>
        <w:rPr>
          <w:b/>
          <w:sz w:val="22"/>
          <w:szCs w:val="22"/>
        </w:rPr>
      </w:pPr>
      <w:r>
        <w:rPr>
          <w:b/>
          <w:sz w:val="22"/>
          <w:szCs w:val="22"/>
        </w:rPr>
        <w:t>Nové služby</w:t>
      </w:r>
      <w:r w:rsidR="003A142A" w:rsidRPr="00B52CF4">
        <w:rPr>
          <w:b/>
          <w:sz w:val="22"/>
          <w:szCs w:val="22"/>
        </w:rPr>
        <w:t xml:space="preserve"> </w:t>
      </w:r>
      <w:r w:rsidR="00A84338">
        <w:rPr>
          <w:b/>
          <w:sz w:val="22"/>
          <w:szCs w:val="22"/>
        </w:rPr>
        <w:t>a vícepráce</w:t>
      </w:r>
    </w:p>
    <w:p w:rsidR="003A142A" w:rsidRPr="00C10926" w:rsidRDefault="003A142A" w:rsidP="00470A89">
      <w:pPr>
        <w:pStyle w:val="Zkladntext"/>
        <w:numPr>
          <w:ilvl w:val="0"/>
          <w:numId w:val="5"/>
        </w:numPr>
        <w:spacing w:before="90" w:after="0"/>
        <w:ind w:left="426" w:hanging="411"/>
        <w:jc w:val="both"/>
        <w:rPr>
          <w:sz w:val="22"/>
          <w:szCs w:val="22"/>
        </w:rPr>
      </w:pPr>
      <w:r w:rsidRPr="00B52CF4">
        <w:rPr>
          <w:sz w:val="22"/>
          <w:szCs w:val="22"/>
        </w:rPr>
        <w:t>Objednatel si vyhrazuje po celou dobu trvání smlouvy právo na rozšíření sjednaného objemu a rozsahu předmětu veřejné zakázky, a to o další</w:t>
      </w:r>
      <w:r w:rsidR="00CE3768" w:rsidRPr="00B52CF4">
        <w:rPr>
          <w:sz w:val="22"/>
          <w:szCs w:val="22"/>
        </w:rPr>
        <w:t xml:space="preserve"> technické požadavky</w:t>
      </w:r>
      <w:r w:rsidR="00C70B60" w:rsidRPr="00B52CF4">
        <w:rPr>
          <w:sz w:val="22"/>
          <w:szCs w:val="22"/>
        </w:rPr>
        <w:t xml:space="preserve"> - technologická zařízení nebo stavební řešení</w:t>
      </w:r>
      <w:r w:rsidR="00431B11">
        <w:rPr>
          <w:sz w:val="22"/>
          <w:szCs w:val="22"/>
        </w:rPr>
        <w:t>, zejména v rámci s</w:t>
      </w:r>
      <w:r w:rsidR="00431B11" w:rsidRPr="00B52CF4">
        <w:rPr>
          <w:sz w:val="22"/>
          <w:szCs w:val="22"/>
        </w:rPr>
        <w:t>ouhlasné</w:t>
      </w:r>
      <w:r w:rsidR="00431B11">
        <w:rPr>
          <w:sz w:val="22"/>
          <w:szCs w:val="22"/>
        </w:rPr>
        <w:t>ho</w:t>
      </w:r>
      <w:r w:rsidR="00431B11" w:rsidRPr="00B52CF4">
        <w:rPr>
          <w:sz w:val="22"/>
          <w:szCs w:val="22"/>
        </w:rPr>
        <w:t xml:space="preserve"> stanovisk</w:t>
      </w:r>
      <w:r w:rsidR="00DC5816">
        <w:rPr>
          <w:sz w:val="22"/>
          <w:szCs w:val="22"/>
        </w:rPr>
        <w:t>a</w:t>
      </w:r>
      <w:r w:rsidR="00431B11" w:rsidRPr="00B52CF4">
        <w:rPr>
          <w:sz w:val="22"/>
          <w:szCs w:val="22"/>
        </w:rPr>
        <w:t xml:space="preserve"> objednatele</w:t>
      </w:r>
      <w:r w:rsidR="00431B11">
        <w:rPr>
          <w:sz w:val="22"/>
          <w:szCs w:val="22"/>
        </w:rPr>
        <w:t xml:space="preserve"> dle </w:t>
      </w:r>
      <w:r w:rsidR="00052C3E">
        <w:rPr>
          <w:sz w:val="22"/>
          <w:szCs w:val="22"/>
        </w:rPr>
        <w:t xml:space="preserve">kapitoly II., </w:t>
      </w:r>
      <w:r w:rsidR="00431B11">
        <w:rPr>
          <w:sz w:val="22"/>
          <w:szCs w:val="22"/>
        </w:rPr>
        <w:t>bod</w:t>
      </w:r>
      <w:r w:rsidR="00104D47">
        <w:rPr>
          <w:sz w:val="22"/>
          <w:szCs w:val="22"/>
        </w:rPr>
        <w:t>u 3</w:t>
      </w:r>
      <w:r w:rsidR="00CE3768" w:rsidRPr="00B52CF4">
        <w:rPr>
          <w:sz w:val="22"/>
          <w:szCs w:val="22"/>
        </w:rPr>
        <w:t xml:space="preserve">. </w:t>
      </w:r>
    </w:p>
    <w:p w:rsidR="003A142A" w:rsidRPr="00C10926" w:rsidRDefault="003A142A" w:rsidP="00470A89">
      <w:pPr>
        <w:pStyle w:val="Zkladntext"/>
        <w:spacing w:after="0"/>
        <w:ind w:left="426"/>
        <w:jc w:val="both"/>
        <w:rPr>
          <w:sz w:val="22"/>
          <w:szCs w:val="22"/>
        </w:rPr>
      </w:pPr>
      <w:r w:rsidRPr="00C10926">
        <w:rPr>
          <w:sz w:val="22"/>
          <w:szCs w:val="22"/>
        </w:rPr>
        <w:t xml:space="preserve">V případě, že objednatel využije </w:t>
      </w:r>
      <w:r w:rsidR="00052C3E" w:rsidRPr="00C10926">
        <w:rPr>
          <w:sz w:val="22"/>
          <w:szCs w:val="22"/>
        </w:rPr>
        <w:t>právo poskytnutí služeb (</w:t>
      </w:r>
      <w:r w:rsidRPr="00C10926">
        <w:rPr>
          <w:sz w:val="22"/>
          <w:szCs w:val="22"/>
        </w:rPr>
        <w:t>opční práv</w:t>
      </w:r>
      <w:r w:rsidR="00052C3E" w:rsidRPr="00C10926">
        <w:rPr>
          <w:sz w:val="22"/>
          <w:szCs w:val="22"/>
        </w:rPr>
        <w:t>o)</w:t>
      </w:r>
      <w:r w:rsidRPr="00C10926">
        <w:rPr>
          <w:sz w:val="22"/>
          <w:szCs w:val="22"/>
        </w:rPr>
        <w:t>, proběhne v této věci jednání</w:t>
      </w:r>
      <w:r w:rsidR="00C10926">
        <w:rPr>
          <w:sz w:val="22"/>
          <w:szCs w:val="22"/>
        </w:rPr>
        <w:t xml:space="preserve"> </w:t>
      </w:r>
      <w:r w:rsidR="00906C41" w:rsidRPr="00C10926">
        <w:rPr>
          <w:sz w:val="22"/>
          <w:szCs w:val="22"/>
        </w:rPr>
        <w:t>smluvních stran za účelem stanovení a odsouhlasení podmínek plnění opce – zejména upřesnění rozsahu a obsahu opce, termínu plnění a ceny. Mezi oběma smluvními stranami bude k tomuto sepsán dodatek k této smlouvě</w:t>
      </w:r>
      <w:r w:rsidR="001B5D67" w:rsidRPr="00C10926">
        <w:rPr>
          <w:sz w:val="22"/>
          <w:szCs w:val="22"/>
        </w:rPr>
        <w:t>.</w:t>
      </w:r>
      <w:r w:rsidRPr="00C10926">
        <w:rPr>
          <w:sz w:val="22"/>
          <w:szCs w:val="22"/>
        </w:rPr>
        <w:t xml:space="preserve"> </w:t>
      </w:r>
    </w:p>
    <w:p w:rsidR="003A142A" w:rsidRDefault="003A142A" w:rsidP="00470A89">
      <w:pPr>
        <w:pStyle w:val="Zkladntext"/>
        <w:spacing w:before="90"/>
        <w:ind w:left="426"/>
        <w:jc w:val="both"/>
        <w:rPr>
          <w:sz w:val="22"/>
          <w:szCs w:val="22"/>
        </w:rPr>
      </w:pPr>
      <w:r w:rsidRPr="00C10926">
        <w:rPr>
          <w:sz w:val="22"/>
          <w:szCs w:val="22"/>
        </w:rPr>
        <w:t>Objednatel předpokládá, že finanční objem hodnoty opčního práva nepřesáhne 30% z ceny předmětu plnění</w:t>
      </w:r>
      <w:r w:rsidRPr="00B52CF4">
        <w:rPr>
          <w:sz w:val="22"/>
          <w:szCs w:val="22"/>
        </w:rPr>
        <w:t xml:space="preserve">. </w:t>
      </w:r>
    </w:p>
    <w:p w:rsidR="00906C41" w:rsidRDefault="00A84338" w:rsidP="00906C41">
      <w:pPr>
        <w:pStyle w:val="Zkladntext"/>
        <w:numPr>
          <w:ilvl w:val="0"/>
          <w:numId w:val="5"/>
        </w:numPr>
        <w:spacing w:before="90" w:after="0"/>
        <w:ind w:left="426" w:hanging="411"/>
        <w:jc w:val="both"/>
        <w:rPr>
          <w:sz w:val="22"/>
          <w:szCs w:val="22"/>
        </w:rPr>
      </w:pPr>
      <w:r w:rsidRPr="009349B7">
        <w:rPr>
          <w:sz w:val="22"/>
          <w:szCs w:val="22"/>
        </w:rPr>
        <w:lastRenderedPageBreak/>
        <w:t>Dodatečné služby (vícepráce), které nebyly obsaženy v původním předmětu plnění, a jejich potřeba vznikla v důsledku objektivně nepředvídatelných okolností</w:t>
      </w:r>
      <w:r>
        <w:rPr>
          <w:sz w:val="22"/>
          <w:szCs w:val="22"/>
        </w:rPr>
        <w:t xml:space="preserve">, </w:t>
      </w:r>
      <w:r w:rsidRPr="00A43AB1">
        <w:rPr>
          <w:sz w:val="22"/>
          <w:szCs w:val="22"/>
        </w:rPr>
        <w:t xml:space="preserve">a tyto dodatečné stavební práce nebo dodatečné služby jsou nezbytné pro poskytnutí </w:t>
      </w:r>
      <w:r w:rsidRPr="00C10926">
        <w:rPr>
          <w:sz w:val="22"/>
          <w:szCs w:val="22"/>
        </w:rPr>
        <w:t>původních služeb. Tyto práce jsou oprávněni odsouhlasit zástupci objednatele uvedení v čl. I. oprávněni ve věcech technických, a to i každý samostatně. Celkový rozsah těchto prací nesmí překročit v součtu 50 % z původní ceny díla</w:t>
      </w:r>
      <w:r w:rsidR="00906C41" w:rsidRPr="00C10926">
        <w:rPr>
          <w:sz w:val="22"/>
          <w:szCs w:val="22"/>
        </w:rPr>
        <w:t>. Pokud nastane potřeba víceprací, bude o tom mezi oběma smluvními stranami sepsán dodatek k této smlouvě.</w:t>
      </w:r>
    </w:p>
    <w:p w:rsidR="000C1E16" w:rsidRDefault="000C1E16" w:rsidP="00906C41">
      <w:pPr>
        <w:pStyle w:val="Zkladntext"/>
        <w:spacing w:before="90" w:after="0"/>
        <w:ind w:left="426"/>
        <w:jc w:val="both"/>
        <w:rPr>
          <w:sz w:val="22"/>
          <w:szCs w:val="22"/>
        </w:rPr>
      </w:pPr>
    </w:p>
    <w:p w:rsidR="00036D1F" w:rsidRDefault="00036D1F" w:rsidP="00036D1F">
      <w:pPr>
        <w:pStyle w:val="Zkladntext"/>
        <w:spacing w:before="90" w:after="0"/>
        <w:ind w:left="15"/>
        <w:jc w:val="both"/>
        <w:rPr>
          <w:sz w:val="22"/>
          <w:szCs w:val="22"/>
        </w:rPr>
      </w:pPr>
    </w:p>
    <w:p w:rsidR="003A142A" w:rsidRPr="00B52CF4" w:rsidRDefault="003A142A" w:rsidP="00C038AA">
      <w:pPr>
        <w:pStyle w:val="Odstavecseseznamem"/>
        <w:numPr>
          <w:ilvl w:val="0"/>
          <w:numId w:val="11"/>
        </w:numPr>
        <w:ind w:left="426" w:hanging="426"/>
        <w:jc w:val="center"/>
        <w:rPr>
          <w:b/>
          <w:sz w:val="22"/>
          <w:szCs w:val="22"/>
        </w:rPr>
      </w:pPr>
      <w:r w:rsidRPr="00B52CF4">
        <w:rPr>
          <w:b/>
          <w:sz w:val="22"/>
          <w:szCs w:val="22"/>
        </w:rPr>
        <w:t>Doba a místo plnění</w:t>
      </w:r>
    </w:p>
    <w:p w:rsidR="00C8044F" w:rsidRPr="00B52CF4" w:rsidRDefault="003A142A" w:rsidP="00470A89">
      <w:pPr>
        <w:pStyle w:val="Zkladntext"/>
        <w:numPr>
          <w:ilvl w:val="0"/>
          <w:numId w:val="6"/>
        </w:numPr>
        <w:spacing w:before="90" w:after="0"/>
        <w:ind w:left="425" w:hanging="425"/>
        <w:jc w:val="both"/>
        <w:rPr>
          <w:sz w:val="22"/>
          <w:szCs w:val="22"/>
        </w:rPr>
      </w:pPr>
      <w:r w:rsidRPr="00B52CF4">
        <w:rPr>
          <w:sz w:val="22"/>
          <w:szCs w:val="22"/>
        </w:rPr>
        <w:t>T</w:t>
      </w:r>
      <w:r w:rsidR="00036041" w:rsidRPr="00B52CF4">
        <w:rPr>
          <w:sz w:val="22"/>
          <w:szCs w:val="22"/>
        </w:rPr>
        <w:t>e</w:t>
      </w:r>
      <w:r w:rsidRPr="00B52CF4">
        <w:rPr>
          <w:sz w:val="22"/>
          <w:szCs w:val="22"/>
        </w:rPr>
        <w:t>rmín plnění</w:t>
      </w:r>
      <w:r w:rsidR="00036041" w:rsidRPr="00B52CF4">
        <w:rPr>
          <w:sz w:val="22"/>
          <w:szCs w:val="22"/>
        </w:rPr>
        <w:t xml:space="preserve"> do</w:t>
      </w:r>
      <w:r w:rsidR="002F2215" w:rsidRPr="00B52CF4">
        <w:rPr>
          <w:sz w:val="22"/>
          <w:szCs w:val="22"/>
        </w:rPr>
        <w:t>:</w:t>
      </w:r>
      <w:r w:rsidR="00036041" w:rsidRPr="00B52CF4">
        <w:rPr>
          <w:sz w:val="22"/>
          <w:szCs w:val="22"/>
        </w:rPr>
        <w:t xml:space="preserve"> </w:t>
      </w:r>
    </w:p>
    <w:p w:rsidR="00E1087C" w:rsidRPr="00C10926" w:rsidRDefault="00E1087C" w:rsidP="00E1087C">
      <w:pPr>
        <w:pStyle w:val="Zkladntext"/>
        <w:spacing w:before="90" w:after="0"/>
        <w:ind w:left="426"/>
        <w:jc w:val="both"/>
        <w:rPr>
          <w:sz w:val="22"/>
          <w:szCs w:val="22"/>
        </w:rPr>
      </w:pPr>
      <w:r w:rsidRPr="00B52CF4">
        <w:rPr>
          <w:sz w:val="22"/>
          <w:szCs w:val="22"/>
        </w:rPr>
        <w:t xml:space="preserve">Do </w:t>
      </w:r>
      <w:r w:rsidR="00CE4AE9" w:rsidRPr="00CE4AE9">
        <w:rPr>
          <w:b/>
          <w:sz w:val="22"/>
          <w:szCs w:val="22"/>
        </w:rPr>
        <w:t>90</w:t>
      </w:r>
      <w:r w:rsidRPr="00B52CF4">
        <w:rPr>
          <w:sz w:val="22"/>
          <w:szCs w:val="22"/>
        </w:rPr>
        <w:t xml:space="preserve"> </w:t>
      </w:r>
      <w:r w:rsidRPr="00CE4AE9">
        <w:rPr>
          <w:sz w:val="22"/>
          <w:szCs w:val="22"/>
        </w:rPr>
        <w:t>kalendářních dní</w:t>
      </w:r>
      <w:r w:rsidR="006A6B78" w:rsidRPr="00B52CF4">
        <w:rPr>
          <w:b/>
          <w:sz w:val="22"/>
          <w:szCs w:val="22"/>
        </w:rPr>
        <w:t xml:space="preserve"> </w:t>
      </w:r>
      <w:r w:rsidR="00104D47" w:rsidRPr="00104D47">
        <w:rPr>
          <w:sz w:val="22"/>
          <w:szCs w:val="22"/>
        </w:rPr>
        <w:t>od</w:t>
      </w:r>
      <w:r w:rsidR="000928CB">
        <w:rPr>
          <w:sz w:val="22"/>
          <w:szCs w:val="22"/>
        </w:rPr>
        <w:t>e dne</w:t>
      </w:r>
      <w:r w:rsidR="00104D47" w:rsidRPr="00104D47">
        <w:rPr>
          <w:sz w:val="22"/>
          <w:szCs w:val="22"/>
        </w:rPr>
        <w:t xml:space="preserve"> </w:t>
      </w:r>
      <w:r w:rsidR="000928CB">
        <w:rPr>
          <w:sz w:val="22"/>
          <w:szCs w:val="22"/>
        </w:rPr>
        <w:t>účinnosti</w:t>
      </w:r>
      <w:r w:rsidR="00104D47" w:rsidRPr="00104D47">
        <w:rPr>
          <w:sz w:val="22"/>
          <w:szCs w:val="22"/>
        </w:rPr>
        <w:t xml:space="preserve"> smlouvy</w:t>
      </w:r>
      <w:r w:rsidR="00104D47">
        <w:rPr>
          <w:b/>
          <w:sz w:val="22"/>
          <w:szCs w:val="22"/>
        </w:rPr>
        <w:t xml:space="preserve"> </w:t>
      </w:r>
      <w:r w:rsidR="006A6B78" w:rsidRPr="00B52CF4">
        <w:rPr>
          <w:sz w:val="22"/>
          <w:szCs w:val="22"/>
        </w:rPr>
        <w:t xml:space="preserve">předá zhotovitel objednateli dokumentaci ve stupni pro vydání stavebního povolení v podrobnostech </w:t>
      </w:r>
      <w:r w:rsidR="006A6B78" w:rsidRPr="00C10926">
        <w:rPr>
          <w:sz w:val="22"/>
          <w:szCs w:val="22"/>
        </w:rPr>
        <w:t>dokumentace pro provádění stavby</w:t>
      </w:r>
      <w:r w:rsidR="00855836" w:rsidRPr="00C10926">
        <w:rPr>
          <w:sz w:val="22"/>
          <w:szCs w:val="22"/>
        </w:rPr>
        <w:t>,</w:t>
      </w:r>
      <w:r w:rsidR="00EF5FD9" w:rsidRPr="00C10926">
        <w:rPr>
          <w:sz w:val="22"/>
          <w:szCs w:val="22"/>
        </w:rPr>
        <w:t xml:space="preserve"> včetně dodání kompletní dokladové části nutné k vydání rozhodnutí, stavebního povolení.</w:t>
      </w:r>
      <w:r w:rsidR="00906C41" w:rsidRPr="00C10926">
        <w:rPr>
          <w:sz w:val="22"/>
          <w:szCs w:val="22"/>
        </w:rPr>
        <w:t xml:space="preserve"> Objednatel bere na vědomí, že platnost výše uvedeného termínu plnění je podmíněna včasným předáním vyjádření a stanovisek ze strany dotčených organizací a veřejnoprávních institucí a spolupůsobením objednatele specifikovaného v kapitole IX.</w:t>
      </w:r>
      <w:r w:rsidRPr="00C10926">
        <w:rPr>
          <w:i/>
          <w:sz w:val="22"/>
          <w:szCs w:val="22"/>
        </w:rPr>
        <w:t xml:space="preserve"> </w:t>
      </w:r>
    </w:p>
    <w:p w:rsidR="001C0890" w:rsidRPr="00C10926" w:rsidRDefault="0056556A" w:rsidP="00E1087C">
      <w:pPr>
        <w:pStyle w:val="Zkladntext"/>
        <w:spacing w:before="90" w:after="0"/>
        <w:ind w:left="426"/>
        <w:jc w:val="both"/>
        <w:rPr>
          <w:sz w:val="22"/>
          <w:szCs w:val="22"/>
        </w:rPr>
      </w:pPr>
      <w:r w:rsidRPr="00C10926">
        <w:rPr>
          <w:sz w:val="22"/>
          <w:szCs w:val="22"/>
        </w:rPr>
        <w:t>Uvedený termín plnění v kalendářních dnech platí za předpokladu, že objednatel vydá souhlasné stanovisko (dle kapitoly II. bod</w:t>
      </w:r>
      <w:r w:rsidR="00104D47" w:rsidRPr="00C10926">
        <w:rPr>
          <w:sz w:val="22"/>
          <w:szCs w:val="22"/>
        </w:rPr>
        <w:t xml:space="preserve"> 3</w:t>
      </w:r>
      <w:r w:rsidRPr="00C10926">
        <w:rPr>
          <w:sz w:val="22"/>
          <w:szCs w:val="22"/>
        </w:rPr>
        <w:t>), bez dalších požadavků na dodatečné změny</w:t>
      </w:r>
      <w:r w:rsidR="001C0890" w:rsidRPr="00C10926">
        <w:rPr>
          <w:sz w:val="22"/>
          <w:szCs w:val="22"/>
        </w:rPr>
        <w:t>/</w:t>
      </w:r>
      <w:r w:rsidRPr="00C10926">
        <w:rPr>
          <w:sz w:val="22"/>
          <w:szCs w:val="22"/>
        </w:rPr>
        <w:t xml:space="preserve">dopracování/doplnění předmětu plnění, dle kapitoly </w:t>
      </w:r>
      <w:r w:rsidR="00906C41" w:rsidRPr="00C10926">
        <w:rPr>
          <w:sz w:val="22"/>
          <w:szCs w:val="22"/>
        </w:rPr>
        <w:t>IV.1</w:t>
      </w:r>
      <w:r w:rsidRPr="00C10926">
        <w:rPr>
          <w:sz w:val="22"/>
          <w:szCs w:val="22"/>
        </w:rPr>
        <w:t xml:space="preserve">. </w:t>
      </w:r>
    </w:p>
    <w:p w:rsidR="0056556A" w:rsidRPr="00C10926" w:rsidRDefault="0056556A" w:rsidP="00E1087C">
      <w:pPr>
        <w:pStyle w:val="Zkladntext"/>
        <w:spacing w:before="90" w:after="0"/>
        <w:ind w:left="426"/>
        <w:jc w:val="both"/>
        <w:rPr>
          <w:sz w:val="22"/>
          <w:szCs w:val="22"/>
        </w:rPr>
      </w:pPr>
      <w:r w:rsidRPr="00C10926">
        <w:rPr>
          <w:sz w:val="22"/>
          <w:szCs w:val="22"/>
        </w:rPr>
        <w:t>V případě, že objednatel bude</w:t>
      </w:r>
      <w:r w:rsidR="001C0890" w:rsidRPr="00C10926">
        <w:rPr>
          <w:sz w:val="22"/>
          <w:szCs w:val="22"/>
        </w:rPr>
        <w:t xml:space="preserve"> </w:t>
      </w:r>
      <w:r w:rsidRPr="00C10926">
        <w:rPr>
          <w:sz w:val="22"/>
          <w:szCs w:val="22"/>
        </w:rPr>
        <w:t>v rámci svého souhrnného stanoviska požadovat dodatečné změny</w:t>
      </w:r>
      <w:r w:rsidR="001C0890" w:rsidRPr="00C10926">
        <w:rPr>
          <w:sz w:val="22"/>
          <w:szCs w:val="22"/>
        </w:rPr>
        <w:t xml:space="preserve">/dopracování/doplnění předmětu plnění, dle kapitoly </w:t>
      </w:r>
      <w:r w:rsidR="00465DEC" w:rsidRPr="00C10926">
        <w:rPr>
          <w:sz w:val="22"/>
          <w:szCs w:val="22"/>
        </w:rPr>
        <w:t>IV.1</w:t>
      </w:r>
      <w:r w:rsidR="001C0890" w:rsidRPr="00C10926">
        <w:rPr>
          <w:sz w:val="22"/>
          <w:szCs w:val="22"/>
        </w:rPr>
        <w:t xml:space="preserve">, </w:t>
      </w:r>
      <w:r w:rsidRPr="00C10926">
        <w:rPr>
          <w:sz w:val="22"/>
          <w:szCs w:val="22"/>
        </w:rPr>
        <w:t>posouvá se sjednaný termín plnění o adekvátní počet dní</w:t>
      </w:r>
      <w:r w:rsidR="001C0890" w:rsidRPr="00C10926">
        <w:rPr>
          <w:sz w:val="22"/>
          <w:szCs w:val="22"/>
        </w:rPr>
        <w:t xml:space="preserve"> – kterým je počet požadavků objednatele násobený 5</w:t>
      </w:r>
      <w:r w:rsidR="001B5D67" w:rsidRPr="00C10926">
        <w:rPr>
          <w:sz w:val="22"/>
          <w:szCs w:val="22"/>
        </w:rPr>
        <w:t xml:space="preserve"> </w:t>
      </w:r>
      <w:r w:rsidR="001C0890" w:rsidRPr="00C10926">
        <w:rPr>
          <w:sz w:val="22"/>
          <w:szCs w:val="22"/>
        </w:rPr>
        <w:t>kalendářními dny</w:t>
      </w:r>
      <w:r w:rsidR="00431B11" w:rsidRPr="00C10926">
        <w:rPr>
          <w:sz w:val="22"/>
          <w:szCs w:val="22"/>
        </w:rPr>
        <w:t xml:space="preserve">, nebude-li v rámci jednání o využití opčního práva dle </w:t>
      </w:r>
      <w:r w:rsidR="0006481E" w:rsidRPr="00C10926">
        <w:rPr>
          <w:sz w:val="22"/>
          <w:szCs w:val="22"/>
        </w:rPr>
        <w:t>kapitoly</w:t>
      </w:r>
      <w:r w:rsidR="00431B11" w:rsidRPr="00C10926">
        <w:rPr>
          <w:sz w:val="22"/>
          <w:szCs w:val="22"/>
        </w:rPr>
        <w:t xml:space="preserve"> IV.</w:t>
      </w:r>
      <w:r w:rsidR="0006481E" w:rsidRPr="00C10926">
        <w:rPr>
          <w:sz w:val="22"/>
          <w:szCs w:val="22"/>
        </w:rPr>
        <w:t xml:space="preserve">, bod </w:t>
      </w:r>
      <w:r w:rsidR="00431B11" w:rsidRPr="00C10926">
        <w:rPr>
          <w:sz w:val="22"/>
          <w:szCs w:val="22"/>
        </w:rPr>
        <w:t>1 dohodnuto jinak</w:t>
      </w:r>
      <w:r w:rsidR="001C0890" w:rsidRPr="00C10926">
        <w:rPr>
          <w:sz w:val="22"/>
          <w:szCs w:val="22"/>
        </w:rPr>
        <w:t>.</w:t>
      </w:r>
      <w:r w:rsidR="00431B11" w:rsidRPr="00C10926">
        <w:rPr>
          <w:sz w:val="22"/>
          <w:szCs w:val="22"/>
        </w:rPr>
        <w:t xml:space="preserve"> </w:t>
      </w:r>
      <w:r w:rsidR="001C0890" w:rsidRPr="00C10926">
        <w:rPr>
          <w:sz w:val="22"/>
          <w:szCs w:val="22"/>
        </w:rPr>
        <w:t xml:space="preserve"> </w:t>
      </w:r>
    </w:p>
    <w:p w:rsidR="003A142A" w:rsidRPr="00B52CF4" w:rsidRDefault="00906E18" w:rsidP="00470A89">
      <w:pPr>
        <w:pStyle w:val="Zkladntext"/>
        <w:numPr>
          <w:ilvl w:val="0"/>
          <w:numId w:val="6"/>
        </w:numPr>
        <w:spacing w:before="90" w:after="0"/>
        <w:ind w:left="425" w:hanging="425"/>
        <w:jc w:val="both"/>
        <w:rPr>
          <w:b/>
          <w:sz w:val="22"/>
          <w:szCs w:val="22"/>
        </w:rPr>
      </w:pPr>
      <w:r w:rsidRPr="00C10926">
        <w:rPr>
          <w:sz w:val="22"/>
          <w:szCs w:val="22"/>
        </w:rPr>
        <w:t xml:space="preserve">Místem předání díla se sjednává </w:t>
      </w:r>
      <w:r w:rsidR="006B7322" w:rsidRPr="00C10926">
        <w:rPr>
          <w:sz w:val="22"/>
          <w:szCs w:val="22"/>
        </w:rPr>
        <w:t xml:space="preserve">u objednatele, </w:t>
      </w:r>
      <w:r w:rsidRPr="00C10926">
        <w:rPr>
          <w:sz w:val="22"/>
          <w:szCs w:val="22"/>
        </w:rPr>
        <w:t>oddělení příprava a realizace</w:t>
      </w:r>
      <w:r w:rsidRPr="00B52CF4">
        <w:rPr>
          <w:sz w:val="22"/>
          <w:szCs w:val="22"/>
        </w:rPr>
        <w:t xml:space="preserve"> investic, Poděbradova 494/2, 702 00 Ostrava</w:t>
      </w:r>
      <w:r w:rsidR="00E834DC" w:rsidRPr="00B52CF4">
        <w:rPr>
          <w:sz w:val="22"/>
          <w:szCs w:val="22"/>
        </w:rPr>
        <w:t>,</w:t>
      </w:r>
      <w:r w:rsidRPr="00B52CF4">
        <w:rPr>
          <w:sz w:val="22"/>
          <w:szCs w:val="22"/>
        </w:rPr>
        <w:t xml:space="preserve"> Moravská Ostrava. Předání bude provedeno osobně.</w:t>
      </w:r>
    </w:p>
    <w:p w:rsidR="00470A89" w:rsidRPr="00B52CF4" w:rsidRDefault="00470A89" w:rsidP="00470A89">
      <w:pPr>
        <w:pStyle w:val="Zkladntext"/>
        <w:numPr>
          <w:ilvl w:val="0"/>
          <w:numId w:val="6"/>
        </w:numPr>
        <w:spacing w:before="90" w:after="0"/>
        <w:ind w:left="425" w:hanging="425"/>
        <w:jc w:val="both"/>
        <w:rPr>
          <w:sz w:val="22"/>
          <w:szCs w:val="22"/>
        </w:rPr>
      </w:pPr>
      <w:r w:rsidRPr="00B52CF4">
        <w:rPr>
          <w:sz w:val="22"/>
          <w:szCs w:val="22"/>
        </w:rPr>
        <w:t xml:space="preserve">Plnění díla dle </w:t>
      </w:r>
      <w:r w:rsidR="0006481E">
        <w:rPr>
          <w:sz w:val="22"/>
          <w:szCs w:val="22"/>
        </w:rPr>
        <w:t>kapitoly</w:t>
      </w:r>
      <w:r w:rsidRPr="00B52CF4">
        <w:rPr>
          <w:sz w:val="22"/>
          <w:szCs w:val="22"/>
        </w:rPr>
        <w:t xml:space="preserve"> II</w:t>
      </w:r>
      <w:r w:rsidR="00CE4AE9">
        <w:rPr>
          <w:sz w:val="22"/>
          <w:szCs w:val="22"/>
        </w:rPr>
        <w:t>.</w:t>
      </w:r>
      <w:r w:rsidRPr="00B52CF4">
        <w:rPr>
          <w:sz w:val="22"/>
          <w:szCs w:val="22"/>
        </w:rPr>
        <w:t xml:space="preserve"> </w:t>
      </w:r>
      <w:r w:rsidR="0006481E">
        <w:rPr>
          <w:sz w:val="22"/>
          <w:szCs w:val="22"/>
        </w:rPr>
        <w:t>bod</w:t>
      </w:r>
      <w:r w:rsidRPr="00B52CF4">
        <w:rPr>
          <w:sz w:val="22"/>
          <w:szCs w:val="22"/>
        </w:rPr>
        <w:t xml:space="preserve"> </w:t>
      </w:r>
      <w:r w:rsidR="00104D47">
        <w:rPr>
          <w:sz w:val="22"/>
          <w:szCs w:val="22"/>
        </w:rPr>
        <w:t>5</w:t>
      </w:r>
      <w:r w:rsidRPr="00B52CF4">
        <w:rPr>
          <w:sz w:val="22"/>
          <w:szCs w:val="22"/>
        </w:rPr>
        <w:t>, této smlouvy</w:t>
      </w:r>
      <w:r w:rsidR="00690032">
        <w:rPr>
          <w:sz w:val="22"/>
          <w:szCs w:val="22"/>
        </w:rPr>
        <w:t xml:space="preserve"> (autorský dozor)</w:t>
      </w:r>
      <w:r w:rsidRPr="00B52CF4">
        <w:rPr>
          <w:sz w:val="22"/>
          <w:szCs w:val="22"/>
        </w:rPr>
        <w:t xml:space="preserve"> bude probíhat po dobu realizace stavby do vydání kolaudačního souhlasu. Objednatel vyzve zhotovitele k zahájení činnosti autorského dozoru 10</w:t>
      </w:r>
      <w:r w:rsidR="00977133" w:rsidRPr="00B52CF4">
        <w:rPr>
          <w:sz w:val="22"/>
          <w:szCs w:val="22"/>
        </w:rPr>
        <w:t> </w:t>
      </w:r>
      <w:r w:rsidRPr="00B52CF4">
        <w:rPr>
          <w:sz w:val="22"/>
          <w:szCs w:val="22"/>
        </w:rPr>
        <w:t>dnů před předáním staveniště zhotoviteli stavby.</w:t>
      </w:r>
    </w:p>
    <w:p w:rsidR="00907D30" w:rsidRPr="00B52CF4" w:rsidRDefault="00907D30" w:rsidP="00907D30">
      <w:pPr>
        <w:pStyle w:val="Zkladntext"/>
        <w:spacing w:before="90" w:after="0"/>
        <w:jc w:val="both"/>
        <w:rPr>
          <w:sz w:val="22"/>
          <w:szCs w:val="22"/>
        </w:rPr>
      </w:pPr>
    </w:p>
    <w:p w:rsidR="003A142A" w:rsidRPr="00B52CF4" w:rsidRDefault="003B78A7" w:rsidP="00C038AA">
      <w:pPr>
        <w:pStyle w:val="Odstavecseseznamem"/>
        <w:numPr>
          <w:ilvl w:val="0"/>
          <w:numId w:val="11"/>
        </w:numPr>
        <w:ind w:left="426" w:hanging="426"/>
        <w:jc w:val="center"/>
        <w:rPr>
          <w:b/>
          <w:sz w:val="22"/>
          <w:szCs w:val="22"/>
        </w:rPr>
      </w:pPr>
      <w:r w:rsidRPr="00B52CF4">
        <w:rPr>
          <w:b/>
          <w:sz w:val="22"/>
          <w:szCs w:val="22"/>
        </w:rPr>
        <w:t>Platební a fakturační podmínky</w:t>
      </w:r>
    </w:p>
    <w:p w:rsidR="003A142A" w:rsidRPr="00B52CF4" w:rsidRDefault="003B78A7" w:rsidP="00470A89">
      <w:pPr>
        <w:numPr>
          <w:ilvl w:val="0"/>
          <w:numId w:val="7"/>
        </w:numPr>
        <w:tabs>
          <w:tab w:val="clear" w:pos="360"/>
        </w:tabs>
        <w:spacing w:before="90"/>
        <w:ind w:left="426" w:hanging="426"/>
        <w:jc w:val="both"/>
        <w:rPr>
          <w:sz w:val="22"/>
          <w:szCs w:val="22"/>
        </w:rPr>
      </w:pPr>
      <w:r w:rsidRPr="00B52CF4">
        <w:rPr>
          <w:sz w:val="22"/>
          <w:szCs w:val="22"/>
        </w:rPr>
        <w:t xml:space="preserve">Objednatel prohlašuje, že </w:t>
      </w:r>
      <w:r w:rsidR="00E740EE" w:rsidRPr="00B52CF4">
        <w:rPr>
          <w:sz w:val="22"/>
          <w:szCs w:val="22"/>
        </w:rPr>
        <w:t>m</w:t>
      </w:r>
      <w:r w:rsidR="003A142A" w:rsidRPr="00B52CF4">
        <w:rPr>
          <w:sz w:val="22"/>
          <w:szCs w:val="22"/>
        </w:rPr>
        <w:t>á zajištěno financování celé akce.</w:t>
      </w:r>
    </w:p>
    <w:p w:rsidR="003A142A" w:rsidRPr="00B52CF4" w:rsidRDefault="003A142A" w:rsidP="00470A89">
      <w:pPr>
        <w:numPr>
          <w:ilvl w:val="0"/>
          <w:numId w:val="7"/>
        </w:numPr>
        <w:tabs>
          <w:tab w:val="clear" w:pos="360"/>
        </w:tabs>
        <w:spacing w:before="90"/>
        <w:ind w:left="426" w:hanging="426"/>
        <w:jc w:val="both"/>
        <w:rPr>
          <w:sz w:val="22"/>
          <w:szCs w:val="22"/>
        </w:rPr>
      </w:pPr>
      <w:r w:rsidRPr="00B52CF4">
        <w:rPr>
          <w:sz w:val="22"/>
          <w:szCs w:val="22"/>
        </w:rPr>
        <w:t xml:space="preserve">Objednatel se zavazuje </w:t>
      </w:r>
      <w:r w:rsidR="00CB147D" w:rsidRPr="00B52CF4">
        <w:rPr>
          <w:sz w:val="22"/>
          <w:szCs w:val="22"/>
        </w:rPr>
        <w:t xml:space="preserve">za </w:t>
      </w:r>
      <w:r w:rsidR="004A70FA" w:rsidRPr="00B52CF4">
        <w:rPr>
          <w:sz w:val="22"/>
          <w:szCs w:val="22"/>
        </w:rPr>
        <w:t xml:space="preserve">řádně a včas </w:t>
      </w:r>
      <w:r w:rsidRPr="00B52CF4">
        <w:rPr>
          <w:sz w:val="22"/>
          <w:szCs w:val="22"/>
        </w:rPr>
        <w:t>zhotovené dílo zaplatit.</w:t>
      </w:r>
    </w:p>
    <w:p w:rsidR="003A142A" w:rsidRPr="00B52CF4" w:rsidRDefault="003A142A" w:rsidP="00E1087C">
      <w:pPr>
        <w:numPr>
          <w:ilvl w:val="0"/>
          <w:numId w:val="7"/>
        </w:numPr>
        <w:tabs>
          <w:tab w:val="clear" w:pos="360"/>
        </w:tabs>
        <w:spacing w:before="90"/>
        <w:ind w:left="426" w:hanging="426"/>
        <w:jc w:val="both"/>
        <w:rPr>
          <w:sz w:val="22"/>
          <w:szCs w:val="22"/>
        </w:rPr>
      </w:pPr>
      <w:r w:rsidRPr="00B52CF4">
        <w:rPr>
          <w:sz w:val="22"/>
          <w:szCs w:val="22"/>
        </w:rPr>
        <w:t xml:space="preserve">Na realizaci tohoto díla </w:t>
      </w:r>
      <w:r w:rsidR="009D7FA8" w:rsidRPr="00B52CF4">
        <w:rPr>
          <w:sz w:val="22"/>
          <w:szCs w:val="22"/>
        </w:rPr>
        <w:t xml:space="preserve">objednatel neposkytne </w:t>
      </w:r>
      <w:r w:rsidRPr="00B52CF4">
        <w:rPr>
          <w:sz w:val="22"/>
          <w:szCs w:val="22"/>
        </w:rPr>
        <w:t>žádnou finanční zálohu.</w:t>
      </w:r>
    </w:p>
    <w:p w:rsidR="00104D47" w:rsidRDefault="003A142A" w:rsidP="00470A89">
      <w:pPr>
        <w:numPr>
          <w:ilvl w:val="0"/>
          <w:numId w:val="7"/>
        </w:numPr>
        <w:tabs>
          <w:tab w:val="clear" w:pos="360"/>
        </w:tabs>
        <w:spacing w:before="90"/>
        <w:ind w:left="426" w:hanging="426"/>
        <w:jc w:val="both"/>
        <w:rPr>
          <w:sz w:val="22"/>
          <w:szCs w:val="22"/>
        </w:rPr>
      </w:pPr>
      <w:r w:rsidRPr="00B52CF4">
        <w:rPr>
          <w:sz w:val="22"/>
          <w:szCs w:val="22"/>
        </w:rPr>
        <w:t xml:space="preserve">Platbu za </w:t>
      </w:r>
      <w:r w:rsidR="00D91579" w:rsidRPr="00B52CF4">
        <w:rPr>
          <w:sz w:val="22"/>
          <w:szCs w:val="22"/>
        </w:rPr>
        <w:t>zpracovanou</w:t>
      </w:r>
      <w:r w:rsidRPr="00B52CF4">
        <w:rPr>
          <w:sz w:val="22"/>
          <w:szCs w:val="22"/>
        </w:rPr>
        <w:t xml:space="preserve"> </w:t>
      </w:r>
      <w:r w:rsidR="00D91579" w:rsidRPr="00B52CF4">
        <w:rPr>
          <w:sz w:val="22"/>
          <w:szCs w:val="22"/>
        </w:rPr>
        <w:t>projektovou dokumentaci</w:t>
      </w:r>
      <w:r w:rsidRPr="00B52CF4">
        <w:rPr>
          <w:sz w:val="22"/>
          <w:szCs w:val="22"/>
        </w:rPr>
        <w:t xml:space="preserve"> uskuteční objednatel na základě faktury – daňového dokladu. Faktura bude vystavena zhotovitelem do 15 dnů ode dne uskutečnění zdanitelného plnění</w:t>
      </w:r>
      <w:r w:rsidR="00104D47">
        <w:rPr>
          <w:sz w:val="22"/>
          <w:szCs w:val="22"/>
        </w:rPr>
        <w:t>.</w:t>
      </w:r>
      <w:r w:rsidR="002C6811" w:rsidRPr="00B52CF4">
        <w:rPr>
          <w:sz w:val="22"/>
          <w:szCs w:val="22"/>
        </w:rPr>
        <w:t xml:space="preserve"> D</w:t>
      </w:r>
      <w:r w:rsidRPr="00B52CF4">
        <w:rPr>
          <w:sz w:val="22"/>
          <w:szCs w:val="22"/>
        </w:rPr>
        <w:t xml:space="preserve">nem </w:t>
      </w:r>
      <w:r w:rsidR="002C6811" w:rsidRPr="00B52CF4">
        <w:rPr>
          <w:sz w:val="22"/>
          <w:szCs w:val="22"/>
        </w:rPr>
        <w:t xml:space="preserve">uskutečnění zdanitelného plnění </w:t>
      </w:r>
      <w:r w:rsidRPr="00B52CF4">
        <w:rPr>
          <w:sz w:val="22"/>
          <w:szCs w:val="22"/>
        </w:rPr>
        <w:t>bude den předání a převzetí</w:t>
      </w:r>
      <w:r w:rsidR="008E3607" w:rsidRPr="00B52CF4">
        <w:rPr>
          <w:sz w:val="22"/>
          <w:szCs w:val="22"/>
        </w:rPr>
        <w:t xml:space="preserve"> </w:t>
      </w:r>
      <w:r w:rsidR="00D91579" w:rsidRPr="00B52CF4">
        <w:rPr>
          <w:sz w:val="22"/>
          <w:szCs w:val="22"/>
        </w:rPr>
        <w:t>PD</w:t>
      </w:r>
      <w:r w:rsidR="00D91579" w:rsidRPr="00B52CF4">
        <w:rPr>
          <w:b/>
          <w:sz w:val="22"/>
          <w:szCs w:val="22"/>
        </w:rPr>
        <w:t xml:space="preserve"> </w:t>
      </w:r>
      <w:r w:rsidR="00D91579" w:rsidRPr="00B52CF4">
        <w:rPr>
          <w:sz w:val="22"/>
          <w:szCs w:val="22"/>
        </w:rPr>
        <w:t>ve</w:t>
      </w:r>
      <w:r w:rsidR="00104D47">
        <w:rPr>
          <w:sz w:val="22"/>
          <w:szCs w:val="22"/>
        </w:rPr>
        <w:t xml:space="preserve"> stupni DSP v podrobnostech DPS</w:t>
      </w:r>
      <w:r w:rsidRPr="00B52CF4">
        <w:rPr>
          <w:sz w:val="22"/>
          <w:szCs w:val="22"/>
        </w:rPr>
        <w:t xml:space="preserve">. </w:t>
      </w:r>
    </w:p>
    <w:p w:rsidR="002F4E71" w:rsidRPr="00B52CF4" w:rsidRDefault="002F4E71" w:rsidP="00104D47">
      <w:pPr>
        <w:spacing w:before="90"/>
        <w:ind w:left="426"/>
        <w:jc w:val="both"/>
        <w:rPr>
          <w:sz w:val="22"/>
          <w:szCs w:val="22"/>
        </w:rPr>
      </w:pPr>
      <w:r w:rsidRPr="00B52CF4">
        <w:rPr>
          <w:sz w:val="22"/>
          <w:szCs w:val="22"/>
        </w:rPr>
        <w:t xml:space="preserve">Nedílnou součástí jednotlivých faktur bude kopie příslušného oběma smluvními stranami potvrzeného Předávacího protokolu projektové dokumentace. </w:t>
      </w:r>
    </w:p>
    <w:p w:rsidR="003A142A" w:rsidRPr="00B52CF4" w:rsidRDefault="003A142A" w:rsidP="00470A89">
      <w:pPr>
        <w:pStyle w:val="Zkladntext"/>
        <w:spacing w:after="0"/>
        <w:ind w:left="426"/>
        <w:jc w:val="both"/>
        <w:rPr>
          <w:sz w:val="22"/>
          <w:szCs w:val="22"/>
        </w:rPr>
      </w:pPr>
      <w:r w:rsidRPr="00B52CF4">
        <w:rPr>
          <w:sz w:val="22"/>
          <w:szCs w:val="22"/>
        </w:rPr>
        <w:t>Splatnost faktury je 30 dnů od doručení objednateli, v pochybnostech se má za to, že faktura byla doručena třetí pracovní den po jejím odeslání.</w:t>
      </w:r>
    </w:p>
    <w:p w:rsidR="003A142A" w:rsidRPr="00B52CF4" w:rsidRDefault="003A142A" w:rsidP="00470A89">
      <w:pPr>
        <w:numPr>
          <w:ilvl w:val="0"/>
          <w:numId w:val="7"/>
        </w:numPr>
        <w:tabs>
          <w:tab w:val="clear" w:pos="360"/>
        </w:tabs>
        <w:spacing w:before="90"/>
        <w:ind w:left="426" w:hanging="426"/>
        <w:jc w:val="both"/>
        <w:rPr>
          <w:sz w:val="22"/>
          <w:szCs w:val="22"/>
        </w:rPr>
      </w:pPr>
      <w:r w:rsidRPr="00B52CF4">
        <w:rPr>
          <w:sz w:val="22"/>
          <w:szCs w:val="22"/>
        </w:rPr>
        <w:t xml:space="preserve">Smluvní strany se dohodly na platbách formou bezhotovostního bankovního převodu na účty uvedené </w:t>
      </w:r>
      <w:r w:rsidR="00C75CD1" w:rsidRPr="00B52CF4">
        <w:rPr>
          <w:sz w:val="22"/>
          <w:szCs w:val="22"/>
        </w:rPr>
        <w:t xml:space="preserve">ve vystavených fakturách. </w:t>
      </w:r>
    </w:p>
    <w:p w:rsidR="003A142A" w:rsidRPr="00B52CF4" w:rsidRDefault="003A142A" w:rsidP="00470A89">
      <w:pPr>
        <w:numPr>
          <w:ilvl w:val="0"/>
          <w:numId w:val="7"/>
        </w:numPr>
        <w:tabs>
          <w:tab w:val="clear" w:pos="360"/>
        </w:tabs>
        <w:spacing w:before="90"/>
        <w:ind w:left="426" w:hanging="426"/>
        <w:jc w:val="both"/>
        <w:rPr>
          <w:sz w:val="22"/>
          <w:szCs w:val="22"/>
        </w:rPr>
      </w:pPr>
      <w:r w:rsidRPr="00B52CF4">
        <w:rPr>
          <w:sz w:val="22"/>
          <w:szCs w:val="22"/>
        </w:rPr>
        <w:t>Na faktuře bude uvedeno číslo smlouvy objednatele.</w:t>
      </w:r>
    </w:p>
    <w:p w:rsidR="00C82141" w:rsidRDefault="00C82141" w:rsidP="00470A89">
      <w:pPr>
        <w:numPr>
          <w:ilvl w:val="0"/>
          <w:numId w:val="7"/>
        </w:numPr>
        <w:tabs>
          <w:tab w:val="clear" w:pos="360"/>
        </w:tabs>
        <w:spacing w:before="90"/>
        <w:ind w:left="426" w:hanging="426"/>
        <w:jc w:val="both"/>
        <w:rPr>
          <w:sz w:val="22"/>
          <w:szCs w:val="22"/>
        </w:rPr>
      </w:pPr>
      <w:r w:rsidRPr="00B52CF4">
        <w:rPr>
          <w:sz w:val="22"/>
          <w:szCs w:val="22"/>
        </w:rPr>
        <w:t xml:space="preserve">Platbu za výkon autorského dozoru stavby dle ustanovení </w:t>
      </w:r>
      <w:r w:rsidR="00AF2DAC">
        <w:rPr>
          <w:sz w:val="22"/>
          <w:szCs w:val="22"/>
        </w:rPr>
        <w:t>kapitoly</w:t>
      </w:r>
      <w:r w:rsidRPr="00B52CF4">
        <w:rPr>
          <w:sz w:val="22"/>
          <w:szCs w:val="22"/>
        </w:rPr>
        <w:t xml:space="preserve"> II</w:t>
      </w:r>
      <w:r w:rsidR="00054A20" w:rsidRPr="00B52CF4">
        <w:rPr>
          <w:sz w:val="22"/>
          <w:szCs w:val="22"/>
        </w:rPr>
        <w:t>.</w:t>
      </w:r>
      <w:r w:rsidR="00E22A4F" w:rsidRPr="00B52CF4">
        <w:rPr>
          <w:sz w:val="22"/>
          <w:szCs w:val="22"/>
        </w:rPr>
        <w:t>,</w:t>
      </w:r>
      <w:r w:rsidR="003B5C4C" w:rsidRPr="00B52CF4">
        <w:rPr>
          <w:sz w:val="22"/>
          <w:szCs w:val="22"/>
        </w:rPr>
        <w:t xml:space="preserve"> </w:t>
      </w:r>
      <w:r w:rsidR="00465DEC">
        <w:rPr>
          <w:sz w:val="22"/>
          <w:szCs w:val="22"/>
        </w:rPr>
        <w:t>b</w:t>
      </w:r>
      <w:r w:rsidR="00AF2DAC">
        <w:rPr>
          <w:sz w:val="22"/>
          <w:szCs w:val="22"/>
        </w:rPr>
        <w:t>od</w:t>
      </w:r>
      <w:r w:rsidR="001E5B7A" w:rsidRPr="00B52CF4">
        <w:rPr>
          <w:sz w:val="22"/>
          <w:szCs w:val="22"/>
        </w:rPr>
        <w:t xml:space="preserve"> </w:t>
      </w:r>
      <w:r w:rsidR="00104D47">
        <w:rPr>
          <w:sz w:val="22"/>
          <w:szCs w:val="22"/>
        </w:rPr>
        <w:t>5</w:t>
      </w:r>
      <w:r w:rsidRPr="00B52CF4">
        <w:rPr>
          <w:sz w:val="22"/>
          <w:szCs w:val="22"/>
        </w:rPr>
        <w:t>, této smlouvy, uskuteční objednatel na základě faktury – daňového dokladu. Faktura bu</w:t>
      </w:r>
      <w:r w:rsidR="00977133" w:rsidRPr="00B52CF4">
        <w:rPr>
          <w:sz w:val="22"/>
          <w:szCs w:val="22"/>
        </w:rPr>
        <w:t>de vystavena zhotovitelem do 15 </w:t>
      </w:r>
      <w:r w:rsidRPr="00B52CF4">
        <w:rPr>
          <w:sz w:val="22"/>
          <w:szCs w:val="22"/>
        </w:rPr>
        <w:t xml:space="preserve">dnů ode dne uskutečnění zdanitelného plnění, tímto dnem bude den vydání posledního kolaudačního souhlasu stavby. Splatnost faktury je </w:t>
      </w:r>
      <w:r w:rsidR="00977133" w:rsidRPr="00B52CF4">
        <w:rPr>
          <w:sz w:val="22"/>
          <w:szCs w:val="22"/>
        </w:rPr>
        <w:t>30 dnů od doručení objednateli, </w:t>
      </w:r>
      <w:r w:rsidRPr="00B52CF4">
        <w:rPr>
          <w:sz w:val="22"/>
          <w:szCs w:val="22"/>
        </w:rPr>
        <w:t>v pochybnostech se má za to, že faktura byla doručena třetí pracovní den po jejím odeslání.</w:t>
      </w:r>
    </w:p>
    <w:p w:rsidR="00036D1F" w:rsidRPr="00B52CF4" w:rsidRDefault="00036D1F" w:rsidP="00470A89">
      <w:pPr>
        <w:numPr>
          <w:ilvl w:val="0"/>
          <w:numId w:val="7"/>
        </w:numPr>
        <w:tabs>
          <w:tab w:val="clear" w:pos="360"/>
        </w:tabs>
        <w:spacing w:before="90"/>
        <w:ind w:left="426" w:hanging="426"/>
        <w:jc w:val="both"/>
        <w:rPr>
          <w:sz w:val="22"/>
          <w:szCs w:val="22"/>
        </w:rPr>
      </w:pPr>
      <w:r>
        <w:rPr>
          <w:sz w:val="22"/>
          <w:szCs w:val="22"/>
        </w:rPr>
        <w:lastRenderedPageBreak/>
        <w:t xml:space="preserve">Faktury mohou být vystaveny ve formátu PDF, podepsány zaručeným elektronickým podpisem nebo musí být jinak zabezpečené proti pozměnění a zaslány elektronicky na adresu </w:t>
      </w:r>
      <w:hyperlink r:id="rId11" w:history="1">
        <w:r>
          <w:rPr>
            <w:rStyle w:val="Hypertextovodkaz"/>
            <w:rFonts w:eastAsia="Arial Unicode MS"/>
            <w:sz w:val="22"/>
            <w:szCs w:val="22"/>
          </w:rPr>
          <w:t>elektronicka.fakturace@dpo.cz</w:t>
        </w:r>
      </w:hyperlink>
      <w:r>
        <w:rPr>
          <w:sz w:val="22"/>
          <w:szCs w:val="22"/>
        </w:rPr>
        <w:t>. Tím není dotčena možnost vystavení faktur v písemné podobě a jejich doručení poštou nebo osobním předáním na podatelnu objednatele. V případě doručování poštou se v pochybnostech  má za to, že faktura byla doručena třetí pracovní den po jejím odeslání.</w:t>
      </w:r>
    </w:p>
    <w:p w:rsidR="00BB636D" w:rsidRDefault="00BB636D" w:rsidP="003A142A">
      <w:pPr>
        <w:jc w:val="center"/>
        <w:rPr>
          <w:sz w:val="22"/>
          <w:szCs w:val="22"/>
        </w:rPr>
      </w:pPr>
    </w:p>
    <w:p w:rsidR="003A142A" w:rsidRPr="00B52CF4" w:rsidRDefault="003A142A" w:rsidP="00C038AA">
      <w:pPr>
        <w:pStyle w:val="Odstavecseseznamem"/>
        <w:numPr>
          <w:ilvl w:val="0"/>
          <w:numId w:val="11"/>
        </w:numPr>
        <w:ind w:left="426" w:hanging="426"/>
        <w:jc w:val="center"/>
        <w:rPr>
          <w:b/>
          <w:sz w:val="22"/>
          <w:szCs w:val="22"/>
        </w:rPr>
      </w:pPr>
      <w:r w:rsidRPr="00B52CF4">
        <w:rPr>
          <w:b/>
          <w:sz w:val="22"/>
          <w:szCs w:val="22"/>
        </w:rPr>
        <w:t xml:space="preserve">Sankční ujednání </w:t>
      </w:r>
    </w:p>
    <w:p w:rsidR="003A142A" w:rsidRPr="00662226" w:rsidRDefault="003A142A" w:rsidP="00470A89">
      <w:pPr>
        <w:numPr>
          <w:ilvl w:val="0"/>
          <w:numId w:val="8"/>
        </w:numPr>
        <w:tabs>
          <w:tab w:val="clear" w:pos="360"/>
        </w:tabs>
        <w:spacing w:before="90"/>
        <w:ind w:left="426" w:hanging="426"/>
        <w:jc w:val="both"/>
        <w:rPr>
          <w:sz w:val="22"/>
          <w:szCs w:val="22"/>
        </w:rPr>
      </w:pPr>
      <w:r w:rsidRPr="00B52CF4">
        <w:rPr>
          <w:sz w:val="22"/>
          <w:szCs w:val="22"/>
        </w:rPr>
        <w:t xml:space="preserve">Objednatel je oprávněn uplatnit smluvní pokutu ve výši </w:t>
      </w:r>
      <w:r w:rsidR="000C5374" w:rsidRPr="00B52CF4">
        <w:rPr>
          <w:sz w:val="22"/>
          <w:szCs w:val="22"/>
        </w:rPr>
        <w:t>1</w:t>
      </w:r>
      <w:r w:rsidR="00D91579" w:rsidRPr="00B52CF4">
        <w:rPr>
          <w:sz w:val="22"/>
          <w:szCs w:val="22"/>
        </w:rPr>
        <w:t>.</w:t>
      </w:r>
      <w:r w:rsidR="000C5374" w:rsidRPr="00B52CF4">
        <w:rPr>
          <w:sz w:val="22"/>
          <w:szCs w:val="22"/>
        </w:rPr>
        <w:t>0</w:t>
      </w:r>
      <w:r w:rsidRPr="00B52CF4">
        <w:rPr>
          <w:sz w:val="22"/>
          <w:szCs w:val="22"/>
        </w:rPr>
        <w:t>00</w:t>
      </w:r>
      <w:r w:rsidR="00D91579" w:rsidRPr="00B52CF4">
        <w:rPr>
          <w:sz w:val="22"/>
          <w:szCs w:val="22"/>
        </w:rPr>
        <w:t>,-</w:t>
      </w:r>
      <w:r w:rsidRPr="00B52CF4">
        <w:rPr>
          <w:sz w:val="22"/>
          <w:szCs w:val="22"/>
        </w:rPr>
        <w:t xml:space="preserve"> Kč za každý započatý den prodlení zhotovitele s </w:t>
      </w:r>
      <w:r w:rsidRPr="00662226">
        <w:rPr>
          <w:sz w:val="22"/>
          <w:szCs w:val="22"/>
        </w:rPr>
        <w:t xml:space="preserve">dodáním </w:t>
      </w:r>
      <w:r w:rsidR="00465DEC" w:rsidRPr="00662226">
        <w:rPr>
          <w:sz w:val="22"/>
          <w:szCs w:val="22"/>
        </w:rPr>
        <w:t>projektové dokumentace</w:t>
      </w:r>
      <w:r w:rsidRPr="00662226">
        <w:rPr>
          <w:sz w:val="22"/>
          <w:szCs w:val="22"/>
        </w:rPr>
        <w:t>.</w:t>
      </w:r>
    </w:p>
    <w:p w:rsidR="003A142A" w:rsidRPr="00662226" w:rsidRDefault="003A142A" w:rsidP="00470A89">
      <w:pPr>
        <w:numPr>
          <w:ilvl w:val="0"/>
          <w:numId w:val="8"/>
        </w:numPr>
        <w:tabs>
          <w:tab w:val="clear" w:pos="360"/>
        </w:tabs>
        <w:spacing w:before="90"/>
        <w:ind w:left="426" w:hanging="426"/>
        <w:jc w:val="both"/>
        <w:rPr>
          <w:sz w:val="22"/>
          <w:szCs w:val="22"/>
        </w:rPr>
      </w:pPr>
      <w:r w:rsidRPr="00662226">
        <w:rPr>
          <w:sz w:val="22"/>
          <w:szCs w:val="22"/>
        </w:rPr>
        <w:t>Dohodnut</w:t>
      </w:r>
      <w:r w:rsidR="004A70FA" w:rsidRPr="00662226">
        <w:rPr>
          <w:sz w:val="22"/>
          <w:szCs w:val="22"/>
        </w:rPr>
        <w:t xml:space="preserve">ý úrok </w:t>
      </w:r>
      <w:r w:rsidRPr="00662226">
        <w:rPr>
          <w:sz w:val="22"/>
          <w:szCs w:val="22"/>
        </w:rPr>
        <w:t>v případě prodlení úhrady faktury činí 0,05% z dlužné částky za každý den prodlení.</w:t>
      </w:r>
    </w:p>
    <w:p w:rsidR="00EB5B52" w:rsidRPr="00662226" w:rsidRDefault="00EB5B52" w:rsidP="00470A89">
      <w:pPr>
        <w:numPr>
          <w:ilvl w:val="0"/>
          <w:numId w:val="8"/>
        </w:numPr>
        <w:tabs>
          <w:tab w:val="clear" w:pos="360"/>
        </w:tabs>
        <w:spacing w:before="90"/>
        <w:ind w:left="426" w:hanging="426"/>
        <w:jc w:val="both"/>
        <w:rPr>
          <w:sz w:val="22"/>
          <w:szCs w:val="22"/>
        </w:rPr>
      </w:pPr>
      <w:r w:rsidRPr="00662226">
        <w:rPr>
          <w:sz w:val="22"/>
          <w:szCs w:val="22"/>
        </w:rPr>
        <w:t>V případě, že projektová dokumentace nebude obsahovat všechny náležitosti dokumentace dle zákona č. 13</w:t>
      </w:r>
      <w:r w:rsidR="00D76065" w:rsidRPr="00662226">
        <w:rPr>
          <w:sz w:val="22"/>
          <w:szCs w:val="22"/>
        </w:rPr>
        <w:t>4</w:t>
      </w:r>
      <w:r w:rsidRPr="00662226">
        <w:rPr>
          <w:sz w:val="22"/>
          <w:szCs w:val="22"/>
        </w:rPr>
        <w:t>/20</w:t>
      </w:r>
      <w:r w:rsidR="00D76065" w:rsidRPr="00662226">
        <w:rPr>
          <w:sz w:val="22"/>
          <w:szCs w:val="22"/>
        </w:rPr>
        <w:t>1</w:t>
      </w:r>
      <w:r w:rsidRPr="00662226">
        <w:rPr>
          <w:sz w:val="22"/>
          <w:szCs w:val="22"/>
        </w:rPr>
        <w:t xml:space="preserve">6 Sb., o veřejných zakázkách, </w:t>
      </w:r>
      <w:r w:rsidR="00293FB9" w:rsidRPr="00662226">
        <w:rPr>
          <w:sz w:val="22"/>
          <w:szCs w:val="22"/>
        </w:rPr>
        <w:t>v platném znění,</w:t>
      </w:r>
      <w:r w:rsidRPr="00662226">
        <w:rPr>
          <w:sz w:val="22"/>
          <w:szCs w:val="22"/>
        </w:rPr>
        <w:t xml:space="preserve"> a nebude zpracována v rozsahu stanoveném vyhláškou č. </w:t>
      </w:r>
      <w:r w:rsidR="00D76065" w:rsidRPr="00662226">
        <w:rPr>
          <w:sz w:val="22"/>
          <w:szCs w:val="22"/>
        </w:rPr>
        <w:t>169</w:t>
      </w:r>
      <w:r w:rsidRPr="00662226">
        <w:rPr>
          <w:sz w:val="22"/>
          <w:szCs w:val="22"/>
        </w:rPr>
        <w:t>/201</w:t>
      </w:r>
      <w:r w:rsidR="00D76065" w:rsidRPr="00662226">
        <w:rPr>
          <w:sz w:val="22"/>
          <w:szCs w:val="22"/>
        </w:rPr>
        <w:t>6</w:t>
      </w:r>
      <w:r w:rsidRPr="00662226">
        <w:rPr>
          <w:sz w:val="22"/>
          <w:szCs w:val="22"/>
        </w:rPr>
        <w:t xml:space="preserve"> Sb., kterou se stanoví podrobnosti vymezení předmětu veřejné zakázky na stavební práce a rozsah soupisu stavebních prací, dodávek a služeb s</w:t>
      </w:r>
      <w:r w:rsidR="003C64A8" w:rsidRPr="00662226">
        <w:rPr>
          <w:sz w:val="22"/>
          <w:szCs w:val="22"/>
        </w:rPr>
        <w:t>e soupisem prací</w:t>
      </w:r>
      <w:r w:rsidRPr="00662226">
        <w:rPr>
          <w:sz w:val="22"/>
          <w:szCs w:val="22"/>
        </w:rPr>
        <w:t xml:space="preserve">, ve znění pozdějších předpisů, je </w:t>
      </w:r>
      <w:r w:rsidR="009D75FE" w:rsidRPr="00662226">
        <w:rPr>
          <w:sz w:val="22"/>
          <w:szCs w:val="22"/>
        </w:rPr>
        <w:t xml:space="preserve">objednatel oprávněn </w:t>
      </w:r>
      <w:r w:rsidR="004A70FA" w:rsidRPr="00662226">
        <w:rPr>
          <w:sz w:val="22"/>
          <w:szCs w:val="22"/>
        </w:rPr>
        <w:t xml:space="preserve">účtovat zhotoviteli </w:t>
      </w:r>
      <w:r w:rsidR="00772C7F" w:rsidRPr="00662226">
        <w:rPr>
          <w:sz w:val="22"/>
          <w:szCs w:val="22"/>
        </w:rPr>
        <w:t xml:space="preserve">jednorázovou </w:t>
      </w:r>
      <w:r w:rsidRPr="00662226">
        <w:rPr>
          <w:sz w:val="22"/>
          <w:szCs w:val="22"/>
        </w:rPr>
        <w:t>smluvní pokutu ve výši</w:t>
      </w:r>
      <w:r w:rsidR="00772C7F" w:rsidRPr="00662226">
        <w:rPr>
          <w:sz w:val="22"/>
          <w:szCs w:val="22"/>
        </w:rPr>
        <w:t xml:space="preserve"> </w:t>
      </w:r>
      <w:r w:rsidR="00E908C0" w:rsidRPr="00662226">
        <w:rPr>
          <w:sz w:val="22"/>
          <w:szCs w:val="22"/>
        </w:rPr>
        <w:t>10</w:t>
      </w:r>
      <w:r w:rsidR="00D91579" w:rsidRPr="00662226">
        <w:rPr>
          <w:sz w:val="22"/>
          <w:szCs w:val="22"/>
        </w:rPr>
        <w:t>.</w:t>
      </w:r>
      <w:r w:rsidR="00772C7F" w:rsidRPr="00662226">
        <w:rPr>
          <w:sz w:val="22"/>
          <w:szCs w:val="22"/>
        </w:rPr>
        <w:t>000</w:t>
      </w:r>
      <w:r w:rsidR="00D91579" w:rsidRPr="00662226">
        <w:rPr>
          <w:sz w:val="22"/>
          <w:szCs w:val="22"/>
        </w:rPr>
        <w:t>,-</w:t>
      </w:r>
      <w:r w:rsidR="00772C7F" w:rsidRPr="00662226">
        <w:rPr>
          <w:sz w:val="22"/>
          <w:szCs w:val="22"/>
        </w:rPr>
        <w:t xml:space="preserve"> Kč</w:t>
      </w:r>
      <w:r w:rsidR="00033F96" w:rsidRPr="00662226">
        <w:rPr>
          <w:sz w:val="22"/>
          <w:szCs w:val="22"/>
        </w:rPr>
        <w:t>.</w:t>
      </w:r>
    </w:p>
    <w:p w:rsidR="00EB5B52" w:rsidRPr="00662226" w:rsidRDefault="00EB5B52" w:rsidP="00470A89">
      <w:pPr>
        <w:numPr>
          <w:ilvl w:val="0"/>
          <w:numId w:val="8"/>
        </w:numPr>
        <w:tabs>
          <w:tab w:val="clear" w:pos="360"/>
        </w:tabs>
        <w:spacing w:before="90"/>
        <w:ind w:left="426" w:hanging="426"/>
        <w:jc w:val="both"/>
        <w:rPr>
          <w:sz w:val="22"/>
          <w:szCs w:val="22"/>
        </w:rPr>
      </w:pPr>
      <w:r w:rsidRPr="00662226">
        <w:rPr>
          <w:sz w:val="22"/>
          <w:szCs w:val="22"/>
        </w:rPr>
        <w:t xml:space="preserve">Pokud zhotovitel poruší svou povinnost dle </w:t>
      </w:r>
      <w:r w:rsidR="00AF2DAC" w:rsidRPr="00662226">
        <w:rPr>
          <w:sz w:val="22"/>
          <w:szCs w:val="22"/>
        </w:rPr>
        <w:t>kapitoly</w:t>
      </w:r>
      <w:r w:rsidRPr="00662226">
        <w:rPr>
          <w:sz w:val="22"/>
          <w:szCs w:val="22"/>
        </w:rPr>
        <w:t xml:space="preserve"> II.</w:t>
      </w:r>
      <w:r w:rsidR="00E22A4F" w:rsidRPr="00662226">
        <w:rPr>
          <w:sz w:val="22"/>
          <w:szCs w:val="22"/>
        </w:rPr>
        <w:t>,</w:t>
      </w:r>
      <w:r w:rsidRPr="00662226">
        <w:rPr>
          <w:sz w:val="22"/>
          <w:szCs w:val="22"/>
        </w:rPr>
        <w:t xml:space="preserve"> </w:t>
      </w:r>
      <w:r w:rsidR="00AF2DAC" w:rsidRPr="00662226">
        <w:rPr>
          <w:sz w:val="22"/>
          <w:szCs w:val="22"/>
        </w:rPr>
        <w:t>bod</w:t>
      </w:r>
      <w:r w:rsidRPr="00662226">
        <w:rPr>
          <w:sz w:val="22"/>
          <w:szCs w:val="22"/>
        </w:rPr>
        <w:t xml:space="preserve"> </w:t>
      </w:r>
      <w:r w:rsidR="00104D47" w:rsidRPr="00662226">
        <w:rPr>
          <w:sz w:val="22"/>
          <w:szCs w:val="22"/>
        </w:rPr>
        <w:t>9</w:t>
      </w:r>
      <w:r w:rsidR="00E908C0" w:rsidRPr="00662226">
        <w:rPr>
          <w:sz w:val="22"/>
          <w:szCs w:val="22"/>
        </w:rPr>
        <w:t>,</w:t>
      </w:r>
      <w:r w:rsidRPr="00662226">
        <w:rPr>
          <w:sz w:val="22"/>
          <w:szCs w:val="22"/>
        </w:rPr>
        <w:t xml:space="preserve"> této smlouvy, je </w:t>
      </w:r>
      <w:r w:rsidR="009D75FE" w:rsidRPr="00662226">
        <w:rPr>
          <w:sz w:val="22"/>
          <w:szCs w:val="22"/>
        </w:rPr>
        <w:t xml:space="preserve">objednatel oprávněn </w:t>
      </w:r>
      <w:r w:rsidR="000D3333" w:rsidRPr="00662226">
        <w:rPr>
          <w:sz w:val="22"/>
          <w:szCs w:val="22"/>
        </w:rPr>
        <w:t>účtovat zhotoviteli</w:t>
      </w:r>
      <w:r w:rsidR="009D75FE" w:rsidRPr="00662226">
        <w:rPr>
          <w:sz w:val="22"/>
          <w:szCs w:val="22"/>
        </w:rPr>
        <w:t xml:space="preserve"> </w:t>
      </w:r>
      <w:r w:rsidRPr="00662226">
        <w:rPr>
          <w:sz w:val="22"/>
          <w:szCs w:val="22"/>
        </w:rPr>
        <w:t>smluvní pokutu ve výši 500</w:t>
      </w:r>
      <w:r w:rsidR="00D91579" w:rsidRPr="00662226">
        <w:rPr>
          <w:sz w:val="22"/>
          <w:szCs w:val="22"/>
        </w:rPr>
        <w:t>,-</w:t>
      </w:r>
      <w:r w:rsidRPr="00662226">
        <w:rPr>
          <w:sz w:val="22"/>
          <w:szCs w:val="22"/>
        </w:rPr>
        <w:t xml:space="preserve"> Kč za každý dotaz nezodpovězený v termínu.</w:t>
      </w:r>
    </w:p>
    <w:p w:rsidR="00174EC5" w:rsidRPr="00662226" w:rsidRDefault="00174EC5" w:rsidP="00470A89">
      <w:pPr>
        <w:numPr>
          <w:ilvl w:val="0"/>
          <w:numId w:val="8"/>
        </w:numPr>
        <w:tabs>
          <w:tab w:val="clear" w:pos="360"/>
        </w:tabs>
        <w:spacing w:before="90"/>
        <w:ind w:left="426" w:hanging="426"/>
        <w:jc w:val="both"/>
        <w:rPr>
          <w:sz w:val="22"/>
          <w:szCs w:val="22"/>
        </w:rPr>
      </w:pPr>
      <w:r w:rsidRPr="00662226">
        <w:rPr>
          <w:sz w:val="22"/>
          <w:szCs w:val="22"/>
        </w:rPr>
        <w:t xml:space="preserve">Při porušení záruky dle </w:t>
      </w:r>
      <w:r w:rsidR="00AF2DAC" w:rsidRPr="00662226">
        <w:rPr>
          <w:sz w:val="22"/>
          <w:szCs w:val="22"/>
        </w:rPr>
        <w:t>kapitoly</w:t>
      </w:r>
      <w:r w:rsidRPr="00662226">
        <w:rPr>
          <w:sz w:val="22"/>
          <w:szCs w:val="22"/>
        </w:rPr>
        <w:t xml:space="preserve"> VIII</w:t>
      </w:r>
      <w:r w:rsidR="00E22A4F" w:rsidRPr="00662226">
        <w:rPr>
          <w:sz w:val="22"/>
          <w:szCs w:val="22"/>
        </w:rPr>
        <w:t>,</w:t>
      </w:r>
      <w:r w:rsidRPr="00662226">
        <w:rPr>
          <w:sz w:val="22"/>
          <w:szCs w:val="22"/>
        </w:rPr>
        <w:t xml:space="preserve"> </w:t>
      </w:r>
      <w:r w:rsidR="00AF2DAC" w:rsidRPr="00662226">
        <w:rPr>
          <w:sz w:val="22"/>
          <w:szCs w:val="22"/>
        </w:rPr>
        <w:t>bod</w:t>
      </w:r>
      <w:r w:rsidRPr="00662226">
        <w:rPr>
          <w:sz w:val="22"/>
          <w:szCs w:val="22"/>
        </w:rPr>
        <w:t xml:space="preserve"> </w:t>
      </w:r>
      <w:r w:rsidR="00147898" w:rsidRPr="00662226">
        <w:rPr>
          <w:sz w:val="22"/>
          <w:szCs w:val="22"/>
        </w:rPr>
        <w:t>3</w:t>
      </w:r>
      <w:r w:rsidRPr="00662226">
        <w:rPr>
          <w:sz w:val="22"/>
          <w:szCs w:val="22"/>
        </w:rPr>
        <w:t>, této smlouvy</w:t>
      </w:r>
      <w:r w:rsidR="00E908C0" w:rsidRPr="00662226">
        <w:rPr>
          <w:sz w:val="22"/>
          <w:szCs w:val="22"/>
        </w:rPr>
        <w:t>,</w:t>
      </w:r>
      <w:r w:rsidRPr="00662226">
        <w:rPr>
          <w:sz w:val="22"/>
          <w:szCs w:val="22"/>
        </w:rPr>
        <w:t xml:space="preserve"> je objednatel oprávněn uplatnit smluvní pokutu ve výši </w:t>
      </w:r>
      <w:r w:rsidR="00A2667D" w:rsidRPr="00662226">
        <w:rPr>
          <w:sz w:val="22"/>
          <w:szCs w:val="22"/>
        </w:rPr>
        <w:t>1</w:t>
      </w:r>
      <w:r w:rsidRPr="00662226">
        <w:rPr>
          <w:sz w:val="22"/>
          <w:szCs w:val="22"/>
        </w:rPr>
        <w:t>.000,- Kč za každý jednotlivý případ chybně uvedeného právního předpisu nebo odkazu na něj.</w:t>
      </w:r>
    </w:p>
    <w:p w:rsidR="00F55F72" w:rsidRPr="00662226" w:rsidRDefault="00147898" w:rsidP="00210FF1">
      <w:pPr>
        <w:numPr>
          <w:ilvl w:val="0"/>
          <w:numId w:val="8"/>
        </w:numPr>
        <w:spacing w:before="90"/>
        <w:jc w:val="both"/>
        <w:rPr>
          <w:sz w:val="22"/>
          <w:szCs w:val="22"/>
        </w:rPr>
      </w:pPr>
      <w:r w:rsidRPr="00662226">
        <w:rPr>
          <w:sz w:val="22"/>
          <w:szCs w:val="22"/>
        </w:rPr>
        <w:t xml:space="preserve">Pokud zhotovitel poruší svou povinnost vyplývající z výkonu autorského dozoru </w:t>
      </w:r>
      <w:r w:rsidR="00210FF1" w:rsidRPr="00662226">
        <w:rPr>
          <w:sz w:val="22"/>
          <w:szCs w:val="22"/>
        </w:rPr>
        <w:t>dle</w:t>
      </w:r>
      <w:r w:rsidRPr="00662226">
        <w:rPr>
          <w:sz w:val="22"/>
          <w:szCs w:val="22"/>
        </w:rPr>
        <w:t xml:space="preserve"> </w:t>
      </w:r>
      <w:r w:rsidR="00AF2DAC" w:rsidRPr="00662226">
        <w:rPr>
          <w:sz w:val="22"/>
          <w:szCs w:val="22"/>
        </w:rPr>
        <w:t>kapitoly</w:t>
      </w:r>
      <w:r w:rsidR="00E22A4F" w:rsidRPr="00662226">
        <w:rPr>
          <w:sz w:val="22"/>
          <w:szCs w:val="22"/>
        </w:rPr>
        <w:t xml:space="preserve"> II, </w:t>
      </w:r>
      <w:r w:rsidR="00AF2DAC" w:rsidRPr="00662226">
        <w:rPr>
          <w:sz w:val="22"/>
          <w:szCs w:val="22"/>
        </w:rPr>
        <w:t>bod</w:t>
      </w:r>
      <w:r w:rsidR="00E22A4F" w:rsidRPr="00662226">
        <w:rPr>
          <w:sz w:val="22"/>
          <w:szCs w:val="22"/>
        </w:rPr>
        <w:t xml:space="preserve"> </w:t>
      </w:r>
      <w:r w:rsidR="004B10EC" w:rsidRPr="00662226">
        <w:rPr>
          <w:sz w:val="22"/>
          <w:szCs w:val="22"/>
        </w:rPr>
        <w:t>5</w:t>
      </w:r>
      <w:r w:rsidRPr="00662226">
        <w:rPr>
          <w:sz w:val="22"/>
          <w:szCs w:val="22"/>
        </w:rPr>
        <w:t xml:space="preserve">, </w:t>
      </w:r>
      <w:r w:rsidR="00E908C0" w:rsidRPr="00662226">
        <w:rPr>
          <w:sz w:val="22"/>
          <w:szCs w:val="22"/>
        </w:rPr>
        <w:t xml:space="preserve">této smlouvy, </w:t>
      </w:r>
      <w:r w:rsidRPr="00662226">
        <w:rPr>
          <w:sz w:val="22"/>
          <w:szCs w:val="22"/>
        </w:rPr>
        <w:t>je objednatel oprávněn účtovat zhotoviteli smluvní pokutu ve výši 500,- Kč za každý případ porušení.</w:t>
      </w:r>
    </w:p>
    <w:p w:rsidR="00147898" w:rsidRPr="00662226" w:rsidRDefault="00147898" w:rsidP="00470A89">
      <w:pPr>
        <w:numPr>
          <w:ilvl w:val="0"/>
          <w:numId w:val="8"/>
        </w:numPr>
        <w:tabs>
          <w:tab w:val="clear" w:pos="360"/>
        </w:tabs>
        <w:spacing w:before="90"/>
        <w:ind w:left="426" w:hanging="426"/>
        <w:jc w:val="both"/>
        <w:rPr>
          <w:sz w:val="22"/>
          <w:szCs w:val="22"/>
        </w:rPr>
      </w:pPr>
      <w:r w:rsidRPr="00662226">
        <w:rPr>
          <w:sz w:val="22"/>
          <w:szCs w:val="22"/>
        </w:rPr>
        <w:t>Objednatel je oprávněn uplatnit smluvní pokutu ve výši 1</w:t>
      </w:r>
      <w:r w:rsidR="00D91579" w:rsidRPr="00662226">
        <w:rPr>
          <w:sz w:val="22"/>
          <w:szCs w:val="22"/>
        </w:rPr>
        <w:t>.</w:t>
      </w:r>
      <w:r w:rsidRPr="00662226">
        <w:rPr>
          <w:sz w:val="22"/>
          <w:szCs w:val="22"/>
        </w:rPr>
        <w:t>000</w:t>
      </w:r>
      <w:r w:rsidR="00D91579" w:rsidRPr="00662226">
        <w:rPr>
          <w:sz w:val="22"/>
          <w:szCs w:val="22"/>
        </w:rPr>
        <w:t>,-</w:t>
      </w:r>
      <w:r w:rsidRPr="00662226">
        <w:rPr>
          <w:sz w:val="22"/>
          <w:szCs w:val="22"/>
        </w:rPr>
        <w:t xml:space="preserve"> Kč za každý započatý den prodlení zhotovitele s odstraněním záruční vady dle </w:t>
      </w:r>
      <w:r w:rsidR="00AF2DAC" w:rsidRPr="00662226">
        <w:rPr>
          <w:sz w:val="22"/>
          <w:szCs w:val="22"/>
        </w:rPr>
        <w:t>kapitoly</w:t>
      </w:r>
      <w:r w:rsidR="00E22A4F" w:rsidRPr="00662226">
        <w:rPr>
          <w:sz w:val="22"/>
          <w:szCs w:val="22"/>
        </w:rPr>
        <w:t xml:space="preserve"> VIII</w:t>
      </w:r>
      <w:r w:rsidR="00D76065" w:rsidRPr="00662226">
        <w:rPr>
          <w:sz w:val="22"/>
          <w:szCs w:val="22"/>
        </w:rPr>
        <w:t>.</w:t>
      </w:r>
      <w:r w:rsidR="00E22A4F" w:rsidRPr="00662226">
        <w:rPr>
          <w:sz w:val="22"/>
          <w:szCs w:val="22"/>
        </w:rPr>
        <w:t xml:space="preserve"> </w:t>
      </w:r>
      <w:r w:rsidR="00AF2DAC" w:rsidRPr="00662226">
        <w:rPr>
          <w:sz w:val="22"/>
          <w:szCs w:val="22"/>
        </w:rPr>
        <w:t>bod</w:t>
      </w:r>
      <w:r w:rsidR="00E22A4F" w:rsidRPr="00662226">
        <w:rPr>
          <w:sz w:val="22"/>
          <w:szCs w:val="22"/>
        </w:rPr>
        <w:t xml:space="preserve"> 4</w:t>
      </w:r>
      <w:r w:rsidR="00E908C0" w:rsidRPr="00662226">
        <w:rPr>
          <w:sz w:val="22"/>
          <w:szCs w:val="22"/>
        </w:rPr>
        <w:t xml:space="preserve">, této </w:t>
      </w:r>
      <w:r w:rsidRPr="00662226">
        <w:rPr>
          <w:sz w:val="22"/>
          <w:szCs w:val="22"/>
        </w:rPr>
        <w:t>smlouvy.</w:t>
      </w:r>
    </w:p>
    <w:p w:rsidR="00974DA5" w:rsidRPr="00662226" w:rsidRDefault="00974DA5" w:rsidP="00470A89">
      <w:pPr>
        <w:numPr>
          <w:ilvl w:val="0"/>
          <w:numId w:val="8"/>
        </w:numPr>
        <w:tabs>
          <w:tab w:val="clear" w:pos="360"/>
        </w:tabs>
        <w:spacing w:before="90"/>
        <w:ind w:left="426" w:hanging="426"/>
        <w:jc w:val="both"/>
        <w:rPr>
          <w:sz w:val="22"/>
          <w:szCs w:val="22"/>
        </w:rPr>
      </w:pPr>
      <w:r w:rsidRPr="00662226">
        <w:rPr>
          <w:sz w:val="22"/>
          <w:szCs w:val="22"/>
        </w:rPr>
        <w:t>Zaplacením smluvní pokuty zhotovitelem není dotčeno právo objednatele na náhradu škody.</w:t>
      </w:r>
    </w:p>
    <w:p w:rsidR="00BB636D" w:rsidRPr="00662226" w:rsidRDefault="00BB636D" w:rsidP="003A142A">
      <w:pPr>
        <w:jc w:val="center"/>
        <w:rPr>
          <w:b/>
          <w:sz w:val="22"/>
          <w:szCs w:val="22"/>
        </w:rPr>
      </w:pPr>
    </w:p>
    <w:p w:rsidR="003A142A" w:rsidRPr="00662226" w:rsidRDefault="003A142A" w:rsidP="00C038AA">
      <w:pPr>
        <w:pStyle w:val="Odstavecseseznamem"/>
        <w:numPr>
          <w:ilvl w:val="0"/>
          <w:numId w:val="11"/>
        </w:numPr>
        <w:ind w:left="426" w:hanging="426"/>
        <w:jc w:val="center"/>
        <w:rPr>
          <w:b/>
          <w:sz w:val="22"/>
          <w:szCs w:val="22"/>
        </w:rPr>
      </w:pPr>
      <w:r w:rsidRPr="00662226">
        <w:rPr>
          <w:b/>
          <w:sz w:val="22"/>
          <w:szCs w:val="22"/>
        </w:rPr>
        <w:t xml:space="preserve">Záruční podmínky </w:t>
      </w:r>
    </w:p>
    <w:p w:rsidR="003A142A" w:rsidRPr="00662226" w:rsidRDefault="003A142A" w:rsidP="00470A89">
      <w:pPr>
        <w:numPr>
          <w:ilvl w:val="0"/>
          <w:numId w:val="9"/>
        </w:numPr>
        <w:tabs>
          <w:tab w:val="clear" w:pos="360"/>
        </w:tabs>
        <w:spacing w:before="90"/>
        <w:ind w:left="426" w:hanging="426"/>
        <w:jc w:val="both"/>
        <w:rPr>
          <w:sz w:val="22"/>
          <w:szCs w:val="22"/>
        </w:rPr>
      </w:pPr>
      <w:r w:rsidRPr="00662226">
        <w:rPr>
          <w:sz w:val="22"/>
          <w:szCs w:val="22"/>
        </w:rPr>
        <w:t>Zhotovitel poskytuje záruku</w:t>
      </w:r>
      <w:r w:rsidR="0066309B" w:rsidRPr="00662226">
        <w:rPr>
          <w:sz w:val="22"/>
          <w:szCs w:val="22"/>
        </w:rPr>
        <w:t xml:space="preserve"> </w:t>
      </w:r>
      <w:r w:rsidR="00DD4C69" w:rsidRPr="00662226">
        <w:rPr>
          <w:sz w:val="22"/>
          <w:szCs w:val="22"/>
        </w:rPr>
        <w:t xml:space="preserve">za jakost </w:t>
      </w:r>
      <w:r w:rsidRPr="00662226">
        <w:rPr>
          <w:sz w:val="22"/>
          <w:szCs w:val="22"/>
        </w:rPr>
        <w:t xml:space="preserve">na dobu </w:t>
      </w:r>
      <w:r w:rsidR="003B5C4C" w:rsidRPr="00662226">
        <w:rPr>
          <w:sz w:val="22"/>
          <w:szCs w:val="22"/>
        </w:rPr>
        <w:t>60</w:t>
      </w:r>
      <w:r w:rsidRPr="00662226">
        <w:rPr>
          <w:sz w:val="22"/>
          <w:szCs w:val="22"/>
        </w:rPr>
        <w:t xml:space="preserve"> měsíců od protokolárního předání a převzetí díla dle předmětu této </w:t>
      </w:r>
      <w:r w:rsidR="00054A20" w:rsidRPr="00662226">
        <w:rPr>
          <w:sz w:val="22"/>
          <w:szCs w:val="22"/>
        </w:rPr>
        <w:t>smlouvy</w:t>
      </w:r>
      <w:r w:rsidRPr="00662226">
        <w:rPr>
          <w:sz w:val="22"/>
          <w:szCs w:val="22"/>
        </w:rPr>
        <w:t>.</w:t>
      </w:r>
    </w:p>
    <w:p w:rsidR="003B5C4C" w:rsidRPr="00662226" w:rsidRDefault="003B5C4C" w:rsidP="003B5C4C">
      <w:pPr>
        <w:numPr>
          <w:ilvl w:val="0"/>
          <w:numId w:val="9"/>
        </w:numPr>
        <w:tabs>
          <w:tab w:val="clear" w:pos="360"/>
        </w:tabs>
        <w:spacing w:before="90"/>
        <w:ind w:left="426" w:hanging="426"/>
        <w:jc w:val="both"/>
        <w:rPr>
          <w:sz w:val="22"/>
          <w:szCs w:val="22"/>
        </w:rPr>
      </w:pPr>
      <w:r w:rsidRPr="00662226">
        <w:rPr>
          <w:sz w:val="22"/>
          <w:szCs w:val="22"/>
        </w:rPr>
        <w:t>Zhotovitel se zavazuje, že dle projektové dokumentace, která je předmětem této smlouvy, Projektová dokumentace pro provádění stavby (DPS), bude možno úspěšně zrealizovat výběrové řízení na dodávk</w:t>
      </w:r>
      <w:r w:rsidR="00D53A7E" w:rsidRPr="00662226">
        <w:rPr>
          <w:sz w:val="22"/>
          <w:szCs w:val="22"/>
        </w:rPr>
        <w:t>u</w:t>
      </w:r>
      <w:r w:rsidRPr="00662226">
        <w:rPr>
          <w:sz w:val="22"/>
          <w:szCs w:val="22"/>
        </w:rPr>
        <w:t xml:space="preserve"> stavby, a že tuto stavbu bude možno zrealizovat. Délka této záruky se stanovuje na dobu 60 měsíců od protokolárního předání a převzetí dokumentace zpracované na základě této smlouvy.</w:t>
      </w:r>
    </w:p>
    <w:p w:rsidR="003B5C4C" w:rsidRPr="00662226" w:rsidRDefault="003B5C4C" w:rsidP="003B5C4C">
      <w:pPr>
        <w:numPr>
          <w:ilvl w:val="0"/>
          <w:numId w:val="9"/>
        </w:numPr>
        <w:tabs>
          <w:tab w:val="clear" w:pos="360"/>
        </w:tabs>
        <w:spacing w:before="90"/>
        <w:ind w:left="426" w:hanging="426"/>
        <w:jc w:val="both"/>
        <w:rPr>
          <w:sz w:val="22"/>
          <w:szCs w:val="22"/>
        </w:rPr>
      </w:pPr>
      <w:r w:rsidRPr="00662226">
        <w:rPr>
          <w:sz w:val="22"/>
          <w:szCs w:val="22"/>
        </w:rPr>
        <w:t>Zhotovitel poskytuje záruku na skutečnost, že dokumentace stavby bude zpracována dle platných</w:t>
      </w:r>
      <w:r w:rsidR="00465DEC" w:rsidRPr="00662226">
        <w:rPr>
          <w:sz w:val="22"/>
          <w:szCs w:val="22"/>
        </w:rPr>
        <w:t xml:space="preserve"> obecně závazných</w:t>
      </w:r>
      <w:r w:rsidRPr="00662226">
        <w:rPr>
          <w:sz w:val="22"/>
          <w:szCs w:val="22"/>
        </w:rPr>
        <w:t xml:space="preserve"> právních předpisů, a že všechny relevantní</w:t>
      </w:r>
      <w:r w:rsidR="00465DEC" w:rsidRPr="00662226">
        <w:rPr>
          <w:sz w:val="22"/>
          <w:szCs w:val="22"/>
        </w:rPr>
        <w:t xml:space="preserve"> obecně závazné</w:t>
      </w:r>
      <w:r w:rsidRPr="00662226">
        <w:rPr>
          <w:sz w:val="22"/>
          <w:szCs w:val="22"/>
        </w:rPr>
        <w:t xml:space="preserve"> právní předpisy, nebo odkazy na ně, budou v dokumentaci uvedeny správně.</w:t>
      </w:r>
    </w:p>
    <w:p w:rsidR="00147898" w:rsidRPr="00B52CF4" w:rsidRDefault="00147898" w:rsidP="003B5C4C">
      <w:pPr>
        <w:numPr>
          <w:ilvl w:val="0"/>
          <w:numId w:val="9"/>
        </w:numPr>
        <w:tabs>
          <w:tab w:val="clear" w:pos="360"/>
        </w:tabs>
        <w:spacing w:before="90"/>
        <w:ind w:left="426" w:hanging="426"/>
        <w:jc w:val="both"/>
        <w:rPr>
          <w:sz w:val="22"/>
          <w:szCs w:val="22"/>
        </w:rPr>
      </w:pPr>
      <w:r w:rsidRPr="00662226">
        <w:rPr>
          <w:sz w:val="22"/>
          <w:szCs w:val="22"/>
        </w:rPr>
        <w:t xml:space="preserve">V případě, že </w:t>
      </w:r>
      <w:r w:rsidR="00465DEC" w:rsidRPr="00662226">
        <w:rPr>
          <w:sz w:val="22"/>
          <w:szCs w:val="22"/>
        </w:rPr>
        <w:t xml:space="preserve">projektová dokumentace </w:t>
      </w:r>
      <w:r w:rsidRPr="00662226">
        <w:rPr>
          <w:sz w:val="22"/>
          <w:szCs w:val="22"/>
        </w:rPr>
        <w:t>bude obsahovat vady, je zhotovitel povinen tyto odstranit ve lhůtě 14 dnů ode dne oznámení vady objednatelem</w:t>
      </w:r>
      <w:r w:rsidRPr="00B52CF4">
        <w:rPr>
          <w:sz w:val="22"/>
          <w:szCs w:val="22"/>
        </w:rPr>
        <w:t>, nebude-li dohodnuto jinak.</w:t>
      </w:r>
    </w:p>
    <w:p w:rsidR="00147898" w:rsidRPr="00B52CF4" w:rsidRDefault="00147898" w:rsidP="00AE14B2">
      <w:pPr>
        <w:jc w:val="center"/>
        <w:rPr>
          <w:b/>
          <w:sz w:val="22"/>
          <w:szCs w:val="22"/>
        </w:rPr>
      </w:pPr>
    </w:p>
    <w:p w:rsidR="00C82141" w:rsidRPr="00B52CF4" w:rsidRDefault="00C82141" w:rsidP="00C038AA">
      <w:pPr>
        <w:pStyle w:val="Odstavecseseznamem"/>
        <w:numPr>
          <w:ilvl w:val="0"/>
          <w:numId w:val="11"/>
        </w:numPr>
        <w:ind w:left="426" w:hanging="426"/>
        <w:jc w:val="center"/>
        <w:rPr>
          <w:b/>
          <w:sz w:val="22"/>
          <w:szCs w:val="22"/>
        </w:rPr>
      </w:pPr>
      <w:r w:rsidRPr="00B52CF4">
        <w:rPr>
          <w:b/>
          <w:sz w:val="22"/>
          <w:szCs w:val="22"/>
        </w:rPr>
        <w:t>Závazky objednatele, podmiňující plnění zhotovitele</w:t>
      </w:r>
    </w:p>
    <w:p w:rsidR="000A3186" w:rsidRPr="00B52CF4" w:rsidRDefault="00C82141" w:rsidP="00470A89">
      <w:pPr>
        <w:numPr>
          <w:ilvl w:val="0"/>
          <w:numId w:val="13"/>
        </w:numPr>
        <w:tabs>
          <w:tab w:val="clear" w:pos="360"/>
        </w:tabs>
        <w:spacing w:before="90"/>
        <w:ind w:left="426" w:hanging="426"/>
        <w:jc w:val="both"/>
        <w:rPr>
          <w:sz w:val="22"/>
          <w:szCs w:val="22"/>
        </w:rPr>
      </w:pPr>
      <w:r w:rsidRPr="00B52CF4">
        <w:rPr>
          <w:sz w:val="22"/>
          <w:szCs w:val="22"/>
        </w:rPr>
        <w:t xml:space="preserve">Objednatel umožní zhotoviteli </w:t>
      </w:r>
      <w:r w:rsidR="0066309B" w:rsidRPr="00B52CF4">
        <w:rPr>
          <w:sz w:val="22"/>
          <w:szCs w:val="22"/>
        </w:rPr>
        <w:t xml:space="preserve">vstup </w:t>
      </w:r>
      <w:r w:rsidR="004B10EC">
        <w:rPr>
          <w:sz w:val="22"/>
          <w:szCs w:val="22"/>
        </w:rPr>
        <w:t>do Areálu dílny Martinov a následně objektu Budova opravny silničních vozidel</w:t>
      </w:r>
      <w:r w:rsidR="006A6B78" w:rsidRPr="00B52CF4">
        <w:rPr>
          <w:sz w:val="22"/>
          <w:szCs w:val="22"/>
        </w:rPr>
        <w:t>,</w:t>
      </w:r>
      <w:r w:rsidRPr="00B52CF4">
        <w:rPr>
          <w:sz w:val="22"/>
          <w:szCs w:val="22"/>
        </w:rPr>
        <w:t xml:space="preserve"> v užívání objednatele, kter</w:t>
      </w:r>
      <w:r w:rsidR="006A6B78" w:rsidRPr="00B52CF4">
        <w:rPr>
          <w:sz w:val="22"/>
          <w:szCs w:val="22"/>
        </w:rPr>
        <w:t>ý</w:t>
      </w:r>
      <w:r w:rsidRPr="00B52CF4">
        <w:rPr>
          <w:sz w:val="22"/>
          <w:szCs w:val="22"/>
        </w:rPr>
        <w:t xml:space="preserve"> j</w:t>
      </w:r>
      <w:r w:rsidR="006A6B78" w:rsidRPr="00B52CF4">
        <w:rPr>
          <w:sz w:val="22"/>
          <w:szCs w:val="22"/>
        </w:rPr>
        <w:t>e</w:t>
      </w:r>
      <w:r w:rsidRPr="00B52CF4">
        <w:rPr>
          <w:sz w:val="22"/>
          <w:szCs w:val="22"/>
        </w:rPr>
        <w:t xml:space="preserve"> předmětem plnění dle této smlouvy dotčen</w:t>
      </w:r>
      <w:r w:rsidR="006A6B78" w:rsidRPr="00B52CF4">
        <w:rPr>
          <w:sz w:val="22"/>
          <w:szCs w:val="22"/>
        </w:rPr>
        <w:t>ý</w:t>
      </w:r>
      <w:r w:rsidRPr="00B52CF4">
        <w:rPr>
          <w:sz w:val="22"/>
          <w:szCs w:val="22"/>
        </w:rPr>
        <w:t xml:space="preserve">. Žádost o umožnění vstupu </w:t>
      </w:r>
      <w:r w:rsidR="006A6B78" w:rsidRPr="00B52CF4">
        <w:rPr>
          <w:sz w:val="22"/>
          <w:szCs w:val="22"/>
        </w:rPr>
        <w:t>do objektu</w:t>
      </w:r>
      <w:r w:rsidRPr="00B52CF4">
        <w:rPr>
          <w:sz w:val="22"/>
          <w:szCs w:val="22"/>
        </w:rPr>
        <w:t xml:space="preserve"> musí zhotovitel prokazatelně objednateli doručit alespoň 3 pracovní dny předem</w:t>
      </w:r>
      <w:r w:rsidR="00761399">
        <w:rPr>
          <w:sz w:val="22"/>
          <w:szCs w:val="22"/>
        </w:rPr>
        <w:t>, nebude-li dohodnuto jinak</w:t>
      </w:r>
      <w:r w:rsidRPr="00B52CF4">
        <w:rPr>
          <w:sz w:val="22"/>
          <w:szCs w:val="22"/>
        </w:rPr>
        <w:t>.</w:t>
      </w:r>
    </w:p>
    <w:p w:rsidR="00CD4DFE" w:rsidRDefault="00CD4DFE" w:rsidP="00470A89">
      <w:pPr>
        <w:numPr>
          <w:ilvl w:val="0"/>
          <w:numId w:val="13"/>
        </w:numPr>
        <w:tabs>
          <w:tab w:val="clear" w:pos="360"/>
        </w:tabs>
        <w:spacing w:before="90"/>
        <w:ind w:left="426" w:hanging="426"/>
        <w:jc w:val="both"/>
        <w:rPr>
          <w:sz w:val="22"/>
          <w:szCs w:val="22"/>
        </w:rPr>
      </w:pPr>
      <w:r w:rsidRPr="00B52CF4">
        <w:rPr>
          <w:sz w:val="22"/>
          <w:szCs w:val="22"/>
        </w:rPr>
        <w:t xml:space="preserve">Objednatel poskytne součinnost při plnění předmětu smlouvy, viz </w:t>
      </w:r>
      <w:r w:rsidR="00AF2DAC">
        <w:rPr>
          <w:sz w:val="22"/>
          <w:szCs w:val="22"/>
        </w:rPr>
        <w:t>kapitola</w:t>
      </w:r>
      <w:r w:rsidRPr="00B52CF4">
        <w:rPr>
          <w:sz w:val="22"/>
          <w:szCs w:val="22"/>
        </w:rPr>
        <w:t xml:space="preserve"> II. Předmět smlouvy</w:t>
      </w:r>
      <w:r w:rsidR="00C930EE" w:rsidRPr="00B52CF4">
        <w:rPr>
          <w:sz w:val="22"/>
          <w:szCs w:val="22"/>
        </w:rPr>
        <w:t xml:space="preserve">, </w:t>
      </w:r>
      <w:r w:rsidR="00761399">
        <w:rPr>
          <w:sz w:val="22"/>
          <w:szCs w:val="22"/>
        </w:rPr>
        <w:t xml:space="preserve">při </w:t>
      </w:r>
      <w:r w:rsidR="00C930EE" w:rsidRPr="00B52CF4">
        <w:rPr>
          <w:sz w:val="22"/>
          <w:szCs w:val="22"/>
        </w:rPr>
        <w:t>zajištění vydání rozhodnutí</w:t>
      </w:r>
      <w:r w:rsidRPr="00B52CF4">
        <w:rPr>
          <w:sz w:val="22"/>
          <w:szCs w:val="22"/>
        </w:rPr>
        <w:t>.</w:t>
      </w:r>
      <w:r w:rsidR="00052C3E" w:rsidRPr="00052C3E">
        <w:rPr>
          <w:sz w:val="22"/>
          <w:szCs w:val="22"/>
        </w:rPr>
        <w:t xml:space="preserve"> </w:t>
      </w:r>
      <w:r w:rsidR="00052C3E" w:rsidRPr="00354408">
        <w:rPr>
          <w:sz w:val="22"/>
          <w:szCs w:val="22"/>
        </w:rPr>
        <w:t xml:space="preserve">Objednatel neposkytne zhotoviteli generální plnou moc k zajištění </w:t>
      </w:r>
      <w:r w:rsidR="00052C3E">
        <w:rPr>
          <w:sz w:val="22"/>
          <w:szCs w:val="22"/>
        </w:rPr>
        <w:t xml:space="preserve">vyjádření a </w:t>
      </w:r>
      <w:r w:rsidR="00052C3E" w:rsidRPr="00354408">
        <w:rPr>
          <w:sz w:val="22"/>
          <w:szCs w:val="22"/>
        </w:rPr>
        <w:t>stanovisek</w:t>
      </w:r>
      <w:r w:rsidR="00052C3E">
        <w:rPr>
          <w:sz w:val="22"/>
          <w:szCs w:val="22"/>
        </w:rPr>
        <w:t>.</w:t>
      </w:r>
    </w:p>
    <w:p w:rsidR="00362414" w:rsidRPr="00662226" w:rsidRDefault="00DD4C69" w:rsidP="00470A89">
      <w:pPr>
        <w:numPr>
          <w:ilvl w:val="0"/>
          <w:numId w:val="13"/>
        </w:numPr>
        <w:tabs>
          <w:tab w:val="clear" w:pos="360"/>
        </w:tabs>
        <w:spacing w:before="90"/>
        <w:ind w:left="426" w:hanging="426"/>
        <w:jc w:val="both"/>
        <w:rPr>
          <w:sz w:val="22"/>
          <w:szCs w:val="22"/>
        </w:rPr>
      </w:pPr>
      <w:r w:rsidRPr="00662226">
        <w:rPr>
          <w:iCs/>
          <w:sz w:val="22"/>
          <w:szCs w:val="22"/>
        </w:rPr>
        <w:t xml:space="preserve">Objednatel </w:t>
      </w:r>
      <w:r w:rsidR="000C1E16" w:rsidRPr="00662226">
        <w:rPr>
          <w:sz w:val="22"/>
          <w:szCs w:val="22"/>
        </w:rPr>
        <w:t xml:space="preserve">poskytne </w:t>
      </w:r>
      <w:r w:rsidRPr="00662226">
        <w:rPr>
          <w:sz w:val="22"/>
          <w:szCs w:val="22"/>
        </w:rPr>
        <w:t>zhotoviteli</w:t>
      </w:r>
      <w:r w:rsidR="000C1E16" w:rsidRPr="00662226">
        <w:rPr>
          <w:sz w:val="22"/>
          <w:szCs w:val="22"/>
        </w:rPr>
        <w:t xml:space="preserve"> dostupnou projektovou dokumentaci objektu, v elektronické formě v editovatelné verzi</w:t>
      </w:r>
      <w:r w:rsidR="00465DEC" w:rsidRPr="00662226">
        <w:rPr>
          <w:sz w:val="22"/>
          <w:szCs w:val="22"/>
        </w:rPr>
        <w:t xml:space="preserve"> a situační výkres areálu se zákresem průběhu inženýrských sítí</w:t>
      </w:r>
      <w:r w:rsidRPr="00662226">
        <w:rPr>
          <w:sz w:val="22"/>
          <w:szCs w:val="22"/>
        </w:rPr>
        <w:t>, a to nejpozději do 3 pracovních dnů ode dne účinnosti smlouvy</w:t>
      </w:r>
      <w:r w:rsidR="000C1E16" w:rsidRPr="00662226">
        <w:rPr>
          <w:sz w:val="22"/>
          <w:szCs w:val="22"/>
        </w:rPr>
        <w:t>.</w:t>
      </w:r>
    </w:p>
    <w:p w:rsidR="00465DEC" w:rsidRPr="00662226" w:rsidRDefault="00465DEC" w:rsidP="00465DEC">
      <w:pPr>
        <w:numPr>
          <w:ilvl w:val="0"/>
          <w:numId w:val="13"/>
        </w:numPr>
        <w:tabs>
          <w:tab w:val="clear" w:pos="360"/>
        </w:tabs>
        <w:spacing w:before="90"/>
        <w:ind w:left="426" w:hanging="426"/>
        <w:jc w:val="both"/>
        <w:rPr>
          <w:sz w:val="22"/>
          <w:szCs w:val="22"/>
        </w:rPr>
      </w:pPr>
      <w:r w:rsidRPr="00662226">
        <w:rPr>
          <w:sz w:val="22"/>
          <w:szCs w:val="22"/>
        </w:rPr>
        <w:lastRenderedPageBreak/>
        <w:t>Neposkytnutí nutné součinnosti objednatele v požadovaném termínu je důvodem pro posunutí termínu plnění zhotovitele uvedeném v bodě V této smlouvy, případně k odstoupení od smlouvy ze strany zhotovitele.</w:t>
      </w:r>
    </w:p>
    <w:p w:rsidR="00465DEC" w:rsidRPr="00662226" w:rsidRDefault="00465DEC" w:rsidP="00465DEC">
      <w:pPr>
        <w:spacing w:before="90"/>
        <w:ind w:left="426"/>
        <w:jc w:val="both"/>
        <w:rPr>
          <w:sz w:val="22"/>
          <w:szCs w:val="22"/>
        </w:rPr>
      </w:pPr>
    </w:p>
    <w:p w:rsidR="001B5D67" w:rsidRPr="00662226" w:rsidRDefault="001B5D67" w:rsidP="003A142A">
      <w:pPr>
        <w:tabs>
          <w:tab w:val="left" w:pos="426"/>
        </w:tabs>
        <w:ind w:left="360"/>
        <w:jc w:val="center"/>
        <w:rPr>
          <w:sz w:val="22"/>
          <w:szCs w:val="22"/>
        </w:rPr>
      </w:pPr>
    </w:p>
    <w:p w:rsidR="003A142A" w:rsidRPr="00662226" w:rsidRDefault="003A142A" w:rsidP="00C038AA">
      <w:pPr>
        <w:pStyle w:val="Odstavecseseznamem"/>
        <w:numPr>
          <w:ilvl w:val="0"/>
          <w:numId w:val="11"/>
        </w:numPr>
        <w:ind w:left="426" w:hanging="426"/>
        <w:jc w:val="center"/>
        <w:rPr>
          <w:b/>
          <w:sz w:val="22"/>
          <w:szCs w:val="22"/>
        </w:rPr>
      </w:pPr>
      <w:r w:rsidRPr="00662226">
        <w:rPr>
          <w:b/>
          <w:sz w:val="22"/>
          <w:szCs w:val="22"/>
        </w:rPr>
        <w:t>Ostatní ujednání</w:t>
      </w:r>
    </w:p>
    <w:p w:rsidR="003A142A" w:rsidRPr="00662226"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62226">
        <w:rPr>
          <w:rFonts w:cs="Times New Roman"/>
          <w:sz w:val="22"/>
          <w:szCs w:val="22"/>
          <w:lang w:eastAsia="cs-CZ"/>
        </w:rPr>
        <w:t xml:space="preserve">Zhotovitel a jeho zaměstnanci a </w:t>
      </w:r>
      <w:r w:rsidR="00D53A7E" w:rsidRPr="00662226">
        <w:rPr>
          <w:rFonts w:cs="Times New Roman"/>
          <w:sz w:val="22"/>
          <w:szCs w:val="22"/>
          <w:lang w:eastAsia="cs-CZ"/>
        </w:rPr>
        <w:t>osoby</w:t>
      </w:r>
      <w:r w:rsidRPr="00662226">
        <w:rPr>
          <w:rFonts w:cs="Times New Roman"/>
          <w:sz w:val="22"/>
          <w:szCs w:val="22"/>
          <w:lang w:eastAsia="cs-CZ"/>
        </w:rPr>
        <w:t>, kte</w:t>
      </w:r>
      <w:r w:rsidR="00D53A7E" w:rsidRPr="00662226">
        <w:rPr>
          <w:rFonts w:cs="Times New Roman"/>
          <w:sz w:val="22"/>
          <w:szCs w:val="22"/>
          <w:lang w:eastAsia="cs-CZ"/>
        </w:rPr>
        <w:t>ré</w:t>
      </w:r>
      <w:r w:rsidRPr="00662226">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3A142A" w:rsidRPr="00662226"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62226">
        <w:rPr>
          <w:rFonts w:cs="Times New Roman"/>
          <w:sz w:val="22"/>
          <w:szCs w:val="22"/>
          <w:lang w:eastAsia="cs-CZ"/>
        </w:rPr>
        <w:t xml:space="preserve">Věcí neupravené touto smlouvou o dílo se řídí příslušnými právními předpisy České republiky, zejména pak </w:t>
      </w:r>
      <w:r w:rsidR="00D53A7E" w:rsidRPr="00662226">
        <w:rPr>
          <w:rFonts w:cs="Times New Roman"/>
          <w:sz w:val="22"/>
          <w:szCs w:val="22"/>
          <w:lang w:eastAsia="cs-CZ"/>
        </w:rPr>
        <w:t xml:space="preserve">občanským </w:t>
      </w:r>
      <w:r w:rsidRPr="00662226">
        <w:rPr>
          <w:rFonts w:cs="Times New Roman"/>
          <w:sz w:val="22"/>
          <w:szCs w:val="22"/>
          <w:lang w:eastAsia="cs-CZ"/>
        </w:rPr>
        <w:t>zákoníkem a prováděcími předpis</w:t>
      </w:r>
      <w:r w:rsidR="00D53A7E" w:rsidRPr="00662226">
        <w:rPr>
          <w:rFonts w:cs="Times New Roman"/>
          <w:sz w:val="22"/>
          <w:szCs w:val="22"/>
          <w:lang w:eastAsia="cs-CZ"/>
        </w:rPr>
        <w:t>y</w:t>
      </w:r>
      <w:r w:rsidRPr="00662226">
        <w:rPr>
          <w:rFonts w:cs="Times New Roman"/>
          <w:sz w:val="22"/>
          <w:szCs w:val="22"/>
          <w:lang w:eastAsia="cs-CZ"/>
        </w:rPr>
        <w:t xml:space="preserve"> v platném znění</w:t>
      </w:r>
      <w:r w:rsidR="00FB5768" w:rsidRPr="00662226">
        <w:rPr>
          <w:rFonts w:cs="Times New Roman"/>
          <w:sz w:val="22"/>
          <w:szCs w:val="22"/>
          <w:lang w:eastAsia="cs-CZ"/>
        </w:rPr>
        <w:t>.</w:t>
      </w:r>
    </w:p>
    <w:p w:rsidR="00572C66" w:rsidRPr="00662226" w:rsidRDefault="00572C66" w:rsidP="00C038AA">
      <w:pPr>
        <w:pStyle w:val="Zkladntext"/>
        <w:numPr>
          <w:ilvl w:val="0"/>
          <w:numId w:val="10"/>
        </w:numPr>
        <w:spacing w:before="90" w:after="0"/>
        <w:ind w:left="426" w:hanging="426"/>
        <w:jc w:val="both"/>
        <w:rPr>
          <w:sz w:val="22"/>
          <w:szCs w:val="22"/>
        </w:rPr>
      </w:pPr>
      <w:r w:rsidRPr="00662226">
        <w:rPr>
          <w:sz w:val="22"/>
          <w:szCs w:val="22"/>
        </w:rPr>
        <w:t xml:space="preserve">Objednatel se zavazuje dílo převzít v případě, že bude </w:t>
      </w:r>
      <w:r w:rsidR="00F2713A" w:rsidRPr="00662226">
        <w:rPr>
          <w:sz w:val="22"/>
          <w:szCs w:val="22"/>
        </w:rPr>
        <w:t>způsobilé sloužit svému účelu</w:t>
      </w:r>
      <w:r w:rsidRPr="00662226">
        <w:rPr>
          <w:sz w:val="22"/>
          <w:szCs w:val="22"/>
        </w:rPr>
        <w:t>. O předání a převzetí díla se sepíše předávací protokol, ve kterém objednatel uvede, zda dílo přejímá či nikoliv.</w:t>
      </w:r>
      <w:r w:rsidR="00F2713A" w:rsidRPr="00662226">
        <w:rPr>
          <w:sz w:val="22"/>
          <w:szCs w:val="22"/>
        </w:rPr>
        <w:t xml:space="preserve"> Pokud objednatel převezme dílo vykazující vady a nedodělky, je zhotovitel povinen tyto odstranit ve lhůtě 5 pracovních dnů, nebude-li dohodnuto jinak.</w:t>
      </w:r>
      <w:r w:rsidRPr="00662226">
        <w:rPr>
          <w:sz w:val="22"/>
          <w:szCs w:val="22"/>
        </w:rPr>
        <w:t xml:space="preserve"> </w:t>
      </w:r>
    </w:p>
    <w:p w:rsidR="003A142A" w:rsidRPr="00662226"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62226">
        <w:rPr>
          <w:rFonts w:cs="Times New Roman"/>
          <w:sz w:val="22"/>
          <w:szCs w:val="22"/>
          <w:lang w:eastAsia="cs-CZ"/>
        </w:rPr>
        <w:t>Vady díla, které jej činí neupotřebitelným nebo pokud nemá vlastnosti, které si objednatel</w:t>
      </w:r>
      <w:r w:rsidR="00465DEC" w:rsidRPr="00662226">
        <w:rPr>
          <w:rFonts w:cs="Times New Roman"/>
          <w:sz w:val="22"/>
          <w:szCs w:val="22"/>
          <w:lang w:eastAsia="cs-CZ"/>
        </w:rPr>
        <w:t xml:space="preserve"> adekvátně</w:t>
      </w:r>
      <w:r w:rsidRPr="00662226">
        <w:rPr>
          <w:rFonts w:cs="Times New Roman"/>
          <w:sz w:val="22"/>
          <w:szCs w:val="22"/>
          <w:lang w:eastAsia="cs-CZ"/>
        </w:rPr>
        <w:t xml:space="preserve"> vymínil nebo o kterých ho zhotovitel ujistil, se považují za podstatné porušení smlouvy a objednatel může z tohoto důvodu od smlouvy odstoupit.</w:t>
      </w:r>
      <w:r w:rsidR="00465DEC" w:rsidRPr="00662226">
        <w:rPr>
          <w:rFonts w:cs="Times New Roman"/>
          <w:sz w:val="22"/>
          <w:szCs w:val="22"/>
          <w:lang w:eastAsia="cs-CZ"/>
        </w:rPr>
        <w:t xml:space="preserve"> V písemném oznámení o odstoupení je objednatel povinen uvést ke kterému dni odstupuje a důvod, který ho k takovému kroku opravňuje.</w:t>
      </w:r>
    </w:p>
    <w:p w:rsidR="003A142A" w:rsidRPr="00662226" w:rsidRDefault="003A142A" w:rsidP="00C038AA">
      <w:pPr>
        <w:pStyle w:val="Odstavecseseznamem"/>
        <w:numPr>
          <w:ilvl w:val="0"/>
          <w:numId w:val="10"/>
        </w:numPr>
        <w:spacing w:before="90"/>
        <w:ind w:left="426" w:hanging="426"/>
        <w:jc w:val="both"/>
        <w:rPr>
          <w:sz w:val="22"/>
          <w:szCs w:val="22"/>
        </w:rPr>
      </w:pPr>
      <w:r w:rsidRPr="00662226">
        <w:rPr>
          <w:sz w:val="22"/>
          <w:szCs w:val="22"/>
        </w:rPr>
        <w:t>Zhotovitel se zavazuje při vypracování PD postupovat s odbornou péčí tak, aby při provádění díla podle jim vypracované PD nedošlo ke škodám, mající původ v této PD.</w:t>
      </w:r>
    </w:p>
    <w:p w:rsidR="003A142A" w:rsidRPr="00662226" w:rsidRDefault="003A142A" w:rsidP="00C038AA">
      <w:pPr>
        <w:pStyle w:val="Odstavecseseznamem"/>
        <w:numPr>
          <w:ilvl w:val="0"/>
          <w:numId w:val="10"/>
        </w:numPr>
        <w:spacing w:before="90"/>
        <w:ind w:left="426" w:hanging="426"/>
        <w:jc w:val="both"/>
        <w:rPr>
          <w:sz w:val="22"/>
          <w:szCs w:val="22"/>
        </w:rPr>
      </w:pPr>
      <w:r w:rsidRPr="00662226">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53975" w:rsidRPr="00662226">
        <w:rPr>
          <w:sz w:val="22"/>
          <w:szCs w:val="22"/>
        </w:rPr>
        <w:t>2</w:t>
      </w:r>
      <w:r w:rsidRPr="00662226">
        <w:rPr>
          <w:sz w:val="22"/>
          <w:szCs w:val="22"/>
        </w:rPr>
        <w:t xml:space="preserve"> mil. Kč pro jednu pojistnou událost a celkový limit pojistného plnění minimálně </w:t>
      </w:r>
      <w:r w:rsidR="00C82141" w:rsidRPr="00662226">
        <w:rPr>
          <w:sz w:val="22"/>
          <w:szCs w:val="22"/>
        </w:rPr>
        <w:t>1</w:t>
      </w:r>
      <w:r w:rsidR="00053975" w:rsidRPr="00662226">
        <w:rPr>
          <w:sz w:val="22"/>
          <w:szCs w:val="22"/>
        </w:rPr>
        <w:t>0</w:t>
      </w:r>
      <w:r w:rsidRPr="00662226">
        <w:rPr>
          <w:sz w:val="22"/>
          <w:szCs w:val="22"/>
        </w:rPr>
        <w:t xml:space="preserve"> mil. Kč.</w:t>
      </w:r>
    </w:p>
    <w:p w:rsidR="003A142A" w:rsidRPr="00662226"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62226">
        <w:rPr>
          <w:rFonts w:cs="Times New Roman"/>
          <w:sz w:val="22"/>
          <w:szCs w:val="22"/>
          <w:lang w:eastAsia="cs-CZ"/>
        </w:rPr>
        <w:t>Zhotovitel nemůže bez souhlasu objednatele postoupit svá práva a povinnosti plynoucí ze smlouvy třetí osobě.</w:t>
      </w:r>
    </w:p>
    <w:p w:rsidR="00BD7A4B" w:rsidRPr="00B52CF4"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662226">
        <w:rPr>
          <w:rFonts w:cs="Times New Roman"/>
          <w:sz w:val="22"/>
          <w:szCs w:val="22"/>
          <w:lang w:eastAsia="cs-CZ"/>
        </w:rPr>
        <w:t>Zhotovitel po dobu všech prací odpovídá za bezpečnost všech svých pracovníků</w:t>
      </w:r>
      <w:r w:rsidR="00465DEC" w:rsidRPr="00662226">
        <w:rPr>
          <w:rFonts w:cs="Times New Roman"/>
          <w:sz w:val="22"/>
          <w:szCs w:val="22"/>
          <w:lang w:eastAsia="cs-CZ"/>
        </w:rPr>
        <w:t xml:space="preserve"> vyjma případů prokazatelně zaviněných ze strany objednatele</w:t>
      </w:r>
      <w:r w:rsidRPr="00662226">
        <w:rPr>
          <w:rFonts w:cs="Times New Roman"/>
          <w:sz w:val="22"/>
          <w:szCs w:val="22"/>
          <w:lang w:eastAsia="cs-CZ"/>
        </w:rPr>
        <w:t xml:space="preserve">. </w:t>
      </w:r>
      <w:r w:rsidR="009C241F" w:rsidRPr="00662226">
        <w:rPr>
          <w:rFonts w:cs="Times New Roman"/>
          <w:sz w:val="22"/>
          <w:szCs w:val="22"/>
          <w:lang w:eastAsia="cs-CZ"/>
        </w:rPr>
        <w:t>Zhotovitel je po dobu všech prací v</w:t>
      </w:r>
      <w:r w:rsidR="00E455D1" w:rsidRPr="00662226">
        <w:rPr>
          <w:rFonts w:cs="Times New Roman"/>
          <w:sz w:val="22"/>
          <w:szCs w:val="22"/>
          <w:lang w:eastAsia="cs-CZ"/>
        </w:rPr>
        <w:t> budově PŘ</w:t>
      </w:r>
      <w:r w:rsidR="009C241F" w:rsidRPr="00662226">
        <w:rPr>
          <w:rFonts w:cs="Times New Roman"/>
          <w:sz w:val="22"/>
          <w:szCs w:val="22"/>
          <w:lang w:eastAsia="cs-CZ"/>
        </w:rPr>
        <w:t xml:space="preserve"> objednatele zodpovědným za dodržování zásad BOZP a PO uvedených</w:t>
      </w:r>
      <w:r w:rsidR="009C241F" w:rsidRPr="00B52CF4">
        <w:rPr>
          <w:rFonts w:cs="Times New Roman"/>
          <w:sz w:val="22"/>
          <w:szCs w:val="22"/>
          <w:lang w:eastAsia="cs-CZ"/>
        </w:rPr>
        <w:t xml:space="preserve"> v příloze č. 1, a to až do doby předání díla objednateli.</w:t>
      </w:r>
    </w:p>
    <w:p w:rsidR="003A142A" w:rsidRPr="00B52CF4" w:rsidRDefault="003B78A7" w:rsidP="00C038AA">
      <w:pPr>
        <w:pStyle w:val="Textvbloku1"/>
        <w:numPr>
          <w:ilvl w:val="0"/>
          <w:numId w:val="10"/>
        </w:numPr>
        <w:suppressAutoHyphens w:val="0"/>
        <w:spacing w:before="90"/>
        <w:ind w:left="426" w:right="0" w:hanging="426"/>
        <w:jc w:val="both"/>
        <w:rPr>
          <w:rFonts w:cs="Times New Roman"/>
          <w:sz w:val="22"/>
          <w:szCs w:val="22"/>
          <w:lang w:eastAsia="cs-CZ"/>
        </w:rPr>
      </w:pPr>
      <w:r w:rsidRPr="00B52CF4">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B52CF4">
        <w:rPr>
          <w:rFonts w:cs="Times New Roman"/>
          <w:sz w:val="22"/>
          <w:szCs w:val="22"/>
          <w:lang w:eastAsia="cs-CZ"/>
        </w:rPr>
        <w:t>stanovení novým.</w:t>
      </w:r>
    </w:p>
    <w:p w:rsidR="003A142A" w:rsidRPr="00B52CF4" w:rsidRDefault="00052C3E" w:rsidP="001D27B9">
      <w:pPr>
        <w:pStyle w:val="Textvbloku1"/>
        <w:numPr>
          <w:ilvl w:val="0"/>
          <w:numId w:val="10"/>
        </w:numPr>
        <w:suppressAutoHyphens w:val="0"/>
        <w:spacing w:before="90"/>
        <w:ind w:left="426" w:right="0" w:hanging="426"/>
        <w:jc w:val="both"/>
        <w:rPr>
          <w:rFonts w:cs="Times New Roman"/>
          <w:sz w:val="22"/>
          <w:szCs w:val="22"/>
          <w:lang w:eastAsia="cs-CZ"/>
        </w:rPr>
      </w:pPr>
      <w:r w:rsidRPr="00354408">
        <w:rPr>
          <w:sz w:val="22"/>
          <w:szCs w:val="22"/>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r w:rsidR="001D27B9">
        <w:rPr>
          <w:sz w:val="22"/>
          <w:szCs w:val="22"/>
        </w:rPr>
        <w:t xml:space="preserve"> </w:t>
      </w:r>
      <w:r w:rsidR="001D27B9" w:rsidRPr="001D27B9">
        <w:rPr>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w:t>
      </w:r>
      <w:r w:rsidR="001D27B9">
        <w:rPr>
          <w:sz w:val="22"/>
          <w:szCs w:val="22"/>
        </w:rPr>
        <w:t>zhotovitele</w:t>
      </w:r>
      <w:r w:rsidR="001D27B9" w:rsidRPr="001D27B9">
        <w:rPr>
          <w:sz w:val="22"/>
          <w:szCs w:val="22"/>
        </w:rPr>
        <w:t xml:space="preserve"> je blíže vyspecifikováno v příloze č. </w:t>
      </w:r>
      <w:r w:rsidR="001D27B9">
        <w:rPr>
          <w:sz w:val="22"/>
          <w:szCs w:val="22"/>
        </w:rPr>
        <w:t>4</w:t>
      </w:r>
      <w:r w:rsidR="001D27B9" w:rsidRPr="001D27B9">
        <w:rPr>
          <w:sz w:val="22"/>
          <w:szCs w:val="22"/>
        </w:rPr>
        <w:t xml:space="preserve"> smlouvy .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rsidR="003A142A" w:rsidRPr="00B52CF4"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B52CF4">
        <w:rPr>
          <w:rFonts w:cs="Times New Roman"/>
          <w:sz w:val="22"/>
          <w:szCs w:val="22"/>
          <w:lang w:eastAsia="cs-CZ"/>
        </w:rPr>
        <w:t>Písemnosti se považují za doručené i v případě, že kterákoliv ze smluvních stran jejich doručení odmítne či jinak znemožní.</w:t>
      </w:r>
    </w:p>
    <w:p w:rsidR="003A142A" w:rsidRPr="00B52CF4" w:rsidRDefault="003A142A" w:rsidP="00C038AA">
      <w:pPr>
        <w:pStyle w:val="Zkladntext"/>
        <w:numPr>
          <w:ilvl w:val="0"/>
          <w:numId w:val="10"/>
        </w:numPr>
        <w:spacing w:before="90" w:after="0"/>
        <w:ind w:left="426" w:hanging="426"/>
        <w:jc w:val="both"/>
        <w:rPr>
          <w:sz w:val="22"/>
          <w:szCs w:val="22"/>
        </w:rPr>
      </w:pPr>
      <w:r w:rsidRPr="00B52CF4">
        <w:rPr>
          <w:sz w:val="22"/>
          <w:szCs w:val="22"/>
        </w:rPr>
        <w:t>Změnit nebo doplnit tuto smlouvu lze jen formou písemných dodatků, které budou vzestupně číslovány, výslovně prohlášeny za dodatek této smlouvy a podepsány oprávněnými zástupci smluvních stran.</w:t>
      </w:r>
    </w:p>
    <w:p w:rsidR="003A142A" w:rsidRPr="00B52CF4"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B52CF4">
        <w:rPr>
          <w:rFonts w:cs="Times New Roman"/>
          <w:sz w:val="22"/>
          <w:szCs w:val="22"/>
          <w:lang w:eastAsia="cs-CZ"/>
        </w:rPr>
        <w:t>Osoby podepisující tuto smlouvu svým podpisem stvrzují platnost svých jednatelských oprávnění.</w:t>
      </w:r>
    </w:p>
    <w:p w:rsidR="003A142A" w:rsidRPr="00B52CF4" w:rsidRDefault="003A142A" w:rsidP="00C038AA">
      <w:pPr>
        <w:pStyle w:val="Textvbloku1"/>
        <w:numPr>
          <w:ilvl w:val="0"/>
          <w:numId w:val="10"/>
        </w:numPr>
        <w:suppressAutoHyphens w:val="0"/>
        <w:spacing w:before="90"/>
        <w:ind w:left="426" w:right="0" w:hanging="426"/>
        <w:jc w:val="both"/>
        <w:rPr>
          <w:rFonts w:cs="Times New Roman"/>
          <w:sz w:val="22"/>
          <w:szCs w:val="22"/>
        </w:rPr>
      </w:pPr>
      <w:r w:rsidRPr="00B52CF4">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rsidR="003A142A" w:rsidRPr="00B52CF4" w:rsidRDefault="003A142A" w:rsidP="00C038AA">
      <w:pPr>
        <w:pStyle w:val="Textvbloku1"/>
        <w:numPr>
          <w:ilvl w:val="0"/>
          <w:numId w:val="10"/>
        </w:numPr>
        <w:suppressAutoHyphens w:val="0"/>
        <w:spacing w:before="90"/>
        <w:ind w:left="426" w:right="0" w:hanging="426"/>
        <w:jc w:val="both"/>
        <w:rPr>
          <w:rFonts w:cs="Times New Roman"/>
          <w:sz w:val="22"/>
          <w:szCs w:val="22"/>
        </w:rPr>
      </w:pPr>
      <w:r w:rsidRPr="00B52CF4">
        <w:rPr>
          <w:rFonts w:cs="Times New Roman"/>
          <w:sz w:val="22"/>
          <w:szCs w:val="22"/>
          <w:lang w:eastAsia="cs-CZ"/>
        </w:rPr>
        <w:t xml:space="preserve">Smlouva je vyhotovena ve </w:t>
      </w:r>
      <w:r w:rsidR="00D76065">
        <w:rPr>
          <w:rFonts w:cs="Times New Roman"/>
          <w:sz w:val="22"/>
          <w:szCs w:val="22"/>
          <w:lang w:eastAsia="cs-CZ"/>
        </w:rPr>
        <w:t>2</w:t>
      </w:r>
      <w:r w:rsidRPr="00B52CF4">
        <w:rPr>
          <w:rFonts w:cs="Times New Roman"/>
          <w:sz w:val="22"/>
          <w:szCs w:val="22"/>
          <w:lang w:eastAsia="cs-CZ"/>
        </w:rPr>
        <w:t xml:space="preserve"> stejnopisech s platností originálu, podepsaných oprávněnými zástupci smluvních stran, přičemž objednatel obdrží </w:t>
      </w:r>
      <w:r w:rsidR="00D76065">
        <w:rPr>
          <w:rFonts w:cs="Times New Roman"/>
          <w:sz w:val="22"/>
          <w:szCs w:val="22"/>
          <w:lang w:eastAsia="cs-CZ"/>
        </w:rPr>
        <w:t>jedno</w:t>
      </w:r>
      <w:r w:rsidRPr="00B52CF4">
        <w:rPr>
          <w:rFonts w:cs="Times New Roman"/>
          <w:sz w:val="22"/>
          <w:szCs w:val="22"/>
          <w:lang w:eastAsia="cs-CZ"/>
        </w:rPr>
        <w:t xml:space="preserve"> a zhotovitel jedno vyhotovení.</w:t>
      </w:r>
    </w:p>
    <w:p w:rsidR="003A142A" w:rsidRDefault="003A142A" w:rsidP="003A142A">
      <w:pPr>
        <w:jc w:val="both"/>
        <w:rPr>
          <w:sz w:val="22"/>
          <w:szCs w:val="22"/>
        </w:rPr>
      </w:pPr>
    </w:p>
    <w:p w:rsidR="000C1E16" w:rsidRPr="000C1E16" w:rsidRDefault="000C1E16" w:rsidP="000C1E16">
      <w:pPr>
        <w:pStyle w:val="Odstavecseseznamem"/>
        <w:numPr>
          <w:ilvl w:val="0"/>
          <w:numId w:val="11"/>
        </w:numPr>
        <w:ind w:left="426" w:hanging="426"/>
        <w:jc w:val="center"/>
        <w:rPr>
          <w:b/>
          <w:sz w:val="22"/>
          <w:szCs w:val="22"/>
        </w:rPr>
      </w:pPr>
      <w:r w:rsidRPr="000C1E16">
        <w:rPr>
          <w:b/>
          <w:sz w:val="22"/>
          <w:szCs w:val="22"/>
        </w:rPr>
        <w:t>Účinnost smlouvy</w:t>
      </w:r>
    </w:p>
    <w:p w:rsidR="001D27B9" w:rsidRDefault="001D27B9" w:rsidP="002A7E5B">
      <w:pPr>
        <w:jc w:val="both"/>
        <w:rPr>
          <w:sz w:val="22"/>
          <w:szCs w:val="22"/>
        </w:rPr>
      </w:pPr>
    </w:p>
    <w:p w:rsidR="000C1E16" w:rsidRPr="000C1E16" w:rsidRDefault="001D27B9" w:rsidP="000C1E16">
      <w:pPr>
        <w:pStyle w:val="Odstavecseseznamem"/>
        <w:numPr>
          <w:ilvl w:val="0"/>
          <w:numId w:val="29"/>
        </w:numPr>
        <w:ind w:left="426" w:hanging="426"/>
        <w:jc w:val="both"/>
        <w:rPr>
          <w:sz w:val="22"/>
          <w:szCs w:val="22"/>
        </w:rPr>
      </w:pPr>
      <w:r w:rsidRPr="00C909E5">
        <w:rPr>
          <w:sz w:val="22"/>
          <w:szCs w:val="22"/>
        </w:rPr>
        <w:t>Smlouva nabývá účinnosti dnem jejího zveřejnění na Portálu veřejné správy v Registru smluv, které zprostředkuje objednatel. O nabytí účinnosti smlouvy se objednatel zavazuje informovat zhotovitele bez zbytečného odkladu</w:t>
      </w:r>
      <w:r>
        <w:rPr>
          <w:sz w:val="22"/>
          <w:szCs w:val="22"/>
        </w:rPr>
        <w:t xml:space="preserve">, a to na e-mailovou adresu … </w:t>
      </w:r>
      <w:r w:rsidRPr="00690BAE">
        <w:rPr>
          <w:i/>
          <w:color w:val="00B0F0"/>
          <w:sz w:val="22"/>
          <w:szCs w:val="22"/>
        </w:rPr>
        <w:t>(POZN.: doplní dodavatel. Poté poznámku vymaže)</w:t>
      </w:r>
      <w:r w:rsidRPr="00C909E5">
        <w:rPr>
          <w:sz w:val="22"/>
          <w:szCs w:val="22"/>
        </w:rPr>
        <w:t>.</w:t>
      </w:r>
    </w:p>
    <w:p w:rsidR="001D27B9" w:rsidRDefault="001D27B9" w:rsidP="002A7E5B">
      <w:pPr>
        <w:jc w:val="both"/>
        <w:rPr>
          <w:sz w:val="22"/>
          <w:szCs w:val="22"/>
        </w:rPr>
      </w:pPr>
    </w:p>
    <w:p w:rsidR="001D27B9" w:rsidRDefault="001D27B9" w:rsidP="002A7E5B">
      <w:pPr>
        <w:jc w:val="both"/>
        <w:rPr>
          <w:sz w:val="22"/>
          <w:szCs w:val="22"/>
        </w:rPr>
      </w:pPr>
    </w:p>
    <w:p w:rsidR="00BC4325" w:rsidRPr="00B52CF4" w:rsidRDefault="00BC4325" w:rsidP="002A7E5B">
      <w:pPr>
        <w:jc w:val="both"/>
        <w:rPr>
          <w:sz w:val="22"/>
          <w:szCs w:val="22"/>
        </w:rPr>
      </w:pPr>
      <w:r w:rsidRPr="00B52CF4">
        <w:rPr>
          <w:sz w:val="22"/>
          <w:szCs w:val="22"/>
        </w:rPr>
        <w:t>Příloha č. 1 – Základní požadavky k zajištění BOZP</w:t>
      </w:r>
      <w:r w:rsidR="002A7E5B">
        <w:rPr>
          <w:sz w:val="22"/>
          <w:szCs w:val="22"/>
        </w:rPr>
        <w:t>.</w:t>
      </w:r>
    </w:p>
    <w:p w:rsidR="00104E4A" w:rsidRDefault="00BC4325" w:rsidP="00BC4325">
      <w:pPr>
        <w:jc w:val="both"/>
        <w:rPr>
          <w:sz w:val="22"/>
          <w:szCs w:val="22"/>
        </w:rPr>
      </w:pPr>
      <w:r w:rsidRPr="00B52CF4">
        <w:rPr>
          <w:sz w:val="22"/>
          <w:szCs w:val="22"/>
        </w:rPr>
        <w:t>Příloha č. 2 – Minimální rozsah výkonu autorského dozoru</w:t>
      </w:r>
      <w:r w:rsidR="002A7E5B">
        <w:rPr>
          <w:sz w:val="22"/>
          <w:szCs w:val="22"/>
        </w:rPr>
        <w:t>.</w:t>
      </w:r>
    </w:p>
    <w:p w:rsidR="001D27B9" w:rsidRDefault="00C55024" w:rsidP="00BC4325">
      <w:pPr>
        <w:jc w:val="both"/>
        <w:rPr>
          <w:sz w:val="22"/>
          <w:szCs w:val="22"/>
        </w:rPr>
      </w:pPr>
      <w:r>
        <w:rPr>
          <w:sz w:val="22"/>
          <w:szCs w:val="22"/>
        </w:rPr>
        <w:t xml:space="preserve">Příloha č. </w:t>
      </w:r>
      <w:r w:rsidRPr="00DC08E4">
        <w:rPr>
          <w:sz w:val="22"/>
          <w:szCs w:val="22"/>
        </w:rPr>
        <w:t xml:space="preserve">3 - </w:t>
      </w:r>
      <w:r w:rsidR="000C1E16" w:rsidRPr="000C1E16">
        <w:rPr>
          <w:sz w:val="22"/>
          <w:szCs w:val="22"/>
        </w:rPr>
        <w:t>Půdorys objektu s umístěním nového kanálu.</w:t>
      </w:r>
    </w:p>
    <w:p w:rsidR="00C55024" w:rsidRPr="00DC08E4" w:rsidRDefault="001D27B9" w:rsidP="00BC4325">
      <w:pPr>
        <w:jc w:val="both"/>
        <w:rPr>
          <w:sz w:val="22"/>
          <w:szCs w:val="22"/>
        </w:rPr>
      </w:pPr>
      <w:r>
        <w:rPr>
          <w:sz w:val="22"/>
          <w:szCs w:val="22"/>
        </w:rPr>
        <w:t>Příloha č. 4 – Vymezení obchodního tajemství zhotovitele</w:t>
      </w:r>
      <w:r w:rsidR="000C1E16" w:rsidRPr="000C1E16">
        <w:rPr>
          <w:sz w:val="22"/>
          <w:szCs w:val="22"/>
        </w:rPr>
        <w:t xml:space="preserve"> </w:t>
      </w:r>
    </w:p>
    <w:p w:rsidR="00BC4325" w:rsidRDefault="00BC4325" w:rsidP="003A142A">
      <w:pPr>
        <w:jc w:val="both"/>
        <w:rPr>
          <w:sz w:val="22"/>
          <w:szCs w:val="22"/>
        </w:rPr>
      </w:pPr>
    </w:p>
    <w:p w:rsidR="00C55024" w:rsidRPr="00B52CF4" w:rsidRDefault="00C55024" w:rsidP="003A142A">
      <w:pPr>
        <w:jc w:val="both"/>
        <w:rPr>
          <w:sz w:val="22"/>
          <w:szCs w:val="22"/>
        </w:rPr>
      </w:pPr>
    </w:p>
    <w:p w:rsidR="00733CF0" w:rsidRPr="00B52CF4" w:rsidRDefault="003A142A" w:rsidP="00733CF0">
      <w:pPr>
        <w:jc w:val="both"/>
        <w:rPr>
          <w:sz w:val="22"/>
          <w:szCs w:val="22"/>
        </w:rPr>
      </w:pPr>
      <w:r w:rsidRPr="00B52CF4">
        <w:rPr>
          <w:sz w:val="22"/>
          <w:szCs w:val="22"/>
        </w:rPr>
        <w:t xml:space="preserve">V Ostravě dne: </w:t>
      </w:r>
      <w:r w:rsidR="00733CF0" w:rsidRPr="00B52CF4">
        <w:rPr>
          <w:sz w:val="22"/>
          <w:szCs w:val="22"/>
        </w:rPr>
        <w:tab/>
      </w:r>
      <w:r w:rsidR="00733CF0" w:rsidRPr="00B52CF4">
        <w:rPr>
          <w:sz w:val="22"/>
          <w:szCs w:val="22"/>
        </w:rPr>
        <w:tab/>
      </w:r>
      <w:r w:rsidR="00733CF0" w:rsidRPr="00B52CF4">
        <w:rPr>
          <w:sz w:val="22"/>
          <w:szCs w:val="22"/>
        </w:rPr>
        <w:tab/>
      </w:r>
      <w:r w:rsidR="00733CF0" w:rsidRPr="00B52CF4">
        <w:rPr>
          <w:sz w:val="22"/>
          <w:szCs w:val="22"/>
        </w:rPr>
        <w:tab/>
      </w:r>
      <w:r w:rsidR="00733CF0" w:rsidRPr="00B52CF4">
        <w:rPr>
          <w:sz w:val="22"/>
          <w:szCs w:val="22"/>
        </w:rPr>
        <w:tab/>
      </w:r>
      <w:r w:rsidR="00733CF0" w:rsidRPr="00B52CF4">
        <w:rPr>
          <w:sz w:val="22"/>
          <w:szCs w:val="22"/>
        </w:rPr>
        <w:tab/>
      </w:r>
      <w:r w:rsidR="00733CF0" w:rsidRPr="00B52CF4">
        <w:rPr>
          <w:sz w:val="22"/>
          <w:szCs w:val="22"/>
        </w:rPr>
        <w:tab/>
        <w:t>V </w:t>
      </w:r>
      <w:r w:rsidR="006C7BC1" w:rsidRPr="00B52CF4">
        <w:rPr>
          <w:sz w:val="22"/>
          <w:szCs w:val="22"/>
        </w:rPr>
        <w:t>……….</w:t>
      </w:r>
      <w:r w:rsidR="00733CF0" w:rsidRPr="00B52CF4">
        <w:rPr>
          <w:sz w:val="22"/>
          <w:szCs w:val="22"/>
        </w:rPr>
        <w:t xml:space="preserve"> dne: </w:t>
      </w:r>
    </w:p>
    <w:p w:rsidR="00CA7E46" w:rsidRPr="00B52CF4" w:rsidRDefault="00CA7E46" w:rsidP="003A142A">
      <w:pPr>
        <w:tabs>
          <w:tab w:val="left" w:pos="5670"/>
        </w:tabs>
        <w:rPr>
          <w:sz w:val="22"/>
          <w:szCs w:val="22"/>
        </w:rPr>
      </w:pPr>
    </w:p>
    <w:p w:rsidR="00C55024" w:rsidRDefault="00C55024" w:rsidP="003A142A">
      <w:pPr>
        <w:tabs>
          <w:tab w:val="left" w:pos="5670"/>
        </w:tabs>
        <w:rPr>
          <w:sz w:val="22"/>
          <w:szCs w:val="22"/>
        </w:rPr>
      </w:pPr>
    </w:p>
    <w:p w:rsidR="00C55024" w:rsidRDefault="00C55024" w:rsidP="003A142A">
      <w:pPr>
        <w:tabs>
          <w:tab w:val="left" w:pos="5670"/>
        </w:tabs>
        <w:rPr>
          <w:sz w:val="22"/>
          <w:szCs w:val="22"/>
        </w:rPr>
      </w:pPr>
    </w:p>
    <w:p w:rsidR="00C55024" w:rsidRPr="00B52CF4" w:rsidRDefault="00C55024" w:rsidP="003A142A">
      <w:pPr>
        <w:tabs>
          <w:tab w:val="left" w:pos="5670"/>
        </w:tabs>
        <w:rPr>
          <w:sz w:val="22"/>
          <w:szCs w:val="22"/>
        </w:rPr>
      </w:pPr>
    </w:p>
    <w:p w:rsidR="003A142A" w:rsidRPr="00B52CF4" w:rsidRDefault="003A142A" w:rsidP="003A142A">
      <w:pPr>
        <w:tabs>
          <w:tab w:val="left" w:pos="5670"/>
        </w:tabs>
        <w:rPr>
          <w:sz w:val="22"/>
          <w:szCs w:val="22"/>
        </w:rPr>
      </w:pPr>
      <w:r w:rsidRPr="00B52CF4">
        <w:rPr>
          <w:sz w:val="22"/>
          <w:szCs w:val="22"/>
        </w:rPr>
        <w:t>…………………………..…………...</w:t>
      </w:r>
      <w:r w:rsidRPr="00B52CF4">
        <w:rPr>
          <w:sz w:val="22"/>
          <w:szCs w:val="22"/>
        </w:rPr>
        <w:tab/>
        <w:t>…………………………………..…..</w:t>
      </w:r>
    </w:p>
    <w:p w:rsidR="001D4545" w:rsidRDefault="00CE4AE9" w:rsidP="004B10EC">
      <w:pPr>
        <w:tabs>
          <w:tab w:val="left" w:pos="4820"/>
        </w:tabs>
        <w:ind w:left="4820" w:hanging="4820"/>
        <w:jc w:val="both"/>
        <w:rPr>
          <w:i/>
          <w:color w:val="00B0F0"/>
          <w:sz w:val="22"/>
          <w:szCs w:val="22"/>
        </w:rPr>
      </w:pPr>
      <w:r w:rsidRPr="00CE4AE9">
        <w:rPr>
          <w:sz w:val="22"/>
        </w:rPr>
        <w:t>Ing. Pavel Štok</w:t>
      </w:r>
      <w:r w:rsidR="001D4545" w:rsidRPr="00B52CF4">
        <w:rPr>
          <w:i/>
          <w:color w:val="00B0F0"/>
          <w:sz w:val="22"/>
          <w:szCs w:val="22"/>
        </w:rPr>
        <w:t xml:space="preserve"> </w:t>
      </w:r>
      <w:r w:rsidR="001D4545" w:rsidRPr="00B52CF4">
        <w:rPr>
          <w:i/>
          <w:color w:val="00B0F0"/>
          <w:sz w:val="22"/>
          <w:szCs w:val="22"/>
        </w:rPr>
        <w:tab/>
      </w:r>
      <w:r w:rsidR="004B10EC">
        <w:rPr>
          <w:i/>
          <w:color w:val="00B0F0"/>
          <w:sz w:val="22"/>
          <w:szCs w:val="22"/>
        </w:rPr>
        <w:t>(POZN.:</w:t>
      </w:r>
      <w:r w:rsidR="001D4545" w:rsidRPr="00B52CF4">
        <w:rPr>
          <w:i/>
          <w:color w:val="00B0F0"/>
          <w:sz w:val="22"/>
          <w:szCs w:val="22"/>
        </w:rPr>
        <w:t xml:space="preserve">doplní </w:t>
      </w:r>
      <w:r w:rsidR="00AF2DAC">
        <w:rPr>
          <w:i/>
          <w:color w:val="00B0F0"/>
          <w:sz w:val="22"/>
          <w:szCs w:val="22"/>
        </w:rPr>
        <w:t>dodavatel</w:t>
      </w:r>
      <w:r w:rsidR="00293FB9">
        <w:rPr>
          <w:i/>
          <w:color w:val="00B0F0"/>
          <w:sz w:val="22"/>
          <w:szCs w:val="22"/>
        </w:rPr>
        <w:t>, poté poznámku vymažte.)</w:t>
      </w:r>
    </w:p>
    <w:p w:rsidR="00CE4AE9" w:rsidRDefault="00CE4AE9" w:rsidP="004B10EC">
      <w:pPr>
        <w:tabs>
          <w:tab w:val="left" w:pos="4820"/>
        </w:tabs>
        <w:ind w:left="4820" w:hanging="4820"/>
        <w:jc w:val="both"/>
        <w:rPr>
          <w:sz w:val="22"/>
          <w:szCs w:val="22"/>
        </w:rPr>
      </w:pPr>
      <w:r w:rsidRPr="00CE4AE9">
        <w:rPr>
          <w:sz w:val="22"/>
          <w:szCs w:val="22"/>
        </w:rPr>
        <w:t>vedoucí odboru investice</w:t>
      </w:r>
    </w:p>
    <w:p w:rsidR="00465DEC" w:rsidRPr="00662226" w:rsidRDefault="00465DEC" w:rsidP="00465DEC">
      <w:pPr>
        <w:tabs>
          <w:tab w:val="left" w:pos="4820"/>
        </w:tabs>
        <w:ind w:left="4820" w:hanging="4820"/>
        <w:jc w:val="both"/>
        <w:rPr>
          <w:sz w:val="22"/>
          <w:szCs w:val="22"/>
        </w:rPr>
      </w:pPr>
      <w:r w:rsidRPr="00662226">
        <w:rPr>
          <w:sz w:val="22"/>
          <w:szCs w:val="22"/>
        </w:rPr>
        <w:t>na základě podpisového řádu společnosti</w:t>
      </w:r>
    </w:p>
    <w:p w:rsidR="00465DEC" w:rsidRPr="00CE4AE9" w:rsidRDefault="00465DEC" w:rsidP="004B10EC">
      <w:pPr>
        <w:tabs>
          <w:tab w:val="left" w:pos="4820"/>
        </w:tabs>
        <w:ind w:left="4820" w:hanging="4820"/>
        <w:jc w:val="both"/>
        <w:rPr>
          <w:sz w:val="22"/>
          <w:szCs w:val="22"/>
        </w:rPr>
      </w:pPr>
    </w:p>
    <w:sectPr w:rsidR="00465DEC" w:rsidRPr="00CE4AE9" w:rsidSect="00463A42">
      <w:headerReference w:type="default" r:id="rId12"/>
      <w:footerReference w:type="default" r:id="rId13"/>
      <w:pgSz w:w="11906" w:h="16838"/>
      <w:pgMar w:top="1417" w:right="707" w:bottom="1417" w:left="993"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DDF" w:rsidRDefault="002E6DDF" w:rsidP="005E0637">
      <w:r>
        <w:separator/>
      </w:r>
    </w:p>
  </w:endnote>
  <w:endnote w:type="continuationSeparator" w:id="0">
    <w:p w:rsidR="002E6DDF" w:rsidRDefault="002E6DDF"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2529172"/>
      <w:docPartObj>
        <w:docPartGallery w:val="Page Numbers (Bottom of Page)"/>
        <w:docPartUnique/>
      </w:docPartObj>
    </w:sdtPr>
    <w:sdtEndPr/>
    <w:sdtContent>
      <w:p w:rsidR="00DD4C69" w:rsidRPr="00FC53BE" w:rsidRDefault="00DD4C69" w:rsidP="00FC53BE">
        <w:pPr>
          <w:pStyle w:val="Zpat"/>
          <w:pBdr>
            <w:top w:val="single" w:sz="4" w:space="1" w:color="auto"/>
          </w:pBdr>
          <w:rPr>
            <w:i/>
            <w:sz w:val="20"/>
            <w:szCs w:val="20"/>
          </w:rPr>
        </w:pPr>
        <w:r w:rsidRPr="003D114C">
          <w:rPr>
            <w:i/>
            <w:sz w:val="20"/>
            <w:szCs w:val="20"/>
          </w:rPr>
          <w:t>„</w:t>
        </w:r>
        <w:r>
          <w:rPr>
            <w:i/>
            <w:sz w:val="20"/>
            <w:szCs w:val="20"/>
          </w:rPr>
          <w:t xml:space="preserve">PD - </w:t>
        </w:r>
        <w:r w:rsidRPr="003D114C">
          <w:rPr>
            <w:i/>
            <w:sz w:val="20"/>
            <w:szCs w:val="20"/>
          </w:rPr>
          <w:t>Vybudování montážního kanálu pro opravu autobusů - Budova opravna silničních vozidel“</w:t>
        </w:r>
        <w:r w:rsidRPr="00FC53BE">
          <w:rPr>
            <w:i/>
            <w:sz w:val="20"/>
            <w:szCs w:val="20"/>
          </w:rPr>
          <w:t xml:space="preserve"> </w:t>
        </w:r>
        <w:r>
          <w:rPr>
            <w:i/>
            <w:sz w:val="20"/>
            <w:szCs w:val="20"/>
          </w:rPr>
          <w:tab/>
        </w:r>
        <w:r>
          <w:rPr>
            <w:i/>
            <w:sz w:val="20"/>
            <w:szCs w:val="20"/>
          </w:rPr>
          <w:tab/>
        </w:r>
        <w:r w:rsidRPr="00FC53BE">
          <w:rPr>
            <w:i/>
            <w:sz w:val="20"/>
            <w:szCs w:val="20"/>
          </w:rPr>
          <w:t xml:space="preserve"> </w:t>
        </w:r>
        <w:r w:rsidR="00F537DA" w:rsidRPr="00FC53BE">
          <w:rPr>
            <w:i/>
            <w:sz w:val="20"/>
            <w:szCs w:val="20"/>
          </w:rPr>
          <w:fldChar w:fldCharType="begin"/>
        </w:r>
        <w:r w:rsidRPr="00FC53BE">
          <w:rPr>
            <w:i/>
            <w:sz w:val="20"/>
            <w:szCs w:val="20"/>
          </w:rPr>
          <w:instrText xml:space="preserve"> PAGE   \* MERGEFORMAT </w:instrText>
        </w:r>
        <w:r w:rsidR="00F537DA" w:rsidRPr="00FC53BE">
          <w:rPr>
            <w:i/>
            <w:sz w:val="20"/>
            <w:szCs w:val="20"/>
          </w:rPr>
          <w:fldChar w:fldCharType="separate"/>
        </w:r>
        <w:r w:rsidR="00E67C98">
          <w:rPr>
            <w:i/>
            <w:noProof/>
            <w:sz w:val="20"/>
            <w:szCs w:val="20"/>
          </w:rPr>
          <w:t>2</w:t>
        </w:r>
        <w:r w:rsidR="00F537DA" w:rsidRPr="00FC53BE">
          <w:rPr>
            <w:i/>
            <w:sz w:val="20"/>
            <w:szCs w:val="20"/>
          </w:rPr>
          <w:fldChar w:fldCharType="end"/>
        </w:r>
      </w:p>
    </w:sdtContent>
  </w:sdt>
  <w:p w:rsidR="00DD4C69" w:rsidRDefault="00DD4C6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DDF" w:rsidRDefault="002E6DDF" w:rsidP="005E0637">
      <w:r>
        <w:separator/>
      </w:r>
    </w:p>
  </w:footnote>
  <w:footnote w:type="continuationSeparator" w:id="0">
    <w:p w:rsidR="002E6DDF" w:rsidRDefault="002E6DDF" w:rsidP="005E06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4C69" w:rsidRPr="00FC53BE" w:rsidRDefault="00DD4C69" w:rsidP="00FC53BE">
    <w:pPr>
      <w:pStyle w:val="Zhlav"/>
      <w:jc w:val="right"/>
      <w:rPr>
        <w:sz w:val="20"/>
        <w:szCs w:val="20"/>
      </w:rPr>
    </w:pPr>
    <w:r w:rsidRPr="00FC53BE">
      <w:rPr>
        <w:i/>
        <w:sz w:val="20"/>
        <w:szCs w:val="20"/>
      </w:rPr>
      <w:t>Příloha č. 2 Zadávací dokumentace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850F8"/>
    <w:multiLevelType w:val="hybridMultilevel"/>
    <w:tmpl w:val="F8CEB4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345C9D"/>
    <w:multiLevelType w:val="hybridMultilevel"/>
    <w:tmpl w:val="60DEBAB8"/>
    <w:lvl w:ilvl="0" w:tplc="CE067A44">
      <w:start w:val="1"/>
      <w:numFmt w:val="decimal"/>
      <w:lvlText w:val="%1."/>
      <w:lvlJc w:val="left"/>
      <w:pPr>
        <w:ind w:left="1572" w:hanging="360"/>
      </w:pPr>
      <w:rPr>
        <w:rFonts w:ascii="Times New Roman" w:hAnsi="Times New Roman" w:cs="Times New Roman" w:hint="default"/>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5"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6"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7" w15:restartNumberingAfterBreak="0">
    <w:nsid w:val="35943570"/>
    <w:multiLevelType w:val="hybridMultilevel"/>
    <w:tmpl w:val="9C9803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0"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31E1458"/>
    <w:multiLevelType w:val="hybridMultilevel"/>
    <w:tmpl w:val="275447CE"/>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4CA10343"/>
    <w:multiLevelType w:val="hybridMultilevel"/>
    <w:tmpl w:val="9326BEBA"/>
    <w:lvl w:ilvl="0" w:tplc="C06ECD9E">
      <w:start w:val="1"/>
      <w:numFmt w:val="upp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4"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0" w15:restartNumberingAfterBreak="0">
    <w:nsid w:val="6C681329"/>
    <w:multiLevelType w:val="hybridMultilevel"/>
    <w:tmpl w:val="D00E697E"/>
    <w:lvl w:ilvl="0" w:tplc="04050001">
      <w:start w:val="1"/>
      <w:numFmt w:val="decimal"/>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1"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7A7E777A"/>
    <w:multiLevelType w:val="multilevel"/>
    <w:tmpl w:val="3EDE369E"/>
    <w:lvl w:ilvl="0">
      <w:start w:val="1"/>
      <w:numFmt w:val="upperRoman"/>
      <w:lvlText w:val="%1."/>
      <w:lvlJc w:val="left"/>
      <w:pPr>
        <w:ind w:left="3981" w:hanging="720"/>
      </w:pPr>
      <w:rPr>
        <w:rFonts w:hint="default"/>
        <w:b/>
      </w:rPr>
    </w:lvl>
    <w:lvl w:ilvl="1">
      <w:start w:val="1"/>
      <w:numFmt w:val="decimal"/>
      <w:isLgl/>
      <w:lvlText w:val="%1.%2"/>
      <w:lvlJc w:val="left"/>
      <w:pPr>
        <w:ind w:left="3621" w:hanging="360"/>
      </w:pPr>
      <w:rPr>
        <w:rFonts w:hint="default"/>
      </w:rPr>
    </w:lvl>
    <w:lvl w:ilvl="2">
      <w:start w:val="1"/>
      <w:numFmt w:val="decimal"/>
      <w:isLgl/>
      <w:lvlText w:val="%1.%2.%3"/>
      <w:lvlJc w:val="left"/>
      <w:pPr>
        <w:ind w:left="3981" w:hanging="720"/>
      </w:pPr>
      <w:rPr>
        <w:rFonts w:hint="default"/>
      </w:rPr>
    </w:lvl>
    <w:lvl w:ilvl="3">
      <w:start w:val="1"/>
      <w:numFmt w:val="decimal"/>
      <w:isLgl/>
      <w:lvlText w:val="%1.%2.%3.%4"/>
      <w:lvlJc w:val="left"/>
      <w:pPr>
        <w:ind w:left="3981" w:hanging="720"/>
      </w:pPr>
      <w:rPr>
        <w:rFonts w:hint="default"/>
      </w:rPr>
    </w:lvl>
    <w:lvl w:ilvl="4">
      <w:start w:val="1"/>
      <w:numFmt w:val="decimal"/>
      <w:isLgl/>
      <w:lvlText w:val="%1.%2.%3.%4.%5"/>
      <w:lvlJc w:val="left"/>
      <w:pPr>
        <w:ind w:left="4341"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4701" w:hanging="1440"/>
      </w:pPr>
      <w:rPr>
        <w:rFonts w:hint="default"/>
      </w:rPr>
    </w:lvl>
    <w:lvl w:ilvl="7">
      <w:start w:val="1"/>
      <w:numFmt w:val="decimal"/>
      <w:isLgl/>
      <w:lvlText w:val="%1.%2.%3.%4.%5.%6.%7.%8"/>
      <w:lvlJc w:val="left"/>
      <w:pPr>
        <w:ind w:left="4701" w:hanging="1440"/>
      </w:pPr>
      <w:rPr>
        <w:rFonts w:hint="default"/>
      </w:rPr>
    </w:lvl>
    <w:lvl w:ilvl="8">
      <w:start w:val="1"/>
      <w:numFmt w:val="decimal"/>
      <w:isLgl/>
      <w:lvlText w:val="%1.%2.%3.%4.%5.%6.%7.%8.%9"/>
      <w:lvlJc w:val="left"/>
      <w:pPr>
        <w:ind w:left="4701" w:hanging="1440"/>
      </w:pPr>
      <w:rPr>
        <w:rFonts w:hint="default"/>
      </w:rPr>
    </w:lvl>
  </w:abstractNum>
  <w:abstractNum w:abstractNumId="25"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8"/>
  </w:num>
  <w:num w:numId="8">
    <w:abstractNumId w:val="16"/>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24"/>
  </w:num>
  <w:num w:numId="12">
    <w:abstractNumId w:val="20"/>
  </w:num>
  <w:num w:numId="13">
    <w:abstractNumId w:val="8"/>
  </w:num>
  <w:num w:numId="14">
    <w:abstractNumId w:val="17"/>
  </w:num>
  <w:num w:numId="15">
    <w:abstractNumId w:val="3"/>
  </w:num>
  <w:num w:numId="16">
    <w:abstractNumId w:val="9"/>
  </w:num>
  <w:num w:numId="17">
    <w:abstractNumId w:val="2"/>
  </w:num>
  <w:num w:numId="18">
    <w:abstractNumId w:val="11"/>
  </w:num>
  <w:num w:numId="19">
    <w:abstractNumId w:val="16"/>
  </w:num>
  <w:num w:numId="20">
    <w:abstractNumId w:val="19"/>
  </w:num>
  <w:num w:numId="21">
    <w:abstractNumId w:val="4"/>
  </w:num>
  <w:num w:numId="22">
    <w:abstractNumId w:val="25"/>
  </w:num>
  <w:num w:numId="23">
    <w:abstractNumId w:val="10"/>
  </w:num>
  <w:num w:numId="24">
    <w:abstractNumId w:val="6"/>
  </w:num>
  <w:num w:numId="25">
    <w:abstractNumId w:val="1"/>
  </w:num>
  <w:num w:numId="26">
    <w:abstractNumId w:val="5"/>
  </w:num>
  <w:num w:numId="27">
    <w:abstractNumId w:val="13"/>
  </w:num>
  <w:num w:numId="28">
    <w:abstractNumId w:val="0"/>
  </w:num>
  <w:num w:numId="29">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4624"/>
    <w:rsid w:val="000107D0"/>
    <w:rsid w:val="000171CC"/>
    <w:rsid w:val="0001760A"/>
    <w:rsid w:val="0001773A"/>
    <w:rsid w:val="00017B19"/>
    <w:rsid w:val="00025386"/>
    <w:rsid w:val="00026BE7"/>
    <w:rsid w:val="00030950"/>
    <w:rsid w:val="00033F96"/>
    <w:rsid w:val="00036041"/>
    <w:rsid w:val="00036D1F"/>
    <w:rsid w:val="00040A33"/>
    <w:rsid w:val="00050B36"/>
    <w:rsid w:val="00052684"/>
    <w:rsid w:val="00052C3E"/>
    <w:rsid w:val="00053975"/>
    <w:rsid w:val="00054A20"/>
    <w:rsid w:val="0006123F"/>
    <w:rsid w:val="00062E81"/>
    <w:rsid w:val="0006481E"/>
    <w:rsid w:val="00064C7E"/>
    <w:rsid w:val="00066A29"/>
    <w:rsid w:val="00076A2E"/>
    <w:rsid w:val="0009212D"/>
    <w:rsid w:val="000928CB"/>
    <w:rsid w:val="00093112"/>
    <w:rsid w:val="00094251"/>
    <w:rsid w:val="00097064"/>
    <w:rsid w:val="000A3186"/>
    <w:rsid w:val="000A5717"/>
    <w:rsid w:val="000B01AA"/>
    <w:rsid w:val="000C02E9"/>
    <w:rsid w:val="000C1E16"/>
    <w:rsid w:val="000C5374"/>
    <w:rsid w:val="000C53F9"/>
    <w:rsid w:val="000C6237"/>
    <w:rsid w:val="000C7377"/>
    <w:rsid w:val="000D1A6F"/>
    <w:rsid w:val="000D32A6"/>
    <w:rsid w:val="000D3333"/>
    <w:rsid w:val="000D4374"/>
    <w:rsid w:val="000D4B62"/>
    <w:rsid w:val="000D5318"/>
    <w:rsid w:val="000D57EA"/>
    <w:rsid w:val="000D6589"/>
    <w:rsid w:val="000D7520"/>
    <w:rsid w:val="000E5CAE"/>
    <w:rsid w:val="000E5FD1"/>
    <w:rsid w:val="000F0E27"/>
    <w:rsid w:val="000F142C"/>
    <w:rsid w:val="000F43F0"/>
    <w:rsid w:val="000F6C21"/>
    <w:rsid w:val="00104D47"/>
    <w:rsid w:val="00104E4A"/>
    <w:rsid w:val="001122B9"/>
    <w:rsid w:val="001131F8"/>
    <w:rsid w:val="001166FC"/>
    <w:rsid w:val="00142778"/>
    <w:rsid w:val="001444B2"/>
    <w:rsid w:val="00147898"/>
    <w:rsid w:val="0015215D"/>
    <w:rsid w:val="001522D0"/>
    <w:rsid w:val="0015455C"/>
    <w:rsid w:val="00156C61"/>
    <w:rsid w:val="001738C2"/>
    <w:rsid w:val="00174EC5"/>
    <w:rsid w:val="0017580D"/>
    <w:rsid w:val="00185123"/>
    <w:rsid w:val="001A4BBE"/>
    <w:rsid w:val="001B4135"/>
    <w:rsid w:val="001B4B67"/>
    <w:rsid w:val="001B5D67"/>
    <w:rsid w:val="001B74C5"/>
    <w:rsid w:val="001C0890"/>
    <w:rsid w:val="001C1BE7"/>
    <w:rsid w:val="001C5974"/>
    <w:rsid w:val="001D27B9"/>
    <w:rsid w:val="001D2AC1"/>
    <w:rsid w:val="001D4545"/>
    <w:rsid w:val="001E3CC0"/>
    <w:rsid w:val="001E5B07"/>
    <w:rsid w:val="001E5B7A"/>
    <w:rsid w:val="001F026C"/>
    <w:rsid w:val="001F5604"/>
    <w:rsid w:val="001F5AA7"/>
    <w:rsid w:val="00210FF1"/>
    <w:rsid w:val="00214A03"/>
    <w:rsid w:val="00223B5A"/>
    <w:rsid w:val="002254B6"/>
    <w:rsid w:val="0022691B"/>
    <w:rsid w:val="00242178"/>
    <w:rsid w:val="00243A88"/>
    <w:rsid w:val="00247872"/>
    <w:rsid w:val="002552F4"/>
    <w:rsid w:val="00266244"/>
    <w:rsid w:val="002671B4"/>
    <w:rsid w:val="00275511"/>
    <w:rsid w:val="00276D5D"/>
    <w:rsid w:val="00280E4A"/>
    <w:rsid w:val="00281CC7"/>
    <w:rsid w:val="00284B0B"/>
    <w:rsid w:val="00290679"/>
    <w:rsid w:val="00293FB9"/>
    <w:rsid w:val="00295633"/>
    <w:rsid w:val="00297997"/>
    <w:rsid w:val="002A7E5B"/>
    <w:rsid w:val="002B2711"/>
    <w:rsid w:val="002C55F6"/>
    <w:rsid w:val="002C6811"/>
    <w:rsid w:val="002D3D16"/>
    <w:rsid w:val="002E51CD"/>
    <w:rsid w:val="002E6BD6"/>
    <w:rsid w:val="002E6DDF"/>
    <w:rsid w:val="002F2215"/>
    <w:rsid w:val="002F4E71"/>
    <w:rsid w:val="003031F1"/>
    <w:rsid w:val="00305E8C"/>
    <w:rsid w:val="00310651"/>
    <w:rsid w:val="0032143B"/>
    <w:rsid w:val="00323984"/>
    <w:rsid w:val="00335D37"/>
    <w:rsid w:val="00336AFE"/>
    <w:rsid w:val="00337B14"/>
    <w:rsid w:val="00337D72"/>
    <w:rsid w:val="00340FD7"/>
    <w:rsid w:val="003411C8"/>
    <w:rsid w:val="00342362"/>
    <w:rsid w:val="003514A6"/>
    <w:rsid w:val="0035206E"/>
    <w:rsid w:val="003523A4"/>
    <w:rsid w:val="003545E7"/>
    <w:rsid w:val="00362414"/>
    <w:rsid w:val="00362550"/>
    <w:rsid w:val="00364114"/>
    <w:rsid w:val="00365B34"/>
    <w:rsid w:val="003855C8"/>
    <w:rsid w:val="003A142A"/>
    <w:rsid w:val="003A6FD9"/>
    <w:rsid w:val="003B2FCC"/>
    <w:rsid w:val="003B5C4C"/>
    <w:rsid w:val="003B78A7"/>
    <w:rsid w:val="003C64A8"/>
    <w:rsid w:val="003D114C"/>
    <w:rsid w:val="003D1473"/>
    <w:rsid w:val="003D72B1"/>
    <w:rsid w:val="003D72FD"/>
    <w:rsid w:val="003E1298"/>
    <w:rsid w:val="003F18AE"/>
    <w:rsid w:val="003F47BC"/>
    <w:rsid w:val="00402F12"/>
    <w:rsid w:val="004125D5"/>
    <w:rsid w:val="004144E1"/>
    <w:rsid w:val="004157AE"/>
    <w:rsid w:val="004206CA"/>
    <w:rsid w:val="00421F37"/>
    <w:rsid w:val="00425DB6"/>
    <w:rsid w:val="004264D8"/>
    <w:rsid w:val="00431B11"/>
    <w:rsid w:val="00434E2A"/>
    <w:rsid w:val="0043548E"/>
    <w:rsid w:val="0044318E"/>
    <w:rsid w:val="00451201"/>
    <w:rsid w:val="00463A42"/>
    <w:rsid w:val="00465DEC"/>
    <w:rsid w:val="004663C5"/>
    <w:rsid w:val="00470A89"/>
    <w:rsid w:val="004717EE"/>
    <w:rsid w:val="00471CC3"/>
    <w:rsid w:val="0047333D"/>
    <w:rsid w:val="0047682E"/>
    <w:rsid w:val="00476C56"/>
    <w:rsid w:val="00490786"/>
    <w:rsid w:val="004A6E5E"/>
    <w:rsid w:val="004A70FA"/>
    <w:rsid w:val="004B059C"/>
    <w:rsid w:val="004B10EC"/>
    <w:rsid w:val="004B3B22"/>
    <w:rsid w:val="004B40D4"/>
    <w:rsid w:val="004B4BF3"/>
    <w:rsid w:val="004B7447"/>
    <w:rsid w:val="004C24D8"/>
    <w:rsid w:val="004C3707"/>
    <w:rsid w:val="004C5E2D"/>
    <w:rsid w:val="004D075B"/>
    <w:rsid w:val="004D565B"/>
    <w:rsid w:val="004E3F97"/>
    <w:rsid w:val="004F056E"/>
    <w:rsid w:val="0050009E"/>
    <w:rsid w:val="00505C82"/>
    <w:rsid w:val="005060C5"/>
    <w:rsid w:val="00510E5E"/>
    <w:rsid w:val="005148BD"/>
    <w:rsid w:val="0051528C"/>
    <w:rsid w:val="0052064B"/>
    <w:rsid w:val="005226E4"/>
    <w:rsid w:val="00523BE0"/>
    <w:rsid w:val="00527D15"/>
    <w:rsid w:val="00530835"/>
    <w:rsid w:val="0053270C"/>
    <w:rsid w:val="005407B3"/>
    <w:rsid w:val="005420D4"/>
    <w:rsid w:val="005457D6"/>
    <w:rsid w:val="00560BDB"/>
    <w:rsid w:val="0056556A"/>
    <w:rsid w:val="005662C5"/>
    <w:rsid w:val="00570C11"/>
    <w:rsid w:val="005725AC"/>
    <w:rsid w:val="00572C66"/>
    <w:rsid w:val="00583429"/>
    <w:rsid w:val="00593663"/>
    <w:rsid w:val="00595F2B"/>
    <w:rsid w:val="005A478D"/>
    <w:rsid w:val="005A4A3F"/>
    <w:rsid w:val="005A6BC6"/>
    <w:rsid w:val="005B738C"/>
    <w:rsid w:val="005C290C"/>
    <w:rsid w:val="005C5DBA"/>
    <w:rsid w:val="005C61D2"/>
    <w:rsid w:val="005D0B2F"/>
    <w:rsid w:val="005D358E"/>
    <w:rsid w:val="005E0637"/>
    <w:rsid w:val="005E5A3B"/>
    <w:rsid w:val="005F0F26"/>
    <w:rsid w:val="005F280F"/>
    <w:rsid w:val="005F4AC4"/>
    <w:rsid w:val="005F6E94"/>
    <w:rsid w:val="005F7949"/>
    <w:rsid w:val="0060366E"/>
    <w:rsid w:val="00603BB6"/>
    <w:rsid w:val="00611253"/>
    <w:rsid w:val="00612E52"/>
    <w:rsid w:val="00615166"/>
    <w:rsid w:val="00623C45"/>
    <w:rsid w:val="006244D9"/>
    <w:rsid w:val="00630D39"/>
    <w:rsid w:val="00641E79"/>
    <w:rsid w:val="0064579A"/>
    <w:rsid w:val="006553BA"/>
    <w:rsid w:val="00661570"/>
    <w:rsid w:val="00662226"/>
    <w:rsid w:val="0066309B"/>
    <w:rsid w:val="00665337"/>
    <w:rsid w:val="00674D69"/>
    <w:rsid w:val="00690032"/>
    <w:rsid w:val="00691AB8"/>
    <w:rsid w:val="006938D1"/>
    <w:rsid w:val="006A195B"/>
    <w:rsid w:val="006A220A"/>
    <w:rsid w:val="006A6B78"/>
    <w:rsid w:val="006B64C8"/>
    <w:rsid w:val="006B6B74"/>
    <w:rsid w:val="006B7322"/>
    <w:rsid w:val="006B7DD2"/>
    <w:rsid w:val="006C6A3B"/>
    <w:rsid w:val="006C7BC1"/>
    <w:rsid w:val="006D0B01"/>
    <w:rsid w:val="006D44CA"/>
    <w:rsid w:val="006D4C82"/>
    <w:rsid w:val="006D6AB3"/>
    <w:rsid w:val="006D6E4E"/>
    <w:rsid w:val="006F089A"/>
    <w:rsid w:val="006F1F27"/>
    <w:rsid w:val="0070182B"/>
    <w:rsid w:val="00702233"/>
    <w:rsid w:val="00713A8A"/>
    <w:rsid w:val="00714098"/>
    <w:rsid w:val="00733CF0"/>
    <w:rsid w:val="0073723F"/>
    <w:rsid w:val="00743335"/>
    <w:rsid w:val="00751C8B"/>
    <w:rsid w:val="00756E13"/>
    <w:rsid w:val="00761399"/>
    <w:rsid w:val="00763F89"/>
    <w:rsid w:val="00772C7F"/>
    <w:rsid w:val="00774FB7"/>
    <w:rsid w:val="0078022A"/>
    <w:rsid w:val="0078413B"/>
    <w:rsid w:val="00790E57"/>
    <w:rsid w:val="00794E00"/>
    <w:rsid w:val="007A4FBF"/>
    <w:rsid w:val="007A7408"/>
    <w:rsid w:val="007B1017"/>
    <w:rsid w:val="007C7E2D"/>
    <w:rsid w:val="007D61B8"/>
    <w:rsid w:val="007D7FBA"/>
    <w:rsid w:val="007E302E"/>
    <w:rsid w:val="007F0632"/>
    <w:rsid w:val="007F0BEB"/>
    <w:rsid w:val="00800416"/>
    <w:rsid w:val="00804804"/>
    <w:rsid w:val="00807205"/>
    <w:rsid w:val="00807835"/>
    <w:rsid w:val="00807D70"/>
    <w:rsid w:val="00822BAE"/>
    <w:rsid w:val="0082701C"/>
    <w:rsid w:val="00827230"/>
    <w:rsid w:val="00835EC5"/>
    <w:rsid w:val="00840349"/>
    <w:rsid w:val="00844F35"/>
    <w:rsid w:val="00855836"/>
    <w:rsid w:val="00861605"/>
    <w:rsid w:val="008630AF"/>
    <w:rsid w:val="008722E6"/>
    <w:rsid w:val="008735CC"/>
    <w:rsid w:val="00880AA1"/>
    <w:rsid w:val="0089753C"/>
    <w:rsid w:val="008A0574"/>
    <w:rsid w:val="008A7965"/>
    <w:rsid w:val="008B1C0B"/>
    <w:rsid w:val="008C6707"/>
    <w:rsid w:val="008C710A"/>
    <w:rsid w:val="008D1444"/>
    <w:rsid w:val="008D2F1A"/>
    <w:rsid w:val="008E00D2"/>
    <w:rsid w:val="008E131B"/>
    <w:rsid w:val="008E3607"/>
    <w:rsid w:val="008E552D"/>
    <w:rsid w:val="008F6B25"/>
    <w:rsid w:val="0090412B"/>
    <w:rsid w:val="0090496E"/>
    <w:rsid w:val="00906C41"/>
    <w:rsid w:val="00906E18"/>
    <w:rsid w:val="00907675"/>
    <w:rsid w:val="00907D30"/>
    <w:rsid w:val="00912D0B"/>
    <w:rsid w:val="00915101"/>
    <w:rsid w:val="00926FCC"/>
    <w:rsid w:val="009302F3"/>
    <w:rsid w:val="0093413B"/>
    <w:rsid w:val="009349B7"/>
    <w:rsid w:val="009368E8"/>
    <w:rsid w:val="00942948"/>
    <w:rsid w:val="009473A3"/>
    <w:rsid w:val="00947D32"/>
    <w:rsid w:val="00955A04"/>
    <w:rsid w:val="0095734F"/>
    <w:rsid w:val="0095787D"/>
    <w:rsid w:val="00964A4C"/>
    <w:rsid w:val="00974DA5"/>
    <w:rsid w:val="00977133"/>
    <w:rsid w:val="009824BD"/>
    <w:rsid w:val="0098299E"/>
    <w:rsid w:val="00985C07"/>
    <w:rsid w:val="0098797A"/>
    <w:rsid w:val="00997AF1"/>
    <w:rsid w:val="009B2AFF"/>
    <w:rsid w:val="009C241F"/>
    <w:rsid w:val="009C5E14"/>
    <w:rsid w:val="009C63AD"/>
    <w:rsid w:val="009D2823"/>
    <w:rsid w:val="009D30D4"/>
    <w:rsid w:val="009D75FE"/>
    <w:rsid w:val="009D7FA8"/>
    <w:rsid w:val="009E3D6C"/>
    <w:rsid w:val="009E5839"/>
    <w:rsid w:val="009F2F05"/>
    <w:rsid w:val="009F508F"/>
    <w:rsid w:val="009F5CFD"/>
    <w:rsid w:val="009F6345"/>
    <w:rsid w:val="009F6EC4"/>
    <w:rsid w:val="009F7423"/>
    <w:rsid w:val="00A020EE"/>
    <w:rsid w:val="00A109B7"/>
    <w:rsid w:val="00A1198A"/>
    <w:rsid w:val="00A11DD2"/>
    <w:rsid w:val="00A136EE"/>
    <w:rsid w:val="00A13F7E"/>
    <w:rsid w:val="00A16D53"/>
    <w:rsid w:val="00A2667D"/>
    <w:rsid w:val="00A26B43"/>
    <w:rsid w:val="00A34C40"/>
    <w:rsid w:val="00A3554D"/>
    <w:rsid w:val="00A46C8C"/>
    <w:rsid w:val="00A5114C"/>
    <w:rsid w:val="00A54FB8"/>
    <w:rsid w:val="00A811A3"/>
    <w:rsid w:val="00A83B1F"/>
    <w:rsid w:val="00A84338"/>
    <w:rsid w:val="00AA23BF"/>
    <w:rsid w:val="00AA4FCB"/>
    <w:rsid w:val="00AA5768"/>
    <w:rsid w:val="00AA7964"/>
    <w:rsid w:val="00AB1794"/>
    <w:rsid w:val="00AB3F24"/>
    <w:rsid w:val="00AC45EE"/>
    <w:rsid w:val="00AD064E"/>
    <w:rsid w:val="00AD2296"/>
    <w:rsid w:val="00AD26C3"/>
    <w:rsid w:val="00AD31C0"/>
    <w:rsid w:val="00AD45B6"/>
    <w:rsid w:val="00AE14B2"/>
    <w:rsid w:val="00AE2750"/>
    <w:rsid w:val="00AF1220"/>
    <w:rsid w:val="00AF2DAC"/>
    <w:rsid w:val="00B07CCB"/>
    <w:rsid w:val="00B20A89"/>
    <w:rsid w:val="00B2238D"/>
    <w:rsid w:val="00B23DD7"/>
    <w:rsid w:val="00B41D1B"/>
    <w:rsid w:val="00B4431A"/>
    <w:rsid w:val="00B478AA"/>
    <w:rsid w:val="00B52CF4"/>
    <w:rsid w:val="00B63A97"/>
    <w:rsid w:val="00B65EB7"/>
    <w:rsid w:val="00B66B41"/>
    <w:rsid w:val="00B70941"/>
    <w:rsid w:val="00B765AE"/>
    <w:rsid w:val="00B81B30"/>
    <w:rsid w:val="00B914EA"/>
    <w:rsid w:val="00B917EF"/>
    <w:rsid w:val="00B93A41"/>
    <w:rsid w:val="00B95C64"/>
    <w:rsid w:val="00B978CE"/>
    <w:rsid w:val="00BA25E2"/>
    <w:rsid w:val="00BA5E48"/>
    <w:rsid w:val="00BB4B97"/>
    <w:rsid w:val="00BB55A7"/>
    <w:rsid w:val="00BB636D"/>
    <w:rsid w:val="00BB7B0F"/>
    <w:rsid w:val="00BC4325"/>
    <w:rsid w:val="00BC43E9"/>
    <w:rsid w:val="00BC719F"/>
    <w:rsid w:val="00BD0492"/>
    <w:rsid w:val="00BD57A3"/>
    <w:rsid w:val="00BD7A4B"/>
    <w:rsid w:val="00BE2BC1"/>
    <w:rsid w:val="00BE3F4D"/>
    <w:rsid w:val="00BF226B"/>
    <w:rsid w:val="00BF61EF"/>
    <w:rsid w:val="00C0093C"/>
    <w:rsid w:val="00C00D63"/>
    <w:rsid w:val="00C038AA"/>
    <w:rsid w:val="00C10926"/>
    <w:rsid w:val="00C11188"/>
    <w:rsid w:val="00C11E98"/>
    <w:rsid w:val="00C13E90"/>
    <w:rsid w:val="00C219E6"/>
    <w:rsid w:val="00C219EB"/>
    <w:rsid w:val="00C22F57"/>
    <w:rsid w:val="00C2403E"/>
    <w:rsid w:val="00C258C2"/>
    <w:rsid w:val="00C310CF"/>
    <w:rsid w:val="00C3256E"/>
    <w:rsid w:val="00C33BF9"/>
    <w:rsid w:val="00C44830"/>
    <w:rsid w:val="00C476BF"/>
    <w:rsid w:val="00C5274E"/>
    <w:rsid w:val="00C55024"/>
    <w:rsid w:val="00C56961"/>
    <w:rsid w:val="00C56A30"/>
    <w:rsid w:val="00C603BF"/>
    <w:rsid w:val="00C62FAD"/>
    <w:rsid w:val="00C640C9"/>
    <w:rsid w:val="00C70B60"/>
    <w:rsid w:val="00C73AF3"/>
    <w:rsid w:val="00C75CD1"/>
    <w:rsid w:val="00C779AC"/>
    <w:rsid w:val="00C8044F"/>
    <w:rsid w:val="00C80CC1"/>
    <w:rsid w:val="00C82141"/>
    <w:rsid w:val="00C90650"/>
    <w:rsid w:val="00C91D57"/>
    <w:rsid w:val="00C930EE"/>
    <w:rsid w:val="00C94C29"/>
    <w:rsid w:val="00C9676D"/>
    <w:rsid w:val="00CA039D"/>
    <w:rsid w:val="00CA7E46"/>
    <w:rsid w:val="00CB147D"/>
    <w:rsid w:val="00CB2513"/>
    <w:rsid w:val="00CB61FE"/>
    <w:rsid w:val="00CB6EE2"/>
    <w:rsid w:val="00CD1F3B"/>
    <w:rsid w:val="00CD4DFE"/>
    <w:rsid w:val="00CE1194"/>
    <w:rsid w:val="00CE3768"/>
    <w:rsid w:val="00CE45D7"/>
    <w:rsid w:val="00CE4AE9"/>
    <w:rsid w:val="00CE572A"/>
    <w:rsid w:val="00CE651A"/>
    <w:rsid w:val="00CF4514"/>
    <w:rsid w:val="00CF5894"/>
    <w:rsid w:val="00CF69EE"/>
    <w:rsid w:val="00D02207"/>
    <w:rsid w:val="00D0799A"/>
    <w:rsid w:val="00D104B0"/>
    <w:rsid w:val="00D11341"/>
    <w:rsid w:val="00D248A2"/>
    <w:rsid w:val="00D24F1D"/>
    <w:rsid w:val="00D35BE7"/>
    <w:rsid w:val="00D5066B"/>
    <w:rsid w:val="00D5344B"/>
    <w:rsid w:val="00D53A7E"/>
    <w:rsid w:val="00D74803"/>
    <w:rsid w:val="00D76065"/>
    <w:rsid w:val="00D878FF"/>
    <w:rsid w:val="00D91579"/>
    <w:rsid w:val="00D91F7B"/>
    <w:rsid w:val="00D94B87"/>
    <w:rsid w:val="00D96446"/>
    <w:rsid w:val="00DA1F8A"/>
    <w:rsid w:val="00DA35E6"/>
    <w:rsid w:val="00DA458E"/>
    <w:rsid w:val="00DA4DCC"/>
    <w:rsid w:val="00DB11A1"/>
    <w:rsid w:val="00DB45DA"/>
    <w:rsid w:val="00DB5142"/>
    <w:rsid w:val="00DC08E4"/>
    <w:rsid w:val="00DC412D"/>
    <w:rsid w:val="00DC5816"/>
    <w:rsid w:val="00DD374A"/>
    <w:rsid w:val="00DD4C69"/>
    <w:rsid w:val="00E03C9B"/>
    <w:rsid w:val="00E065CB"/>
    <w:rsid w:val="00E1087C"/>
    <w:rsid w:val="00E10AA5"/>
    <w:rsid w:val="00E16E57"/>
    <w:rsid w:val="00E22A4F"/>
    <w:rsid w:val="00E326D5"/>
    <w:rsid w:val="00E35198"/>
    <w:rsid w:val="00E42080"/>
    <w:rsid w:val="00E432CA"/>
    <w:rsid w:val="00E455D1"/>
    <w:rsid w:val="00E50438"/>
    <w:rsid w:val="00E5265E"/>
    <w:rsid w:val="00E5353F"/>
    <w:rsid w:val="00E53EED"/>
    <w:rsid w:val="00E5453D"/>
    <w:rsid w:val="00E67C98"/>
    <w:rsid w:val="00E740EE"/>
    <w:rsid w:val="00E75CF9"/>
    <w:rsid w:val="00E834DC"/>
    <w:rsid w:val="00E8518A"/>
    <w:rsid w:val="00E908C0"/>
    <w:rsid w:val="00E953A1"/>
    <w:rsid w:val="00EB5B52"/>
    <w:rsid w:val="00EC2587"/>
    <w:rsid w:val="00ED2FF5"/>
    <w:rsid w:val="00ED3B1F"/>
    <w:rsid w:val="00ED51A0"/>
    <w:rsid w:val="00EF5C75"/>
    <w:rsid w:val="00EF5E2D"/>
    <w:rsid w:val="00EF5FD9"/>
    <w:rsid w:val="00F00A01"/>
    <w:rsid w:val="00F00D36"/>
    <w:rsid w:val="00F01772"/>
    <w:rsid w:val="00F01D0B"/>
    <w:rsid w:val="00F14FE3"/>
    <w:rsid w:val="00F240DD"/>
    <w:rsid w:val="00F2713A"/>
    <w:rsid w:val="00F27FE7"/>
    <w:rsid w:val="00F3067D"/>
    <w:rsid w:val="00F311DB"/>
    <w:rsid w:val="00F3789F"/>
    <w:rsid w:val="00F37975"/>
    <w:rsid w:val="00F537DA"/>
    <w:rsid w:val="00F55F72"/>
    <w:rsid w:val="00F55FC1"/>
    <w:rsid w:val="00F56540"/>
    <w:rsid w:val="00F66DCC"/>
    <w:rsid w:val="00F66DE6"/>
    <w:rsid w:val="00F738DD"/>
    <w:rsid w:val="00F76703"/>
    <w:rsid w:val="00F833E4"/>
    <w:rsid w:val="00F83840"/>
    <w:rsid w:val="00F86E4A"/>
    <w:rsid w:val="00F931DC"/>
    <w:rsid w:val="00FA1FC8"/>
    <w:rsid w:val="00FA239F"/>
    <w:rsid w:val="00FA2539"/>
    <w:rsid w:val="00FA72F8"/>
    <w:rsid w:val="00FB1AA6"/>
    <w:rsid w:val="00FB37B2"/>
    <w:rsid w:val="00FB4BAD"/>
    <w:rsid w:val="00FB5768"/>
    <w:rsid w:val="00FB6E2A"/>
    <w:rsid w:val="00FC2894"/>
    <w:rsid w:val="00FC53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2189AF-16AD-4B7D-9618-2E8403251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styleId="Revize">
    <w:name w:val="Revision"/>
    <w:hidden/>
    <w:uiPriority w:val="99"/>
    <w:semiHidden/>
    <w:rsid w:val="00A8433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hyza@dp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kupka@dpo.cz" TargetMode="External"/><Relationship Id="rId4" Type="http://schemas.openxmlformats.org/officeDocument/2006/relationships/settings" Target="settings.xml"/><Relationship Id="rId9" Type="http://schemas.openxmlformats.org/officeDocument/2006/relationships/hyperlink" Target="mailto:kzaluda@dpo.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882FA8-DBC6-4124-9BCB-35741450E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3331</Words>
  <Characters>19659</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2013-05-23T13:09:00Z</cp:lastPrinted>
  <dcterms:created xsi:type="dcterms:W3CDTF">2019-04-10T10:35:00Z</dcterms:created>
  <dcterms:modified xsi:type="dcterms:W3CDTF">2019-04-10T10:35:00Z</dcterms:modified>
</cp:coreProperties>
</file>