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B01F8E" w14:textId="22197904" w:rsidR="00B07144" w:rsidRPr="000C552D" w:rsidRDefault="000C552D" w:rsidP="00B07144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="00B07144" w:rsidRPr="000C552D">
        <w:rPr>
          <w:rFonts w:ascii="Times New Roman" w:hAnsi="Times New Roman" w:cs="Times New Roman"/>
          <w:b/>
          <w:sz w:val="26"/>
          <w:szCs w:val="26"/>
        </w:rPr>
        <w:t>Předmětná vozidla</w:t>
      </w:r>
    </w:p>
    <w:p w14:paraId="73B74ACC" w14:textId="2178A127" w:rsidR="00B07144" w:rsidRDefault="00B07144" w:rsidP="00DA01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Seznam typů vozidel a počet jejich kusů, která budou dovybavena kamerovým systémem.</w:t>
      </w:r>
      <w:r w:rsidR="00DA01F5">
        <w:rPr>
          <w:rFonts w:ascii="Times New Roman" w:hAnsi="Times New Roman" w:cs="Times New Roman"/>
          <w:sz w:val="24"/>
          <w:szCs w:val="24"/>
        </w:rPr>
        <w:t xml:space="preserve"> Údaje o počtu kamer a zobrazovacích jednotek jsou uvedeny vždy pro jeden vůz.</w:t>
      </w:r>
    </w:p>
    <w:p w14:paraId="523868D9" w14:textId="632667F0" w:rsidR="00B07144" w:rsidRDefault="00B07144" w:rsidP="00B07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6E5F04" w14:textId="77777777" w:rsidR="00EC616D" w:rsidRDefault="00EC616D" w:rsidP="00B07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0CFB15" w14:textId="58735DFD" w:rsidR="00B07144" w:rsidRPr="00B07144" w:rsidRDefault="00B07144" w:rsidP="00F61496">
      <w:pPr>
        <w:shd w:val="clear" w:color="auto" w:fill="9CC2E5" w:themeFill="accent1" w:themeFillTint="99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7144">
        <w:rPr>
          <w:rFonts w:ascii="Times New Roman" w:hAnsi="Times New Roman" w:cs="Times New Roman"/>
          <w:b/>
          <w:sz w:val="24"/>
          <w:szCs w:val="24"/>
        </w:rPr>
        <w:t>Tramvaje</w:t>
      </w:r>
      <w:r w:rsidR="00DA01F5">
        <w:rPr>
          <w:rFonts w:ascii="Times New Roman" w:hAnsi="Times New Roman" w:cs="Times New Roman"/>
          <w:b/>
          <w:sz w:val="24"/>
          <w:szCs w:val="24"/>
        </w:rPr>
        <w:t xml:space="preserve"> (celkem </w:t>
      </w:r>
      <w:r w:rsidR="00FE6FFF">
        <w:rPr>
          <w:rFonts w:ascii="Times New Roman" w:hAnsi="Times New Roman" w:cs="Times New Roman"/>
          <w:b/>
          <w:sz w:val="24"/>
          <w:szCs w:val="24"/>
        </w:rPr>
        <w:t>16 ks</w:t>
      </w:r>
      <w:r w:rsidR="00DA01F5">
        <w:rPr>
          <w:rFonts w:ascii="Times New Roman" w:hAnsi="Times New Roman" w:cs="Times New Roman"/>
          <w:b/>
          <w:sz w:val="24"/>
          <w:szCs w:val="24"/>
        </w:rPr>
        <w:t>)</w:t>
      </w:r>
    </w:p>
    <w:p w14:paraId="6B4BF9F4" w14:textId="77777777" w:rsidR="00B07144" w:rsidRPr="00B07144" w:rsidRDefault="00B07144" w:rsidP="00B0714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7463AD00" w14:textId="18EF0A90" w:rsidR="00B07144" w:rsidRPr="00B07144" w:rsidRDefault="000C552D" w:rsidP="00B07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VARIO</w:t>
      </w:r>
      <w:r w:rsidR="00B07144">
        <w:rPr>
          <w:rFonts w:ascii="Times New Roman" w:hAnsi="Times New Roman" w:cs="Times New Roman"/>
          <w:sz w:val="24"/>
          <w:szCs w:val="24"/>
          <w:u w:val="single"/>
        </w:rPr>
        <w:t xml:space="preserve"> LF3/2 </w:t>
      </w:r>
      <w:r w:rsidR="00DA01F5">
        <w:rPr>
          <w:rFonts w:ascii="Times New Roman" w:hAnsi="Times New Roman" w:cs="Times New Roman"/>
          <w:sz w:val="24"/>
          <w:szCs w:val="24"/>
          <w:u w:val="single"/>
        </w:rPr>
        <w:t>(obousměrná)</w:t>
      </w:r>
    </w:p>
    <w:p w14:paraId="52C40857" w14:textId="6D5C3C39" w:rsidR="000C552D" w:rsidRDefault="000C552D" w:rsidP="000C55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Celkový počet vozů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ks</w:t>
      </w:r>
    </w:p>
    <w:p w14:paraId="1216EB50" w14:textId="52293773" w:rsidR="00B07144" w:rsidRPr="009B4B6B" w:rsidRDefault="00B07144" w:rsidP="00B07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Délka vozu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A01F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31 m</w:t>
      </w:r>
    </w:p>
    <w:p w14:paraId="2E2A488A" w14:textId="11D38501" w:rsidR="00B07144" w:rsidRDefault="00EC616D" w:rsidP="00B07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</w:t>
      </w:r>
      <w:r w:rsidR="00B07144">
        <w:rPr>
          <w:rFonts w:ascii="Times New Roman" w:hAnsi="Times New Roman" w:cs="Times New Roman"/>
          <w:sz w:val="24"/>
          <w:szCs w:val="24"/>
        </w:rPr>
        <w:t xml:space="preserve"> kamer v salonu cestujících</w:t>
      </w:r>
      <w:r>
        <w:rPr>
          <w:rFonts w:ascii="Times New Roman" w:hAnsi="Times New Roman" w:cs="Times New Roman"/>
          <w:sz w:val="24"/>
          <w:szCs w:val="24"/>
        </w:rPr>
        <w:tab/>
      </w:r>
      <w:r w:rsidR="00B07144">
        <w:rPr>
          <w:rFonts w:ascii="Times New Roman" w:hAnsi="Times New Roman" w:cs="Times New Roman"/>
          <w:sz w:val="24"/>
          <w:szCs w:val="24"/>
        </w:rPr>
        <w:tab/>
      </w:r>
      <w:r w:rsidR="00B07144">
        <w:rPr>
          <w:rFonts w:ascii="Times New Roman" w:hAnsi="Times New Roman" w:cs="Times New Roman"/>
          <w:sz w:val="24"/>
          <w:szCs w:val="24"/>
        </w:rPr>
        <w:tab/>
      </w:r>
      <w:r w:rsidR="00DA01F5">
        <w:rPr>
          <w:rFonts w:ascii="Times New Roman" w:hAnsi="Times New Roman" w:cs="Times New Roman"/>
          <w:sz w:val="24"/>
          <w:szCs w:val="24"/>
        </w:rPr>
        <w:t>9 ks</w:t>
      </w:r>
    </w:p>
    <w:p w14:paraId="76EAB3A2" w14:textId="13E67CCF" w:rsidR="00B07144" w:rsidRDefault="00B07144" w:rsidP="00B07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zobrazovacích jednotek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A01F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 ks</w:t>
      </w:r>
    </w:p>
    <w:p w14:paraId="0C4EDFA7" w14:textId="1169A631" w:rsidR="00EC616D" w:rsidRDefault="00EC616D" w:rsidP="00B07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ovládacích panelů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ks</w:t>
      </w:r>
    </w:p>
    <w:p w14:paraId="20829DA7" w14:textId="36798DA6" w:rsidR="00B07144" w:rsidRDefault="00B07144" w:rsidP="00B07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zadních kamer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A01F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 ks</w:t>
      </w:r>
    </w:p>
    <w:p w14:paraId="07967C23" w14:textId="77777777" w:rsidR="00EC616D" w:rsidRDefault="00EC616D" w:rsidP="00B07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D667BB" w14:textId="12412407" w:rsidR="00B07144" w:rsidRDefault="000C552D" w:rsidP="00B07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VARIO</w:t>
      </w:r>
      <w:r w:rsidR="00B07144" w:rsidRPr="00B07144">
        <w:rPr>
          <w:rFonts w:ascii="Times New Roman" w:hAnsi="Times New Roman" w:cs="Times New Roman"/>
          <w:sz w:val="24"/>
          <w:szCs w:val="24"/>
          <w:u w:val="single"/>
        </w:rPr>
        <w:t xml:space="preserve"> LF2 Plus</w:t>
      </w:r>
    </w:p>
    <w:p w14:paraId="37465068" w14:textId="680FCD93" w:rsidR="000C552D" w:rsidRDefault="000C552D" w:rsidP="000C55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Celkový počet vozů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583C710F" w14:textId="34A61032" w:rsidR="00DA01F5" w:rsidRPr="009B4B6B" w:rsidRDefault="00DA01F5" w:rsidP="00DA0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Délka vozu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22 m</w:t>
      </w:r>
    </w:p>
    <w:p w14:paraId="21CA4277" w14:textId="6A08F9D0" w:rsidR="00DA01F5" w:rsidRDefault="00EC616D" w:rsidP="00DA01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kamer v salonu cestujících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</w:t>
      </w:r>
      <w:r w:rsidR="00DA01F5">
        <w:rPr>
          <w:rFonts w:ascii="Times New Roman" w:hAnsi="Times New Roman" w:cs="Times New Roman"/>
          <w:sz w:val="24"/>
          <w:szCs w:val="24"/>
        </w:rPr>
        <w:t xml:space="preserve"> ks</w:t>
      </w:r>
    </w:p>
    <w:p w14:paraId="676485ED" w14:textId="3EF60ADE" w:rsidR="00DA01F5" w:rsidRDefault="00DA01F5" w:rsidP="00DA01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zobrazovacích jednotek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16B7666C" w14:textId="17EEE038" w:rsidR="00EC616D" w:rsidRDefault="00EC616D" w:rsidP="00EC61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ovládacích panelů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1672C5DE" w14:textId="48F2BB40" w:rsidR="00DA01F5" w:rsidRDefault="00DA01F5" w:rsidP="00DA01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zadních kamer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2306608A" w14:textId="46B26340" w:rsidR="00CF7A52" w:rsidRDefault="00CF7A52" w:rsidP="00DA01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C0D7DC" w14:textId="77777777" w:rsidR="003A3706" w:rsidRPr="00F01C09" w:rsidRDefault="003A3706" w:rsidP="003A370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T3 R.P.</w:t>
      </w:r>
    </w:p>
    <w:p w14:paraId="0B25C427" w14:textId="61C82F6B" w:rsidR="003A3706" w:rsidRDefault="003A3706" w:rsidP="003A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Celkový počet vozů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ks</w:t>
      </w:r>
    </w:p>
    <w:p w14:paraId="42E2CC9B" w14:textId="25A8A80C" w:rsidR="003A3706" w:rsidRPr="009B4B6B" w:rsidRDefault="003A3706" w:rsidP="003A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Délka vozu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14 m</w:t>
      </w:r>
    </w:p>
    <w:p w14:paraId="11D0383E" w14:textId="12FF8E81" w:rsidR="003A3706" w:rsidRDefault="003A3706" w:rsidP="003A37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kamer v salonu cestujících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ks</w:t>
      </w:r>
    </w:p>
    <w:p w14:paraId="7C0A6582" w14:textId="77777777" w:rsidR="003A3706" w:rsidRDefault="003A3706" w:rsidP="003A37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zobrazovacích jednotek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35E514E7" w14:textId="77777777" w:rsidR="003A3706" w:rsidRDefault="003A3706" w:rsidP="003A37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ovládacích panelů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305FB251" w14:textId="77777777" w:rsidR="003A3706" w:rsidRDefault="003A3706" w:rsidP="003A37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zadních kamer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2D77ACA1" w14:textId="7FB207CD" w:rsidR="00EC616D" w:rsidRDefault="00EC616D" w:rsidP="00B07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A0FAB1" w14:textId="1AA2CF94" w:rsidR="00A84484" w:rsidRDefault="00A84484" w:rsidP="00A844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VARIO LF2R.S</w:t>
      </w:r>
    </w:p>
    <w:p w14:paraId="0EBE51EA" w14:textId="1E459F97" w:rsidR="00A84484" w:rsidRDefault="00A84484" w:rsidP="00A84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Celkový počet vozů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ks</w:t>
      </w:r>
    </w:p>
    <w:p w14:paraId="365929EB" w14:textId="77777777" w:rsidR="00A84484" w:rsidRPr="009B4B6B" w:rsidRDefault="00A84484" w:rsidP="00A84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Délka vozu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22 m</w:t>
      </w:r>
    </w:p>
    <w:p w14:paraId="15A9E0C9" w14:textId="77777777" w:rsidR="00A84484" w:rsidRDefault="00A84484" w:rsidP="00A844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kamer v salonu cestujících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 ks</w:t>
      </w:r>
    </w:p>
    <w:p w14:paraId="31212C47" w14:textId="77777777" w:rsidR="00A84484" w:rsidRDefault="00A84484" w:rsidP="00A844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zobrazovacích jednotek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60AC6E8A" w14:textId="77777777" w:rsidR="00A84484" w:rsidRDefault="00A84484" w:rsidP="00A844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ovládacích panelů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5219A0AA" w14:textId="77777777" w:rsidR="00A84484" w:rsidRDefault="00A84484" w:rsidP="00A844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zadních kamer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6BE25342" w14:textId="77777777" w:rsidR="00A84484" w:rsidRDefault="00A84484" w:rsidP="00B07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F949B6" w14:textId="5443A3E0" w:rsidR="00B07144" w:rsidRDefault="00B07144" w:rsidP="00B07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8449DC" w14:textId="1000C1D7" w:rsidR="00DA01F5" w:rsidRPr="00DD3168" w:rsidRDefault="00DA01F5" w:rsidP="00F61496">
      <w:pPr>
        <w:shd w:val="clear" w:color="auto" w:fill="9CC2E5" w:themeFill="accent1" w:themeFillTint="99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3168">
        <w:rPr>
          <w:rFonts w:ascii="Times New Roman" w:hAnsi="Times New Roman" w:cs="Times New Roman"/>
          <w:b/>
          <w:sz w:val="24"/>
          <w:szCs w:val="24"/>
        </w:rPr>
        <w:t>Trolejbusy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DD3168">
        <w:rPr>
          <w:rFonts w:ascii="Times New Roman" w:hAnsi="Times New Roman" w:cs="Times New Roman"/>
          <w:b/>
          <w:sz w:val="24"/>
          <w:szCs w:val="24"/>
        </w:rPr>
        <w:t>celkem 17 ks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14:paraId="03124A7A" w14:textId="77777777" w:rsidR="00DA01F5" w:rsidRDefault="00DA01F5" w:rsidP="00DA0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595467" w14:textId="73F4131D" w:rsidR="00DA01F5" w:rsidRPr="00DA01F5" w:rsidRDefault="000C552D" w:rsidP="00DA0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SOLARIS TROLLINO</w:t>
      </w:r>
      <w:r w:rsidR="00DA01F5">
        <w:rPr>
          <w:rFonts w:ascii="Times New Roman" w:hAnsi="Times New Roman" w:cs="Times New Roman"/>
          <w:sz w:val="24"/>
          <w:szCs w:val="24"/>
          <w:u w:val="single"/>
        </w:rPr>
        <w:t xml:space="preserve"> 12 AC</w:t>
      </w:r>
    </w:p>
    <w:p w14:paraId="45A2413C" w14:textId="7CAD67BF" w:rsidR="000C552D" w:rsidRDefault="000C552D" w:rsidP="00DA0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Celkový počet vozů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13 ks</w:t>
      </w:r>
    </w:p>
    <w:p w14:paraId="3A486CE5" w14:textId="1A41D0E8" w:rsidR="00DA01F5" w:rsidRPr="009B4B6B" w:rsidRDefault="00DA01F5" w:rsidP="00DA0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Délka vozu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12 m</w:t>
      </w:r>
    </w:p>
    <w:p w14:paraId="07866529" w14:textId="3E6DC8D9" w:rsidR="00DA01F5" w:rsidRDefault="00EC616D" w:rsidP="00DA01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kamer v salonu cestujících</w:t>
      </w:r>
      <w:r>
        <w:rPr>
          <w:rFonts w:ascii="Times New Roman" w:hAnsi="Times New Roman" w:cs="Times New Roman"/>
          <w:sz w:val="24"/>
          <w:szCs w:val="24"/>
        </w:rPr>
        <w:tab/>
      </w:r>
      <w:r w:rsidR="00DA01F5">
        <w:rPr>
          <w:rFonts w:ascii="Times New Roman" w:hAnsi="Times New Roman" w:cs="Times New Roman"/>
          <w:sz w:val="24"/>
          <w:szCs w:val="24"/>
        </w:rPr>
        <w:tab/>
      </w:r>
      <w:r w:rsidR="00DA01F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5</w:t>
      </w:r>
      <w:r w:rsidR="00DA01F5">
        <w:rPr>
          <w:rFonts w:ascii="Times New Roman" w:hAnsi="Times New Roman" w:cs="Times New Roman"/>
          <w:sz w:val="24"/>
          <w:szCs w:val="24"/>
        </w:rPr>
        <w:t xml:space="preserve"> ks</w:t>
      </w:r>
    </w:p>
    <w:p w14:paraId="49E392D0" w14:textId="77777777" w:rsidR="00DA01F5" w:rsidRDefault="00DA01F5" w:rsidP="00DA01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Počet zobrazovacích jednotek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3E506EDE" w14:textId="77777777" w:rsidR="00EC616D" w:rsidRDefault="00EC616D" w:rsidP="00EC61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ovládacích panelů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3A8402E4" w14:textId="59D9FD33" w:rsidR="00DA01F5" w:rsidRDefault="00DA01F5" w:rsidP="00DA01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couvacích kamer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6FBFDDB8" w14:textId="58C6B02F" w:rsidR="00DA01F5" w:rsidRPr="00DA01F5" w:rsidRDefault="00DA01F5" w:rsidP="00DA0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B4B6B">
        <w:rPr>
          <w:rFonts w:ascii="Times New Roman" w:hAnsi="Times New Roman" w:cs="Times New Roman"/>
          <w:sz w:val="24"/>
          <w:szCs w:val="24"/>
        </w:rPr>
        <w:br/>
      </w:r>
      <w:r w:rsidR="000C552D">
        <w:rPr>
          <w:rFonts w:ascii="Times New Roman" w:hAnsi="Times New Roman" w:cs="Times New Roman"/>
          <w:sz w:val="24"/>
          <w:szCs w:val="24"/>
          <w:u w:val="single"/>
        </w:rPr>
        <w:t>SOLARIS TROLLINO</w:t>
      </w:r>
      <w:r w:rsidR="000C552D" w:rsidRPr="00DA01F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A01F5">
        <w:rPr>
          <w:rFonts w:ascii="Times New Roman" w:hAnsi="Times New Roman" w:cs="Times New Roman"/>
          <w:sz w:val="24"/>
          <w:szCs w:val="24"/>
          <w:u w:val="single"/>
        </w:rPr>
        <w:t>15 AC</w:t>
      </w:r>
    </w:p>
    <w:p w14:paraId="079D26E0" w14:textId="32E90750" w:rsidR="000C552D" w:rsidRDefault="000C552D" w:rsidP="00DA0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Celkový počet vozů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ks</w:t>
      </w:r>
    </w:p>
    <w:p w14:paraId="04413647" w14:textId="4712E312" w:rsidR="00DA01F5" w:rsidRPr="009B4B6B" w:rsidRDefault="00DA01F5" w:rsidP="00DA0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Délka vozu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 m</w:t>
      </w:r>
    </w:p>
    <w:p w14:paraId="54CBEE13" w14:textId="3CFF36C8" w:rsidR="00DA01F5" w:rsidRDefault="00EC616D" w:rsidP="00DA01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kamer v salonu cestujících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</w:t>
      </w:r>
      <w:r w:rsidR="00DA01F5">
        <w:rPr>
          <w:rFonts w:ascii="Times New Roman" w:hAnsi="Times New Roman" w:cs="Times New Roman"/>
          <w:sz w:val="24"/>
          <w:szCs w:val="24"/>
        </w:rPr>
        <w:t xml:space="preserve"> ks</w:t>
      </w:r>
    </w:p>
    <w:p w14:paraId="2E793628" w14:textId="77777777" w:rsidR="00DA01F5" w:rsidRDefault="00DA01F5" w:rsidP="00DA01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zobrazovacích jednotek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32EC6506" w14:textId="77777777" w:rsidR="00EC616D" w:rsidRDefault="00EC616D" w:rsidP="00EC61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ovládacích panelů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7B1F5B8B" w14:textId="2EBA1949" w:rsidR="00DA01F5" w:rsidRDefault="00DA01F5" w:rsidP="00DA01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couvacích kamer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0500C96D" w14:textId="77777777" w:rsidR="00662EAA" w:rsidRDefault="00662EAA" w:rsidP="00B071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B0376F3" w14:textId="77777777" w:rsidR="00662EAA" w:rsidRDefault="00662EAA" w:rsidP="00B071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5CDE002" w14:textId="0A3C011D" w:rsidR="00B07144" w:rsidRPr="00DA01F5" w:rsidRDefault="00DA01F5" w:rsidP="00F61496">
      <w:pPr>
        <w:shd w:val="clear" w:color="auto" w:fill="9CC2E5" w:themeFill="accent1" w:themeFillTint="99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A01F5">
        <w:rPr>
          <w:rFonts w:ascii="Times New Roman" w:hAnsi="Times New Roman" w:cs="Times New Roman"/>
          <w:b/>
          <w:sz w:val="24"/>
          <w:szCs w:val="24"/>
        </w:rPr>
        <w:t>Autobusy</w:t>
      </w:r>
      <w:r w:rsidR="00AA57E1">
        <w:rPr>
          <w:rFonts w:ascii="Times New Roman" w:hAnsi="Times New Roman" w:cs="Times New Roman"/>
          <w:b/>
          <w:sz w:val="24"/>
          <w:szCs w:val="24"/>
        </w:rPr>
        <w:t xml:space="preserve"> (celkem 135</w:t>
      </w:r>
      <w:r>
        <w:rPr>
          <w:rFonts w:ascii="Times New Roman" w:hAnsi="Times New Roman" w:cs="Times New Roman"/>
          <w:b/>
          <w:sz w:val="24"/>
          <w:szCs w:val="24"/>
        </w:rPr>
        <w:t xml:space="preserve"> ks)</w:t>
      </w:r>
    </w:p>
    <w:p w14:paraId="7E239654" w14:textId="77777777" w:rsidR="00DD3168" w:rsidRDefault="00DD3168" w:rsidP="009446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DE0CCE" w14:textId="6BEEA64A" w:rsidR="00235710" w:rsidRDefault="000C552D" w:rsidP="009446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SOLARIS</w:t>
      </w:r>
      <w:r w:rsidR="00E30B82" w:rsidRPr="00235710">
        <w:rPr>
          <w:rFonts w:ascii="Times New Roman" w:hAnsi="Times New Roman" w:cs="Times New Roman"/>
          <w:sz w:val="24"/>
          <w:szCs w:val="24"/>
          <w:u w:val="single"/>
        </w:rPr>
        <w:t xml:space="preserve"> URBINO 12 CNG</w:t>
      </w:r>
    </w:p>
    <w:p w14:paraId="7C428637" w14:textId="77777777" w:rsidR="000C552D" w:rsidRDefault="000C552D" w:rsidP="000C55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Celkový počet vozů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89 ks</w:t>
      </w:r>
    </w:p>
    <w:p w14:paraId="499DE2EC" w14:textId="65C7AEF0" w:rsidR="00235710" w:rsidRPr="009B4B6B" w:rsidRDefault="00235710" w:rsidP="002357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Délka vozu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12 m</w:t>
      </w:r>
    </w:p>
    <w:p w14:paraId="49175864" w14:textId="5AC9BAD7" w:rsidR="00235710" w:rsidRDefault="00EC616D" w:rsidP="0023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kamer v salonu cestujících</w:t>
      </w:r>
      <w:r>
        <w:rPr>
          <w:rFonts w:ascii="Times New Roman" w:hAnsi="Times New Roman" w:cs="Times New Roman"/>
          <w:sz w:val="24"/>
          <w:szCs w:val="24"/>
        </w:rPr>
        <w:tab/>
      </w:r>
      <w:r w:rsidR="00235710">
        <w:rPr>
          <w:rFonts w:ascii="Times New Roman" w:hAnsi="Times New Roman" w:cs="Times New Roman"/>
          <w:sz w:val="24"/>
          <w:szCs w:val="24"/>
        </w:rPr>
        <w:tab/>
      </w:r>
      <w:r w:rsidR="0023571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5</w:t>
      </w:r>
      <w:r w:rsidR="00235710">
        <w:rPr>
          <w:rFonts w:ascii="Times New Roman" w:hAnsi="Times New Roman" w:cs="Times New Roman"/>
          <w:sz w:val="24"/>
          <w:szCs w:val="24"/>
        </w:rPr>
        <w:t xml:space="preserve"> ks</w:t>
      </w:r>
    </w:p>
    <w:p w14:paraId="1FA6DA4F" w14:textId="77777777" w:rsidR="00235710" w:rsidRDefault="00235710" w:rsidP="0023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zobrazovacích jednotek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32EB94B9" w14:textId="77777777" w:rsidR="00EC616D" w:rsidRDefault="00EC616D" w:rsidP="00EC61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ovládacích panelů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5F11C457" w14:textId="0636AC24" w:rsidR="00235710" w:rsidRDefault="00235710" w:rsidP="0023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couvacích kamer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68352E6D" w14:textId="77777777" w:rsidR="00EC616D" w:rsidRDefault="00EC616D" w:rsidP="002357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CFE6C0" w14:textId="77777777" w:rsidR="000C552D" w:rsidRDefault="000C552D" w:rsidP="000C55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SOLARIS URBINO 18 CNG</w:t>
      </w:r>
      <w:r w:rsidR="009446E5" w:rsidRPr="009B4B6B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Celkový počet vozů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 ks</w:t>
      </w:r>
    </w:p>
    <w:p w14:paraId="35315BCE" w14:textId="12F26A3E" w:rsidR="00235710" w:rsidRPr="009B4B6B" w:rsidRDefault="00235710" w:rsidP="002357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Délka vozu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</w:t>
      </w:r>
      <w:r w:rsidR="000C552D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</w:p>
    <w:p w14:paraId="419BBAA3" w14:textId="34EFB0FC" w:rsidR="00235710" w:rsidRDefault="00EC616D" w:rsidP="0023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kamer v salonu cestujících</w:t>
      </w:r>
      <w:r>
        <w:rPr>
          <w:rFonts w:ascii="Times New Roman" w:hAnsi="Times New Roman" w:cs="Times New Roman"/>
          <w:sz w:val="24"/>
          <w:szCs w:val="24"/>
        </w:rPr>
        <w:tab/>
      </w:r>
      <w:r w:rsidR="00235710">
        <w:rPr>
          <w:rFonts w:ascii="Times New Roman" w:hAnsi="Times New Roman" w:cs="Times New Roman"/>
          <w:sz w:val="24"/>
          <w:szCs w:val="24"/>
        </w:rPr>
        <w:tab/>
      </w:r>
      <w:r w:rsidR="0023571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8</w:t>
      </w:r>
      <w:r w:rsidR="00235710">
        <w:rPr>
          <w:rFonts w:ascii="Times New Roman" w:hAnsi="Times New Roman" w:cs="Times New Roman"/>
          <w:sz w:val="24"/>
          <w:szCs w:val="24"/>
        </w:rPr>
        <w:t xml:space="preserve"> ks</w:t>
      </w:r>
    </w:p>
    <w:p w14:paraId="0E53E007" w14:textId="77777777" w:rsidR="00235710" w:rsidRDefault="00235710" w:rsidP="0023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zobrazovacích jednotek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2F203EFC" w14:textId="77777777" w:rsidR="00EC616D" w:rsidRDefault="00EC616D" w:rsidP="00EC61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ovládacích panelů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42C613BB" w14:textId="12B55327" w:rsidR="00235710" w:rsidRDefault="00235710" w:rsidP="0023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couvacích kamer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62C663CE" w14:textId="11EAA06A" w:rsidR="00235710" w:rsidRDefault="00235710" w:rsidP="002357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6A5B72" w14:textId="592EE100" w:rsidR="000C552D" w:rsidRDefault="000C552D" w:rsidP="000C55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552D">
        <w:rPr>
          <w:rFonts w:ascii="Times New Roman" w:hAnsi="Times New Roman" w:cs="Times New Roman"/>
          <w:sz w:val="24"/>
          <w:szCs w:val="24"/>
          <w:u w:val="single"/>
        </w:rPr>
        <w:t>SOLARIS</w:t>
      </w:r>
      <w:r w:rsidR="009446E5" w:rsidRPr="000C552D">
        <w:rPr>
          <w:rFonts w:ascii="Times New Roman" w:hAnsi="Times New Roman" w:cs="Times New Roman"/>
          <w:sz w:val="24"/>
          <w:szCs w:val="24"/>
          <w:u w:val="single"/>
        </w:rPr>
        <w:t xml:space="preserve"> URBINO 12</w:t>
      </w:r>
      <w:r w:rsidR="009446E5" w:rsidRPr="000C552D">
        <w:rPr>
          <w:rFonts w:ascii="Times New Roman" w:hAnsi="Times New Roman" w:cs="Times New Roman"/>
          <w:sz w:val="24"/>
          <w:szCs w:val="24"/>
          <w:u w:val="single"/>
        </w:rPr>
        <w:br/>
      </w:r>
      <w:r>
        <w:rPr>
          <w:rFonts w:ascii="Times New Roman" w:hAnsi="Times New Roman" w:cs="Times New Roman"/>
          <w:sz w:val="24"/>
          <w:szCs w:val="24"/>
        </w:rPr>
        <w:t>Celkový počet vozů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 ks</w:t>
      </w:r>
    </w:p>
    <w:p w14:paraId="0F65CC87" w14:textId="3CE47C73" w:rsidR="000C552D" w:rsidRPr="009B4B6B" w:rsidRDefault="000C552D" w:rsidP="000C55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Délka vozu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12 m</w:t>
      </w:r>
    </w:p>
    <w:p w14:paraId="4F6419BB" w14:textId="5ACB4684" w:rsidR="000C552D" w:rsidRDefault="00EC616D" w:rsidP="000C55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kamer v salonu cestujících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</w:t>
      </w:r>
      <w:r w:rsidR="000C552D">
        <w:rPr>
          <w:rFonts w:ascii="Times New Roman" w:hAnsi="Times New Roman" w:cs="Times New Roman"/>
          <w:sz w:val="24"/>
          <w:szCs w:val="24"/>
        </w:rPr>
        <w:t xml:space="preserve"> ks</w:t>
      </w:r>
    </w:p>
    <w:p w14:paraId="4E3BE7BC" w14:textId="77777777" w:rsidR="000C552D" w:rsidRDefault="000C552D" w:rsidP="000C55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zobrazovacích jednotek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4C252ABD" w14:textId="77777777" w:rsidR="00EC616D" w:rsidRDefault="00EC616D" w:rsidP="00EC61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ovládacích panelů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6B35F81A" w14:textId="60F7A954" w:rsidR="000C552D" w:rsidRDefault="000C552D" w:rsidP="000C55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couvacích kamer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482BAC87" w14:textId="77777777" w:rsidR="00EC616D" w:rsidRDefault="00EC616D" w:rsidP="002357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CD2C4E" w14:textId="3F465603" w:rsidR="009446E5" w:rsidRPr="000C552D" w:rsidRDefault="009446E5" w:rsidP="002357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C552D">
        <w:rPr>
          <w:rFonts w:ascii="Times New Roman" w:hAnsi="Times New Roman" w:cs="Times New Roman"/>
          <w:sz w:val="24"/>
          <w:szCs w:val="24"/>
          <w:u w:val="single"/>
        </w:rPr>
        <w:t>EKOVA ELECTRON 12</w:t>
      </w:r>
      <w:r w:rsidR="000C552D" w:rsidRPr="000C552D">
        <w:rPr>
          <w:rFonts w:ascii="Times New Roman" w:hAnsi="Times New Roman" w:cs="Times New Roman"/>
          <w:sz w:val="24"/>
          <w:szCs w:val="24"/>
          <w:u w:val="single"/>
        </w:rPr>
        <w:t xml:space="preserve"> (elektrobus)</w:t>
      </w:r>
    </w:p>
    <w:p w14:paraId="237174A6" w14:textId="77777777" w:rsidR="000C552D" w:rsidRDefault="000C552D" w:rsidP="000C55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Celkový počet vozů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7DE73042" w14:textId="29F01B06" w:rsidR="000C552D" w:rsidRPr="009B4B6B" w:rsidRDefault="000C552D" w:rsidP="000C55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Délka vozu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12 m</w:t>
      </w:r>
    </w:p>
    <w:p w14:paraId="29334C03" w14:textId="3B9248EC" w:rsidR="000C552D" w:rsidRDefault="00EC616D" w:rsidP="000C55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kamer v salonu cestujících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</w:t>
      </w:r>
      <w:r w:rsidR="000C552D">
        <w:rPr>
          <w:rFonts w:ascii="Times New Roman" w:hAnsi="Times New Roman" w:cs="Times New Roman"/>
          <w:sz w:val="24"/>
          <w:szCs w:val="24"/>
        </w:rPr>
        <w:t xml:space="preserve"> ks</w:t>
      </w:r>
    </w:p>
    <w:p w14:paraId="2FF7E8A1" w14:textId="77777777" w:rsidR="000C552D" w:rsidRDefault="000C552D" w:rsidP="000C55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zobrazovacích jednotek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73F89D5A" w14:textId="77777777" w:rsidR="00EC616D" w:rsidRDefault="00EC616D" w:rsidP="00EC61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ovládacích panelů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54A444A6" w14:textId="48E56907" w:rsidR="000C552D" w:rsidRDefault="000C552D" w:rsidP="000C55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couvacích kamer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2E3B3BAD" w14:textId="2D63B22E" w:rsidR="000C552D" w:rsidRDefault="000C552D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CF6434" w14:textId="37A282D7" w:rsidR="00487E00" w:rsidRDefault="00487E00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958883" w14:textId="3055CE60" w:rsidR="009446E5" w:rsidRPr="000C552D" w:rsidRDefault="000C552D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9446E5" w:rsidRPr="000C552D">
        <w:rPr>
          <w:rFonts w:ascii="Times New Roman" w:hAnsi="Times New Roman" w:cs="Times New Roman"/>
          <w:b/>
          <w:sz w:val="26"/>
          <w:szCs w:val="26"/>
        </w:rPr>
        <w:t>Kamerový systém</w:t>
      </w:r>
    </w:p>
    <w:p w14:paraId="71A2DE2E" w14:textId="77777777" w:rsidR="009446E5" w:rsidRDefault="009446E5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328DB0" w14:textId="6B60559C" w:rsidR="00A3082F" w:rsidRDefault="006D6224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Každé v</w:t>
      </w:r>
      <w:r w:rsidR="00A3082F" w:rsidRPr="00A3082F">
        <w:rPr>
          <w:rFonts w:ascii="Times New Roman" w:hAnsi="Times New Roman" w:cs="Times New Roman"/>
          <w:sz w:val="24"/>
          <w:szCs w:val="24"/>
        </w:rPr>
        <w:t>ozidlo bude vybaveno kamerovým systémem</w:t>
      </w:r>
      <w:r>
        <w:rPr>
          <w:rFonts w:ascii="Times New Roman" w:hAnsi="Times New Roman" w:cs="Times New Roman"/>
          <w:sz w:val="24"/>
          <w:szCs w:val="24"/>
        </w:rPr>
        <w:t xml:space="preserve"> pro automatické zpracování dat </w:t>
      </w:r>
      <w:r w:rsidR="00A3082F" w:rsidRPr="00A3082F">
        <w:rPr>
          <w:rFonts w:ascii="Times New Roman" w:hAnsi="Times New Roman" w:cs="Times New Roman"/>
          <w:sz w:val="24"/>
          <w:szCs w:val="24"/>
        </w:rPr>
        <w:t>v kontinuální automatické přepisovací smyčce na přepisovatelné záznamové zařízení, s uchováním záznamu v délce 5 kalendářních dnů, poté automaticky přepsat novým záznamem</w:t>
      </w:r>
      <w:r w:rsidR="005C228A">
        <w:rPr>
          <w:rFonts w:ascii="Times New Roman" w:hAnsi="Times New Roman" w:cs="Times New Roman"/>
          <w:sz w:val="24"/>
          <w:szCs w:val="24"/>
        </w:rPr>
        <w:t>.</w:t>
      </w:r>
      <w:r w:rsidR="00A3082F" w:rsidRPr="00A3082F">
        <w:rPr>
          <w:rFonts w:ascii="Times New Roman" w:hAnsi="Times New Roman" w:cs="Times New Roman"/>
          <w:sz w:val="24"/>
          <w:szCs w:val="24"/>
        </w:rPr>
        <w:t xml:space="preserve"> </w:t>
      </w:r>
      <w:r w:rsidR="005C228A">
        <w:rPr>
          <w:rFonts w:ascii="Times New Roman" w:hAnsi="Times New Roman" w:cs="Times New Roman"/>
          <w:sz w:val="24"/>
          <w:szCs w:val="24"/>
        </w:rPr>
        <w:t>Záznamy</w:t>
      </w:r>
      <w:r w:rsidR="005C228A" w:rsidRPr="00A3082F">
        <w:rPr>
          <w:rFonts w:ascii="Times New Roman" w:hAnsi="Times New Roman" w:cs="Times New Roman"/>
          <w:sz w:val="24"/>
          <w:szCs w:val="24"/>
        </w:rPr>
        <w:t xml:space="preserve"> bud</w:t>
      </w:r>
      <w:r w:rsidR="005C228A">
        <w:rPr>
          <w:rFonts w:ascii="Times New Roman" w:hAnsi="Times New Roman" w:cs="Times New Roman"/>
          <w:sz w:val="24"/>
          <w:szCs w:val="24"/>
        </w:rPr>
        <w:t>ou</w:t>
      </w:r>
      <w:r w:rsidR="005C228A" w:rsidRPr="00A3082F">
        <w:rPr>
          <w:rFonts w:ascii="Times New Roman" w:hAnsi="Times New Roman" w:cs="Times New Roman"/>
          <w:sz w:val="24"/>
          <w:szCs w:val="24"/>
        </w:rPr>
        <w:t xml:space="preserve"> </w:t>
      </w:r>
      <w:r w:rsidR="00A3082F" w:rsidRPr="00A3082F">
        <w:rPr>
          <w:rFonts w:ascii="Times New Roman" w:hAnsi="Times New Roman" w:cs="Times New Roman"/>
          <w:sz w:val="24"/>
          <w:szCs w:val="24"/>
        </w:rPr>
        <w:t>c</w:t>
      </w:r>
      <w:r w:rsidR="00A3082F">
        <w:rPr>
          <w:rFonts w:ascii="Times New Roman" w:hAnsi="Times New Roman" w:cs="Times New Roman"/>
          <w:sz w:val="24"/>
          <w:szCs w:val="24"/>
        </w:rPr>
        <w:t>hráněn</w:t>
      </w:r>
      <w:r w:rsidR="005C228A">
        <w:rPr>
          <w:rFonts w:ascii="Times New Roman" w:hAnsi="Times New Roman" w:cs="Times New Roman"/>
          <w:sz w:val="24"/>
          <w:szCs w:val="24"/>
        </w:rPr>
        <w:t>y</w:t>
      </w:r>
      <w:r w:rsidR="00A3082F">
        <w:rPr>
          <w:rFonts w:ascii="Times New Roman" w:hAnsi="Times New Roman" w:cs="Times New Roman"/>
          <w:sz w:val="24"/>
          <w:szCs w:val="24"/>
        </w:rPr>
        <w:t xml:space="preserve"> proti zneužití</w:t>
      </w:r>
      <w:r w:rsidR="002B5C62">
        <w:rPr>
          <w:rFonts w:ascii="Times New Roman" w:hAnsi="Times New Roman" w:cs="Times New Roman"/>
          <w:sz w:val="24"/>
          <w:szCs w:val="24"/>
        </w:rPr>
        <w:t>.</w:t>
      </w:r>
      <w:r w:rsidR="00256BF0">
        <w:rPr>
          <w:rFonts w:ascii="Times New Roman" w:hAnsi="Times New Roman" w:cs="Times New Roman"/>
          <w:sz w:val="24"/>
          <w:szCs w:val="24"/>
        </w:rPr>
        <w:t xml:space="preserve"> </w:t>
      </w:r>
      <w:r w:rsidR="007720C7">
        <w:rPr>
          <w:rFonts w:ascii="Times New Roman" w:hAnsi="Times New Roman" w:cs="Times New Roman"/>
          <w:sz w:val="24"/>
          <w:szCs w:val="24"/>
        </w:rPr>
        <w:t xml:space="preserve">Bude se jednat o samostatný (tzv. ostrovní) systém, který bude nezávislý na stávajícím palubním a odbavovacím systému. </w:t>
      </w:r>
      <w:r w:rsidR="005C228A">
        <w:rPr>
          <w:rFonts w:ascii="Times New Roman" w:hAnsi="Times New Roman" w:cs="Times New Roman"/>
          <w:sz w:val="24"/>
          <w:szCs w:val="24"/>
        </w:rPr>
        <w:t xml:space="preserve">Systém bude napájen nově instalovaným vedením z vozové baterie. Do systému bude dále přiveden signál +24 V </w:t>
      </w:r>
      <w:r w:rsidR="005C228A">
        <w:rPr>
          <w:rFonts w:ascii="Times New Roman" w:hAnsi="Times New Roman" w:cs="Times New Roman"/>
          <w:sz w:val="24"/>
          <w:szCs w:val="24"/>
        </w:rPr>
        <w:br/>
        <w:t>o zavření dveří a signál +24 V o nastartování vozu.</w:t>
      </w:r>
    </w:p>
    <w:p w14:paraId="7E725FE4" w14:textId="77777777" w:rsidR="002B5C62" w:rsidRPr="00A3082F" w:rsidRDefault="002B5C62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D5AE8F" w14:textId="73D14065" w:rsidR="00150FD7" w:rsidRPr="008E0112" w:rsidRDefault="00150FD7" w:rsidP="0015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E0112">
        <w:rPr>
          <w:rFonts w:ascii="Times New Roman" w:hAnsi="Times New Roman" w:cs="Times New Roman"/>
          <w:b/>
          <w:bCs/>
          <w:sz w:val="24"/>
          <w:szCs w:val="24"/>
        </w:rPr>
        <w:t xml:space="preserve">Parametry </w:t>
      </w:r>
      <w:r w:rsidR="00F16287">
        <w:rPr>
          <w:rFonts w:ascii="Times New Roman" w:hAnsi="Times New Roman" w:cs="Times New Roman"/>
          <w:b/>
          <w:bCs/>
          <w:sz w:val="24"/>
          <w:szCs w:val="24"/>
        </w:rPr>
        <w:t xml:space="preserve">jednotlivých </w:t>
      </w:r>
      <w:r w:rsidRPr="008E0112">
        <w:rPr>
          <w:rFonts w:ascii="Times New Roman" w:hAnsi="Times New Roman" w:cs="Times New Roman"/>
          <w:b/>
          <w:bCs/>
          <w:sz w:val="24"/>
          <w:szCs w:val="24"/>
        </w:rPr>
        <w:t>kamer</w:t>
      </w:r>
    </w:p>
    <w:p w14:paraId="149659D3" w14:textId="77777777" w:rsidR="00150FD7" w:rsidRDefault="00150FD7" w:rsidP="0015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863798" w14:textId="77777777" w:rsidR="0030734A" w:rsidRDefault="0030734A" w:rsidP="00307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0112">
        <w:rPr>
          <w:rFonts w:ascii="Times New Roman" w:hAnsi="Times New Roman" w:cs="Times New Roman"/>
          <w:sz w:val="24"/>
          <w:szCs w:val="24"/>
        </w:rPr>
        <w:t>Kamer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8E0112">
        <w:rPr>
          <w:rFonts w:ascii="Times New Roman" w:hAnsi="Times New Roman" w:cs="Times New Roman"/>
          <w:sz w:val="24"/>
          <w:szCs w:val="24"/>
        </w:rPr>
        <w:t xml:space="preserve"> bud</w:t>
      </w:r>
      <w:r>
        <w:rPr>
          <w:rFonts w:ascii="Times New Roman" w:hAnsi="Times New Roman" w:cs="Times New Roman"/>
          <w:sz w:val="24"/>
          <w:szCs w:val="24"/>
        </w:rPr>
        <w:t>ou</w:t>
      </w:r>
      <w:r w:rsidRPr="008E0112">
        <w:rPr>
          <w:rFonts w:ascii="Times New Roman" w:hAnsi="Times New Roman" w:cs="Times New Roman"/>
          <w:sz w:val="24"/>
          <w:szCs w:val="24"/>
        </w:rPr>
        <w:t xml:space="preserve"> umístěn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8E0112">
        <w:rPr>
          <w:rFonts w:ascii="Times New Roman" w:hAnsi="Times New Roman" w:cs="Times New Roman"/>
          <w:sz w:val="24"/>
          <w:szCs w:val="24"/>
        </w:rPr>
        <w:t xml:space="preserve"> v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8E01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vnitřní části vozidla,</w:t>
      </w:r>
      <w:r w:rsidRPr="008E0112">
        <w:rPr>
          <w:rFonts w:ascii="Times New Roman" w:hAnsi="Times New Roman" w:cs="Times New Roman"/>
          <w:sz w:val="24"/>
          <w:szCs w:val="24"/>
        </w:rPr>
        <w:t xml:space="preserve"> v prostoru pro cestující.</w:t>
      </w:r>
      <w:r w:rsidRPr="00144148">
        <w:rPr>
          <w:rFonts w:ascii="Times New Roman" w:hAnsi="Times New Roman" w:cs="Times New Roman"/>
          <w:sz w:val="24"/>
          <w:szCs w:val="24"/>
        </w:rPr>
        <w:t xml:space="preserve"> </w:t>
      </w:r>
      <w:r w:rsidRPr="008E0112">
        <w:rPr>
          <w:rFonts w:ascii="Times New Roman" w:hAnsi="Times New Roman" w:cs="Times New Roman"/>
          <w:sz w:val="24"/>
          <w:szCs w:val="24"/>
        </w:rPr>
        <w:t>Kamery musí splňovat po</w:t>
      </w:r>
      <w:r>
        <w:rPr>
          <w:rFonts w:ascii="Times New Roman" w:hAnsi="Times New Roman" w:cs="Times New Roman"/>
          <w:sz w:val="24"/>
          <w:szCs w:val="24"/>
        </w:rPr>
        <w:t>dmínky stanovené pro provoz na pozemních komunikacích, resp. pro provoz drážních vozidel.</w:t>
      </w:r>
      <w:r w:rsidRPr="008E01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Kamery budou v</w:t>
      </w:r>
      <w:r w:rsidRPr="008E0112">
        <w:rPr>
          <w:rFonts w:ascii="Times New Roman" w:hAnsi="Times New Roman" w:cs="Times New Roman"/>
          <w:sz w:val="24"/>
          <w:szCs w:val="24"/>
        </w:rPr>
        <w:t xml:space="preserve"> provedení </w:t>
      </w:r>
      <w:proofErr w:type="spellStart"/>
      <w:r w:rsidRPr="008E0112">
        <w:rPr>
          <w:rFonts w:ascii="Times New Roman" w:hAnsi="Times New Roman" w:cs="Times New Roman"/>
          <w:sz w:val="24"/>
          <w:szCs w:val="24"/>
        </w:rPr>
        <w:t>minidome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</w:t>
      </w:r>
      <w:r w:rsidRPr="008E01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0112">
        <w:rPr>
          <w:rFonts w:ascii="Times New Roman" w:hAnsi="Times New Roman" w:cs="Times New Roman"/>
          <w:sz w:val="24"/>
          <w:szCs w:val="24"/>
        </w:rPr>
        <w:t>antivandal</w:t>
      </w:r>
      <w:proofErr w:type="spellEnd"/>
      <w:r w:rsidRPr="008E0112">
        <w:rPr>
          <w:rFonts w:ascii="Times New Roman" w:hAnsi="Times New Roman" w:cs="Times New Roman"/>
          <w:sz w:val="24"/>
          <w:szCs w:val="24"/>
        </w:rPr>
        <w:t>.</w:t>
      </w:r>
      <w:r w:rsidRPr="00F1628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E30A51" w14:textId="77777777" w:rsidR="00EC616D" w:rsidRDefault="00EC616D" w:rsidP="00F16287">
      <w:pPr>
        <w:pStyle w:val="Zkladntext"/>
        <w:spacing w:after="0"/>
        <w:rPr>
          <w:rFonts w:eastAsiaTheme="minorHAnsi"/>
          <w:sz w:val="24"/>
          <w:szCs w:val="24"/>
          <w:lang w:eastAsia="en-US"/>
        </w:rPr>
      </w:pPr>
    </w:p>
    <w:p w14:paraId="6700BE21" w14:textId="1EDF34C1" w:rsidR="00F16287" w:rsidRPr="00F16287" w:rsidRDefault="00F16287" w:rsidP="00F16287">
      <w:pPr>
        <w:pStyle w:val="Zkladntext"/>
        <w:spacing w:after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Počet kamer zabírajících salon pro cestující</w:t>
      </w:r>
      <w:r w:rsidR="00150FD7">
        <w:rPr>
          <w:rFonts w:eastAsiaTheme="minorHAnsi"/>
          <w:sz w:val="24"/>
          <w:szCs w:val="24"/>
          <w:lang w:eastAsia="en-US"/>
        </w:rPr>
        <w:t> </w:t>
      </w:r>
      <w:r>
        <w:rPr>
          <w:rFonts w:eastAsiaTheme="minorHAnsi"/>
          <w:sz w:val="24"/>
          <w:szCs w:val="24"/>
          <w:lang w:eastAsia="en-US"/>
        </w:rPr>
        <w:t xml:space="preserve">v </w:t>
      </w:r>
      <w:r w:rsidR="00150FD7">
        <w:rPr>
          <w:rFonts w:eastAsiaTheme="minorHAnsi"/>
          <w:sz w:val="24"/>
          <w:szCs w:val="24"/>
          <w:lang w:eastAsia="en-US"/>
        </w:rPr>
        <w:t xml:space="preserve">jednotlivých vozidlech </w:t>
      </w:r>
      <w:r w:rsidR="00EC616D">
        <w:rPr>
          <w:rFonts w:eastAsiaTheme="minorHAnsi"/>
          <w:sz w:val="24"/>
          <w:szCs w:val="24"/>
          <w:lang w:eastAsia="en-US"/>
        </w:rPr>
        <w:t>je</w:t>
      </w:r>
      <w:r w:rsidR="00150FD7">
        <w:rPr>
          <w:rFonts w:eastAsiaTheme="minorHAnsi"/>
          <w:sz w:val="24"/>
          <w:szCs w:val="24"/>
          <w:lang w:eastAsia="en-US"/>
        </w:rPr>
        <w:t xml:space="preserve"> stanoven</w:t>
      </w:r>
      <w:r>
        <w:rPr>
          <w:rFonts w:eastAsiaTheme="minorHAnsi"/>
          <w:sz w:val="24"/>
          <w:szCs w:val="24"/>
          <w:lang w:eastAsia="en-US"/>
        </w:rPr>
        <w:t xml:space="preserve"> konkrétně</w:t>
      </w:r>
      <w:r w:rsidR="00150FD7">
        <w:rPr>
          <w:rFonts w:eastAsiaTheme="minorHAnsi"/>
          <w:sz w:val="24"/>
          <w:szCs w:val="24"/>
          <w:lang w:eastAsia="en-US"/>
        </w:rPr>
        <w:t xml:space="preserve"> dle typu vozidla.</w:t>
      </w:r>
      <w:r w:rsidR="00B61DAF">
        <w:rPr>
          <w:rFonts w:eastAsiaTheme="minorHAnsi"/>
          <w:sz w:val="24"/>
          <w:szCs w:val="24"/>
          <w:lang w:eastAsia="en-US"/>
        </w:rPr>
        <w:t xml:space="preserve"> </w:t>
      </w:r>
      <w:r w:rsidR="00C8771E">
        <w:rPr>
          <w:rFonts w:eastAsiaTheme="minorHAnsi"/>
          <w:sz w:val="24"/>
          <w:szCs w:val="24"/>
          <w:lang w:eastAsia="en-US"/>
        </w:rPr>
        <w:t>Po</w:t>
      </w:r>
      <w:r w:rsidR="00B61DAF">
        <w:rPr>
          <w:rFonts w:eastAsiaTheme="minorHAnsi"/>
          <w:sz w:val="24"/>
          <w:szCs w:val="24"/>
          <w:lang w:eastAsia="en-US"/>
        </w:rPr>
        <w:t>žadované počty kamer pro jednotlivé typy vozidel j</w:t>
      </w:r>
      <w:r w:rsidR="00C8771E">
        <w:rPr>
          <w:rFonts w:eastAsiaTheme="minorHAnsi"/>
          <w:sz w:val="24"/>
          <w:szCs w:val="24"/>
          <w:lang w:eastAsia="en-US"/>
        </w:rPr>
        <w:t>sou</w:t>
      </w:r>
      <w:r w:rsidR="00B61DAF">
        <w:rPr>
          <w:rFonts w:eastAsiaTheme="minorHAnsi"/>
          <w:sz w:val="24"/>
          <w:szCs w:val="24"/>
          <w:lang w:eastAsia="en-US"/>
        </w:rPr>
        <w:t xml:space="preserve"> uveden</w:t>
      </w:r>
      <w:r w:rsidR="00C8771E">
        <w:rPr>
          <w:rFonts w:eastAsiaTheme="minorHAnsi"/>
          <w:sz w:val="24"/>
          <w:szCs w:val="24"/>
          <w:lang w:eastAsia="en-US"/>
        </w:rPr>
        <w:t>y</w:t>
      </w:r>
      <w:r w:rsidR="00B61DAF">
        <w:rPr>
          <w:rFonts w:eastAsiaTheme="minorHAnsi"/>
          <w:sz w:val="24"/>
          <w:szCs w:val="24"/>
          <w:lang w:eastAsia="en-US"/>
        </w:rPr>
        <w:t xml:space="preserve"> v článku č. 1</w:t>
      </w:r>
      <w:r w:rsidR="0030734A">
        <w:rPr>
          <w:rFonts w:eastAsiaTheme="minorHAnsi"/>
          <w:sz w:val="24"/>
          <w:szCs w:val="24"/>
          <w:lang w:eastAsia="en-US"/>
        </w:rPr>
        <w:t xml:space="preserve"> tohoto dokumentu</w:t>
      </w:r>
      <w:r w:rsidR="00B61DAF">
        <w:rPr>
          <w:rFonts w:eastAsiaTheme="minorHAnsi"/>
          <w:sz w:val="24"/>
          <w:szCs w:val="24"/>
          <w:lang w:eastAsia="en-US"/>
        </w:rPr>
        <w:t>.</w:t>
      </w:r>
      <w:r w:rsidR="00D002D2">
        <w:rPr>
          <w:rFonts w:eastAsiaTheme="minorHAnsi"/>
          <w:sz w:val="24"/>
          <w:szCs w:val="24"/>
          <w:lang w:eastAsia="en-US"/>
        </w:rPr>
        <w:t xml:space="preserve"> </w:t>
      </w:r>
      <w:r w:rsidR="00C8771E">
        <w:rPr>
          <w:rFonts w:eastAsiaTheme="minorHAnsi"/>
          <w:sz w:val="24"/>
          <w:szCs w:val="24"/>
          <w:lang w:eastAsia="en-US"/>
        </w:rPr>
        <w:t>R</w:t>
      </w:r>
      <w:r w:rsidR="0030734A">
        <w:rPr>
          <w:rFonts w:eastAsiaTheme="minorHAnsi"/>
          <w:sz w:val="24"/>
          <w:szCs w:val="24"/>
          <w:lang w:eastAsia="en-US"/>
        </w:rPr>
        <w:t>ozmístění</w:t>
      </w:r>
      <w:r w:rsidR="00C8771E">
        <w:rPr>
          <w:rFonts w:eastAsiaTheme="minorHAnsi"/>
          <w:sz w:val="24"/>
          <w:szCs w:val="24"/>
          <w:lang w:eastAsia="en-US"/>
        </w:rPr>
        <w:t xml:space="preserve"> kamer</w:t>
      </w:r>
      <w:r w:rsidR="0030734A">
        <w:rPr>
          <w:rFonts w:eastAsiaTheme="minorHAnsi"/>
          <w:sz w:val="24"/>
          <w:szCs w:val="24"/>
          <w:lang w:eastAsia="en-US"/>
        </w:rPr>
        <w:t xml:space="preserve"> </w:t>
      </w:r>
      <w:r w:rsidR="00D002D2">
        <w:rPr>
          <w:rFonts w:eastAsiaTheme="minorHAnsi"/>
          <w:sz w:val="24"/>
          <w:szCs w:val="24"/>
          <w:lang w:eastAsia="en-US"/>
        </w:rPr>
        <w:t xml:space="preserve">pro jednotlivé typy vozidel </w:t>
      </w:r>
      <w:r w:rsidR="00606168">
        <w:rPr>
          <w:rFonts w:eastAsiaTheme="minorHAnsi"/>
          <w:sz w:val="24"/>
          <w:szCs w:val="24"/>
          <w:lang w:eastAsia="en-US"/>
        </w:rPr>
        <w:t>navrhne dodavatel.</w:t>
      </w:r>
      <w:r w:rsidR="00606168" w:rsidRPr="00606168">
        <w:rPr>
          <w:rFonts w:eastAsiaTheme="minorHAnsi"/>
          <w:sz w:val="24"/>
          <w:szCs w:val="24"/>
          <w:lang w:eastAsia="en-US"/>
        </w:rPr>
        <w:t xml:space="preserve"> </w:t>
      </w:r>
      <w:r w:rsidR="00606168">
        <w:rPr>
          <w:rFonts w:eastAsiaTheme="minorHAnsi"/>
          <w:sz w:val="24"/>
          <w:szCs w:val="24"/>
          <w:lang w:eastAsia="en-US"/>
        </w:rPr>
        <w:t>U</w:t>
      </w:r>
      <w:r w:rsidR="00606168" w:rsidRPr="00A3082F">
        <w:rPr>
          <w:rFonts w:eastAsiaTheme="minorHAnsi"/>
          <w:sz w:val="24"/>
          <w:szCs w:val="24"/>
          <w:lang w:eastAsia="en-US"/>
        </w:rPr>
        <w:t>místění</w:t>
      </w:r>
      <w:r w:rsidR="00606168">
        <w:rPr>
          <w:rFonts w:eastAsiaTheme="minorHAnsi"/>
          <w:sz w:val="24"/>
          <w:szCs w:val="24"/>
          <w:lang w:eastAsia="en-US"/>
        </w:rPr>
        <w:t xml:space="preserve"> kamer </w:t>
      </w:r>
      <w:r w:rsidR="00E6001C">
        <w:rPr>
          <w:rFonts w:eastAsiaTheme="minorHAnsi"/>
          <w:sz w:val="24"/>
          <w:szCs w:val="24"/>
          <w:lang w:eastAsia="en-US"/>
        </w:rPr>
        <w:t xml:space="preserve">a vedení kabeláže </w:t>
      </w:r>
      <w:r w:rsidR="00606168">
        <w:rPr>
          <w:rFonts w:eastAsiaTheme="minorHAnsi"/>
          <w:sz w:val="24"/>
          <w:szCs w:val="24"/>
          <w:lang w:eastAsia="en-US"/>
        </w:rPr>
        <w:t>v jednotlivém typu vozidla</w:t>
      </w:r>
      <w:r w:rsidR="00606168" w:rsidRPr="00A3082F">
        <w:rPr>
          <w:rFonts w:eastAsiaTheme="minorHAnsi"/>
          <w:sz w:val="24"/>
          <w:szCs w:val="24"/>
          <w:lang w:eastAsia="en-US"/>
        </w:rPr>
        <w:t xml:space="preserve"> podléhá schválení </w:t>
      </w:r>
      <w:r w:rsidR="00B61401">
        <w:rPr>
          <w:rFonts w:eastAsiaTheme="minorHAnsi"/>
          <w:sz w:val="24"/>
          <w:szCs w:val="24"/>
          <w:lang w:eastAsia="en-US"/>
        </w:rPr>
        <w:t>Objednatele</w:t>
      </w:r>
      <w:r w:rsidR="00E6001C">
        <w:rPr>
          <w:rFonts w:eastAsiaTheme="minorHAnsi"/>
          <w:sz w:val="24"/>
          <w:szCs w:val="24"/>
          <w:lang w:eastAsia="en-US"/>
        </w:rPr>
        <w:t xml:space="preserve"> </w:t>
      </w:r>
      <w:r w:rsidR="00A87824">
        <w:rPr>
          <w:rFonts w:eastAsiaTheme="minorHAnsi"/>
          <w:sz w:val="24"/>
          <w:szCs w:val="24"/>
          <w:lang w:eastAsia="en-US"/>
        </w:rPr>
        <w:t>nejpozději</w:t>
      </w:r>
      <w:r w:rsidR="00E6001C">
        <w:rPr>
          <w:rFonts w:eastAsiaTheme="minorHAnsi"/>
          <w:sz w:val="24"/>
          <w:szCs w:val="24"/>
          <w:lang w:eastAsia="en-US"/>
        </w:rPr>
        <w:t xml:space="preserve"> do 5 </w:t>
      </w:r>
      <w:r w:rsidR="00CF0252">
        <w:rPr>
          <w:rFonts w:eastAsiaTheme="minorHAnsi"/>
          <w:sz w:val="24"/>
          <w:szCs w:val="24"/>
          <w:lang w:eastAsia="en-US"/>
        </w:rPr>
        <w:t xml:space="preserve">kalendářních </w:t>
      </w:r>
      <w:r w:rsidR="00E6001C">
        <w:rPr>
          <w:rFonts w:eastAsiaTheme="minorHAnsi"/>
          <w:sz w:val="24"/>
          <w:szCs w:val="24"/>
          <w:lang w:eastAsia="en-US"/>
        </w:rPr>
        <w:t>dnů</w:t>
      </w:r>
      <w:r w:rsidR="00A87824" w:rsidRPr="00A87824">
        <w:rPr>
          <w:rFonts w:eastAsiaTheme="minorHAnsi"/>
          <w:sz w:val="24"/>
          <w:szCs w:val="24"/>
          <w:lang w:eastAsia="en-US"/>
        </w:rPr>
        <w:t xml:space="preserve"> </w:t>
      </w:r>
      <w:r w:rsidR="00A87824">
        <w:rPr>
          <w:rFonts w:eastAsiaTheme="minorHAnsi"/>
          <w:sz w:val="24"/>
          <w:szCs w:val="24"/>
          <w:lang w:eastAsia="en-US"/>
        </w:rPr>
        <w:t>od účinnosti smlouvy</w:t>
      </w:r>
      <w:r w:rsidR="00E6001C">
        <w:rPr>
          <w:rFonts w:eastAsiaTheme="minorHAnsi"/>
          <w:sz w:val="24"/>
          <w:szCs w:val="24"/>
          <w:lang w:eastAsia="en-US"/>
        </w:rPr>
        <w:t xml:space="preserve">. </w:t>
      </w:r>
      <w:r w:rsidR="00150FD7" w:rsidRPr="00A3082F">
        <w:rPr>
          <w:rFonts w:eastAsiaTheme="minorHAnsi"/>
          <w:sz w:val="24"/>
          <w:szCs w:val="24"/>
          <w:lang w:eastAsia="en-US"/>
        </w:rPr>
        <w:t>Záběry kamer v salónu cestujících monitorují celý prostor pro cestující tak, aby nevznikala hluchá místa. Kamery požadujeme umístit zrcadlově tak, aby byl vykrytý celý prostor pro cestující.</w:t>
      </w:r>
    </w:p>
    <w:p w14:paraId="452CDB93" w14:textId="77777777" w:rsidR="00AC7E48" w:rsidRDefault="00AC7E48" w:rsidP="006061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CB1F38" w14:textId="3159715F" w:rsidR="00F16287" w:rsidRDefault="00F16287" w:rsidP="00F16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6287">
        <w:rPr>
          <w:rFonts w:ascii="Times New Roman" w:hAnsi="Times New Roman" w:cs="Times New Roman"/>
          <w:sz w:val="24"/>
          <w:szCs w:val="24"/>
        </w:rPr>
        <w:t>U tramvají</w:t>
      </w:r>
      <w:r>
        <w:rPr>
          <w:rFonts w:ascii="Times New Roman" w:hAnsi="Times New Roman" w:cs="Times New Roman"/>
          <w:sz w:val="24"/>
          <w:szCs w:val="24"/>
        </w:rPr>
        <w:t xml:space="preserve"> plus</w:t>
      </w:r>
      <w:r w:rsidRPr="00F16287">
        <w:rPr>
          <w:rFonts w:ascii="Times New Roman" w:hAnsi="Times New Roman" w:cs="Times New Roman"/>
          <w:sz w:val="24"/>
          <w:szCs w:val="24"/>
        </w:rPr>
        <w:t xml:space="preserve"> 1 kus zadní kamery pro sledování dění za vozidlem během stání v zastávce.</w:t>
      </w:r>
      <w:r w:rsidR="00606168">
        <w:rPr>
          <w:rFonts w:ascii="Times New Roman" w:hAnsi="Times New Roman" w:cs="Times New Roman"/>
          <w:sz w:val="24"/>
          <w:szCs w:val="24"/>
        </w:rPr>
        <w:t xml:space="preserve"> V tramvaji dojde k aktivaci zadní kamery a přenosu obrazu na zobrazovací zařízení manuální volbou řidiče. </w:t>
      </w:r>
      <w:r w:rsidR="00D002D2">
        <w:rPr>
          <w:rFonts w:ascii="Times New Roman" w:hAnsi="Times New Roman" w:cs="Times New Roman"/>
          <w:sz w:val="24"/>
          <w:szCs w:val="24"/>
        </w:rPr>
        <w:t>U autobusů a trolejbusů</w:t>
      </w:r>
      <w:r w:rsidR="00606168">
        <w:rPr>
          <w:rFonts w:ascii="Times New Roman" w:hAnsi="Times New Roman" w:cs="Times New Roman"/>
          <w:sz w:val="24"/>
          <w:szCs w:val="24"/>
        </w:rPr>
        <w:t xml:space="preserve"> plus 1 kus</w:t>
      </w:r>
      <w:r w:rsidR="00D002D2">
        <w:rPr>
          <w:rFonts w:ascii="Times New Roman" w:hAnsi="Times New Roman" w:cs="Times New Roman"/>
          <w:sz w:val="24"/>
          <w:szCs w:val="24"/>
        </w:rPr>
        <w:t xml:space="preserve"> </w:t>
      </w:r>
      <w:r w:rsidR="00606168">
        <w:rPr>
          <w:rFonts w:ascii="Times New Roman" w:hAnsi="Times New Roman" w:cs="Times New Roman"/>
          <w:sz w:val="24"/>
          <w:szCs w:val="24"/>
        </w:rPr>
        <w:t xml:space="preserve">zadní couvací kamery. V autobusu </w:t>
      </w:r>
      <w:r w:rsidR="00AC7E48">
        <w:rPr>
          <w:rFonts w:ascii="Times New Roman" w:hAnsi="Times New Roman" w:cs="Times New Roman"/>
          <w:sz w:val="24"/>
          <w:szCs w:val="24"/>
        </w:rPr>
        <w:br/>
      </w:r>
      <w:r w:rsidR="00606168">
        <w:rPr>
          <w:rFonts w:ascii="Times New Roman" w:hAnsi="Times New Roman" w:cs="Times New Roman"/>
          <w:sz w:val="24"/>
          <w:szCs w:val="24"/>
        </w:rPr>
        <w:t xml:space="preserve">a trolejbusu dojde k aktivaci zadní kamery a přenosu obrazu na zobrazovací zařízení při zmáčknutí tlačítka R pro </w:t>
      </w:r>
      <w:r w:rsidR="00557298">
        <w:rPr>
          <w:rFonts w:ascii="Times New Roman" w:hAnsi="Times New Roman" w:cs="Times New Roman"/>
          <w:sz w:val="24"/>
          <w:szCs w:val="24"/>
        </w:rPr>
        <w:t>zařazení</w:t>
      </w:r>
      <w:r w:rsidR="00606168">
        <w:rPr>
          <w:rFonts w:ascii="Times New Roman" w:hAnsi="Times New Roman" w:cs="Times New Roman"/>
          <w:sz w:val="24"/>
          <w:szCs w:val="24"/>
        </w:rPr>
        <w:t xml:space="preserve"> zpětného chodu. Zadní</w:t>
      </w:r>
      <w:r w:rsidRPr="00F16287">
        <w:rPr>
          <w:rFonts w:ascii="Times New Roman" w:hAnsi="Times New Roman" w:cs="Times New Roman"/>
          <w:sz w:val="24"/>
          <w:szCs w:val="24"/>
        </w:rPr>
        <w:t xml:space="preserve"> kamer</w:t>
      </w:r>
      <w:r w:rsidR="00606168">
        <w:rPr>
          <w:rFonts w:ascii="Times New Roman" w:hAnsi="Times New Roman" w:cs="Times New Roman"/>
          <w:sz w:val="24"/>
          <w:szCs w:val="24"/>
        </w:rPr>
        <w:t>y</w:t>
      </w:r>
      <w:r w:rsidRPr="00F16287">
        <w:rPr>
          <w:rFonts w:ascii="Times New Roman" w:hAnsi="Times New Roman" w:cs="Times New Roman"/>
          <w:sz w:val="24"/>
          <w:szCs w:val="24"/>
        </w:rPr>
        <w:t xml:space="preserve"> bud</w:t>
      </w:r>
      <w:r w:rsidR="00606168">
        <w:rPr>
          <w:rFonts w:ascii="Times New Roman" w:hAnsi="Times New Roman" w:cs="Times New Roman"/>
          <w:sz w:val="24"/>
          <w:szCs w:val="24"/>
        </w:rPr>
        <w:t>ou</w:t>
      </w:r>
      <w:r w:rsidRPr="00F16287">
        <w:rPr>
          <w:rFonts w:ascii="Times New Roman" w:hAnsi="Times New Roman" w:cs="Times New Roman"/>
          <w:sz w:val="24"/>
          <w:szCs w:val="24"/>
        </w:rPr>
        <w:t xml:space="preserve"> poskytovat pouze živý přenos na zobrazovací zařízení v kabině řidiče, nepořizuj</w:t>
      </w:r>
      <w:r w:rsidR="00606168">
        <w:rPr>
          <w:rFonts w:ascii="Times New Roman" w:hAnsi="Times New Roman" w:cs="Times New Roman"/>
          <w:sz w:val="24"/>
          <w:szCs w:val="24"/>
        </w:rPr>
        <w:t>í</w:t>
      </w:r>
      <w:r w:rsidRPr="00F16287">
        <w:rPr>
          <w:rFonts w:ascii="Times New Roman" w:hAnsi="Times New Roman" w:cs="Times New Roman"/>
          <w:sz w:val="24"/>
          <w:szCs w:val="24"/>
        </w:rPr>
        <w:t xml:space="preserve"> záznam.</w:t>
      </w:r>
    </w:p>
    <w:p w14:paraId="1C79757F" w14:textId="77777777" w:rsidR="00150FD7" w:rsidRPr="008E0112" w:rsidRDefault="00150FD7" w:rsidP="0015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9D4DEB" w14:textId="77777777" w:rsidR="00150FD7" w:rsidRDefault="00150FD7" w:rsidP="0015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44148">
        <w:rPr>
          <w:rFonts w:ascii="Times New Roman" w:hAnsi="Times New Roman" w:cs="Times New Roman"/>
          <w:iCs/>
          <w:sz w:val="24"/>
          <w:szCs w:val="24"/>
        </w:rPr>
        <w:t>Požadované</w:t>
      </w:r>
      <w:r>
        <w:rPr>
          <w:rFonts w:ascii="Times New Roman" w:hAnsi="Times New Roman" w:cs="Times New Roman"/>
          <w:iCs/>
          <w:sz w:val="24"/>
          <w:szCs w:val="24"/>
        </w:rPr>
        <w:t xml:space="preserve"> minimální</w:t>
      </w:r>
      <w:r w:rsidRPr="00144148">
        <w:rPr>
          <w:rFonts w:ascii="Times New Roman" w:hAnsi="Times New Roman" w:cs="Times New Roman"/>
          <w:iCs/>
          <w:sz w:val="24"/>
          <w:szCs w:val="24"/>
        </w:rPr>
        <w:t xml:space="preserve"> parametry kamer:</w:t>
      </w:r>
    </w:p>
    <w:p w14:paraId="7CB599F5" w14:textId="77777777" w:rsidR="00150FD7" w:rsidRPr="005975B3" w:rsidRDefault="00150FD7" w:rsidP="0015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5B3">
        <w:rPr>
          <w:rFonts w:ascii="Times New Roman" w:hAnsi="Times New Roman" w:cs="Times New Roman"/>
          <w:sz w:val="24"/>
          <w:szCs w:val="24"/>
        </w:rPr>
        <w:t xml:space="preserve">- </w:t>
      </w:r>
      <w:r w:rsidRPr="005975B3">
        <w:rPr>
          <w:rFonts w:ascii="Times New Roman" w:hAnsi="Times New Roman" w:cs="Times New Roman"/>
          <w:iCs/>
          <w:sz w:val="24"/>
          <w:szCs w:val="24"/>
        </w:rPr>
        <w:t>typ senzoru a velikost</w:t>
      </w:r>
      <w:r w:rsidRPr="005975B3">
        <w:rPr>
          <w:rFonts w:ascii="Times New Roman" w:hAnsi="Times New Roman" w:cs="Times New Roman"/>
          <w:sz w:val="24"/>
          <w:szCs w:val="24"/>
        </w:rPr>
        <w:t xml:space="preserve">: 1/3” </w:t>
      </w:r>
      <w:proofErr w:type="spellStart"/>
      <w:r w:rsidRPr="005975B3">
        <w:rPr>
          <w:rFonts w:ascii="Times New Roman" w:hAnsi="Times New Roman" w:cs="Times New Roman"/>
          <w:sz w:val="24"/>
          <w:szCs w:val="24"/>
        </w:rPr>
        <w:t>Progressive</w:t>
      </w:r>
      <w:proofErr w:type="spellEnd"/>
      <w:r w:rsidRPr="005975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75B3">
        <w:rPr>
          <w:rFonts w:ascii="Times New Roman" w:hAnsi="Times New Roman" w:cs="Times New Roman"/>
          <w:sz w:val="24"/>
          <w:szCs w:val="24"/>
        </w:rPr>
        <w:t>Scan</w:t>
      </w:r>
      <w:proofErr w:type="spellEnd"/>
      <w:r w:rsidRPr="005975B3">
        <w:rPr>
          <w:rFonts w:ascii="Times New Roman" w:hAnsi="Times New Roman" w:cs="Times New Roman"/>
          <w:sz w:val="24"/>
          <w:szCs w:val="24"/>
        </w:rPr>
        <w:t xml:space="preserve"> CMOS</w:t>
      </w:r>
    </w:p>
    <w:p w14:paraId="5DE05173" w14:textId="77777777" w:rsidR="00150FD7" w:rsidRPr="005975B3" w:rsidRDefault="00150FD7" w:rsidP="0015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5B3">
        <w:rPr>
          <w:rFonts w:ascii="Times New Roman" w:hAnsi="Times New Roman" w:cs="Times New Roman"/>
          <w:sz w:val="24"/>
          <w:szCs w:val="24"/>
        </w:rPr>
        <w:t xml:space="preserve">- </w:t>
      </w:r>
      <w:r w:rsidRPr="005975B3">
        <w:rPr>
          <w:rFonts w:ascii="Times New Roman" w:hAnsi="Times New Roman" w:cs="Times New Roman"/>
          <w:iCs/>
          <w:sz w:val="24"/>
          <w:szCs w:val="24"/>
        </w:rPr>
        <w:t>minimální rozlišení</w:t>
      </w:r>
      <w:r w:rsidRPr="005975B3">
        <w:rPr>
          <w:rFonts w:ascii="Times New Roman" w:hAnsi="Times New Roman" w:cs="Times New Roman"/>
          <w:sz w:val="24"/>
          <w:szCs w:val="24"/>
        </w:rPr>
        <w:t>: 1280 x 960</w:t>
      </w:r>
    </w:p>
    <w:p w14:paraId="01A195F4" w14:textId="58AFC4F8" w:rsidR="00150FD7" w:rsidRPr="005975B3" w:rsidRDefault="00150FD7" w:rsidP="0015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5B3">
        <w:rPr>
          <w:rFonts w:ascii="Times New Roman" w:hAnsi="Times New Roman" w:cs="Times New Roman"/>
          <w:sz w:val="24"/>
          <w:szCs w:val="24"/>
        </w:rPr>
        <w:t xml:space="preserve">- </w:t>
      </w:r>
      <w:r w:rsidRPr="005975B3">
        <w:rPr>
          <w:rFonts w:ascii="Times New Roman" w:hAnsi="Times New Roman" w:cs="Times New Roman"/>
          <w:iCs/>
          <w:sz w:val="24"/>
          <w:szCs w:val="24"/>
        </w:rPr>
        <w:t>komprese videa minimálně</w:t>
      </w:r>
      <w:r w:rsidRPr="005975B3">
        <w:rPr>
          <w:rFonts w:ascii="Times New Roman" w:hAnsi="Times New Roman" w:cs="Times New Roman"/>
          <w:sz w:val="24"/>
          <w:szCs w:val="24"/>
        </w:rPr>
        <w:t>: H.26</w:t>
      </w:r>
      <w:r w:rsidR="00557298">
        <w:rPr>
          <w:rFonts w:ascii="Times New Roman" w:hAnsi="Times New Roman" w:cs="Times New Roman"/>
          <w:sz w:val="24"/>
          <w:szCs w:val="24"/>
        </w:rPr>
        <w:t>5</w:t>
      </w:r>
      <w:r w:rsidRPr="005975B3">
        <w:rPr>
          <w:rFonts w:ascii="Times New Roman" w:hAnsi="Times New Roman" w:cs="Times New Roman"/>
          <w:sz w:val="24"/>
          <w:szCs w:val="24"/>
        </w:rPr>
        <w:t>/MJPEG</w:t>
      </w:r>
    </w:p>
    <w:p w14:paraId="2F0257B5" w14:textId="77777777" w:rsidR="00150FD7" w:rsidRPr="005975B3" w:rsidRDefault="00150FD7" w:rsidP="0015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5B3">
        <w:rPr>
          <w:rFonts w:ascii="Times New Roman" w:hAnsi="Times New Roman" w:cs="Times New Roman"/>
          <w:sz w:val="24"/>
          <w:szCs w:val="24"/>
        </w:rPr>
        <w:t xml:space="preserve">- </w:t>
      </w:r>
      <w:r w:rsidRPr="005975B3">
        <w:rPr>
          <w:rFonts w:ascii="Times New Roman" w:hAnsi="Times New Roman" w:cs="Times New Roman"/>
          <w:iCs/>
          <w:sz w:val="24"/>
          <w:szCs w:val="24"/>
        </w:rPr>
        <w:t>citlivost</w:t>
      </w:r>
      <w:r w:rsidRPr="005975B3">
        <w:rPr>
          <w:rFonts w:ascii="Times New Roman" w:hAnsi="Times New Roman" w:cs="Times New Roman"/>
          <w:sz w:val="24"/>
          <w:szCs w:val="24"/>
        </w:rPr>
        <w:t xml:space="preserve">: den 0.01 Lux </w:t>
      </w:r>
      <w:proofErr w:type="gramStart"/>
      <w:r w:rsidRPr="005975B3">
        <w:rPr>
          <w:rFonts w:ascii="Times New Roman" w:hAnsi="Times New Roman" w:cs="Times New Roman"/>
          <w:sz w:val="24"/>
          <w:szCs w:val="24"/>
        </w:rPr>
        <w:t>@(</w:t>
      </w:r>
      <w:proofErr w:type="gramEnd"/>
      <w:r w:rsidRPr="005975B3">
        <w:rPr>
          <w:rFonts w:ascii="Times New Roman" w:hAnsi="Times New Roman" w:cs="Times New Roman"/>
          <w:sz w:val="24"/>
          <w:szCs w:val="24"/>
        </w:rPr>
        <w:t xml:space="preserve">F1.2,AGC </w:t>
      </w:r>
      <w:proofErr w:type="spellStart"/>
      <w:r w:rsidRPr="005975B3">
        <w:rPr>
          <w:rFonts w:ascii="Times New Roman" w:hAnsi="Times New Roman" w:cs="Times New Roman"/>
          <w:sz w:val="24"/>
          <w:szCs w:val="24"/>
        </w:rPr>
        <w:t>Zap</w:t>
      </w:r>
      <w:proofErr w:type="spellEnd"/>
      <w:r w:rsidRPr="005975B3">
        <w:rPr>
          <w:rFonts w:ascii="Times New Roman" w:hAnsi="Times New Roman" w:cs="Times New Roman"/>
          <w:sz w:val="24"/>
          <w:szCs w:val="24"/>
        </w:rPr>
        <w:t>.), noc 0 Lux s IR/ IR-</w:t>
      </w:r>
      <w:proofErr w:type="spellStart"/>
      <w:r w:rsidRPr="005975B3">
        <w:rPr>
          <w:rFonts w:ascii="Times New Roman" w:hAnsi="Times New Roman" w:cs="Times New Roman"/>
          <w:sz w:val="24"/>
          <w:szCs w:val="24"/>
        </w:rPr>
        <w:t>Cut</w:t>
      </w:r>
      <w:proofErr w:type="spellEnd"/>
      <w:r w:rsidRPr="005975B3">
        <w:rPr>
          <w:rFonts w:ascii="Times New Roman" w:hAnsi="Times New Roman" w:cs="Times New Roman"/>
          <w:sz w:val="24"/>
          <w:szCs w:val="24"/>
        </w:rPr>
        <w:t xml:space="preserve"> filtr</w:t>
      </w:r>
    </w:p>
    <w:p w14:paraId="07EB78B9" w14:textId="77777777" w:rsidR="00150FD7" w:rsidRPr="005975B3" w:rsidRDefault="00150FD7" w:rsidP="0015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5B3">
        <w:rPr>
          <w:rFonts w:ascii="Times New Roman" w:hAnsi="Times New Roman" w:cs="Times New Roman"/>
          <w:sz w:val="24"/>
          <w:szCs w:val="24"/>
        </w:rPr>
        <w:t xml:space="preserve">- </w:t>
      </w:r>
      <w:r w:rsidRPr="005975B3">
        <w:rPr>
          <w:rFonts w:ascii="Times New Roman" w:hAnsi="Times New Roman" w:cs="Times New Roman"/>
          <w:iCs/>
          <w:sz w:val="24"/>
          <w:szCs w:val="24"/>
        </w:rPr>
        <w:t>minimální snímkování</w:t>
      </w:r>
      <w:r w:rsidRPr="005975B3">
        <w:rPr>
          <w:rFonts w:ascii="Times New Roman" w:hAnsi="Times New Roman" w:cs="Times New Roman"/>
          <w:sz w:val="24"/>
          <w:szCs w:val="24"/>
        </w:rPr>
        <w:t>: 50Hz: 25fps (1280 × 960), 25fps (1280 × 720),</w:t>
      </w:r>
    </w:p>
    <w:p w14:paraId="6F831880" w14:textId="158886D2" w:rsidR="00150FD7" w:rsidRPr="005975B3" w:rsidRDefault="00150FD7" w:rsidP="0015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5B3">
        <w:rPr>
          <w:rFonts w:ascii="Times New Roman" w:hAnsi="Times New Roman" w:cs="Times New Roman"/>
          <w:sz w:val="24"/>
          <w:szCs w:val="24"/>
        </w:rPr>
        <w:t xml:space="preserve">- </w:t>
      </w:r>
      <w:r w:rsidRPr="005975B3">
        <w:rPr>
          <w:rFonts w:ascii="Times New Roman" w:hAnsi="Times New Roman" w:cs="Times New Roman"/>
          <w:iCs/>
          <w:sz w:val="24"/>
          <w:szCs w:val="24"/>
        </w:rPr>
        <w:t>automatické přepínání</w:t>
      </w:r>
      <w:r w:rsidRPr="005975B3">
        <w:rPr>
          <w:rFonts w:ascii="Times New Roman" w:hAnsi="Times New Roman" w:cs="Times New Roman"/>
          <w:sz w:val="24"/>
          <w:szCs w:val="24"/>
        </w:rPr>
        <w:t>: Den / Noc</w:t>
      </w:r>
    </w:p>
    <w:p w14:paraId="134FCD0B" w14:textId="77777777" w:rsidR="00150FD7" w:rsidRPr="005975B3" w:rsidRDefault="00150FD7" w:rsidP="0015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5B3">
        <w:rPr>
          <w:rFonts w:ascii="Times New Roman" w:hAnsi="Times New Roman" w:cs="Times New Roman"/>
          <w:sz w:val="24"/>
          <w:szCs w:val="24"/>
        </w:rPr>
        <w:t>- 3D-DNR</w:t>
      </w:r>
    </w:p>
    <w:p w14:paraId="7779D577" w14:textId="77777777" w:rsidR="00150FD7" w:rsidRPr="005975B3" w:rsidRDefault="00150FD7" w:rsidP="0015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5B3">
        <w:rPr>
          <w:rFonts w:ascii="Times New Roman" w:hAnsi="Times New Roman" w:cs="Times New Roman"/>
          <w:sz w:val="24"/>
          <w:szCs w:val="24"/>
        </w:rPr>
        <w:t>- Digital WDR</w:t>
      </w:r>
    </w:p>
    <w:p w14:paraId="17FF3875" w14:textId="77777777" w:rsidR="00150FD7" w:rsidRPr="005975B3" w:rsidRDefault="00150FD7" w:rsidP="0015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5B3">
        <w:rPr>
          <w:rFonts w:ascii="Times New Roman" w:hAnsi="Times New Roman" w:cs="Times New Roman"/>
          <w:sz w:val="24"/>
          <w:szCs w:val="24"/>
        </w:rPr>
        <w:t xml:space="preserve">- </w:t>
      </w:r>
      <w:r w:rsidRPr="005975B3">
        <w:rPr>
          <w:rFonts w:ascii="Times New Roman" w:hAnsi="Times New Roman" w:cs="Times New Roman"/>
          <w:iCs/>
          <w:sz w:val="24"/>
          <w:szCs w:val="24"/>
        </w:rPr>
        <w:t>objektiv</w:t>
      </w:r>
      <w:r w:rsidRPr="005975B3">
        <w:rPr>
          <w:rFonts w:ascii="Times New Roman" w:hAnsi="Times New Roman" w:cs="Times New Roman"/>
          <w:sz w:val="24"/>
          <w:szCs w:val="24"/>
        </w:rPr>
        <w:t>: 2,8 mm @ F1.2</w:t>
      </w:r>
    </w:p>
    <w:p w14:paraId="3525AEA8" w14:textId="77777777" w:rsidR="00150FD7" w:rsidRDefault="00150FD7" w:rsidP="0015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5B3">
        <w:rPr>
          <w:rFonts w:ascii="Times New Roman" w:hAnsi="Times New Roman" w:cs="Times New Roman"/>
          <w:sz w:val="24"/>
          <w:szCs w:val="24"/>
        </w:rPr>
        <w:t xml:space="preserve">- </w:t>
      </w:r>
      <w:r w:rsidRPr="005975B3">
        <w:rPr>
          <w:rFonts w:ascii="Times New Roman" w:hAnsi="Times New Roman" w:cs="Times New Roman"/>
          <w:iCs/>
          <w:sz w:val="24"/>
          <w:szCs w:val="24"/>
        </w:rPr>
        <w:t>minimální úhel záběru kamery</w:t>
      </w:r>
      <w:r w:rsidRPr="005975B3">
        <w:rPr>
          <w:rFonts w:ascii="Times New Roman" w:hAnsi="Times New Roman" w:cs="Times New Roman"/>
          <w:sz w:val="24"/>
          <w:szCs w:val="24"/>
        </w:rPr>
        <w:t>: větší než 90°</w:t>
      </w:r>
    </w:p>
    <w:p w14:paraId="01AA27D2" w14:textId="77777777" w:rsidR="00150FD7" w:rsidRPr="005975B3" w:rsidRDefault="00150FD7" w:rsidP="0015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maximální úhel záběru kamery: 180°</w:t>
      </w:r>
    </w:p>
    <w:p w14:paraId="77C64D05" w14:textId="77777777" w:rsidR="00150FD7" w:rsidRPr="005975B3" w:rsidRDefault="00150FD7" w:rsidP="0015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5B3">
        <w:rPr>
          <w:rFonts w:ascii="Times New Roman" w:hAnsi="Times New Roman" w:cs="Times New Roman"/>
          <w:sz w:val="24"/>
          <w:szCs w:val="24"/>
        </w:rPr>
        <w:t>- zajištění funkčnosti při teplotě od -30°C až +60°C</w:t>
      </w:r>
    </w:p>
    <w:p w14:paraId="0D85BFB1" w14:textId="77777777" w:rsidR="00150FD7" w:rsidRPr="005975B3" w:rsidRDefault="00150FD7" w:rsidP="0015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5B3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5975B3">
        <w:rPr>
          <w:rFonts w:ascii="Times New Roman" w:hAnsi="Times New Roman" w:cs="Times New Roman"/>
          <w:iCs/>
          <w:sz w:val="24"/>
          <w:szCs w:val="24"/>
        </w:rPr>
        <w:t>podporované komunikační protokoly</w:t>
      </w:r>
      <w:r w:rsidRPr="005975B3">
        <w:rPr>
          <w:rFonts w:ascii="Times New Roman" w:hAnsi="Times New Roman" w:cs="Times New Roman"/>
          <w:sz w:val="24"/>
          <w:szCs w:val="24"/>
        </w:rPr>
        <w:t>: potřebné pro činnost systému</w:t>
      </w:r>
    </w:p>
    <w:p w14:paraId="5F17A684" w14:textId="77777777" w:rsidR="00150FD7" w:rsidRPr="005975B3" w:rsidRDefault="00150FD7" w:rsidP="0015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5B3">
        <w:rPr>
          <w:rFonts w:ascii="Times New Roman" w:hAnsi="Times New Roman" w:cs="Times New Roman"/>
          <w:sz w:val="24"/>
          <w:szCs w:val="24"/>
        </w:rPr>
        <w:t>- s</w:t>
      </w:r>
      <w:r w:rsidRPr="005975B3">
        <w:rPr>
          <w:rFonts w:ascii="Times New Roman" w:hAnsi="Times New Roman" w:cs="Times New Roman"/>
          <w:iCs/>
          <w:sz w:val="24"/>
          <w:szCs w:val="24"/>
        </w:rPr>
        <w:t>tandardy</w:t>
      </w:r>
      <w:r w:rsidRPr="005975B3">
        <w:rPr>
          <w:rFonts w:ascii="Times New Roman" w:hAnsi="Times New Roman" w:cs="Times New Roman"/>
          <w:sz w:val="24"/>
          <w:szCs w:val="24"/>
        </w:rPr>
        <w:t>: potřebné pro činnost systému</w:t>
      </w:r>
    </w:p>
    <w:p w14:paraId="295BFF27" w14:textId="77777777" w:rsidR="00150FD7" w:rsidRPr="005975B3" w:rsidRDefault="00150FD7" w:rsidP="0015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5B3">
        <w:rPr>
          <w:rFonts w:ascii="Times New Roman" w:hAnsi="Times New Roman" w:cs="Times New Roman"/>
          <w:sz w:val="24"/>
          <w:szCs w:val="24"/>
        </w:rPr>
        <w:t xml:space="preserve">- </w:t>
      </w:r>
      <w:r w:rsidRPr="005975B3">
        <w:rPr>
          <w:rFonts w:ascii="Times New Roman" w:hAnsi="Times New Roman" w:cs="Times New Roman"/>
          <w:iCs/>
          <w:sz w:val="24"/>
          <w:szCs w:val="24"/>
        </w:rPr>
        <w:t>požadované napájení</w:t>
      </w:r>
      <w:r w:rsidRPr="005975B3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5975B3">
        <w:rPr>
          <w:rFonts w:ascii="Times New Roman" w:hAnsi="Times New Roman" w:cs="Times New Roman"/>
          <w:sz w:val="24"/>
          <w:szCs w:val="24"/>
        </w:rPr>
        <w:t>PoE</w:t>
      </w:r>
      <w:proofErr w:type="spellEnd"/>
      <w:r w:rsidRPr="005975B3">
        <w:rPr>
          <w:rFonts w:ascii="Times New Roman" w:hAnsi="Times New Roman" w:cs="Times New Roman"/>
          <w:sz w:val="24"/>
          <w:szCs w:val="24"/>
        </w:rPr>
        <w:t xml:space="preserve"> (802.3at, </w:t>
      </w:r>
      <w:proofErr w:type="spellStart"/>
      <w:r w:rsidRPr="005975B3">
        <w:rPr>
          <w:rFonts w:ascii="Times New Roman" w:hAnsi="Times New Roman" w:cs="Times New Roman"/>
          <w:sz w:val="24"/>
          <w:szCs w:val="24"/>
        </w:rPr>
        <w:t>Power</w:t>
      </w:r>
      <w:proofErr w:type="spellEnd"/>
      <w:r w:rsidRPr="005975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75B3">
        <w:rPr>
          <w:rFonts w:ascii="Times New Roman" w:hAnsi="Times New Roman" w:cs="Times New Roman"/>
          <w:sz w:val="24"/>
          <w:szCs w:val="24"/>
        </w:rPr>
        <w:t>over</w:t>
      </w:r>
      <w:proofErr w:type="spellEnd"/>
      <w:r w:rsidRPr="005975B3">
        <w:rPr>
          <w:rFonts w:ascii="Times New Roman" w:hAnsi="Times New Roman" w:cs="Times New Roman"/>
          <w:sz w:val="24"/>
          <w:szCs w:val="24"/>
        </w:rPr>
        <w:t xml:space="preserve"> Ethernet)</w:t>
      </w:r>
    </w:p>
    <w:p w14:paraId="495855E8" w14:textId="0132091A" w:rsidR="00150FD7" w:rsidRPr="005975B3" w:rsidRDefault="00150FD7" w:rsidP="0015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5B3">
        <w:rPr>
          <w:rFonts w:ascii="Times New Roman" w:hAnsi="Times New Roman" w:cs="Times New Roman"/>
          <w:sz w:val="24"/>
          <w:szCs w:val="24"/>
        </w:rPr>
        <w:t xml:space="preserve">- </w:t>
      </w:r>
      <w:r w:rsidRPr="005975B3">
        <w:rPr>
          <w:rFonts w:ascii="Times New Roman" w:hAnsi="Times New Roman" w:cs="Times New Roman"/>
          <w:iCs/>
          <w:sz w:val="24"/>
          <w:szCs w:val="24"/>
        </w:rPr>
        <w:t xml:space="preserve">připojení kamery: </w:t>
      </w:r>
      <w:r w:rsidR="007720C7">
        <w:rPr>
          <w:rFonts w:ascii="Times New Roman" w:hAnsi="Times New Roman" w:cs="Times New Roman"/>
          <w:sz w:val="24"/>
          <w:szCs w:val="24"/>
        </w:rPr>
        <w:t>M12</w:t>
      </w:r>
    </w:p>
    <w:p w14:paraId="5CE47DD8" w14:textId="77777777" w:rsidR="00150FD7" w:rsidRPr="005975B3" w:rsidRDefault="00150FD7" w:rsidP="0015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5B3">
        <w:rPr>
          <w:rFonts w:ascii="Times New Roman" w:hAnsi="Times New Roman" w:cs="Times New Roman"/>
          <w:sz w:val="24"/>
          <w:szCs w:val="24"/>
        </w:rPr>
        <w:t xml:space="preserve">- </w:t>
      </w:r>
      <w:r w:rsidRPr="005975B3">
        <w:rPr>
          <w:rFonts w:ascii="Times New Roman" w:hAnsi="Times New Roman" w:cs="Times New Roman"/>
          <w:iCs/>
          <w:sz w:val="24"/>
          <w:szCs w:val="24"/>
        </w:rPr>
        <w:t>min dosah IR</w:t>
      </w:r>
      <w:r w:rsidRPr="005975B3">
        <w:rPr>
          <w:rFonts w:ascii="Times New Roman" w:hAnsi="Times New Roman" w:cs="Times New Roman"/>
          <w:sz w:val="24"/>
          <w:szCs w:val="24"/>
        </w:rPr>
        <w:t>: 10m</w:t>
      </w:r>
    </w:p>
    <w:p w14:paraId="44BCBC22" w14:textId="77777777" w:rsidR="00150FD7" w:rsidRPr="005975B3" w:rsidRDefault="00150FD7" w:rsidP="0015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5B3">
        <w:rPr>
          <w:rFonts w:ascii="Times New Roman" w:hAnsi="Times New Roman" w:cs="Times New Roman"/>
          <w:sz w:val="24"/>
          <w:szCs w:val="24"/>
        </w:rPr>
        <w:t>- s</w:t>
      </w:r>
      <w:r w:rsidRPr="005975B3">
        <w:rPr>
          <w:rFonts w:ascii="Times New Roman" w:hAnsi="Times New Roman" w:cs="Times New Roman"/>
          <w:iCs/>
          <w:sz w:val="24"/>
          <w:szCs w:val="24"/>
        </w:rPr>
        <w:t>tupeň krytí</w:t>
      </w:r>
      <w:r w:rsidRPr="005975B3">
        <w:rPr>
          <w:rFonts w:ascii="Times New Roman" w:hAnsi="Times New Roman" w:cs="Times New Roman"/>
          <w:sz w:val="24"/>
          <w:szCs w:val="24"/>
        </w:rPr>
        <w:t>: IP66</w:t>
      </w:r>
    </w:p>
    <w:p w14:paraId="178A3713" w14:textId="46AA7CF4" w:rsidR="00150FD7" w:rsidRPr="005975B3" w:rsidRDefault="00150FD7" w:rsidP="00150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5B3">
        <w:rPr>
          <w:rFonts w:ascii="Times New Roman" w:hAnsi="Times New Roman" w:cs="Times New Roman"/>
          <w:sz w:val="24"/>
          <w:szCs w:val="24"/>
        </w:rPr>
        <w:t>- s</w:t>
      </w:r>
      <w:r w:rsidRPr="005975B3">
        <w:rPr>
          <w:rFonts w:ascii="Times New Roman" w:hAnsi="Times New Roman" w:cs="Times New Roman"/>
          <w:iCs/>
          <w:sz w:val="24"/>
          <w:szCs w:val="24"/>
        </w:rPr>
        <w:t>tupeň ochrany</w:t>
      </w:r>
      <w:r w:rsidRPr="005975B3">
        <w:rPr>
          <w:rFonts w:ascii="Times New Roman" w:hAnsi="Times New Roman" w:cs="Times New Roman"/>
          <w:sz w:val="24"/>
          <w:szCs w:val="24"/>
        </w:rPr>
        <w:t>: IK</w:t>
      </w:r>
      <w:r>
        <w:rPr>
          <w:rFonts w:ascii="Times New Roman" w:hAnsi="Times New Roman" w:cs="Times New Roman"/>
          <w:sz w:val="24"/>
          <w:szCs w:val="24"/>
        </w:rPr>
        <w:t>10</w:t>
      </w:r>
    </w:p>
    <w:p w14:paraId="2C6F9BC3" w14:textId="77777777" w:rsidR="006D6224" w:rsidRDefault="006D6224" w:rsidP="00F16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B742BC" w14:textId="51505A93" w:rsidR="00F16287" w:rsidRDefault="006D6224" w:rsidP="00F16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F16287" w:rsidRPr="008E0112">
        <w:rPr>
          <w:rFonts w:ascii="Times New Roman" w:hAnsi="Times New Roman" w:cs="Times New Roman"/>
          <w:b/>
          <w:bCs/>
          <w:sz w:val="24"/>
          <w:szCs w:val="24"/>
        </w:rPr>
        <w:t>ahrávací</w:t>
      </w:r>
      <w:r w:rsidR="00F16287">
        <w:rPr>
          <w:rFonts w:ascii="Times New Roman" w:hAnsi="Times New Roman" w:cs="Times New Roman"/>
          <w:b/>
          <w:bCs/>
          <w:sz w:val="24"/>
          <w:szCs w:val="24"/>
        </w:rPr>
        <w:t xml:space="preserve"> a zobrazovací</w:t>
      </w:r>
      <w:r w:rsidR="00F16287" w:rsidRPr="008E0112">
        <w:rPr>
          <w:rFonts w:ascii="Times New Roman" w:hAnsi="Times New Roman" w:cs="Times New Roman"/>
          <w:b/>
          <w:bCs/>
          <w:sz w:val="24"/>
          <w:szCs w:val="24"/>
        </w:rPr>
        <w:t xml:space="preserve"> zařízení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F16287" w:rsidRPr="008E01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zobrazení, ovládání</w:t>
      </w:r>
    </w:p>
    <w:p w14:paraId="2187F74C" w14:textId="77777777" w:rsidR="00F16287" w:rsidRPr="008E0112" w:rsidRDefault="00F16287" w:rsidP="00F16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826DFA5" w14:textId="77777777" w:rsidR="002B5C62" w:rsidRDefault="00F16287" w:rsidP="002B5C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Součástí kamerového systému budou zobrazovací a nahrávací zařízení, která budou umístěna </w:t>
      </w:r>
      <w:r>
        <w:rPr>
          <w:rFonts w:ascii="Times New Roman" w:hAnsi="Times New Roman" w:cs="Times New Roman"/>
          <w:sz w:val="24"/>
          <w:szCs w:val="24"/>
        </w:rPr>
        <w:br/>
        <w:t xml:space="preserve">v každém vozidle. </w:t>
      </w:r>
      <w:r w:rsidR="00BB6F4B">
        <w:rPr>
          <w:rFonts w:ascii="Times New Roman" w:hAnsi="Times New Roman" w:cs="Times New Roman"/>
          <w:sz w:val="24"/>
          <w:szCs w:val="24"/>
        </w:rPr>
        <w:t>Tato zařízení nebudou sdružena.</w:t>
      </w:r>
    </w:p>
    <w:p w14:paraId="065EB043" w14:textId="77777777" w:rsidR="002B5C62" w:rsidRDefault="002B5C62" w:rsidP="002B5C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9C9C6E" w14:textId="78053125" w:rsidR="00BB6F4B" w:rsidRPr="00A3082F" w:rsidRDefault="00F16287" w:rsidP="00BB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224">
        <w:rPr>
          <w:rFonts w:ascii="Times New Roman" w:hAnsi="Times New Roman" w:cs="Times New Roman"/>
          <w:sz w:val="24"/>
          <w:szCs w:val="24"/>
          <w:u w:val="single"/>
        </w:rPr>
        <w:t>Zobrazovací zařízení</w:t>
      </w:r>
      <w:r>
        <w:rPr>
          <w:rFonts w:ascii="Times New Roman" w:hAnsi="Times New Roman" w:cs="Times New Roman"/>
          <w:sz w:val="24"/>
          <w:szCs w:val="24"/>
        </w:rPr>
        <w:t xml:space="preserve"> (monitor) bude umístěno v kabině v zorném poli řidiče tak, aby nijak neomezovalo výhled z místa řidiče a nemělo vliv na řízení vozidla. </w:t>
      </w:r>
      <w:r w:rsidR="002B5C62" w:rsidRPr="00A3082F">
        <w:rPr>
          <w:rFonts w:ascii="Times New Roman" w:hAnsi="Times New Roman" w:cs="Times New Roman"/>
          <w:sz w:val="24"/>
          <w:szCs w:val="24"/>
        </w:rPr>
        <w:t xml:space="preserve">Monitor bude rozdělen </w:t>
      </w:r>
      <w:r w:rsidR="002B5C62">
        <w:rPr>
          <w:rFonts w:ascii="Times New Roman" w:hAnsi="Times New Roman" w:cs="Times New Roman"/>
          <w:sz w:val="24"/>
          <w:szCs w:val="24"/>
        </w:rPr>
        <w:br/>
      </w:r>
      <w:r w:rsidR="002B5C62" w:rsidRPr="00A3082F">
        <w:rPr>
          <w:rFonts w:ascii="Times New Roman" w:hAnsi="Times New Roman" w:cs="Times New Roman"/>
          <w:sz w:val="24"/>
          <w:szCs w:val="24"/>
        </w:rPr>
        <w:t xml:space="preserve">na příslušný počet částí zobrazující online obraz z jednotlivých kamer v požadovaném počtu </w:t>
      </w:r>
      <w:r w:rsidR="002B5C62">
        <w:rPr>
          <w:rFonts w:ascii="Times New Roman" w:hAnsi="Times New Roman" w:cs="Times New Roman"/>
          <w:sz w:val="24"/>
          <w:szCs w:val="24"/>
        </w:rPr>
        <w:br/>
      </w:r>
      <w:r w:rsidR="002B5C62" w:rsidRPr="00A3082F">
        <w:rPr>
          <w:rFonts w:ascii="Times New Roman" w:hAnsi="Times New Roman" w:cs="Times New Roman"/>
          <w:sz w:val="24"/>
          <w:szCs w:val="24"/>
        </w:rPr>
        <w:t xml:space="preserve">a co největší velikosti. Rozvržení obrazů jednotlivých kamer na monitoru podléhá schválení kupujícího a bude uživatelsky nastavitelné. Obraz z kamery bude obsahovat informaci </w:t>
      </w:r>
      <w:r w:rsidR="002B5C62">
        <w:rPr>
          <w:rFonts w:ascii="Times New Roman" w:hAnsi="Times New Roman" w:cs="Times New Roman"/>
          <w:sz w:val="24"/>
          <w:szCs w:val="24"/>
        </w:rPr>
        <w:br/>
      </w:r>
      <w:r w:rsidR="002B5C62" w:rsidRPr="00A3082F">
        <w:rPr>
          <w:rFonts w:ascii="Times New Roman" w:hAnsi="Times New Roman" w:cs="Times New Roman"/>
          <w:sz w:val="24"/>
          <w:szCs w:val="24"/>
        </w:rPr>
        <w:t>o funkčním nahrávání (např. kontrola zamrznutí obrazu).</w:t>
      </w:r>
      <w:r w:rsidR="00BB6F4B">
        <w:rPr>
          <w:rFonts w:ascii="Times New Roman" w:hAnsi="Times New Roman" w:cs="Times New Roman"/>
          <w:sz w:val="24"/>
          <w:szCs w:val="24"/>
        </w:rPr>
        <w:t xml:space="preserve"> Umístění zobrazovacího zařízení v kabině řidiče podléhá schválení zadavatele.</w:t>
      </w:r>
      <w:r w:rsidR="00557298">
        <w:rPr>
          <w:rFonts w:ascii="Times New Roman" w:hAnsi="Times New Roman" w:cs="Times New Roman"/>
          <w:sz w:val="24"/>
          <w:szCs w:val="24"/>
        </w:rPr>
        <w:t xml:space="preserve"> U tramvají </w:t>
      </w:r>
      <w:proofErr w:type="spellStart"/>
      <w:r w:rsidR="00557298">
        <w:rPr>
          <w:rFonts w:ascii="Times New Roman" w:hAnsi="Times New Roman" w:cs="Times New Roman"/>
          <w:sz w:val="24"/>
          <w:szCs w:val="24"/>
        </w:rPr>
        <w:t>Vario</w:t>
      </w:r>
      <w:proofErr w:type="spellEnd"/>
      <w:r w:rsidR="00557298">
        <w:rPr>
          <w:rFonts w:ascii="Times New Roman" w:hAnsi="Times New Roman" w:cs="Times New Roman"/>
          <w:sz w:val="24"/>
          <w:szCs w:val="24"/>
        </w:rPr>
        <w:t xml:space="preserve"> LF3/2 bude z důvodu dvou stanovišť řidiče zobrazovací jednotka zdvojená, vždy na každém pracovišti řidiče.</w:t>
      </w:r>
    </w:p>
    <w:p w14:paraId="082A1A9B" w14:textId="77777777" w:rsidR="002B5C62" w:rsidRDefault="002B5C62" w:rsidP="002B5C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4B5C7D" w14:textId="77777777" w:rsidR="002B5C62" w:rsidRDefault="002B5C62" w:rsidP="002B5C62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82F">
        <w:rPr>
          <w:rFonts w:ascii="Times New Roman" w:hAnsi="Times New Roman" w:cs="Times New Roman"/>
          <w:sz w:val="24"/>
          <w:szCs w:val="24"/>
        </w:rPr>
        <w:t>Režim zobrazování na displeji</w:t>
      </w:r>
      <w:r>
        <w:rPr>
          <w:rFonts w:ascii="Times New Roman" w:hAnsi="Times New Roman" w:cs="Times New Roman"/>
          <w:sz w:val="24"/>
          <w:szCs w:val="24"/>
        </w:rPr>
        <w:t xml:space="preserve"> (s možností přepínání)</w:t>
      </w:r>
      <w:r w:rsidRPr="00A3082F">
        <w:rPr>
          <w:rFonts w:ascii="Times New Roman" w:hAnsi="Times New Roman" w:cs="Times New Roman"/>
          <w:sz w:val="24"/>
          <w:szCs w:val="24"/>
        </w:rPr>
        <w:t>:</w:t>
      </w:r>
    </w:p>
    <w:p w14:paraId="257418B7" w14:textId="14549029" w:rsidR="00164980" w:rsidRDefault="002B5C62" w:rsidP="002B5C62">
      <w:pPr>
        <w:pStyle w:val="Odstavecseseznamem"/>
        <w:numPr>
          <w:ilvl w:val="0"/>
          <w:numId w:val="2"/>
        </w:numPr>
        <w:ind w:left="426" w:hanging="426"/>
        <w:contextualSpacing w:val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A3082F">
        <w:rPr>
          <w:rFonts w:ascii="Times New Roman" w:eastAsiaTheme="minorHAnsi" w:hAnsi="Times New Roman"/>
          <w:sz w:val="24"/>
          <w:szCs w:val="24"/>
          <w:lang w:eastAsia="en-US"/>
        </w:rPr>
        <w:t xml:space="preserve">Kamery </w:t>
      </w:r>
      <w:r w:rsidR="00164980">
        <w:rPr>
          <w:rFonts w:ascii="Times New Roman" w:eastAsiaTheme="minorHAnsi" w:hAnsi="Times New Roman"/>
          <w:sz w:val="24"/>
          <w:szCs w:val="24"/>
          <w:lang w:eastAsia="en-US"/>
        </w:rPr>
        <w:t>zabírající interiér vozidla</w:t>
      </w:r>
    </w:p>
    <w:p w14:paraId="71E4E075" w14:textId="77777777" w:rsidR="00164980" w:rsidRDefault="00164980" w:rsidP="00164980">
      <w:pPr>
        <w:pStyle w:val="Odstavecseseznamem"/>
        <w:numPr>
          <w:ilvl w:val="0"/>
          <w:numId w:val="2"/>
        </w:numPr>
        <w:ind w:left="426" w:hanging="426"/>
        <w:contextualSpacing w:val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A3082F">
        <w:rPr>
          <w:rFonts w:ascii="Times New Roman" w:eastAsiaTheme="minorHAnsi" w:hAnsi="Times New Roman"/>
          <w:sz w:val="24"/>
          <w:szCs w:val="24"/>
          <w:lang w:eastAsia="en-US"/>
        </w:rPr>
        <w:t>Kamery interiéru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zabírající dveře</w:t>
      </w:r>
      <w:r w:rsidRPr="00A3082F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14:paraId="73119826" w14:textId="77777777" w:rsidR="00164980" w:rsidRDefault="002B5C62" w:rsidP="00164980">
      <w:pPr>
        <w:pStyle w:val="Odstavecseseznamem"/>
        <w:numPr>
          <w:ilvl w:val="0"/>
          <w:numId w:val="2"/>
        </w:numPr>
        <w:ind w:left="426" w:hanging="426"/>
        <w:contextualSpacing w:val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U tramvají zadní kamera</w:t>
      </w:r>
      <w:r w:rsidR="00164980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14:paraId="2208599B" w14:textId="6D1FABE0" w:rsidR="00F55798" w:rsidRPr="00164980" w:rsidRDefault="00164980" w:rsidP="00164980">
      <w:pPr>
        <w:pStyle w:val="Odstavecseseznamem"/>
        <w:numPr>
          <w:ilvl w:val="0"/>
          <w:numId w:val="2"/>
        </w:numPr>
        <w:ind w:left="426" w:hanging="426"/>
        <w:contextualSpacing w:val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U</w:t>
      </w:r>
      <w:r w:rsidR="00F55798" w:rsidRPr="00164980">
        <w:rPr>
          <w:rFonts w:ascii="Times New Roman" w:eastAsiaTheme="minorHAnsi" w:hAnsi="Times New Roman"/>
          <w:sz w:val="24"/>
          <w:szCs w:val="24"/>
          <w:lang w:eastAsia="en-US"/>
        </w:rPr>
        <w:t xml:space="preserve"> autobusů couvací kamera</w:t>
      </w:r>
    </w:p>
    <w:p w14:paraId="3061C00D" w14:textId="77777777" w:rsidR="007720C7" w:rsidRDefault="007720C7" w:rsidP="00BB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</w:p>
    <w:p w14:paraId="652E9FB2" w14:textId="77777777" w:rsidR="009B10DD" w:rsidRDefault="00164980" w:rsidP="00BB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Monitory jsou trvale zapnuty a zobrazují záběry z kamer v interiéru </w:t>
      </w:r>
      <w:r w:rsidR="009B10DD">
        <w:rPr>
          <w:rFonts w:ascii="Times New Roman" w:hAnsi="Times New Roman" w:cs="Times New Roman"/>
          <w:iCs/>
          <w:sz w:val="24"/>
          <w:szCs w:val="24"/>
        </w:rPr>
        <w:t>vozidla. Monitor lze během jízdy ručně vypnout.</w:t>
      </w:r>
      <w:r w:rsidR="00557298">
        <w:rPr>
          <w:rFonts w:ascii="Times New Roman" w:hAnsi="Times New Roman" w:cs="Times New Roman"/>
          <w:iCs/>
          <w:sz w:val="24"/>
          <w:szCs w:val="24"/>
        </w:rPr>
        <w:t> Při otevření dveří se na monitoru zobrazí</w:t>
      </w:r>
      <w:r w:rsidR="009B10DD">
        <w:rPr>
          <w:rFonts w:ascii="Times New Roman" w:hAnsi="Times New Roman" w:cs="Times New Roman"/>
          <w:iCs/>
          <w:sz w:val="24"/>
          <w:szCs w:val="24"/>
        </w:rPr>
        <w:t xml:space="preserve"> automaticky</w:t>
      </w:r>
      <w:r w:rsidR="00557298">
        <w:rPr>
          <w:rFonts w:ascii="Times New Roman" w:hAnsi="Times New Roman" w:cs="Times New Roman"/>
          <w:iCs/>
          <w:sz w:val="24"/>
          <w:szCs w:val="24"/>
        </w:rPr>
        <w:t xml:space="preserve"> záběr</w:t>
      </w:r>
      <w:r>
        <w:rPr>
          <w:rFonts w:ascii="Times New Roman" w:hAnsi="Times New Roman" w:cs="Times New Roman"/>
          <w:iCs/>
          <w:sz w:val="24"/>
          <w:szCs w:val="24"/>
        </w:rPr>
        <w:t>y</w:t>
      </w:r>
      <w:r w:rsidR="00557298">
        <w:rPr>
          <w:rFonts w:ascii="Times New Roman" w:hAnsi="Times New Roman" w:cs="Times New Roman"/>
          <w:iCs/>
          <w:sz w:val="24"/>
          <w:szCs w:val="24"/>
        </w:rPr>
        <w:t xml:space="preserve"> z kamer, které snímají prostor kolem dveří</w:t>
      </w:r>
      <w:r w:rsidR="009B10DD">
        <w:rPr>
          <w:rFonts w:ascii="Times New Roman" w:hAnsi="Times New Roman" w:cs="Times New Roman"/>
          <w:iCs/>
          <w:sz w:val="24"/>
          <w:szCs w:val="24"/>
        </w:rPr>
        <w:t>, bez možnosti vypnutí</w:t>
      </w:r>
      <w:r w:rsidR="00557298">
        <w:rPr>
          <w:rFonts w:ascii="Times New Roman" w:hAnsi="Times New Roman" w:cs="Times New Roman"/>
          <w:iCs/>
          <w:sz w:val="24"/>
          <w:szCs w:val="24"/>
        </w:rPr>
        <w:t>.</w:t>
      </w:r>
      <w:r>
        <w:rPr>
          <w:rFonts w:ascii="Times New Roman" w:hAnsi="Times New Roman" w:cs="Times New Roman"/>
          <w:iCs/>
          <w:sz w:val="24"/>
          <w:szCs w:val="24"/>
        </w:rPr>
        <w:t xml:space="preserve"> Po zavření dveří se po</w:t>
      </w:r>
      <w:r w:rsidR="009B10DD">
        <w:rPr>
          <w:rFonts w:ascii="Times New Roman" w:hAnsi="Times New Roman" w:cs="Times New Roman"/>
          <w:iCs/>
          <w:sz w:val="24"/>
          <w:szCs w:val="24"/>
        </w:rPr>
        <w:t xml:space="preserve"> 3 s opět přepne záběr zpět na interiér vozidla nebo se monitor vypne, podle předchozího nastavení řidiče. </w:t>
      </w:r>
      <w:r w:rsidR="009B10DD">
        <w:rPr>
          <w:rFonts w:ascii="Times New Roman" w:hAnsi="Times New Roman" w:cs="Times New Roman"/>
          <w:iCs/>
          <w:sz w:val="24"/>
          <w:szCs w:val="24"/>
        </w:rPr>
        <w:br/>
      </w:r>
    </w:p>
    <w:p w14:paraId="3ADEAC14" w14:textId="6F9C95E0" w:rsidR="00BB6F4B" w:rsidRPr="00BB6F4B" w:rsidRDefault="00164980" w:rsidP="00BB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U tramvají lze kdykoliv zobrazit záběr ze zadní kamery ruční volbou.</w:t>
      </w:r>
      <w:r w:rsidR="0055729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720C7">
        <w:rPr>
          <w:rFonts w:ascii="Times New Roman" w:hAnsi="Times New Roman" w:cs="Times New Roman"/>
          <w:iCs/>
          <w:sz w:val="24"/>
          <w:szCs w:val="24"/>
        </w:rPr>
        <w:t>Zapnutí a vypnutí monitoru</w:t>
      </w:r>
      <w:r w:rsidR="00A31686">
        <w:rPr>
          <w:rFonts w:ascii="Times New Roman" w:hAnsi="Times New Roman" w:cs="Times New Roman"/>
          <w:iCs/>
          <w:sz w:val="24"/>
          <w:szCs w:val="24"/>
        </w:rPr>
        <w:t xml:space="preserve"> lze učinit kdykoliv ručně ovládacím zařízením.</w:t>
      </w:r>
      <w:r w:rsidR="007720C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31686">
        <w:rPr>
          <w:rFonts w:ascii="Times New Roman" w:hAnsi="Times New Roman" w:cs="Times New Roman"/>
          <w:iCs/>
          <w:sz w:val="24"/>
          <w:szCs w:val="24"/>
        </w:rPr>
        <w:t>N</w:t>
      </w:r>
      <w:r w:rsidR="00BB6F4B" w:rsidRPr="00BB6F4B">
        <w:rPr>
          <w:rFonts w:ascii="Times New Roman" w:hAnsi="Times New Roman" w:cs="Times New Roman"/>
          <w:iCs/>
          <w:sz w:val="24"/>
          <w:szCs w:val="24"/>
        </w:rPr>
        <w:t>astavení jednotlivých režimů zobrazení, včetně volby kombinací konkrétních kamer v pohledech musí být uživatelsky nastaviteln</w:t>
      </w:r>
      <w:r w:rsidR="00A31686">
        <w:rPr>
          <w:rFonts w:ascii="Times New Roman" w:hAnsi="Times New Roman" w:cs="Times New Roman"/>
          <w:iCs/>
          <w:sz w:val="24"/>
          <w:szCs w:val="24"/>
        </w:rPr>
        <w:t>é</w:t>
      </w:r>
      <w:r w:rsidR="00BB6F4B" w:rsidRPr="00BB6F4B">
        <w:rPr>
          <w:rFonts w:ascii="Times New Roman" w:hAnsi="Times New Roman" w:cs="Times New Roman"/>
          <w:iCs/>
          <w:sz w:val="24"/>
          <w:szCs w:val="24"/>
        </w:rPr>
        <w:t>.</w:t>
      </w:r>
    </w:p>
    <w:p w14:paraId="0B7C5748" w14:textId="77777777" w:rsidR="006D6224" w:rsidRDefault="006D6224" w:rsidP="002B5C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C2D1ABB" w14:textId="77777777" w:rsidR="002B5C62" w:rsidRDefault="002B5C62" w:rsidP="002B5C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5B3">
        <w:rPr>
          <w:rFonts w:ascii="Times New Roman" w:hAnsi="Times New Roman" w:cs="Times New Roman"/>
          <w:iCs/>
          <w:sz w:val="24"/>
          <w:szCs w:val="24"/>
        </w:rPr>
        <w:t xml:space="preserve">Požadované vlastnosti </w:t>
      </w:r>
      <w:r>
        <w:rPr>
          <w:rFonts w:ascii="Times New Roman" w:hAnsi="Times New Roman" w:cs="Times New Roman"/>
          <w:iCs/>
          <w:sz w:val="24"/>
          <w:szCs w:val="24"/>
        </w:rPr>
        <w:t>zobrazovacího</w:t>
      </w:r>
      <w:r w:rsidRPr="005975B3">
        <w:rPr>
          <w:rFonts w:ascii="Times New Roman" w:hAnsi="Times New Roman" w:cs="Times New Roman"/>
          <w:iCs/>
          <w:sz w:val="24"/>
          <w:szCs w:val="24"/>
        </w:rPr>
        <w:t xml:space="preserve"> zařízení:</w:t>
      </w:r>
    </w:p>
    <w:p w14:paraId="29674CE7" w14:textId="77777777" w:rsidR="002B5C62" w:rsidRDefault="002B5C62" w:rsidP="002B5C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2C0C72" w14:textId="5557D4C2" w:rsidR="002B5C62" w:rsidRDefault="002B5C62" w:rsidP="002B5C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LED displej o velikosti minimálně </w:t>
      </w:r>
      <w:r w:rsidRPr="005975B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975B3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, rozlišení min. 1024x768 bodů</w:t>
      </w:r>
    </w:p>
    <w:p w14:paraId="7C7E0C5C" w14:textId="2FB4D5BB" w:rsidR="002B5C62" w:rsidRDefault="002B5C62" w:rsidP="002B5C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975B3">
        <w:rPr>
          <w:rFonts w:ascii="Times New Roman" w:hAnsi="Times New Roman" w:cs="Times New Roman"/>
          <w:sz w:val="24"/>
          <w:szCs w:val="24"/>
        </w:rPr>
        <w:t xml:space="preserve">sklo monitoru nerozbitné a </w:t>
      </w:r>
      <w:proofErr w:type="spellStart"/>
      <w:r w:rsidRPr="005975B3">
        <w:rPr>
          <w:rFonts w:ascii="Times New Roman" w:hAnsi="Times New Roman" w:cs="Times New Roman"/>
          <w:sz w:val="24"/>
          <w:szCs w:val="24"/>
        </w:rPr>
        <w:t>bezodrazové</w:t>
      </w:r>
      <w:proofErr w:type="spellEnd"/>
    </w:p>
    <w:p w14:paraId="0AAD22C8" w14:textId="7A63FF5F" w:rsidR="002B5C62" w:rsidRDefault="002B5C62" w:rsidP="002B5C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B10DD">
        <w:rPr>
          <w:rFonts w:ascii="Times New Roman" w:hAnsi="Times New Roman" w:cs="Times New Roman"/>
          <w:sz w:val="24"/>
          <w:szCs w:val="24"/>
        </w:rPr>
        <w:t>životnost displeje</w:t>
      </w:r>
      <w:r w:rsidRPr="005975B3">
        <w:rPr>
          <w:rFonts w:ascii="Times New Roman" w:hAnsi="Times New Roman" w:cs="Times New Roman"/>
          <w:sz w:val="24"/>
          <w:szCs w:val="24"/>
        </w:rPr>
        <w:t xml:space="preserve"> min. 50 tis. hodin se svítivostí</w:t>
      </w:r>
      <w:r>
        <w:rPr>
          <w:rFonts w:ascii="Times New Roman" w:hAnsi="Times New Roman" w:cs="Times New Roman"/>
          <w:sz w:val="24"/>
          <w:szCs w:val="24"/>
        </w:rPr>
        <w:t xml:space="preserve"> 300Cd/m2 a vyšší</w:t>
      </w:r>
    </w:p>
    <w:p w14:paraId="2F1C01CA" w14:textId="77777777" w:rsidR="002B5C62" w:rsidRPr="005975B3" w:rsidRDefault="002B5C62" w:rsidP="002B5C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B6F4B">
        <w:rPr>
          <w:rFonts w:ascii="Times New Roman" w:hAnsi="Times New Roman" w:cs="Times New Roman"/>
          <w:sz w:val="24"/>
          <w:szCs w:val="24"/>
        </w:rPr>
        <w:t>automatická regulace jasu dle okolních světelných podmínek s možností ruční korekce</w:t>
      </w:r>
    </w:p>
    <w:p w14:paraId="607D5F86" w14:textId="77777777" w:rsidR="002B5C62" w:rsidRDefault="002B5C62" w:rsidP="002B5C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C679E9" w14:textId="7AEFF8F8" w:rsidR="00C93EEA" w:rsidRDefault="00F16287" w:rsidP="00C93EEA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224">
        <w:rPr>
          <w:rFonts w:ascii="Times New Roman" w:hAnsi="Times New Roman" w:cs="Times New Roman"/>
          <w:sz w:val="24"/>
          <w:szCs w:val="24"/>
          <w:u w:val="single"/>
        </w:rPr>
        <w:lastRenderedPageBreak/>
        <w:t>Nahrávací zařízení</w:t>
      </w:r>
      <w:r w:rsidRPr="008E0112">
        <w:rPr>
          <w:rFonts w:ascii="Times New Roman" w:hAnsi="Times New Roman" w:cs="Times New Roman"/>
          <w:sz w:val="24"/>
          <w:szCs w:val="24"/>
        </w:rPr>
        <w:t xml:space="preserve"> b</w:t>
      </w:r>
      <w:r>
        <w:rPr>
          <w:rFonts w:ascii="Times New Roman" w:hAnsi="Times New Roman" w:cs="Times New Roman"/>
          <w:sz w:val="24"/>
          <w:szCs w:val="24"/>
        </w:rPr>
        <w:t>ude</w:t>
      </w:r>
      <w:r w:rsidRPr="008E0112">
        <w:rPr>
          <w:rFonts w:ascii="Times New Roman" w:hAnsi="Times New Roman" w:cs="Times New Roman"/>
          <w:sz w:val="24"/>
          <w:szCs w:val="24"/>
        </w:rPr>
        <w:t xml:space="preserve"> umístěno</w:t>
      </w:r>
      <w:r w:rsidR="002B5C62">
        <w:rPr>
          <w:rFonts w:ascii="Times New Roman" w:hAnsi="Times New Roman" w:cs="Times New Roman"/>
          <w:sz w:val="24"/>
          <w:szCs w:val="24"/>
        </w:rPr>
        <w:t xml:space="preserve"> mimo dosah cestujících</w:t>
      </w:r>
      <w:r w:rsidR="00BB6F4B">
        <w:rPr>
          <w:rFonts w:ascii="Times New Roman" w:hAnsi="Times New Roman" w:cs="Times New Roman"/>
          <w:sz w:val="24"/>
          <w:szCs w:val="24"/>
        </w:rPr>
        <w:t xml:space="preserve"> a bude zabezpečené proti neoprávněnému přístupu. V případě umístění v kabině řidiče nebude nijak </w:t>
      </w:r>
      <w:r w:rsidRPr="008E0112">
        <w:rPr>
          <w:rFonts w:ascii="Times New Roman" w:hAnsi="Times New Roman" w:cs="Times New Roman"/>
          <w:sz w:val="24"/>
          <w:szCs w:val="24"/>
        </w:rPr>
        <w:t>omezova</w:t>
      </w:r>
      <w:r w:rsidR="00BB6F4B">
        <w:rPr>
          <w:rFonts w:ascii="Times New Roman" w:hAnsi="Times New Roman" w:cs="Times New Roman"/>
          <w:sz w:val="24"/>
          <w:szCs w:val="24"/>
        </w:rPr>
        <w:t>t</w:t>
      </w:r>
      <w:r w:rsidRPr="008E0112">
        <w:rPr>
          <w:rFonts w:ascii="Times New Roman" w:hAnsi="Times New Roman" w:cs="Times New Roman"/>
          <w:sz w:val="24"/>
          <w:szCs w:val="24"/>
        </w:rPr>
        <w:t xml:space="preserve"> výhled</w:t>
      </w:r>
      <w:r>
        <w:rPr>
          <w:rFonts w:ascii="Times New Roman" w:hAnsi="Times New Roman" w:cs="Times New Roman"/>
          <w:sz w:val="24"/>
          <w:szCs w:val="24"/>
        </w:rPr>
        <w:t xml:space="preserve"> z místa</w:t>
      </w:r>
      <w:r w:rsidRPr="008E0112">
        <w:rPr>
          <w:rFonts w:ascii="Times New Roman" w:hAnsi="Times New Roman" w:cs="Times New Roman"/>
          <w:sz w:val="24"/>
          <w:szCs w:val="24"/>
        </w:rPr>
        <w:t xml:space="preserve"> řidiče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="009B10DD">
        <w:rPr>
          <w:rFonts w:ascii="Times New Roman" w:hAnsi="Times New Roman" w:cs="Times New Roman"/>
          <w:sz w:val="24"/>
          <w:szCs w:val="24"/>
        </w:rPr>
        <w:t>nebude</w:t>
      </w:r>
      <w:r w:rsidR="00BB6F4B">
        <w:rPr>
          <w:rFonts w:ascii="Times New Roman" w:hAnsi="Times New Roman" w:cs="Times New Roman"/>
          <w:sz w:val="24"/>
          <w:szCs w:val="24"/>
        </w:rPr>
        <w:t xml:space="preserve"> mít</w:t>
      </w:r>
      <w:r>
        <w:rPr>
          <w:rFonts w:ascii="Times New Roman" w:hAnsi="Times New Roman" w:cs="Times New Roman"/>
          <w:sz w:val="24"/>
          <w:szCs w:val="24"/>
        </w:rPr>
        <w:t xml:space="preserve"> vliv na řízení vozidla. Nahrávací zařízení bude</w:t>
      </w:r>
      <w:r w:rsidRPr="008E0112">
        <w:rPr>
          <w:rFonts w:ascii="Times New Roman" w:hAnsi="Times New Roman" w:cs="Times New Roman"/>
          <w:sz w:val="24"/>
          <w:szCs w:val="24"/>
        </w:rPr>
        <w:t xml:space="preserve"> umístěn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8E0112">
        <w:rPr>
          <w:rFonts w:ascii="Times New Roman" w:hAnsi="Times New Roman" w:cs="Times New Roman"/>
          <w:sz w:val="24"/>
          <w:szCs w:val="24"/>
        </w:rPr>
        <w:t xml:space="preserve">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E0112">
        <w:rPr>
          <w:rFonts w:ascii="Times New Roman" w:hAnsi="Times New Roman" w:cs="Times New Roman"/>
          <w:sz w:val="24"/>
          <w:szCs w:val="24"/>
        </w:rPr>
        <w:t>uzamykatelné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112">
        <w:rPr>
          <w:rFonts w:ascii="Times New Roman" w:hAnsi="Times New Roman" w:cs="Times New Roman"/>
          <w:sz w:val="24"/>
          <w:szCs w:val="24"/>
        </w:rPr>
        <w:t>schránce, zabraňující vniknutí neoprávněných osob.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5C62" w:rsidRPr="00A3082F">
        <w:rPr>
          <w:rFonts w:ascii="Times New Roman" w:hAnsi="Times New Roman" w:cs="Times New Roman"/>
          <w:sz w:val="24"/>
          <w:szCs w:val="24"/>
        </w:rPr>
        <w:t xml:space="preserve">Záznamy uložené v záznamovém zařízení budou zabezpečeny vhodným způsobem proti zneužití (šifrováním záznamu). </w:t>
      </w:r>
      <w:r w:rsidR="00C93EEA">
        <w:rPr>
          <w:rFonts w:ascii="Times New Roman" w:hAnsi="Times New Roman" w:cs="Times New Roman"/>
          <w:sz w:val="24"/>
          <w:szCs w:val="24"/>
        </w:rPr>
        <w:t>Umístění nahrávacího zařízení pro jednotlivé typy vozidel podléhá schválení zadavatele.</w:t>
      </w:r>
    </w:p>
    <w:p w14:paraId="0D3FBE82" w14:textId="77777777" w:rsidR="006D6224" w:rsidRDefault="006D6224" w:rsidP="006D6224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81B89B" w14:textId="2A759C9A" w:rsidR="009B058E" w:rsidRDefault="006D6224" w:rsidP="006D6224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82F">
        <w:rPr>
          <w:rFonts w:ascii="Times New Roman" w:hAnsi="Times New Roman" w:cs="Times New Roman"/>
          <w:sz w:val="24"/>
          <w:szCs w:val="24"/>
        </w:rPr>
        <w:t xml:space="preserve">Záznamy všech kamer budou ukládány na záznamové zařízení </w:t>
      </w:r>
      <w:r>
        <w:rPr>
          <w:rFonts w:ascii="Times New Roman" w:hAnsi="Times New Roman" w:cs="Times New Roman"/>
          <w:sz w:val="24"/>
          <w:szCs w:val="24"/>
        </w:rPr>
        <w:t xml:space="preserve">bez </w:t>
      </w:r>
      <w:r w:rsidR="003B27E5">
        <w:rPr>
          <w:rFonts w:ascii="Times New Roman" w:hAnsi="Times New Roman" w:cs="Times New Roman"/>
          <w:sz w:val="24"/>
          <w:szCs w:val="24"/>
        </w:rPr>
        <w:t>pohyblivých sou</w:t>
      </w:r>
      <w:r>
        <w:rPr>
          <w:rFonts w:ascii="Times New Roman" w:hAnsi="Times New Roman" w:cs="Times New Roman"/>
          <w:sz w:val="24"/>
          <w:szCs w:val="24"/>
        </w:rPr>
        <w:t>částí</w:t>
      </w:r>
      <w:r w:rsidR="00665600">
        <w:rPr>
          <w:rFonts w:ascii="Times New Roman" w:hAnsi="Times New Roman" w:cs="Times New Roman"/>
          <w:sz w:val="24"/>
          <w:szCs w:val="24"/>
        </w:rPr>
        <w:t>, které bude</w:t>
      </w:r>
      <w:r w:rsidRPr="00A3082F">
        <w:rPr>
          <w:rFonts w:ascii="Times New Roman" w:hAnsi="Times New Roman" w:cs="Times New Roman"/>
          <w:sz w:val="24"/>
          <w:szCs w:val="24"/>
        </w:rPr>
        <w:t xml:space="preserve"> dostatečně </w:t>
      </w:r>
      <w:r w:rsidR="00665600" w:rsidRPr="00A3082F">
        <w:rPr>
          <w:rFonts w:ascii="Times New Roman" w:hAnsi="Times New Roman" w:cs="Times New Roman"/>
          <w:sz w:val="24"/>
          <w:szCs w:val="24"/>
        </w:rPr>
        <w:t>zabezpečen</w:t>
      </w:r>
      <w:r w:rsidR="00665600">
        <w:rPr>
          <w:rFonts w:ascii="Times New Roman" w:hAnsi="Times New Roman" w:cs="Times New Roman"/>
          <w:sz w:val="24"/>
          <w:szCs w:val="24"/>
        </w:rPr>
        <w:t>o</w:t>
      </w:r>
      <w:r w:rsidR="00665600" w:rsidRPr="00A3082F">
        <w:rPr>
          <w:rFonts w:ascii="Times New Roman" w:hAnsi="Times New Roman" w:cs="Times New Roman"/>
          <w:sz w:val="24"/>
          <w:szCs w:val="24"/>
        </w:rPr>
        <w:t xml:space="preserve"> </w:t>
      </w:r>
      <w:r w:rsidRPr="00A3082F">
        <w:rPr>
          <w:rFonts w:ascii="Times New Roman" w:hAnsi="Times New Roman" w:cs="Times New Roman"/>
          <w:sz w:val="24"/>
          <w:szCs w:val="24"/>
        </w:rPr>
        <w:t xml:space="preserve">proti otřesu, s možností jednoduché výměny typu </w:t>
      </w:r>
      <w:r w:rsidR="009B058E">
        <w:rPr>
          <w:rFonts w:ascii="Times New Roman" w:hAnsi="Times New Roman" w:cs="Times New Roman"/>
          <w:sz w:val="24"/>
          <w:szCs w:val="24"/>
        </w:rPr>
        <w:t xml:space="preserve">hot </w:t>
      </w:r>
      <w:proofErr w:type="spellStart"/>
      <w:r w:rsidR="009B058E">
        <w:rPr>
          <w:rFonts w:ascii="Times New Roman" w:hAnsi="Times New Roman" w:cs="Times New Roman"/>
          <w:sz w:val="24"/>
          <w:szCs w:val="24"/>
        </w:rPr>
        <w:t>swapping</w:t>
      </w:r>
      <w:proofErr w:type="spellEnd"/>
      <w:r w:rsidR="009B058E">
        <w:rPr>
          <w:rFonts w:ascii="Times New Roman" w:hAnsi="Times New Roman" w:cs="Times New Roman"/>
          <w:sz w:val="24"/>
          <w:szCs w:val="24"/>
        </w:rPr>
        <w:t xml:space="preserve">/ hot </w:t>
      </w:r>
      <w:proofErr w:type="spellStart"/>
      <w:r w:rsidR="009B058E">
        <w:rPr>
          <w:rFonts w:ascii="Times New Roman" w:hAnsi="Times New Roman" w:cs="Times New Roman"/>
          <w:sz w:val="24"/>
          <w:szCs w:val="24"/>
        </w:rPr>
        <w:t>plugging</w:t>
      </w:r>
      <w:proofErr w:type="spellEnd"/>
      <w:r w:rsidR="009B058E">
        <w:rPr>
          <w:rFonts w:ascii="Times New Roman" w:hAnsi="Times New Roman" w:cs="Times New Roman"/>
          <w:sz w:val="24"/>
          <w:szCs w:val="24"/>
        </w:rPr>
        <w:t xml:space="preserve"> (</w:t>
      </w:r>
      <w:r w:rsidR="009B058E" w:rsidRPr="00665600">
        <w:rPr>
          <w:rFonts w:ascii="Times New Roman" w:hAnsi="Times New Roman" w:cs="Times New Roman"/>
          <w:sz w:val="24"/>
          <w:szCs w:val="24"/>
        </w:rPr>
        <w:t>bez nutnosti vypnutí záznamu - výměna za provozu)</w:t>
      </w:r>
      <w:r w:rsidRPr="00A3082F">
        <w:rPr>
          <w:rFonts w:ascii="Times New Roman" w:hAnsi="Times New Roman" w:cs="Times New Roman"/>
          <w:sz w:val="24"/>
          <w:szCs w:val="24"/>
        </w:rPr>
        <w:t>. Záznamová jednotka bude schopna uložit záznam i při výpadku energie nebo nárazu a standardně ukončí činnost. Záznam musí být kompletní do doby výpadku energie nebo nárazu s mechanickým poškozením kamer, případně záznamového média. Není přípustný stav, kdy ze záznamu nebude možno vyčíst časový úsek před ukončením činnosti systému.</w:t>
      </w:r>
      <w:r w:rsidRPr="00256BF0">
        <w:rPr>
          <w:rFonts w:ascii="Times New Roman" w:hAnsi="Times New Roman" w:cs="Times New Roman"/>
          <w:sz w:val="24"/>
          <w:szCs w:val="24"/>
        </w:rPr>
        <w:t xml:space="preserve"> </w:t>
      </w:r>
      <w:r w:rsidR="00665600">
        <w:rPr>
          <w:rFonts w:ascii="Times New Roman" w:hAnsi="Times New Roman" w:cs="Times New Roman"/>
          <w:sz w:val="24"/>
          <w:szCs w:val="24"/>
        </w:rPr>
        <w:t xml:space="preserve">Zařízení bude mít minimálně 1 volný slot s konektorem M12. </w:t>
      </w:r>
      <w:r w:rsidR="00665600" w:rsidRPr="00A3082F">
        <w:rPr>
          <w:rFonts w:ascii="Times New Roman" w:hAnsi="Times New Roman" w:cs="Times New Roman"/>
          <w:sz w:val="24"/>
          <w:szCs w:val="24"/>
        </w:rPr>
        <w:t>Záznam bude obsahovat časové údaje</w:t>
      </w:r>
      <w:r w:rsidR="00665600">
        <w:rPr>
          <w:rFonts w:ascii="Times New Roman" w:hAnsi="Times New Roman" w:cs="Times New Roman"/>
          <w:sz w:val="24"/>
          <w:szCs w:val="24"/>
        </w:rPr>
        <w:t>.</w:t>
      </w:r>
      <w:r w:rsidR="00200B0C">
        <w:rPr>
          <w:rFonts w:ascii="Times New Roman" w:hAnsi="Times New Roman" w:cs="Times New Roman"/>
          <w:sz w:val="24"/>
          <w:szCs w:val="24"/>
        </w:rPr>
        <w:t xml:space="preserve"> </w:t>
      </w:r>
      <w:r w:rsidRPr="00A3082F">
        <w:rPr>
          <w:rFonts w:ascii="Times New Roman" w:hAnsi="Times New Roman" w:cs="Times New Roman"/>
          <w:sz w:val="24"/>
          <w:szCs w:val="24"/>
        </w:rPr>
        <w:t xml:space="preserve">Údaj o přesném </w:t>
      </w:r>
      <w:proofErr w:type="gramStart"/>
      <w:r w:rsidRPr="00A3082F">
        <w:rPr>
          <w:rFonts w:ascii="Times New Roman" w:hAnsi="Times New Roman" w:cs="Times New Roman"/>
          <w:sz w:val="24"/>
          <w:szCs w:val="24"/>
        </w:rPr>
        <w:t>čase  systém</w:t>
      </w:r>
      <w:proofErr w:type="gramEnd"/>
      <w:r w:rsidRPr="00A3082F">
        <w:rPr>
          <w:rFonts w:ascii="Times New Roman" w:hAnsi="Times New Roman" w:cs="Times New Roman"/>
          <w:sz w:val="24"/>
          <w:szCs w:val="24"/>
        </w:rPr>
        <w:t xml:space="preserve"> získá</w:t>
      </w:r>
      <w:r w:rsidR="00200B0C">
        <w:rPr>
          <w:rFonts w:ascii="Times New Roman" w:hAnsi="Times New Roman" w:cs="Times New Roman"/>
          <w:sz w:val="24"/>
          <w:szCs w:val="24"/>
        </w:rPr>
        <w:t xml:space="preserve"> z vlastní GPS jednotky.</w:t>
      </w:r>
    </w:p>
    <w:p w14:paraId="2D3DA6E7" w14:textId="6949BDAF" w:rsidR="00665600" w:rsidRDefault="00665600" w:rsidP="00F16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B616FA3" w14:textId="454FF250" w:rsidR="00F16287" w:rsidRDefault="00665600" w:rsidP="00F16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F16287" w:rsidRPr="005975B3">
        <w:rPr>
          <w:rFonts w:ascii="Times New Roman" w:hAnsi="Times New Roman" w:cs="Times New Roman"/>
          <w:iCs/>
          <w:sz w:val="24"/>
          <w:szCs w:val="24"/>
        </w:rPr>
        <w:t>apacita</w:t>
      </w:r>
      <w:r w:rsidR="004157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záznamového zařízení bude </w:t>
      </w:r>
      <w:r w:rsidR="0041573E">
        <w:rPr>
          <w:rFonts w:ascii="Times New Roman" w:hAnsi="Times New Roman" w:cs="Times New Roman"/>
          <w:sz w:val="24"/>
          <w:szCs w:val="24"/>
        </w:rPr>
        <w:t xml:space="preserve">min. </w:t>
      </w:r>
      <w:r>
        <w:rPr>
          <w:rFonts w:ascii="Times New Roman" w:hAnsi="Times New Roman" w:cs="Times New Roman"/>
          <w:sz w:val="24"/>
          <w:szCs w:val="24"/>
        </w:rPr>
        <w:t xml:space="preserve">5 </w:t>
      </w:r>
      <w:r w:rsidR="0041573E">
        <w:rPr>
          <w:rFonts w:ascii="Times New Roman" w:hAnsi="Times New Roman" w:cs="Times New Roman"/>
          <w:sz w:val="24"/>
          <w:szCs w:val="24"/>
        </w:rPr>
        <w:t>dní před smazáním</w:t>
      </w:r>
      <w:r>
        <w:rPr>
          <w:rFonts w:ascii="Times New Roman" w:hAnsi="Times New Roman" w:cs="Times New Roman"/>
          <w:sz w:val="24"/>
          <w:szCs w:val="24"/>
        </w:rPr>
        <w:t>.</w:t>
      </w:r>
      <w:r w:rsidR="004157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 w:rsidR="00F16287" w:rsidRPr="005975B3">
        <w:rPr>
          <w:rFonts w:ascii="Times New Roman" w:hAnsi="Times New Roman" w:cs="Times New Roman"/>
          <w:iCs/>
          <w:sz w:val="24"/>
          <w:szCs w:val="24"/>
        </w:rPr>
        <w:t xml:space="preserve">xterní rozhraní: </w:t>
      </w:r>
      <w:r w:rsidR="0041573E">
        <w:rPr>
          <w:rFonts w:ascii="Times New Roman" w:hAnsi="Times New Roman" w:cs="Times New Roman"/>
          <w:sz w:val="24"/>
          <w:szCs w:val="24"/>
        </w:rPr>
        <w:t>konektor pro vyčtení dat ručním způsobem v případě nevyužití vzdáleného stažení. Min. přenosová rychlost 600MB/sec (super speed)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70FCAB8" w14:textId="23E0BEA6" w:rsidR="00A92A96" w:rsidRDefault="00A92A96" w:rsidP="00F16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A282AC" w14:textId="77777777" w:rsidR="00A92A96" w:rsidRPr="00757577" w:rsidRDefault="00A92A96" w:rsidP="00A92A96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577">
        <w:rPr>
          <w:rFonts w:ascii="Times New Roman" w:hAnsi="Times New Roman" w:cs="Times New Roman"/>
          <w:color w:val="000000" w:themeColor="text1"/>
          <w:sz w:val="24"/>
          <w:szCs w:val="24"/>
        </w:rPr>
        <w:t>Požadované vlastnosti nahrávacího zařízení:</w:t>
      </w:r>
    </w:p>
    <w:p w14:paraId="777BF1B3" w14:textId="77777777" w:rsidR="00A92A96" w:rsidRPr="00757577" w:rsidRDefault="00A92A96" w:rsidP="00A92A96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577">
        <w:rPr>
          <w:rFonts w:ascii="Times New Roman" w:hAnsi="Times New Roman" w:cs="Times New Roman"/>
          <w:color w:val="000000" w:themeColor="text1"/>
          <w:sz w:val="24"/>
          <w:szCs w:val="24"/>
        </w:rPr>
        <w:t>- maximální hmotnost 7 kg</w:t>
      </w:r>
    </w:p>
    <w:p w14:paraId="68F44B79" w14:textId="77777777" w:rsidR="00A92A96" w:rsidRPr="00757577" w:rsidRDefault="00A92A96" w:rsidP="00A92A96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577">
        <w:rPr>
          <w:rFonts w:ascii="Times New Roman" w:hAnsi="Times New Roman" w:cs="Times New Roman"/>
          <w:color w:val="000000" w:themeColor="text1"/>
          <w:sz w:val="24"/>
          <w:szCs w:val="24"/>
        </w:rPr>
        <w:t>- diagnostický panel přímo na nahrávacím zařízení pro možnosti servisních zásahů s informací o funkcionalitě kamer a rekordéru</w:t>
      </w:r>
    </w:p>
    <w:p w14:paraId="7F004D13" w14:textId="77777777" w:rsidR="00A92A96" w:rsidRPr="00757577" w:rsidRDefault="00A92A96" w:rsidP="00A92A96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577">
        <w:rPr>
          <w:rFonts w:ascii="Times New Roman" w:hAnsi="Times New Roman" w:cs="Times New Roman"/>
          <w:color w:val="000000" w:themeColor="text1"/>
          <w:sz w:val="24"/>
          <w:szCs w:val="24"/>
        </w:rPr>
        <w:t>- WIFI, GPS, GSM budou součástí rekordéru</w:t>
      </w:r>
    </w:p>
    <w:p w14:paraId="54049508" w14:textId="77777777" w:rsidR="00F16287" w:rsidRDefault="00F16287" w:rsidP="00F16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D6456C" w14:textId="7F39CE20" w:rsidR="006D6224" w:rsidRDefault="006D6224" w:rsidP="006D6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224">
        <w:rPr>
          <w:rFonts w:ascii="Times New Roman" w:hAnsi="Times New Roman" w:cs="Times New Roman"/>
          <w:sz w:val="24"/>
          <w:szCs w:val="24"/>
          <w:u w:val="single"/>
        </w:rPr>
        <w:t>Ovládací zařízení</w:t>
      </w:r>
      <w:r>
        <w:rPr>
          <w:rFonts w:ascii="Times New Roman" w:hAnsi="Times New Roman" w:cs="Times New Roman"/>
          <w:sz w:val="24"/>
          <w:szCs w:val="24"/>
        </w:rPr>
        <w:t xml:space="preserve"> bude umístěno na pracovišti řidiče tak, aby nijak neomezovalo výhled z místa řidiče a nemělo žádný vliv na řízení vozidla.</w:t>
      </w:r>
      <w:r w:rsidR="00200B0C">
        <w:rPr>
          <w:rFonts w:ascii="Times New Roman" w:hAnsi="Times New Roman" w:cs="Times New Roman"/>
          <w:sz w:val="24"/>
          <w:szCs w:val="24"/>
        </w:rPr>
        <w:t xml:space="preserve"> Umístění a vzhled ovládacího zařízení</w:t>
      </w:r>
      <w:r w:rsidR="00FC2FAF">
        <w:rPr>
          <w:rFonts w:ascii="Times New Roman" w:hAnsi="Times New Roman" w:cs="Times New Roman"/>
          <w:sz w:val="24"/>
          <w:szCs w:val="24"/>
        </w:rPr>
        <w:t>,</w:t>
      </w:r>
      <w:r w:rsidR="00200B0C">
        <w:rPr>
          <w:rFonts w:ascii="Times New Roman" w:hAnsi="Times New Roman" w:cs="Times New Roman"/>
          <w:sz w:val="24"/>
          <w:szCs w:val="24"/>
        </w:rPr>
        <w:t xml:space="preserve"> podléhá schválení zadavatele.</w:t>
      </w:r>
    </w:p>
    <w:p w14:paraId="70A4BC9F" w14:textId="77777777" w:rsidR="00487E00" w:rsidRDefault="00487E00" w:rsidP="006D6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322132" w14:textId="77777777" w:rsidR="006D6224" w:rsidRDefault="006D6224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30304A" w14:textId="3E8BBB5D" w:rsidR="006D6224" w:rsidRPr="000C552D" w:rsidRDefault="000C552D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C552D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6D6224" w:rsidRPr="000C552D">
        <w:rPr>
          <w:rFonts w:ascii="Times New Roman" w:hAnsi="Times New Roman" w:cs="Times New Roman"/>
          <w:b/>
          <w:bCs/>
          <w:sz w:val="26"/>
          <w:szCs w:val="26"/>
        </w:rPr>
        <w:t>. Stahování záznamů</w:t>
      </w:r>
    </w:p>
    <w:p w14:paraId="6EB95867" w14:textId="77777777" w:rsidR="006D6224" w:rsidRDefault="006D6224" w:rsidP="006D6224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81593C" w14:textId="021C9A2F" w:rsidR="006D6224" w:rsidRPr="00A3082F" w:rsidRDefault="006D6224" w:rsidP="006D6224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82F">
        <w:rPr>
          <w:rFonts w:ascii="Times New Roman" w:hAnsi="Times New Roman" w:cs="Times New Roman"/>
          <w:sz w:val="24"/>
          <w:szCs w:val="24"/>
        </w:rPr>
        <w:t>St</w:t>
      </w:r>
      <w:r>
        <w:rPr>
          <w:rFonts w:ascii="Times New Roman" w:hAnsi="Times New Roman" w:cs="Times New Roman"/>
          <w:sz w:val="24"/>
          <w:szCs w:val="24"/>
        </w:rPr>
        <w:t>ažení</w:t>
      </w:r>
      <w:r w:rsidRPr="00A3082F">
        <w:rPr>
          <w:rFonts w:ascii="Times New Roman" w:hAnsi="Times New Roman" w:cs="Times New Roman"/>
          <w:sz w:val="24"/>
          <w:szCs w:val="24"/>
        </w:rPr>
        <w:t xml:space="preserve"> záznamu z kamer musí být umožněno</w:t>
      </w:r>
      <w:r>
        <w:rPr>
          <w:rFonts w:ascii="Times New Roman" w:hAnsi="Times New Roman" w:cs="Times New Roman"/>
          <w:sz w:val="24"/>
          <w:szCs w:val="24"/>
        </w:rPr>
        <w:t xml:space="preserve"> jak</w:t>
      </w:r>
      <w:r w:rsidRPr="00A3082F">
        <w:rPr>
          <w:rFonts w:ascii="Times New Roman" w:hAnsi="Times New Roman" w:cs="Times New Roman"/>
          <w:sz w:val="24"/>
          <w:szCs w:val="24"/>
        </w:rPr>
        <w:t xml:space="preserve"> současně</w:t>
      </w:r>
      <w:r>
        <w:rPr>
          <w:rFonts w:ascii="Times New Roman" w:hAnsi="Times New Roman" w:cs="Times New Roman"/>
          <w:sz w:val="24"/>
          <w:szCs w:val="24"/>
        </w:rPr>
        <w:t xml:space="preserve"> ze všech kamer najednou, </w:t>
      </w:r>
      <w:r>
        <w:rPr>
          <w:rFonts w:ascii="Times New Roman" w:hAnsi="Times New Roman" w:cs="Times New Roman"/>
          <w:sz w:val="24"/>
          <w:szCs w:val="24"/>
        </w:rPr>
        <w:br/>
        <w:t>tak</w:t>
      </w:r>
      <w:r w:rsidRPr="00A3082F">
        <w:rPr>
          <w:rFonts w:ascii="Times New Roman" w:hAnsi="Times New Roman" w:cs="Times New Roman"/>
          <w:sz w:val="24"/>
          <w:szCs w:val="24"/>
        </w:rPr>
        <w:t xml:space="preserve"> i pouze jednotlivě, vzdáleně, bez zásahu</w:t>
      </w:r>
      <w:r>
        <w:rPr>
          <w:rFonts w:ascii="Times New Roman" w:hAnsi="Times New Roman" w:cs="Times New Roman"/>
          <w:sz w:val="24"/>
          <w:szCs w:val="24"/>
        </w:rPr>
        <w:t xml:space="preserve"> obsluhy na místě ve vozidle.</w:t>
      </w:r>
      <w:r w:rsidR="00200B0C">
        <w:rPr>
          <w:rFonts w:ascii="Times New Roman" w:hAnsi="Times New Roman" w:cs="Times New Roman"/>
          <w:sz w:val="24"/>
          <w:szCs w:val="24"/>
        </w:rPr>
        <w:t xml:space="preserve"> Zároveň bude umožněno hromadné stahování z více vozidel jedním požadavkem vzdálené obsluhy.</w:t>
      </w:r>
      <w:r>
        <w:rPr>
          <w:rFonts w:ascii="Times New Roman" w:hAnsi="Times New Roman" w:cs="Times New Roman"/>
          <w:sz w:val="24"/>
          <w:szCs w:val="24"/>
        </w:rPr>
        <w:t xml:space="preserve"> Dále musí být umožněno</w:t>
      </w:r>
      <w:r w:rsidRPr="00A3082F">
        <w:rPr>
          <w:rFonts w:ascii="Times New Roman" w:hAnsi="Times New Roman" w:cs="Times New Roman"/>
          <w:sz w:val="24"/>
          <w:szCs w:val="24"/>
        </w:rPr>
        <w:t xml:space="preserve"> stažení na místě ve vozidle </w:t>
      </w:r>
      <w:r>
        <w:rPr>
          <w:rFonts w:ascii="Times New Roman" w:hAnsi="Times New Roman" w:cs="Times New Roman"/>
          <w:sz w:val="24"/>
          <w:szCs w:val="24"/>
        </w:rPr>
        <w:t>pomocí k tomu urče</w:t>
      </w:r>
      <w:r w:rsidR="00200B0C">
        <w:rPr>
          <w:rFonts w:ascii="Times New Roman" w:hAnsi="Times New Roman" w:cs="Times New Roman"/>
          <w:sz w:val="24"/>
          <w:szCs w:val="24"/>
        </w:rPr>
        <w:t xml:space="preserve">ného zařízení s příslušným SW, </w:t>
      </w:r>
      <w:r>
        <w:rPr>
          <w:rFonts w:ascii="Times New Roman" w:hAnsi="Times New Roman" w:cs="Times New Roman"/>
          <w:sz w:val="24"/>
          <w:szCs w:val="24"/>
        </w:rPr>
        <w:t>který zajistí logování a šifrování</w:t>
      </w:r>
      <w:r w:rsidRPr="00A3082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6DBA">
        <w:rPr>
          <w:rFonts w:ascii="Times New Roman" w:hAnsi="Times New Roman" w:cs="Times New Roman"/>
          <w:sz w:val="24"/>
          <w:szCs w:val="24"/>
        </w:rPr>
        <w:t xml:space="preserve">Dále musí umožňovat výměnu datového uložiště. </w:t>
      </w:r>
      <w:r>
        <w:rPr>
          <w:rFonts w:ascii="Times New Roman" w:hAnsi="Times New Roman" w:cs="Times New Roman"/>
          <w:sz w:val="24"/>
          <w:szCs w:val="24"/>
        </w:rPr>
        <w:t>Není přípustný stav, kdy nebude možné vyčíst záznam kvůli závadě, poruše, kamerového systému.</w:t>
      </w:r>
      <w:r w:rsidR="006F4F0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492958" w14:textId="77777777" w:rsidR="006D6224" w:rsidRDefault="006D6224" w:rsidP="000F643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C3C094" w14:textId="1AC99D6E" w:rsidR="006D6224" w:rsidRDefault="006D6224" w:rsidP="000F643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Dálkové s</w:t>
      </w:r>
      <w:r w:rsidRPr="00A3082F">
        <w:rPr>
          <w:rFonts w:ascii="Times New Roman" w:hAnsi="Times New Roman" w:cs="Times New Roman"/>
          <w:sz w:val="24"/>
          <w:szCs w:val="24"/>
        </w:rPr>
        <w:t>tažení obsahu kamerových záznamů bude přes technologii WIFI v pásmu 5 GHz</w:t>
      </w:r>
      <w:r w:rsidR="00E256E7">
        <w:rPr>
          <w:rFonts w:ascii="Times New Roman" w:hAnsi="Times New Roman" w:cs="Times New Roman"/>
          <w:sz w:val="24"/>
          <w:szCs w:val="24"/>
        </w:rPr>
        <w:t xml:space="preserve"> </w:t>
      </w:r>
      <w:r w:rsidR="00E256E7">
        <w:rPr>
          <w:rFonts w:ascii="Times New Roman" w:hAnsi="Times New Roman" w:cs="Times New Roman"/>
          <w:sz w:val="24"/>
          <w:szCs w:val="24"/>
        </w:rPr>
        <w:br/>
        <w:t>a technologii GSM (LTE, nové technologie - např. 5G)</w:t>
      </w:r>
      <w:r w:rsidR="0041573E">
        <w:rPr>
          <w:rFonts w:ascii="Times New Roman" w:hAnsi="Times New Roman" w:cs="Times New Roman"/>
          <w:sz w:val="24"/>
          <w:szCs w:val="24"/>
        </w:rPr>
        <w:t>. V případě přerušení stažení záznamu (výpadek WI-FI, výpadek</w:t>
      </w:r>
      <w:r w:rsidR="00E256E7">
        <w:rPr>
          <w:rFonts w:ascii="Times New Roman" w:hAnsi="Times New Roman" w:cs="Times New Roman"/>
          <w:sz w:val="24"/>
          <w:szCs w:val="24"/>
        </w:rPr>
        <w:t xml:space="preserve"> signálu, výpadek</w:t>
      </w:r>
      <w:r w:rsidR="0041573E">
        <w:rPr>
          <w:rFonts w:ascii="Times New Roman" w:hAnsi="Times New Roman" w:cs="Times New Roman"/>
          <w:sz w:val="24"/>
          <w:szCs w:val="24"/>
        </w:rPr>
        <w:t xml:space="preserve"> napájení) bude </w:t>
      </w:r>
      <w:r w:rsidR="00AA51C0">
        <w:rPr>
          <w:rFonts w:ascii="Times New Roman" w:hAnsi="Times New Roman" w:cs="Times New Roman"/>
          <w:sz w:val="24"/>
          <w:szCs w:val="24"/>
        </w:rPr>
        <w:t xml:space="preserve">přerušený požadavek na stažení pokračovat od přerušeného bodu v okamžiku </w:t>
      </w:r>
      <w:r w:rsidR="003A3FE7">
        <w:rPr>
          <w:rFonts w:ascii="Times New Roman" w:hAnsi="Times New Roman" w:cs="Times New Roman"/>
          <w:sz w:val="24"/>
          <w:szCs w:val="24"/>
        </w:rPr>
        <w:t xml:space="preserve">obnovení spojení, bez možnosti přepsání </w:t>
      </w:r>
      <w:r w:rsidR="00620666">
        <w:rPr>
          <w:rFonts w:ascii="Times New Roman" w:hAnsi="Times New Roman" w:cs="Times New Roman"/>
          <w:sz w:val="24"/>
          <w:szCs w:val="24"/>
        </w:rPr>
        <w:lastRenderedPageBreak/>
        <w:t xml:space="preserve">požadovaného </w:t>
      </w:r>
      <w:r w:rsidR="003A3FE7">
        <w:rPr>
          <w:rFonts w:ascii="Times New Roman" w:hAnsi="Times New Roman" w:cs="Times New Roman"/>
          <w:sz w:val="24"/>
          <w:szCs w:val="24"/>
        </w:rPr>
        <w:t>záznamu.</w:t>
      </w:r>
      <w:r w:rsidRPr="00A308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Dálkové stahování bude umožňovat zadání požadavku </w:t>
      </w:r>
      <w:r w:rsidR="00E256E7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e stažení záznamu i mimo signál WIFI s následným zahájením stahování bez obsluhy po příjezdu vozidla na určené místo se signálem.</w:t>
      </w:r>
    </w:p>
    <w:p w14:paraId="75BFBCAA" w14:textId="77777777" w:rsidR="006D6224" w:rsidRDefault="006D6224" w:rsidP="006D6224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B5A9DC" w14:textId="77777777" w:rsidR="00AA51C0" w:rsidRDefault="00A3082F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82F">
        <w:rPr>
          <w:rFonts w:ascii="Times New Roman" w:hAnsi="Times New Roman" w:cs="Times New Roman"/>
          <w:sz w:val="24"/>
          <w:szCs w:val="24"/>
        </w:rPr>
        <w:t>Budou splněny požadavky na software pro vyčítání, vyhodnocování a prohlížení kamerového záznamu:</w:t>
      </w:r>
      <w:r w:rsidR="00275A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425089" w14:textId="77777777" w:rsidR="00AA51C0" w:rsidRDefault="00A3082F" w:rsidP="005B339F">
      <w:pPr>
        <w:pStyle w:val="Odstavecseseznamem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5B339F">
        <w:rPr>
          <w:rFonts w:ascii="Times New Roman" w:hAnsi="Times New Roman"/>
          <w:sz w:val="24"/>
          <w:szCs w:val="24"/>
        </w:rPr>
        <w:t>Pro vyčítání záznamu bude použito SW s podporou pro OS Windows 10 a novější.</w:t>
      </w:r>
    </w:p>
    <w:p w14:paraId="5E187C06" w14:textId="623FF856" w:rsidR="00AA51C0" w:rsidRDefault="00631FF6" w:rsidP="005B339F">
      <w:pPr>
        <w:pStyle w:val="Odstavecseseznamem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A3082F" w:rsidRPr="005B339F">
        <w:rPr>
          <w:rFonts w:ascii="Times New Roman" w:hAnsi="Times New Roman"/>
          <w:sz w:val="24"/>
          <w:szCs w:val="24"/>
        </w:rPr>
        <w:t xml:space="preserve">ro DPO </w:t>
      </w:r>
      <w:r>
        <w:rPr>
          <w:rFonts w:ascii="Times New Roman" w:hAnsi="Times New Roman"/>
          <w:sz w:val="24"/>
          <w:szCs w:val="24"/>
        </w:rPr>
        <w:t xml:space="preserve">bude  k dispozici </w:t>
      </w:r>
      <w:r w:rsidR="00D13F1F">
        <w:rPr>
          <w:rFonts w:ascii="Times New Roman" w:hAnsi="Times New Roman"/>
          <w:sz w:val="24"/>
          <w:szCs w:val="24"/>
        </w:rPr>
        <w:t xml:space="preserve">100 neomezených přístupů </w:t>
      </w:r>
      <w:r w:rsidR="00A3082F" w:rsidRPr="005B339F">
        <w:rPr>
          <w:rFonts w:ascii="Times New Roman" w:hAnsi="Times New Roman"/>
          <w:sz w:val="24"/>
          <w:szCs w:val="24"/>
        </w:rPr>
        <w:t>časově neomezených, nekonkurenčních.</w:t>
      </w:r>
      <w:r w:rsidR="00275A24" w:rsidRPr="005B339F">
        <w:rPr>
          <w:rFonts w:ascii="Times New Roman" w:hAnsi="Times New Roman"/>
          <w:sz w:val="24"/>
          <w:szCs w:val="24"/>
        </w:rPr>
        <w:t xml:space="preserve"> </w:t>
      </w:r>
    </w:p>
    <w:p w14:paraId="6C5ACD84" w14:textId="77777777" w:rsidR="00AA51C0" w:rsidRDefault="00A3082F" w:rsidP="005B339F">
      <w:pPr>
        <w:pStyle w:val="Odstavecseseznamem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5B339F">
        <w:rPr>
          <w:rFonts w:ascii="Times New Roman" w:hAnsi="Times New Roman"/>
          <w:sz w:val="24"/>
          <w:szCs w:val="24"/>
        </w:rPr>
        <w:t xml:space="preserve">SW a záznamy budou splňovat podmínky GDPR dle pravidel a legislativy v ČR. </w:t>
      </w:r>
    </w:p>
    <w:p w14:paraId="728B2AE6" w14:textId="3C91C003" w:rsidR="001361A0" w:rsidRPr="005B339F" w:rsidRDefault="00A3082F" w:rsidP="005B339F">
      <w:pPr>
        <w:pStyle w:val="Odstavecseseznamem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5B339F">
        <w:rPr>
          <w:rFonts w:ascii="Times New Roman" w:hAnsi="Times New Roman"/>
          <w:sz w:val="24"/>
          <w:szCs w:val="24"/>
        </w:rPr>
        <w:t xml:space="preserve">SW a záznamy budou  řízeny přístupovými oprávněními přes systém IDM Objednatele (IDM systém objednatele je SW MIDPOINT), objednatel očekává integraci SW přes systém IDM s řízením oprávnění a rolí pro přístup do systému (příkladně: role uživatel, role správce, role dispečer, další role </w:t>
      </w:r>
      <w:r w:rsidR="00E256E7">
        <w:rPr>
          <w:rFonts w:ascii="Times New Roman" w:hAnsi="Times New Roman"/>
          <w:sz w:val="24"/>
          <w:szCs w:val="24"/>
        </w:rPr>
        <w:t>apod.</w:t>
      </w:r>
      <w:r w:rsidR="00E256E7" w:rsidRPr="005B339F">
        <w:rPr>
          <w:rFonts w:ascii="Times New Roman" w:hAnsi="Times New Roman"/>
          <w:sz w:val="24"/>
          <w:szCs w:val="24"/>
        </w:rPr>
        <w:t>).</w:t>
      </w:r>
    </w:p>
    <w:p w14:paraId="5FF9B3C3" w14:textId="77777777" w:rsidR="001361A0" w:rsidRPr="00A3082F" w:rsidRDefault="001361A0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722393" w14:textId="1CBB3F35" w:rsidR="00275A24" w:rsidRDefault="00A3082F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82F">
        <w:rPr>
          <w:rFonts w:ascii="Times New Roman" w:hAnsi="Times New Roman" w:cs="Times New Roman"/>
          <w:sz w:val="24"/>
          <w:szCs w:val="24"/>
        </w:rPr>
        <w:t>SW pro vyčítání záznamů bude umožňovat kontrolu stavu jednotlivých komponent, systému, průběhu vyčítání i řízení vyčítání. SW bude umožňovat dálkové vyčítání záznamů dle požadavku objednatele – jednotlivé kamery i všechny kamery</w:t>
      </w:r>
      <w:r w:rsidR="00620666">
        <w:rPr>
          <w:rFonts w:ascii="Times New Roman" w:hAnsi="Times New Roman" w:cs="Times New Roman"/>
          <w:sz w:val="24"/>
          <w:szCs w:val="24"/>
        </w:rPr>
        <w:t xml:space="preserve"> (i z více vozů)</w:t>
      </w:r>
      <w:r w:rsidRPr="00A3082F">
        <w:rPr>
          <w:rFonts w:ascii="Times New Roman" w:hAnsi="Times New Roman" w:cs="Times New Roman"/>
          <w:sz w:val="24"/>
          <w:szCs w:val="24"/>
        </w:rPr>
        <w:t xml:space="preserve"> v určeném časovém úseku.</w:t>
      </w:r>
      <w:r w:rsidR="00275A24">
        <w:rPr>
          <w:rFonts w:ascii="Times New Roman" w:hAnsi="Times New Roman" w:cs="Times New Roman"/>
          <w:sz w:val="24"/>
          <w:szCs w:val="24"/>
        </w:rPr>
        <w:t xml:space="preserve"> </w:t>
      </w:r>
      <w:r w:rsidRPr="00A3082F">
        <w:rPr>
          <w:rFonts w:ascii="Times New Roman" w:hAnsi="Times New Roman" w:cs="Times New Roman"/>
          <w:sz w:val="24"/>
          <w:szCs w:val="24"/>
        </w:rPr>
        <w:t>Zobrazení kamer bude umožněno nad mapovým podkladem, včetně možnosti vyčtení záznamu dle geografické polohy zvolené v SW pro vyčítání záznamu. Mapové podklady jsou součástí dodávky, včetně aktualizací minimálně 1x ročně. Mapový podklad bude obsahovat minimálně ortofoto mapu, uliční plán.</w:t>
      </w:r>
    </w:p>
    <w:p w14:paraId="7ACB68CF" w14:textId="77777777" w:rsidR="00275A24" w:rsidRDefault="00275A24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20158B" w14:textId="77777777" w:rsidR="00CF71CF" w:rsidRDefault="00A3082F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82F">
        <w:rPr>
          <w:rFonts w:ascii="Times New Roman" w:hAnsi="Times New Roman" w:cs="Times New Roman"/>
          <w:sz w:val="24"/>
          <w:szCs w:val="24"/>
        </w:rPr>
        <w:t xml:space="preserve">SW pro vyčítání bude obsahovat API rozhraní s dokumentací a bude propojen na systém </w:t>
      </w:r>
      <w:proofErr w:type="spellStart"/>
      <w:r w:rsidRPr="00A3082F">
        <w:rPr>
          <w:rFonts w:ascii="Times New Roman" w:hAnsi="Times New Roman" w:cs="Times New Roman"/>
          <w:sz w:val="24"/>
          <w:szCs w:val="24"/>
        </w:rPr>
        <w:t>Power</w:t>
      </w:r>
      <w:proofErr w:type="spellEnd"/>
      <w:r w:rsidRPr="00A3082F">
        <w:rPr>
          <w:rFonts w:ascii="Times New Roman" w:hAnsi="Times New Roman" w:cs="Times New Roman"/>
          <w:sz w:val="24"/>
          <w:szCs w:val="24"/>
        </w:rPr>
        <w:t xml:space="preserve"> BI v majetku Objednatele konektorem (interface) pro vyčtení záznamů</w:t>
      </w:r>
      <w:r w:rsidR="00CF71CF">
        <w:rPr>
          <w:rFonts w:ascii="Times New Roman" w:hAnsi="Times New Roman" w:cs="Times New Roman"/>
          <w:sz w:val="24"/>
          <w:szCs w:val="24"/>
        </w:rPr>
        <w:t xml:space="preserve"> minimálně:</w:t>
      </w:r>
    </w:p>
    <w:p w14:paraId="1EB74B4F" w14:textId="0A731B01" w:rsidR="00CF71CF" w:rsidRDefault="00A3082F" w:rsidP="00CE693C">
      <w:pPr>
        <w:pStyle w:val="Odstavecseseznamem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CE693C">
        <w:rPr>
          <w:rFonts w:ascii="Times New Roman" w:hAnsi="Times New Roman"/>
          <w:sz w:val="24"/>
          <w:szCs w:val="24"/>
        </w:rPr>
        <w:t>kontrole stavu jednotlivých komponent</w:t>
      </w:r>
      <w:r w:rsidR="00CF71CF">
        <w:rPr>
          <w:rFonts w:ascii="Times New Roman" w:hAnsi="Times New Roman"/>
          <w:sz w:val="24"/>
          <w:szCs w:val="24"/>
        </w:rPr>
        <w:t xml:space="preserve"> systému</w:t>
      </w:r>
    </w:p>
    <w:p w14:paraId="4FA4F7BD" w14:textId="52CD5F61" w:rsidR="00CF71CF" w:rsidRDefault="00CF71CF" w:rsidP="00CE693C">
      <w:pPr>
        <w:pStyle w:val="Odstavecseseznamem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Jednotlivé kamery</w:t>
      </w:r>
    </w:p>
    <w:p w14:paraId="2BD1003B" w14:textId="035A5A4B" w:rsidR="00CF71CF" w:rsidRDefault="00CF71CF" w:rsidP="00CE693C">
      <w:pPr>
        <w:pStyle w:val="Odstavecseseznamem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Zobrazovací led jednotka</w:t>
      </w:r>
    </w:p>
    <w:p w14:paraId="53B199FF" w14:textId="7CDFA7A3" w:rsidR="00CF71CF" w:rsidRDefault="00A3082F" w:rsidP="00CE693C">
      <w:pPr>
        <w:pStyle w:val="Odstavecseseznamem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CE693C">
        <w:rPr>
          <w:rFonts w:ascii="Times New Roman" w:hAnsi="Times New Roman"/>
          <w:sz w:val="24"/>
          <w:szCs w:val="24"/>
        </w:rPr>
        <w:t>systému</w:t>
      </w:r>
    </w:p>
    <w:p w14:paraId="515E36A6" w14:textId="2C9A06F7" w:rsidR="00CF71CF" w:rsidRDefault="00CF71CF" w:rsidP="00CE693C">
      <w:pPr>
        <w:pStyle w:val="Odstavecseseznamem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Stav systému (ON/OFF)</w:t>
      </w:r>
    </w:p>
    <w:p w14:paraId="2C0A061A" w14:textId="2D90459A" w:rsidR="00CF71CF" w:rsidRDefault="00CF71CF" w:rsidP="00CE693C">
      <w:pPr>
        <w:pStyle w:val="Odstavecseseznamem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Log poruch</w:t>
      </w:r>
    </w:p>
    <w:p w14:paraId="12CAF4F9" w14:textId="5997F4DB" w:rsidR="00CF71CF" w:rsidRDefault="00CF71CF" w:rsidP="00CE693C">
      <w:pPr>
        <w:pStyle w:val="Odstavecseseznamem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Log přihlášení/spuštění/vypnutí</w:t>
      </w:r>
    </w:p>
    <w:p w14:paraId="3599559E" w14:textId="67C8F805" w:rsidR="00CF71CF" w:rsidRDefault="00CF71CF" w:rsidP="00CE693C">
      <w:pPr>
        <w:pStyle w:val="Odstavecseseznamem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Stav diskových jednotek</w:t>
      </w:r>
    </w:p>
    <w:p w14:paraId="23DFC870" w14:textId="7DF33D4F" w:rsidR="00CF71CF" w:rsidRDefault="00CF71CF" w:rsidP="00CE693C">
      <w:pPr>
        <w:pStyle w:val="Odstavecseseznamem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Predikce poruch</w:t>
      </w:r>
    </w:p>
    <w:p w14:paraId="7783EA78" w14:textId="736C8F5A" w:rsidR="00CF71CF" w:rsidRDefault="00CF71CF" w:rsidP="00CE693C">
      <w:pPr>
        <w:pStyle w:val="Odstavecseseznamem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Log přihlášených uživatelů a činnost v systému (příkladně: login, stažení souboru, čas práce, čas stažení,  …)</w:t>
      </w:r>
    </w:p>
    <w:p w14:paraId="730B5E15" w14:textId="77777777" w:rsidR="00CF71CF" w:rsidRDefault="00CF71CF" w:rsidP="00CE693C">
      <w:pPr>
        <w:pStyle w:val="Odstavecseseznamem"/>
        <w:ind w:left="1440"/>
        <w:jc w:val="both"/>
        <w:rPr>
          <w:rFonts w:ascii="Times New Roman" w:hAnsi="Times New Roman"/>
          <w:sz w:val="24"/>
          <w:szCs w:val="24"/>
        </w:rPr>
      </w:pPr>
    </w:p>
    <w:p w14:paraId="6880C60E" w14:textId="2B2F13D9" w:rsidR="00A3082F" w:rsidRDefault="00A3082F" w:rsidP="00CE693C">
      <w:pPr>
        <w:pStyle w:val="Odstavecseseznamem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CE693C">
        <w:rPr>
          <w:rFonts w:ascii="Times New Roman" w:hAnsi="Times New Roman"/>
          <w:sz w:val="24"/>
          <w:szCs w:val="24"/>
        </w:rPr>
        <w:t>průběhu vyčítání i stavu vyčítání.</w:t>
      </w:r>
    </w:p>
    <w:p w14:paraId="304DF6F4" w14:textId="79573985" w:rsidR="00CF71CF" w:rsidRDefault="00CF71CF" w:rsidP="00CE693C">
      <w:pPr>
        <w:pStyle w:val="Odstavecseseznamem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Průběh činnosti</w:t>
      </w:r>
    </w:p>
    <w:p w14:paraId="22469177" w14:textId="0F1FF488" w:rsidR="00CF71CF" w:rsidRDefault="00CF71CF" w:rsidP="00CE693C">
      <w:pPr>
        <w:pStyle w:val="Odstavecseseznamem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Zbývající čas a objem dat</w:t>
      </w:r>
    </w:p>
    <w:p w14:paraId="57F4B67C" w14:textId="5579452B" w:rsidR="00CF71CF" w:rsidRDefault="00CF71CF" w:rsidP="00CE693C">
      <w:pPr>
        <w:pStyle w:val="Odstavecseseznamem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Počet vyčtení z daného vozidla</w:t>
      </w:r>
    </w:p>
    <w:p w14:paraId="285F60E2" w14:textId="075938E3" w:rsidR="00CF71CF" w:rsidRDefault="00CF71CF" w:rsidP="00CE693C">
      <w:pPr>
        <w:jc w:val="both"/>
        <w:rPr>
          <w:rFonts w:ascii="Times New Roman" w:hAnsi="Times New Roman"/>
          <w:sz w:val="24"/>
          <w:szCs w:val="24"/>
        </w:rPr>
      </w:pPr>
    </w:p>
    <w:p w14:paraId="4A15B8A5" w14:textId="77777777" w:rsidR="00CF71CF" w:rsidRDefault="00CF71CF" w:rsidP="00CE693C">
      <w:pPr>
        <w:pStyle w:val="Odstavecseseznamem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Report stavu komponent – </w:t>
      </w:r>
    </w:p>
    <w:p w14:paraId="04E8078D" w14:textId="3E597D04" w:rsidR="00CF71CF" w:rsidRDefault="00CF71CF" w:rsidP="00CE693C">
      <w:pPr>
        <w:pStyle w:val="Odstavecseseznamem"/>
        <w:numPr>
          <w:ilvl w:val="1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měsíční s výpočtem SLA</w:t>
      </w:r>
    </w:p>
    <w:p w14:paraId="0A1DCB96" w14:textId="5FA21DE8" w:rsidR="00CF71CF" w:rsidRDefault="00CF71CF" w:rsidP="00CE693C">
      <w:pPr>
        <w:pStyle w:val="Odstavecseseznamem"/>
        <w:numPr>
          <w:ilvl w:val="1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okamžitý – stav</w:t>
      </w:r>
      <w:r w:rsidR="005A37E3">
        <w:rPr>
          <w:rFonts w:ascii="Times New Roman" w:hAnsi="Times New Roman"/>
          <w:sz w:val="24"/>
          <w:szCs w:val="24"/>
        </w:rPr>
        <w:t xml:space="preserve"> komponent v daný okamžik reportu</w:t>
      </w:r>
    </w:p>
    <w:p w14:paraId="49E10AEE" w14:textId="77777777" w:rsidR="00CF71CF" w:rsidRPr="00CE693C" w:rsidRDefault="00CF71CF" w:rsidP="00CE693C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14:paraId="2F3B06D7" w14:textId="77777777" w:rsidR="00275A24" w:rsidRPr="00A3082F" w:rsidRDefault="00275A24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823456" w14:textId="079D24FF" w:rsidR="00A3082F" w:rsidRDefault="00AA51C0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Dostupnost </w:t>
      </w:r>
      <w:r w:rsidR="00A3082F" w:rsidRPr="00A3082F">
        <w:rPr>
          <w:rFonts w:ascii="Times New Roman" w:hAnsi="Times New Roman" w:cs="Times New Roman"/>
          <w:sz w:val="24"/>
          <w:szCs w:val="24"/>
        </w:rPr>
        <w:t xml:space="preserve">kamerového systému bude měřena dle SLA s minimální úrovní funkčností 95% (systém je nefunkční v případě nefunkčnosti nahrávání z kamer ve vozidle bez předchozího korektního nahlášení chybového stavu, do informační části SW s možným přenosem přes API rozhraní. Tento stav je přípustný v max. 5% </w:t>
      </w:r>
      <w:r>
        <w:rPr>
          <w:rFonts w:ascii="Times New Roman" w:hAnsi="Times New Roman" w:cs="Times New Roman"/>
          <w:sz w:val="24"/>
          <w:szCs w:val="24"/>
        </w:rPr>
        <w:t xml:space="preserve">času </w:t>
      </w:r>
      <w:r w:rsidR="00A3082F" w:rsidRPr="00A3082F">
        <w:rPr>
          <w:rFonts w:ascii="Times New Roman" w:hAnsi="Times New Roman" w:cs="Times New Roman"/>
          <w:sz w:val="24"/>
          <w:szCs w:val="24"/>
        </w:rPr>
        <w:t>z měsíčního výkonu vozidla).</w:t>
      </w:r>
    </w:p>
    <w:p w14:paraId="23245BD5" w14:textId="77777777" w:rsidR="00662EAA" w:rsidRDefault="00662EAA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1E6CA2" w14:textId="1638FBE6" w:rsidR="00AA51C0" w:rsidRDefault="00AA51C0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Parametry SLA: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5"/>
        <w:gridCol w:w="6797"/>
      </w:tblGrid>
      <w:tr w:rsidR="00AA51C0" w14:paraId="231272D9" w14:textId="77777777" w:rsidTr="005B339F">
        <w:tc>
          <w:tcPr>
            <w:tcW w:w="1250" w:type="pct"/>
            <w:hideMark/>
          </w:tcPr>
          <w:p w14:paraId="463A4ED4" w14:textId="77777777" w:rsidR="00AA51C0" w:rsidRDefault="00AA51C0" w:rsidP="00373598">
            <w:pPr>
              <w:rPr>
                <w:rFonts w:cs="Arial"/>
              </w:rPr>
            </w:pPr>
            <w:r>
              <w:rPr>
                <w:rFonts w:cs="Arial"/>
              </w:rPr>
              <w:t xml:space="preserve">Dostupnost </w:t>
            </w:r>
          </w:p>
        </w:tc>
        <w:tc>
          <w:tcPr>
            <w:tcW w:w="3750" w:type="pct"/>
            <w:hideMark/>
          </w:tcPr>
          <w:p w14:paraId="45EEFBE6" w14:textId="77777777" w:rsidR="00AA51C0" w:rsidRDefault="00AA51C0" w:rsidP="00373598">
            <w:pPr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 xml:space="preserve">Skutečnost, že služba je přístupná a použitelná ve sjednanou dobu a požadovaným způsobem – udává se jako min. procento </w:t>
            </w:r>
            <w:r>
              <w:rPr>
                <w:rFonts w:cs="Arial"/>
              </w:rPr>
              <w:t>skutečného času poskytování služby z celkové doby, po kterou měla být služba poskytována</w:t>
            </w:r>
            <w:r>
              <w:rPr>
                <w:rFonts w:cs="Arial"/>
                <w:iCs/>
              </w:rPr>
              <w:t xml:space="preserve">. </w:t>
            </w:r>
          </w:p>
          <w:p w14:paraId="7C427B12" w14:textId="77777777" w:rsidR="00AA51C0" w:rsidRDefault="00AA51C0" w:rsidP="00373598">
            <w:pPr>
              <w:spacing w:before="120"/>
              <w:rPr>
                <w:rFonts w:cs="Arial"/>
              </w:rPr>
            </w:pPr>
            <w:r>
              <w:rPr>
                <w:rFonts w:cs="Arial"/>
              </w:rPr>
              <w:t xml:space="preserve">Služba </w:t>
            </w:r>
            <w:r w:rsidR="00E95CB8">
              <w:rPr>
                <w:rFonts w:cs="Arial"/>
              </w:rPr>
              <w:t xml:space="preserve">kamerového systému </w:t>
            </w:r>
            <w:r>
              <w:rPr>
                <w:rFonts w:cs="Arial"/>
              </w:rPr>
              <w:t xml:space="preserve">je označena jako nedostupná v případě nedostupnosti služby jako celku (všechny </w:t>
            </w:r>
            <w:r w:rsidR="00E95CB8">
              <w:rPr>
                <w:rFonts w:cs="Arial"/>
              </w:rPr>
              <w:t>kamery ve vozidle</w:t>
            </w:r>
            <w:r>
              <w:rPr>
                <w:rFonts w:cs="Arial"/>
              </w:rPr>
              <w:t>) nebo nejsou dostupné podstatné části této služby (</w:t>
            </w:r>
            <w:r w:rsidR="00E95CB8">
              <w:rPr>
                <w:rFonts w:cs="Arial"/>
              </w:rPr>
              <w:t>více než dvě kamery ve vozidle</w:t>
            </w:r>
            <w:r>
              <w:rPr>
                <w:rFonts w:cs="Arial"/>
              </w:rPr>
              <w:t xml:space="preserve">). Za nedostupnou se služba považuje od okamžiku </w:t>
            </w:r>
            <w:r w:rsidR="00E95CB8">
              <w:rPr>
                <w:rFonts w:cs="Arial"/>
              </w:rPr>
              <w:t xml:space="preserve">zjištění </w:t>
            </w:r>
            <w:r>
              <w:rPr>
                <w:rFonts w:cs="Arial"/>
              </w:rPr>
              <w:t>Objednatelem do okamžiku obnovení dostupnosti služby</w:t>
            </w:r>
            <w:r w:rsidR="00E95CB8">
              <w:rPr>
                <w:rFonts w:cs="Arial"/>
              </w:rPr>
              <w:t xml:space="preserve">.  </w:t>
            </w:r>
          </w:p>
          <w:p w14:paraId="1D785D8C" w14:textId="77777777" w:rsidR="00AA51C0" w:rsidRDefault="00AA51C0" w:rsidP="00373598">
            <w:pPr>
              <w:spacing w:before="120"/>
              <w:rPr>
                <w:rFonts w:cs="Arial"/>
              </w:rPr>
            </w:pPr>
            <w:r>
              <w:rPr>
                <w:rFonts w:cs="Arial"/>
              </w:rPr>
              <w:t>Dostupnost je vztažena ke kalendářnímu měsíci.</w:t>
            </w:r>
          </w:p>
          <w:p w14:paraId="2DA98F04" w14:textId="77777777" w:rsidR="00AA51C0" w:rsidRDefault="00AA51C0" w:rsidP="00373598">
            <w:pPr>
              <w:rPr>
                <w:rFonts w:cs="Arial"/>
              </w:rPr>
            </w:pPr>
            <w:r>
              <w:rPr>
                <w:rFonts w:cs="Arial"/>
              </w:rPr>
              <w:t>Doby nedostupnosti služby jsou zaokrouhleny na celé minuty.</w:t>
            </w:r>
          </w:p>
          <w:p w14:paraId="5CE0470C" w14:textId="77777777" w:rsidR="00AA51C0" w:rsidRDefault="00AA51C0" w:rsidP="005B339F">
            <w:pPr>
              <w:spacing w:before="120"/>
              <w:rPr>
                <w:rFonts w:cs="Arial"/>
              </w:rPr>
            </w:pPr>
            <w:r>
              <w:rPr>
                <w:rFonts w:cs="Arial"/>
              </w:rPr>
              <w:t>Do doby nedostupnosti se započítávají všechny doby incidentů a neplánovaných odstávek. Do doby nedostupnosti se nezapočítávají plánované odstávky ohlášené definovaným způsobem.</w:t>
            </w:r>
          </w:p>
        </w:tc>
      </w:tr>
      <w:tr w:rsidR="00AA51C0" w14:paraId="67912E0E" w14:textId="77777777" w:rsidTr="005B339F">
        <w:tc>
          <w:tcPr>
            <w:tcW w:w="1250" w:type="pct"/>
            <w:hideMark/>
          </w:tcPr>
          <w:p w14:paraId="15CCC05B" w14:textId="77777777" w:rsidR="00AA51C0" w:rsidRDefault="00AA51C0" w:rsidP="00373598">
            <w:pPr>
              <w:rPr>
                <w:rFonts w:cs="Arial"/>
              </w:rPr>
            </w:pPr>
            <w:r>
              <w:rPr>
                <w:rFonts w:cs="Arial"/>
              </w:rPr>
              <w:t>Hodnota</w:t>
            </w:r>
          </w:p>
        </w:tc>
        <w:tc>
          <w:tcPr>
            <w:tcW w:w="3750" w:type="pct"/>
          </w:tcPr>
          <w:p w14:paraId="6AFC2E82" w14:textId="77777777" w:rsidR="00AA51C0" w:rsidRDefault="00AA51C0" w:rsidP="00373598">
            <w:pPr>
              <w:rPr>
                <w:rFonts w:cs="Arial"/>
              </w:rPr>
            </w:pPr>
            <w:r>
              <w:rPr>
                <w:rFonts w:cs="Arial"/>
              </w:rPr>
              <w:t>Sjednaná hodnota se definuje číslem v procentech s přesností na jedno desetinné místo – může být definována odděleně pro jednotlivá časová pásma s rozdílnou úrovní podpory.</w:t>
            </w:r>
          </w:p>
        </w:tc>
      </w:tr>
      <w:tr w:rsidR="00AA51C0" w14:paraId="39224BBC" w14:textId="77777777" w:rsidTr="005B339F">
        <w:tc>
          <w:tcPr>
            <w:tcW w:w="1250" w:type="pct"/>
            <w:hideMark/>
          </w:tcPr>
          <w:p w14:paraId="47A0C09A" w14:textId="77777777" w:rsidR="00AA51C0" w:rsidRDefault="00AA51C0" w:rsidP="00373598">
            <w:pPr>
              <w:rPr>
                <w:rFonts w:cs="Arial"/>
              </w:rPr>
            </w:pPr>
            <w:r>
              <w:rPr>
                <w:rFonts w:cs="Arial"/>
              </w:rPr>
              <w:t xml:space="preserve">Měření sondami </w:t>
            </w:r>
          </w:p>
        </w:tc>
        <w:tc>
          <w:tcPr>
            <w:tcW w:w="3750" w:type="pct"/>
          </w:tcPr>
          <w:p w14:paraId="7D09B4E6" w14:textId="77777777" w:rsidR="00E95CB8" w:rsidRDefault="005E0C5C" w:rsidP="00373598">
            <w:pPr>
              <w:jc w:val="both"/>
            </w:pPr>
            <w:r>
              <w:t>Kamerový s</w:t>
            </w:r>
            <w:r w:rsidR="00E95CB8">
              <w:t xml:space="preserve">ystém zasílá informaci o stavu do monitorovacího prostředí Objednatele, každých 30 sec. </w:t>
            </w:r>
          </w:p>
          <w:p w14:paraId="786DDD67" w14:textId="56748E6A" w:rsidR="00AA51C0" w:rsidRDefault="00E95CB8" w:rsidP="005E0C5C">
            <w:pPr>
              <w:jc w:val="both"/>
            </w:pPr>
            <w:r>
              <w:t>Informace o funkčnosti</w:t>
            </w:r>
            <w:r w:rsidR="00620666">
              <w:t xml:space="preserve"> </w:t>
            </w:r>
            <w:r>
              <w:t xml:space="preserve">/ nefunkčnosti kamerového systému jsou vyhodnoceny </w:t>
            </w:r>
            <w:r w:rsidR="005E0C5C">
              <w:t xml:space="preserve">na základě zaslaných informací </w:t>
            </w:r>
          </w:p>
          <w:p w14:paraId="29D3B061" w14:textId="77777777" w:rsidR="00AA51C0" w:rsidRDefault="00AA51C0" w:rsidP="00373598">
            <w:pPr>
              <w:rPr>
                <w:rFonts w:cs="Arial"/>
              </w:rPr>
            </w:pPr>
          </w:p>
        </w:tc>
      </w:tr>
      <w:tr w:rsidR="00AA51C0" w:rsidRPr="004C72C5" w14:paraId="6606D641" w14:textId="77777777" w:rsidTr="005B339F">
        <w:tc>
          <w:tcPr>
            <w:tcW w:w="1250" w:type="pct"/>
            <w:hideMark/>
          </w:tcPr>
          <w:p w14:paraId="73C0449C" w14:textId="48193A95" w:rsidR="00AA51C0" w:rsidRDefault="00AA51C0" w:rsidP="00CF71CF">
            <w:pPr>
              <w:rPr>
                <w:rFonts w:cs="Arial"/>
              </w:rPr>
            </w:pPr>
            <w:r>
              <w:rPr>
                <w:rFonts w:cs="Arial"/>
              </w:rPr>
              <w:t xml:space="preserve">Vyhodnocení parametru </w:t>
            </w:r>
          </w:p>
        </w:tc>
        <w:tc>
          <w:tcPr>
            <w:tcW w:w="3750" w:type="pct"/>
          </w:tcPr>
          <w:p w14:paraId="3215024B" w14:textId="77777777" w:rsidR="00AA51C0" w:rsidRDefault="00AA51C0" w:rsidP="00373598">
            <w:pPr>
              <w:rPr>
                <w:rFonts w:cs="Arial"/>
              </w:rPr>
            </w:pPr>
            <w:r>
              <w:rPr>
                <w:rFonts w:cs="Arial"/>
              </w:rPr>
              <w:t xml:space="preserve">Procento počtu </w:t>
            </w:r>
            <w:r w:rsidR="005E0C5C">
              <w:rPr>
                <w:rFonts w:cs="Arial"/>
              </w:rPr>
              <w:t xml:space="preserve">funkčních jednotek </w:t>
            </w:r>
            <w:r>
              <w:rPr>
                <w:rFonts w:cs="Arial"/>
              </w:rPr>
              <w:t xml:space="preserve">z celkového počtu </w:t>
            </w:r>
            <w:r w:rsidR="005E0C5C">
              <w:rPr>
                <w:rFonts w:cs="Arial"/>
              </w:rPr>
              <w:t xml:space="preserve">jednotek  nasazených v daný den. Jeden vůz = jednotka kamerového systému. </w:t>
            </w:r>
          </w:p>
          <w:p w14:paraId="6B05C731" w14:textId="77777777" w:rsidR="00AA51C0" w:rsidRDefault="00AA51C0" w:rsidP="00373598">
            <w:pPr>
              <w:rPr>
                <w:rFonts w:cs="Arial"/>
              </w:rPr>
            </w:pPr>
            <w:r>
              <w:rPr>
                <w:rFonts w:cs="Arial"/>
              </w:rPr>
              <w:t>Procento plnění se vypočte podle vzorce:</w:t>
            </w:r>
          </w:p>
          <w:p w14:paraId="57B79BBC" w14:textId="77777777" w:rsidR="00AA51C0" w:rsidRDefault="00AA51C0" w:rsidP="00373598">
            <w:pPr>
              <w:rPr>
                <w:rFonts w:cs="Arial"/>
              </w:rPr>
            </w:pPr>
            <w:r>
              <w:rPr>
                <w:rFonts w:cs="Arial"/>
                <w:position w:val="-30"/>
              </w:rPr>
              <w:object w:dxaOrig="1725" w:dyaOrig="690" w14:anchorId="24E1ED1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6.5pt;height:34pt" o:ole="">
                  <v:imagedata r:id="rId8" o:title=""/>
                </v:shape>
                <o:OLEObject Type="Embed" ProgID="Equation.3" ShapeID="_x0000_i1025" DrawAspect="Content" ObjectID="_1647691735" r:id="rId9"/>
              </w:object>
            </w:r>
          </w:p>
          <w:p w14:paraId="39DE5BBB" w14:textId="77777777" w:rsidR="00AA51C0" w:rsidRDefault="00AA51C0" w:rsidP="00373598">
            <w:pPr>
              <w:rPr>
                <w:rFonts w:cs="Arial"/>
              </w:rPr>
            </w:pPr>
            <w:r>
              <w:rPr>
                <w:rFonts w:cs="Arial"/>
              </w:rPr>
              <w:t>Kde,</w:t>
            </w:r>
          </w:p>
          <w:p w14:paraId="2271E602" w14:textId="77777777" w:rsidR="00AA51C0" w:rsidRDefault="00AA51C0" w:rsidP="00373598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P – procento skutečného plnění parametru</w:t>
            </w:r>
          </w:p>
          <w:p w14:paraId="0691A2BD" w14:textId="77777777" w:rsidR="00AA51C0" w:rsidRDefault="00AA51C0" w:rsidP="00373598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R</w:t>
            </w:r>
            <w:r>
              <w:rPr>
                <w:rFonts w:cs="Arial"/>
                <w:vertAlign w:val="subscript"/>
              </w:rPr>
              <w:t>c</w:t>
            </w:r>
            <w:proofErr w:type="spellEnd"/>
            <w:r>
              <w:rPr>
                <w:rFonts w:cs="Arial"/>
              </w:rPr>
              <w:t xml:space="preserve"> – celkový počet </w:t>
            </w:r>
            <w:r w:rsidR="005E0C5C">
              <w:rPr>
                <w:rFonts w:cs="Arial"/>
              </w:rPr>
              <w:t>jednotek</w:t>
            </w:r>
          </w:p>
          <w:p w14:paraId="1C1CCF21" w14:textId="77777777" w:rsidR="00AA51C0" w:rsidRDefault="00AA51C0" w:rsidP="00373598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R</w:t>
            </w:r>
            <w:r>
              <w:rPr>
                <w:rFonts w:cs="Arial"/>
                <w:vertAlign w:val="subscript"/>
              </w:rPr>
              <w:t>n</w:t>
            </w:r>
            <w:proofErr w:type="spellEnd"/>
            <w:r>
              <w:rPr>
                <w:rFonts w:cs="Arial"/>
              </w:rPr>
              <w:t xml:space="preserve"> – počet </w:t>
            </w:r>
            <w:r w:rsidR="005E0C5C">
              <w:rPr>
                <w:rFonts w:cs="Arial"/>
              </w:rPr>
              <w:t xml:space="preserve">jednotek, </w:t>
            </w:r>
            <w:r>
              <w:rPr>
                <w:rFonts w:cs="Arial"/>
              </w:rPr>
              <w:t>kter</w:t>
            </w:r>
            <w:r w:rsidR="005E0C5C">
              <w:rPr>
                <w:rFonts w:cs="Arial"/>
              </w:rPr>
              <w:t>é nesplnily požadavek na funkcionalitu</w:t>
            </w:r>
          </w:p>
          <w:p w14:paraId="1842EDBF" w14:textId="77777777" w:rsidR="00AA51C0" w:rsidRDefault="00AA51C0" w:rsidP="00373598">
            <w:pPr>
              <w:rPr>
                <w:rFonts w:cs="Arial"/>
              </w:rPr>
            </w:pPr>
          </w:p>
          <w:p w14:paraId="5AA77A2C" w14:textId="77777777" w:rsidR="00AA51C0" w:rsidRPr="004C72C5" w:rsidRDefault="00AA51C0" w:rsidP="00373598">
            <w:pPr>
              <w:rPr>
                <w:rFonts w:cs="Arial"/>
              </w:rPr>
            </w:pPr>
            <w:r>
              <w:rPr>
                <w:rFonts w:cs="Arial"/>
              </w:rPr>
              <w:t>Hodnota je uvedena v měsíčním výkazu dostupnosti.</w:t>
            </w:r>
          </w:p>
        </w:tc>
      </w:tr>
      <w:tr w:rsidR="00AA51C0" w:rsidRPr="004C72C5" w14:paraId="081C7E55" w14:textId="77777777" w:rsidTr="005B339F">
        <w:tc>
          <w:tcPr>
            <w:tcW w:w="1250" w:type="pct"/>
          </w:tcPr>
          <w:p w14:paraId="2F566783" w14:textId="77777777" w:rsidR="00AA51C0" w:rsidRDefault="00AA51C0" w:rsidP="00373598">
            <w:r>
              <w:lastRenderedPageBreak/>
              <w:t>Omezení měření:</w:t>
            </w:r>
          </w:p>
          <w:p w14:paraId="20CDD5A6" w14:textId="77777777" w:rsidR="00AA51C0" w:rsidRDefault="00AA51C0" w:rsidP="00373598">
            <w:pPr>
              <w:rPr>
                <w:rFonts w:cs="Arial"/>
              </w:rPr>
            </w:pPr>
          </w:p>
        </w:tc>
        <w:tc>
          <w:tcPr>
            <w:tcW w:w="3750" w:type="pct"/>
          </w:tcPr>
          <w:p w14:paraId="1389F89B" w14:textId="77777777" w:rsidR="00AA51C0" w:rsidRDefault="00AA51C0" w:rsidP="00373598">
            <w:r>
              <w:t>Jakékoliv změny v nastavení (rekonfiguraci) systému měření a vyhodnocení parametrů dostupnosti a odezvy aplikace jsou předmětem změnového řízení</w:t>
            </w:r>
          </w:p>
          <w:p w14:paraId="2F1307BC" w14:textId="77777777" w:rsidR="00AA51C0" w:rsidRPr="004C72C5" w:rsidRDefault="00AA51C0" w:rsidP="005E0C5C">
            <w:r>
              <w:t>P</w:t>
            </w:r>
            <w:r w:rsidR="005E0C5C">
              <w:t>rvní měsíc po nastavení změny si Objednatel</w:t>
            </w:r>
            <w:r>
              <w:t xml:space="preserve"> vyhrazuje právo na testování měření a testování vyhodnocování</w:t>
            </w:r>
          </w:p>
        </w:tc>
      </w:tr>
    </w:tbl>
    <w:p w14:paraId="48273DD9" w14:textId="77777777" w:rsidR="00AA51C0" w:rsidRPr="00A3082F" w:rsidRDefault="00AA51C0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7C85CD" w14:textId="77777777" w:rsidR="00275A24" w:rsidRDefault="00275A24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38B7A8" w14:textId="01A34897" w:rsidR="00A3082F" w:rsidRDefault="00A3082F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82F">
        <w:rPr>
          <w:rFonts w:ascii="Times New Roman" w:hAnsi="Times New Roman" w:cs="Times New Roman"/>
          <w:sz w:val="24"/>
          <w:szCs w:val="24"/>
        </w:rPr>
        <w:t>Součástí záznamu  bude i provozní informace (min. datum, čas, číslo vozu, GPS poloha)</w:t>
      </w:r>
      <w:r w:rsidR="00E256E7">
        <w:rPr>
          <w:rFonts w:ascii="Times New Roman" w:hAnsi="Times New Roman" w:cs="Times New Roman"/>
          <w:sz w:val="24"/>
          <w:szCs w:val="24"/>
        </w:rPr>
        <w:t xml:space="preserve">. </w:t>
      </w:r>
      <w:r w:rsidRPr="00A3082F">
        <w:rPr>
          <w:rFonts w:ascii="Times New Roman" w:hAnsi="Times New Roman" w:cs="Times New Roman"/>
          <w:sz w:val="24"/>
          <w:szCs w:val="24"/>
        </w:rPr>
        <w:t>Uživatelská činnost bude logována v systému.</w:t>
      </w:r>
      <w:r w:rsidR="00275A24">
        <w:rPr>
          <w:rFonts w:ascii="Times New Roman" w:hAnsi="Times New Roman" w:cs="Times New Roman"/>
          <w:sz w:val="24"/>
          <w:szCs w:val="24"/>
        </w:rPr>
        <w:t xml:space="preserve"> </w:t>
      </w:r>
      <w:r w:rsidRPr="00A3082F">
        <w:rPr>
          <w:rFonts w:ascii="Times New Roman" w:hAnsi="Times New Roman" w:cs="Times New Roman"/>
          <w:sz w:val="24"/>
          <w:szCs w:val="24"/>
        </w:rPr>
        <w:t>Použív</w:t>
      </w:r>
      <w:r w:rsidR="00275A24">
        <w:rPr>
          <w:rFonts w:ascii="Times New Roman" w:hAnsi="Times New Roman" w:cs="Times New Roman"/>
          <w:sz w:val="24"/>
          <w:szCs w:val="24"/>
        </w:rPr>
        <w:t>a</w:t>
      </w:r>
      <w:r w:rsidRPr="00A3082F">
        <w:rPr>
          <w:rFonts w:ascii="Times New Roman" w:hAnsi="Times New Roman" w:cs="Times New Roman"/>
          <w:sz w:val="24"/>
          <w:szCs w:val="24"/>
        </w:rPr>
        <w:t>n</w:t>
      </w:r>
      <w:r w:rsidR="00275A24">
        <w:rPr>
          <w:rFonts w:ascii="Times New Roman" w:hAnsi="Times New Roman" w:cs="Times New Roman"/>
          <w:sz w:val="24"/>
          <w:szCs w:val="24"/>
        </w:rPr>
        <w:t>ý</w:t>
      </w:r>
      <w:r w:rsidRPr="00A3082F">
        <w:rPr>
          <w:rFonts w:ascii="Times New Roman" w:hAnsi="Times New Roman" w:cs="Times New Roman"/>
          <w:sz w:val="24"/>
          <w:szCs w:val="24"/>
        </w:rPr>
        <w:t xml:space="preserve"> </w:t>
      </w:r>
      <w:r w:rsidRPr="005B339F">
        <w:rPr>
          <w:rFonts w:ascii="Times New Roman" w:hAnsi="Times New Roman" w:cs="Times New Roman"/>
          <w:sz w:val="24"/>
          <w:szCs w:val="24"/>
        </w:rPr>
        <w:t>software bude</w:t>
      </w:r>
      <w:r w:rsidR="00275A24" w:rsidRPr="005B339F">
        <w:rPr>
          <w:rFonts w:ascii="Times New Roman" w:hAnsi="Times New Roman" w:cs="Times New Roman"/>
          <w:sz w:val="24"/>
          <w:szCs w:val="24"/>
        </w:rPr>
        <w:t xml:space="preserve"> </w:t>
      </w:r>
      <w:r w:rsidRPr="005B339F">
        <w:rPr>
          <w:rFonts w:ascii="Times New Roman" w:hAnsi="Times New Roman" w:cs="Times New Roman"/>
          <w:sz w:val="24"/>
          <w:szCs w:val="24"/>
        </w:rPr>
        <w:t xml:space="preserve">vázán </w:t>
      </w:r>
      <w:r w:rsidRPr="00A3082F">
        <w:rPr>
          <w:rFonts w:ascii="Times New Roman" w:hAnsi="Times New Roman" w:cs="Times New Roman"/>
          <w:sz w:val="24"/>
          <w:szCs w:val="24"/>
        </w:rPr>
        <w:t xml:space="preserve">na konkrétní hardware. </w:t>
      </w:r>
      <w:r w:rsidR="005A37E3">
        <w:rPr>
          <w:rFonts w:ascii="Times New Roman" w:hAnsi="Times New Roman" w:cs="Times New Roman"/>
          <w:sz w:val="24"/>
          <w:szCs w:val="24"/>
        </w:rPr>
        <w:t xml:space="preserve">Bude </w:t>
      </w:r>
      <w:r w:rsidR="00863BAC">
        <w:rPr>
          <w:rFonts w:ascii="Times New Roman" w:hAnsi="Times New Roman" w:cs="Times New Roman"/>
          <w:sz w:val="24"/>
          <w:szCs w:val="24"/>
        </w:rPr>
        <w:t>u</w:t>
      </w:r>
      <w:r w:rsidRPr="00A3082F">
        <w:rPr>
          <w:rFonts w:ascii="Times New Roman" w:hAnsi="Times New Roman" w:cs="Times New Roman"/>
          <w:sz w:val="24"/>
          <w:szCs w:val="24"/>
        </w:rPr>
        <w:t>mož</w:t>
      </w:r>
      <w:r w:rsidR="005A37E3">
        <w:rPr>
          <w:rFonts w:ascii="Times New Roman" w:hAnsi="Times New Roman" w:cs="Times New Roman"/>
          <w:sz w:val="24"/>
          <w:szCs w:val="24"/>
        </w:rPr>
        <w:t xml:space="preserve">něn </w:t>
      </w:r>
      <w:r w:rsidRPr="00A3082F">
        <w:rPr>
          <w:rFonts w:ascii="Times New Roman" w:hAnsi="Times New Roman" w:cs="Times New Roman"/>
          <w:sz w:val="24"/>
          <w:szCs w:val="24"/>
        </w:rPr>
        <w:t>převod záznamu do formátu *.</w:t>
      </w:r>
      <w:proofErr w:type="spellStart"/>
      <w:r w:rsidRPr="00A3082F">
        <w:rPr>
          <w:rFonts w:ascii="Times New Roman" w:hAnsi="Times New Roman" w:cs="Times New Roman"/>
          <w:sz w:val="24"/>
          <w:szCs w:val="24"/>
        </w:rPr>
        <w:t>avi</w:t>
      </w:r>
      <w:proofErr w:type="spellEnd"/>
      <w:r w:rsidRPr="00A3082F">
        <w:rPr>
          <w:rFonts w:ascii="Times New Roman" w:hAnsi="Times New Roman" w:cs="Times New Roman"/>
          <w:sz w:val="24"/>
          <w:szCs w:val="24"/>
        </w:rPr>
        <w:t xml:space="preserve">, *.mp4. </w:t>
      </w:r>
      <w:r w:rsidR="005A37E3">
        <w:rPr>
          <w:rFonts w:ascii="Times New Roman" w:hAnsi="Times New Roman" w:cs="Times New Roman"/>
          <w:sz w:val="24"/>
          <w:szCs w:val="24"/>
        </w:rPr>
        <w:t>Dodavatel zajistí p</w:t>
      </w:r>
      <w:r w:rsidRPr="00A3082F">
        <w:rPr>
          <w:rFonts w:ascii="Times New Roman" w:hAnsi="Times New Roman" w:cs="Times New Roman"/>
          <w:sz w:val="24"/>
          <w:szCs w:val="24"/>
        </w:rPr>
        <w:t xml:space="preserve">oskytování veškerých aktualizací, které budou vydávány po dobu 10 let od dodání </w:t>
      </w:r>
      <w:del w:id="0" w:author="Milan Friedrich" w:date="2020-04-06T15:22:00Z">
        <w:r w:rsidRPr="00A3082F" w:rsidDel="00C2582E">
          <w:rPr>
            <w:rFonts w:ascii="Times New Roman" w:hAnsi="Times New Roman" w:cs="Times New Roman"/>
            <w:sz w:val="24"/>
            <w:szCs w:val="24"/>
          </w:rPr>
          <w:delText>vozidel</w:delText>
        </w:r>
      </w:del>
      <w:ins w:id="1" w:author="Milan Friedrich" w:date="2020-04-06T15:22:00Z">
        <w:r w:rsidR="00C2582E">
          <w:rPr>
            <w:rFonts w:ascii="Times New Roman" w:hAnsi="Times New Roman" w:cs="Times New Roman"/>
            <w:sz w:val="24"/>
            <w:szCs w:val="24"/>
          </w:rPr>
          <w:t>kamerového systému</w:t>
        </w:r>
      </w:ins>
      <w:bookmarkStart w:id="2" w:name="_GoBack"/>
      <w:bookmarkEnd w:id="2"/>
      <w:r w:rsidRPr="00A3082F">
        <w:rPr>
          <w:rFonts w:ascii="Times New Roman" w:hAnsi="Times New Roman" w:cs="Times New Roman"/>
          <w:sz w:val="24"/>
          <w:szCs w:val="24"/>
        </w:rPr>
        <w:t>.</w:t>
      </w:r>
      <w:r w:rsidR="00E95DFC">
        <w:rPr>
          <w:rFonts w:ascii="Times New Roman" w:hAnsi="Times New Roman" w:cs="Times New Roman"/>
          <w:sz w:val="24"/>
          <w:szCs w:val="24"/>
        </w:rPr>
        <w:t xml:space="preserve"> Po dobu trvání záruky je poskytování veškerých aktualizací zahrnuto v ceně díla</w:t>
      </w:r>
      <w:r w:rsidR="00CF7EC6">
        <w:rPr>
          <w:rFonts w:ascii="Times New Roman" w:hAnsi="Times New Roman" w:cs="Times New Roman"/>
          <w:sz w:val="24"/>
          <w:szCs w:val="24"/>
        </w:rPr>
        <w:t>, po jejím uplynutí v souladu s ceníkem dodavatele za cenu obvyklou/průměrně poskytovanou i jiným osobám</w:t>
      </w:r>
      <w:r w:rsidR="00E95DFC">
        <w:rPr>
          <w:rFonts w:ascii="Times New Roman" w:hAnsi="Times New Roman" w:cs="Times New Roman"/>
          <w:sz w:val="24"/>
          <w:szCs w:val="24"/>
        </w:rPr>
        <w:t>.</w:t>
      </w:r>
    </w:p>
    <w:p w14:paraId="636FC528" w14:textId="51EB785B" w:rsidR="007C6113" w:rsidRDefault="007C6113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751951" w14:textId="66B6D8DD" w:rsidR="007C6113" w:rsidRDefault="007C6113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Dodavatel je povinen dodat </w:t>
      </w:r>
      <w:r w:rsidR="00CF7EC6">
        <w:rPr>
          <w:rFonts w:ascii="Times New Roman" w:hAnsi="Times New Roman" w:cs="Times New Roman"/>
          <w:sz w:val="24"/>
          <w:szCs w:val="24"/>
        </w:rPr>
        <w:t xml:space="preserve">výkaz </w:t>
      </w:r>
      <w:r>
        <w:rPr>
          <w:rFonts w:ascii="Times New Roman" w:hAnsi="Times New Roman" w:cs="Times New Roman"/>
          <w:sz w:val="24"/>
          <w:szCs w:val="24"/>
        </w:rPr>
        <w:t>měsíční</w:t>
      </w:r>
      <w:r w:rsidR="00CF7EC6">
        <w:rPr>
          <w:rFonts w:ascii="Times New Roman" w:hAnsi="Times New Roman" w:cs="Times New Roman"/>
          <w:sz w:val="24"/>
          <w:szCs w:val="24"/>
        </w:rPr>
        <w:t>ho</w:t>
      </w:r>
      <w:r>
        <w:rPr>
          <w:rFonts w:ascii="Times New Roman" w:hAnsi="Times New Roman" w:cs="Times New Roman"/>
          <w:sz w:val="24"/>
          <w:szCs w:val="24"/>
        </w:rPr>
        <w:t xml:space="preserve"> plnění SLA ke každému 2</w:t>
      </w:r>
      <w:r w:rsidR="00863BA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pracovnímu dni následujícího měsíce ve formátu strojově čitelného záznamu (příkladně </w:t>
      </w:r>
      <w:proofErr w:type="spellStart"/>
      <w:r>
        <w:rPr>
          <w:rFonts w:ascii="Times New Roman" w:hAnsi="Times New Roman" w:cs="Times New Roman"/>
          <w:sz w:val="24"/>
          <w:szCs w:val="24"/>
        </w:rPr>
        <w:t>xls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CF7EC6">
        <w:rPr>
          <w:rFonts w:ascii="Times New Roman" w:hAnsi="Times New Roman" w:cs="Times New Roman"/>
          <w:sz w:val="24"/>
          <w:szCs w:val="24"/>
        </w:rPr>
        <w:t>, a to od měsíce následujícího po předání a převzetí plnění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B5F1DBE" w14:textId="7B04C921" w:rsidR="00487E00" w:rsidRDefault="00487E00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A4DF4B" w14:textId="77777777" w:rsidR="00487E00" w:rsidRPr="00A3082F" w:rsidRDefault="00487E00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EA6CE3" w14:textId="77777777" w:rsidR="009446E5" w:rsidRDefault="009446E5" w:rsidP="00A308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8B57B28" w14:textId="77777777" w:rsidR="001F01DA" w:rsidRDefault="001F01DA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14:paraId="4A603DE5" w14:textId="3D0BCC9D" w:rsidR="001361A0" w:rsidRPr="000C552D" w:rsidRDefault="000C552D" w:rsidP="00A308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0C552D">
        <w:rPr>
          <w:rFonts w:ascii="Times New Roman" w:hAnsi="Times New Roman" w:cs="Times New Roman"/>
          <w:b/>
          <w:bCs/>
          <w:sz w:val="26"/>
          <w:szCs w:val="26"/>
        </w:rPr>
        <w:lastRenderedPageBreak/>
        <w:t>4</w:t>
      </w:r>
      <w:r w:rsidR="001361A0" w:rsidRPr="000C552D">
        <w:rPr>
          <w:rFonts w:ascii="Times New Roman" w:hAnsi="Times New Roman" w:cs="Times New Roman"/>
          <w:b/>
          <w:bCs/>
          <w:sz w:val="26"/>
          <w:szCs w:val="26"/>
        </w:rPr>
        <w:t xml:space="preserve">. Integrace </w:t>
      </w:r>
    </w:p>
    <w:p w14:paraId="69335693" w14:textId="77777777" w:rsidR="001361A0" w:rsidRDefault="001361A0" w:rsidP="00A308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8118133" w14:textId="77777777" w:rsidR="00487E00" w:rsidRDefault="001361A0" w:rsidP="00487E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0112">
        <w:rPr>
          <w:rFonts w:ascii="Times New Roman" w:hAnsi="Times New Roman" w:cs="Times New Roman"/>
          <w:sz w:val="24"/>
          <w:szCs w:val="24"/>
        </w:rPr>
        <w:t>Kamerový systém b</w:t>
      </w:r>
      <w:r>
        <w:rPr>
          <w:rFonts w:ascii="Times New Roman" w:hAnsi="Times New Roman" w:cs="Times New Roman"/>
          <w:sz w:val="24"/>
          <w:szCs w:val="24"/>
        </w:rPr>
        <w:t>ude</w:t>
      </w:r>
      <w:r w:rsidRPr="008E0112">
        <w:rPr>
          <w:rFonts w:ascii="Times New Roman" w:hAnsi="Times New Roman" w:cs="Times New Roman"/>
          <w:sz w:val="24"/>
          <w:szCs w:val="24"/>
        </w:rPr>
        <w:t xml:space="preserve"> aktivní pouze při provozu </w:t>
      </w:r>
      <w:r w:rsidR="00E256E7">
        <w:rPr>
          <w:rFonts w:ascii="Times New Roman" w:hAnsi="Times New Roman" w:cs="Times New Roman"/>
          <w:sz w:val="24"/>
          <w:szCs w:val="24"/>
        </w:rPr>
        <w:t>vozidla</w:t>
      </w:r>
      <w:r w:rsidRPr="008E0112">
        <w:rPr>
          <w:rFonts w:ascii="Times New Roman" w:hAnsi="Times New Roman" w:cs="Times New Roman"/>
          <w:sz w:val="24"/>
          <w:szCs w:val="24"/>
        </w:rPr>
        <w:t xml:space="preserve"> (po nastartování) a 15 minut </w:t>
      </w:r>
      <w:r w:rsidR="006763B2">
        <w:rPr>
          <w:rFonts w:ascii="Times New Roman" w:hAnsi="Times New Roman" w:cs="Times New Roman"/>
          <w:sz w:val="24"/>
          <w:szCs w:val="24"/>
        </w:rPr>
        <w:br/>
      </w:r>
      <w:r w:rsidRPr="008E0112">
        <w:rPr>
          <w:rFonts w:ascii="Times New Roman" w:hAnsi="Times New Roman" w:cs="Times New Roman"/>
          <w:sz w:val="24"/>
          <w:szCs w:val="24"/>
        </w:rPr>
        <w:t>po vypnutí vozu</w:t>
      </w:r>
      <w:r w:rsidR="006763B2">
        <w:rPr>
          <w:rFonts w:ascii="Times New Roman" w:hAnsi="Times New Roman" w:cs="Times New Roman"/>
          <w:sz w:val="24"/>
          <w:szCs w:val="24"/>
        </w:rPr>
        <w:t xml:space="preserve"> nebo po dokončení stahování záznamu</w:t>
      </w:r>
      <w:r w:rsidRPr="008E0112">
        <w:rPr>
          <w:rFonts w:ascii="Times New Roman" w:hAnsi="Times New Roman" w:cs="Times New Roman"/>
          <w:sz w:val="24"/>
          <w:szCs w:val="24"/>
        </w:rPr>
        <w:t>. Kamerový systém musí být proto napojen na trvalé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112">
        <w:rPr>
          <w:rFonts w:ascii="Times New Roman" w:hAnsi="Times New Roman" w:cs="Times New Roman"/>
          <w:sz w:val="24"/>
          <w:szCs w:val="24"/>
        </w:rPr>
        <w:t>napájení vozidla, přičemž klidová spotřeba celého systému nesmí přesáhnout 0,1 mA</w:t>
      </w:r>
      <w:r w:rsidR="00E256E7">
        <w:rPr>
          <w:rFonts w:ascii="Times New Roman" w:hAnsi="Times New Roman" w:cs="Times New Roman"/>
          <w:sz w:val="24"/>
          <w:szCs w:val="24"/>
        </w:rPr>
        <w:t xml:space="preserve"> </w:t>
      </w:r>
      <w:r w:rsidRPr="008E0112">
        <w:rPr>
          <w:rFonts w:ascii="Times New Roman" w:hAnsi="Times New Roman" w:cs="Times New Roman"/>
          <w:sz w:val="24"/>
          <w:szCs w:val="24"/>
        </w:rPr>
        <w:t>(nesmí způsobit vybití akumulátoru vozidla).</w:t>
      </w:r>
      <w:r w:rsidR="00E256E7">
        <w:rPr>
          <w:rFonts w:ascii="Times New Roman" w:hAnsi="Times New Roman" w:cs="Times New Roman"/>
          <w:sz w:val="24"/>
          <w:szCs w:val="24"/>
        </w:rPr>
        <w:t xml:space="preserve"> </w:t>
      </w:r>
      <w:r w:rsidR="00801D81" w:rsidRPr="008E0112">
        <w:rPr>
          <w:rFonts w:ascii="Times New Roman" w:hAnsi="Times New Roman" w:cs="Times New Roman"/>
          <w:sz w:val="24"/>
          <w:szCs w:val="24"/>
        </w:rPr>
        <w:t>Kamerový systém musí mít vlastní</w:t>
      </w:r>
      <w:r w:rsidR="00801D81">
        <w:rPr>
          <w:rFonts w:ascii="Times New Roman" w:hAnsi="Times New Roman" w:cs="Times New Roman"/>
          <w:sz w:val="24"/>
          <w:szCs w:val="24"/>
        </w:rPr>
        <w:t xml:space="preserve"> </w:t>
      </w:r>
      <w:r w:rsidR="00801D81" w:rsidRPr="008E0112">
        <w:rPr>
          <w:rFonts w:ascii="Times New Roman" w:hAnsi="Times New Roman" w:cs="Times New Roman"/>
          <w:sz w:val="24"/>
          <w:szCs w:val="24"/>
        </w:rPr>
        <w:t>ethernetovou síť ve vozidle</w:t>
      </w:r>
      <w:r w:rsidR="00801D81">
        <w:rPr>
          <w:rFonts w:ascii="Times New Roman" w:hAnsi="Times New Roman" w:cs="Times New Roman"/>
          <w:sz w:val="24"/>
          <w:szCs w:val="24"/>
        </w:rPr>
        <w:t>.</w:t>
      </w:r>
      <w:r w:rsidR="00801D81" w:rsidRPr="008E0112">
        <w:rPr>
          <w:rFonts w:ascii="Times New Roman" w:hAnsi="Times New Roman" w:cs="Times New Roman"/>
          <w:sz w:val="24"/>
          <w:szCs w:val="24"/>
        </w:rPr>
        <w:t xml:space="preserve"> </w:t>
      </w:r>
      <w:r w:rsidR="00801D81">
        <w:rPr>
          <w:rFonts w:ascii="Times New Roman" w:hAnsi="Times New Roman" w:cs="Times New Roman"/>
          <w:sz w:val="24"/>
          <w:szCs w:val="24"/>
        </w:rPr>
        <w:t>T</w:t>
      </w:r>
      <w:r w:rsidR="00801D81" w:rsidRPr="008E0112">
        <w:rPr>
          <w:rFonts w:ascii="Times New Roman" w:hAnsi="Times New Roman" w:cs="Times New Roman"/>
          <w:sz w:val="24"/>
          <w:szCs w:val="24"/>
        </w:rPr>
        <w:t>ato</w:t>
      </w:r>
      <w:r w:rsidR="00801D81">
        <w:rPr>
          <w:rFonts w:ascii="Times New Roman" w:hAnsi="Times New Roman" w:cs="Times New Roman"/>
          <w:sz w:val="24"/>
          <w:szCs w:val="24"/>
        </w:rPr>
        <w:t xml:space="preserve"> síť</w:t>
      </w:r>
      <w:r w:rsidR="00801D81" w:rsidRPr="008E0112">
        <w:rPr>
          <w:rFonts w:ascii="Times New Roman" w:hAnsi="Times New Roman" w:cs="Times New Roman"/>
          <w:sz w:val="24"/>
          <w:szCs w:val="24"/>
        </w:rPr>
        <w:t xml:space="preserve"> nesmí ovlivňovat přenosem datových toků </w:t>
      </w:r>
      <w:r w:rsidR="00801D81">
        <w:rPr>
          <w:rFonts w:ascii="Times New Roman" w:hAnsi="Times New Roman" w:cs="Times New Roman"/>
          <w:sz w:val="24"/>
          <w:szCs w:val="24"/>
        </w:rPr>
        <w:t xml:space="preserve">žádnou jinou </w:t>
      </w:r>
      <w:r w:rsidR="00801D81" w:rsidRPr="008E0112">
        <w:rPr>
          <w:rFonts w:ascii="Times New Roman" w:hAnsi="Times New Roman" w:cs="Times New Roman"/>
          <w:sz w:val="24"/>
          <w:szCs w:val="24"/>
        </w:rPr>
        <w:t>vozidlovou síť</w:t>
      </w:r>
      <w:r w:rsidR="00801D81">
        <w:rPr>
          <w:rFonts w:ascii="Times New Roman" w:hAnsi="Times New Roman" w:cs="Times New Roman"/>
          <w:sz w:val="24"/>
          <w:szCs w:val="24"/>
        </w:rPr>
        <w:t xml:space="preserve"> a nesmí být provozem vozu sama ovlivněna. Dále</w:t>
      </w:r>
      <w:r w:rsidR="00801D81" w:rsidRPr="008E0112">
        <w:rPr>
          <w:rFonts w:ascii="Times New Roman" w:hAnsi="Times New Roman" w:cs="Times New Roman"/>
          <w:sz w:val="24"/>
          <w:szCs w:val="24"/>
        </w:rPr>
        <w:t xml:space="preserve"> musí být zabezpečena proti neoprávněnému proniknutí</w:t>
      </w:r>
      <w:r w:rsidR="00801D81">
        <w:rPr>
          <w:rFonts w:ascii="Times New Roman" w:hAnsi="Times New Roman" w:cs="Times New Roman"/>
          <w:sz w:val="24"/>
          <w:szCs w:val="24"/>
        </w:rPr>
        <w:t xml:space="preserve"> </w:t>
      </w:r>
      <w:r w:rsidR="00801D81" w:rsidRPr="008E0112">
        <w:rPr>
          <w:rFonts w:ascii="Times New Roman" w:hAnsi="Times New Roman" w:cs="Times New Roman"/>
          <w:sz w:val="24"/>
          <w:szCs w:val="24"/>
        </w:rPr>
        <w:t>z vnějších sítí.</w:t>
      </w:r>
    </w:p>
    <w:p w14:paraId="125DF819" w14:textId="77777777" w:rsidR="00487E00" w:rsidRDefault="00487E00" w:rsidP="00487E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8E45A2" w14:textId="77777777" w:rsidR="00487E00" w:rsidRDefault="00487E00" w:rsidP="00487E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6A9BA5" w14:textId="77777777" w:rsidR="008E0112" w:rsidRPr="008E0112" w:rsidRDefault="008E0112" w:rsidP="00A308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E0112" w:rsidRPr="008E011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F1D133" w14:textId="77777777" w:rsidR="00773BA2" w:rsidRDefault="00773BA2" w:rsidP="00106C66">
      <w:pPr>
        <w:spacing w:after="0" w:line="240" w:lineRule="auto"/>
      </w:pPr>
      <w:r>
        <w:separator/>
      </w:r>
    </w:p>
  </w:endnote>
  <w:endnote w:type="continuationSeparator" w:id="0">
    <w:p w14:paraId="37A4443C" w14:textId="77777777" w:rsidR="00773BA2" w:rsidRDefault="00773BA2" w:rsidP="00106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D74B32" w14:textId="77777777" w:rsidR="00773BA2" w:rsidRDefault="00773BA2" w:rsidP="00106C66">
      <w:pPr>
        <w:spacing w:after="0" w:line="240" w:lineRule="auto"/>
      </w:pPr>
      <w:r>
        <w:separator/>
      </w:r>
    </w:p>
  </w:footnote>
  <w:footnote w:type="continuationSeparator" w:id="0">
    <w:p w14:paraId="23866822" w14:textId="77777777" w:rsidR="00773BA2" w:rsidRDefault="00773BA2" w:rsidP="00106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11097" w14:textId="77777777" w:rsidR="009320E5" w:rsidRDefault="009320E5" w:rsidP="00BE6551">
    <w:pPr>
      <w:pStyle w:val="Zhlav"/>
      <w:tabs>
        <w:tab w:val="clear" w:pos="4536"/>
        <w:tab w:val="center" w:pos="4253"/>
      </w:tabs>
      <w:ind w:left="4395" w:hanging="4395"/>
      <w:rPr>
        <w:rFonts w:ascii="Times New Roman" w:hAnsi="Times New Roman"/>
        <w:i/>
      </w:rPr>
    </w:pPr>
    <w:r>
      <w:rPr>
        <w:noProof/>
        <w:sz w:val="24"/>
        <w:szCs w:val="24"/>
        <w:lang w:eastAsia="cs-CZ"/>
      </w:rPr>
      <w:drawing>
        <wp:inline distT="0" distB="0" distL="0" distR="0" wp14:anchorId="01B3CD5B" wp14:editId="69D9D5FA">
          <wp:extent cx="1871476" cy="502921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dp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 w:hAnsi="Times New Roman"/>
        <w:i/>
      </w:rPr>
      <w:tab/>
    </w:r>
  </w:p>
  <w:p w14:paraId="5C0FDDC8" w14:textId="2B9E28BF" w:rsidR="00106C66" w:rsidRDefault="003E4048" w:rsidP="00BE6551">
    <w:pPr>
      <w:pStyle w:val="Zhlav"/>
      <w:tabs>
        <w:tab w:val="clear" w:pos="4536"/>
        <w:tab w:val="center" w:pos="4253"/>
      </w:tabs>
      <w:ind w:left="4395" w:hanging="5104"/>
      <w:jc w:val="right"/>
      <w:rPr>
        <w:rFonts w:ascii="Times New Roman" w:hAnsi="Times New Roman" w:cs="Times New Roman"/>
        <w:i/>
        <w:iCs/>
      </w:rPr>
    </w:pPr>
    <w:r>
      <w:rPr>
        <w:rFonts w:ascii="Times New Roman" w:hAnsi="Times New Roman"/>
        <w:i/>
      </w:rPr>
      <w:t xml:space="preserve">Příloha č. </w:t>
    </w:r>
    <w:r w:rsidR="004E2BA0">
      <w:rPr>
        <w:rFonts w:ascii="Times New Roman" w:hAnsi="Times New Roman"/>
        <w:i/>
      </w:rPr>
      <w:t>3</w:t>
    </w:r>
    <w:r>
      <w:rPr>
        <w:rFonts w:ascii="Times New Roman" w:hAnsi="Times New Roman"/>
        <w:i/>
      </w:rPr>
      <w:t xml:space="preserve"> ZD </w:t>
    </w:r>
    <w:r w:rsidR="00CF7EC6" w:rsidRPr="001C20D7">
      <w:rPr>
        <w:rFonts w:ascii="Times New Roman" w:hAnsi="Times New Roman" w:cs="Times New Roman"/>
        <w:i/>
        <w:iCs/>
      </w:rPr>
      <w:t>Specifikace předmětu veřejné zakázky/</w:t>
    </w:r>
    <w:r w:rsidR="006B5EB6">
      <w:rPr>
        <w:rFonts w:ascii="Times New Roman" w:hAnsi="Times New Roman" w:cs="Times New Roman"/>
        <w:i/>
        <w:iCs/>
      </w:rPr>
      <w:t>Požadovaná t</w:t>
    </w:r>
    <w:r w:rsidR="00CF7EC6" w:rsidRPr="001C20D7">
      <w:rPr>
        <w:rFonts w:ascii="Times New Roman" w:hAnsi="Times New Roman" w:cs="Times New Roman"/>
        <w:i/>
        <w:iCs/>
      </w:rPr>
      <w:t>echnická specifikace</w:t>
    </w:r>
  </w:p>
  <w:p w14:paraId="116C4A0D" w14:textId="0815A1B9" w:rsidR="009320E5" w:rsidRDefault="009320E5" w:rsidP="009320E5">
    <w:pPr>
      <w:pStyle w:val="Zhlav"/>
      <w:ind w:left="2977"/>
      <w:jc w:val="right"/>
      <w:rPr>
        <w:rFonts w:ascii="Times New Roman" w:hAnsi="Times New Roman"/>
        <w:i/>
      </w:rPr>
    </w:pPr>
    <w:r w:rsidRPr="00BE6551">
      <w:rPr>
        <w:rFonts w:ascii="Times New Roman" w:hAnsi="Times New Roman"/>
        <w:i/>
      </w:rPr>
      <w:t xml:space="preserve">Příloha č. 1 </w:t>
    </w:r>
    <w:proofErr w:type="spellStart"/>
    <w:r w:rsidRPr="00BE6551">
      <w:rPr>
        <w:rFonts w:ascii="Times New Roman" w:hAnsi="Times New Roman"/>
        <w:i/>
      </w:rPr>
      <w:t>S</w:t>
    </w:r>
    <w:r>
      <w:rPr>
        <w:rFonts w:ascii="Times New Roman" w:hAnsi="Times New Roman"/>
        <w:i/>
      </w:rPr>
      <w:t>o</w:t>
    </w:r>
    <w:r w:rsidRPr="00BE6551">
      <w:rPr>
        <w:rFonts w:ascii="Times New Roman" w:hAnsi="Times New Roman"/>
        <w:i/>
      </w:rPr>
      <w:t>D</w:t>
    </w:r>
    <w:proofErr w:type="spellEnd"/>
    <w:r w:rsidRPr="00BE6551">
      <w:rPr>
        <w:rFonts w:ascii="Times New Roman" w:hAnsi="Times New Roman"/>
        <w:i/>
      </w:rPr>
      <w:t xml:space="preserve"> – Požadovaná technická specifikace</w:t>
    </w:r>
  </w:p>
  <w:p w14:paraId="40E9DF31" w14:textId="094349BA" w:rsidR="00416E8E" w:rsidRDefault="00416E8E" w:rsidP="009320E5">
    <w:pPr>
      <w:pStyle w:val="Zhlav"/>
      <w:ind w:left="2977"/>
      <w:jc w:val="right"/>
      <w:rPr>
        <w:rFonts w:ascii="Times New Roman" w:hAnsi="Times New Roman"/>
        <w:i/>
      </w:rPr>
    </w:pPr>
    <w:r>
      <w:rPr>
        <w:rFonts w:ascii="Times New Roman" w:hAnsi="Times New Roman"/>
        <w:i/>
      </w:rPr>
      <w:t>Příloha č. 2 SLA – Požadovaná technická specifikace</w:t>
    </w:r>
  </w:p>
  <w:p w14:paraId="48729E99" w14:textId="77777777" w:rsidR="009320E5" w:rsidRPr="00BE6551" w:rsidRDefault="009320E5" w:rsidP="00BE6551">
    <w:pPr>
      <w:pStyle w:val="Zhlav"/>
      <w:ind w:left="2977"/>
      <w:jc w:val="right"/>
      <w:rPr>
        <w:rFonts w:ascii="Times New Roman" w:hAnsi="Times New Roman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F155A"/>
    <w:multiLevelType w:val="hybridMultilevel"/>
    <w:tmpl w:val="7FEC1C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D5A74"/>
    <w:multiLevelType w:val="hybridMultilevel"/>
    <w:tmpl w:val="012A17B0"/>
    <w:lvl w:ilvl="0" w:tplc="241CA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E64F0F"/>
    <w:multiLevelType w:val="hybridMultilevel"/>
    <w:tmpl w:val="7480CD7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4755ECD"/>
    <w:multiLevelType w:val="hybridMultilevel"/>
    <w:tmpl w:val="72D250E8"/>
    <w:lvl w:ilvl="0" w:tplc="E4CE54C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DB32AE"/>
    <w:multiLevelType w:val="multilevel"/>
    <w:tmpl w:val="87AC78D6"/>
    <w:lvl w:ilvl="0">
      <w:start w:val="1"/>
      <w:numFmt w:val="decimal"/>
      <w:lvlText w:val="%1."/>
      <w:lvlJc w:val="left"/>
      <w:pPr>
        <w:ind w:left="708" w:hanging="708"/>
      </w:pPr>
      <w:rPr>
        <w:rFonts w:cs="Times New Roman" w:hint="default"/>
      </w:rPr>
    </w:lvl>
    <w:lvl w:ilvl="1">
      <w:start w:val="1"/>
      <w:numFmt w:val="decimal"/>
      <w:pStyle w:val="Nadpis2"/>
      <w:lvlText w:val="%1.%2."/>
      <w:lvlJc w:val="left"/>
      <w:pPr>
        <w:ind w:left="708" w:hanging="708"/>
      </w:pPr>
      <w:rPr>
        <w:rFonts w:cs="Times New Roman" w:hint="default"/>
      </w:rPr>
    </w:lvl>
    <w:lvl w:ilvl="2">
      <w:start w:val="1"/>
      <w:numFmt w:val="decimal"/>
      <w:pStyle w:val="Nadpis3"/>
      <w:lvlText w:val="%1.%2.%3."/>
      <w:lvlJc w:val="left"/>
      <w:pPr>
        <w:ind w:left="2124" w:hanging="708"/>
      </w:pPr>
      <w:rPr>
        <w:rFonts w:cs="Times New Roman" w:hint="default"/>
      </w:rPr>
    </w:lvl>
    <w:lvl w:ilvl="3">
      <w:start w:val="1"/>
      <w:numFmt w:val="decimal"/>
      <w:pStyle w:val="Nadpis4"/>
      <w:lvlText w:val="%1.%2.%3.%4."/>
      <w:lvlJc w:val="left"/>
      <w:pPr>
        <w:ind w:left="2832" w:hanging="708"/>
      </w:pPr>
      <w:rPr>
        <w:rFonts w:cs="Times New Roman" w:hint="default"/>
      </w:rPr>
    </w:lvl>
    <w:lvl w:ilvl="4">
      <w:start w:val="1"/>
      <w:numFmt w:val="decimal"/>
      <w:pStyle w:val="Nadpis5"/>
      <w:lvlText w:val="%1.%2.%3.%4.%5."/>
      <w:lvlJc w:val="left"/>
      <w:pPr>
        <w:ind w:left="3540" w:hanging="7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."/>
      <w:lvlJc w:val="left"/>
      <w:pPr>
        <w:ind w:left="4248" w:hanging="708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."/>
      <w:lvlJc w:val="left"/>
      <w:pPr>
        <w:ind w:left="4956" w:hanging="708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."/>
      <w:lvlJc w:val="left"/>
      <w:pPr>
        <w:ind w:left="5664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cs="Times New Roman" w:hint="default"/>
      </w:rPr>
    </w:lvl>
  </w:abstractNum>
  <w:abstractNum w:abstractNumId="5" w15:restartNumberingAfterBreak="0">
    <w:nsid w:val="63D81C62"/>
    <w:multiLevelType w:val="hybridMultilevel"/>
    <w:tmpl w:val="3A44BCAA"/>
    <w:lvl w:ilvl="0" w:tplc="59F80B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CE35CA"/>
    <w:multiLevelType w:val="hybridMultilevel"/>
    <w:tmpl w:val="DF6EFCFE"/>
    <w:lvl w:ilvl="0" w:tplc="E4CE54C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lan Friedrich">
    <w15:presenceInfo w15:providerId="AD" w15:userId="S::Friedrich@mt-legal.com::3cfebed5-357c-4654-bc1b-dc3c9967a17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112"/>
    <w:rsid w:val="00025120"/>
    <w:rsid w:val="00061F26"/>
    <w:rsid w:val="000C552D"/>
    <w:rsid w:val="000D6213"/>
    <w:rsid w:val="000F61FF"/>
    <w:rsid w:val="000F643F"/>
    <w:rsid w:val="00106C66"/>
    <w:rsid w:val="001361A0"/>
    <w:rsid w:val="00144148"/>
    <w:rsid w:val="00150FD7"/>
    <w:rsid w:val="00154B2D"/>
    <w:rsid w:val="00164980"/>
    <w:rsid w:val="001B0824"/>
    <w:rsid w:val="001C20D7"/>
    <w:rsid w:val="001E2577"/>
    <w:rsid w:val="001F01DA"/>
    <w:rsid w:val="0020031F"/>
    <w:rsid w:val="00200B0C"/>
    <w:rsid w:val="00235710"/>
    <w:rsid w:val="00256BF0"/>
    <w:rsid w:val="00275A24"/>
    <w:rsid w:val="002B5C62"/>
    <w:rsid w:val="002C6A90"/>
    <w:rsid w:val="002D6AC0"/>
    <w:rsid w:val="0030734A"/>
    <w:rsid w:val="00332753"/>
    <w:rsid w:val="003564B9"/>
    <w:rsid w:val="003A3706"/>
    <w:rsid w:val="003A3FE7"/>
    <w:rsid w:val="003B27E5"/>
    <w:rsid w:val="003B7BE0"/>
    <w:rsid w:val="003E4048"/>
    <w:rsid w:val="003E467F"/>
    <w:rsid w:val="0041573E"/>
    <w:rsid w:val="00416E8E"/>
    <w:rsid w:val="00457F20"/>
    <w:rsid w:val="00487E00"/>
    <w:rsid w:val="004E2BA0"/>
    <w:rsid w:val="005175B2"/>
    <w:rsid w:val="00523155"/>
    <w:rsid w:val="00541BD2"/>
    <w:rsid w:val="00553FAF"/>
    <w:rsid w:val="00557298"/>
    <w:rsid w:val="005838FB"/>
    <w:rsid w:val="0059463E"/>
    <w:rsid w:val="005975B3"/>
    <w:rsid w:val="005A37E3"/>
    <w:rsid w:val="005B2C09"/>
    <w:rsid w:val="005B339F"/>
    <w:rsid w:val="005C228A"/>
    <w:rsid w:val="005C3380"/>
    <w:rsid w:val="005E0227"/>
    <w:rsid w:val="005E0C5C"/>
    <w:rsid w:val="005F0A00"/>
    <w:rsid w:val="00606168"/>
    <w:rsid w:val="00620666"/>
    <w:rsid w:val="00622D0A"/>
    <w:rsid w:val="00631FF6"/>
    <w:rsid w:val="00662EAA"/>
    <w:rsid w:val="00665600"/>
    <w:rsid w:val="006763B2"/>
    <w:rsid w:val="00695E76"/>
    <w:rsid w:val="006B5EB6"/>
    <w:rsid w:val="006D6224"/>
    <w:rsid w:val="006F4F02"/>
    <w:rsid w:val="0072296C"/>
    <w:rsid w:val="00732EC5"/>
    <w:rsid w:val="00750B10"/>
    <w:rsid w:val="007537D5"/>
    <w:rsid w:val="00757577"/>
    <w:rsid w:val="007720C7"/>
    <w:rsid w:val="00773BA2"/>
    <w:rsid w:val="007C6113"/>
    <w:rsid w:val="007E35E3"/>
    <w:rsid w:val="00801D81"/>
    <w:rsid w:val="00802C0D"/>
    <w:rsid w:val="00863BAC"/>
    <w:rsid w:val="00876312"/>
    <w:rsid w:val="00884E22"/>
    <w:rsid w:val="008E0112"/>
    <w:rsid w:val="009129E4"/>
    <w:rsid w:val="0091669E"/>
    <w:rsid w:val="009320E5"/>
    <w:rsid w:val="009446E5"/>
    <w:rsid w:val="00953133"/>
    <w:rsid w:val="00970483"/>
    <w:rsid w:val="009B058E"/>
    <w:rsid w:val="009B10DD"/>
    <w:rsid w:val="009B4B6B"/>
    <w:rsid w:val="00A3082F"/>
    <w:rsid w:val="00A31686"/>
    <w:rsid w:val="00A432D7"/>
    <w:rsid w:val="00A76401"/>
    <w:rsid w:val="00A84484"/>
    <w:rsid w:val="00A87824"/>
    <w:rsid w:val="00A92A96"/>
    <w:rsid w:val="00AA51C0"/>
    <w:rsid w:val="00AA57E1"/>
    <w:rsid w:val="00AC059F"/>
    <w:rsid w:val="00AC7E48"/>
    <w:rsid w:val="00AE73D1"/>
    <w:rsid w:val="00AF70E0"/>
    <w:rsid w:val="00B07144"/>
    <w:rsid w:val="00B4769E"/>
    <w:rsid w:val="00B61401"/>
    <w:rsid w:val="00B61DAF"/>
    <w:rsid w:val="00B66DBA"/>
    <w:rsid w:val="00B95187"/>
    <w:rsid w:val="00BB6F4B"/>
    <w:rsid w:val="00BE6551"/>
    <w:rsid w:val="00C11678"/>
    <w:rsid w:val="00C2582E"/>
    <w:rsid w:val="00C64751"/>
    <w:rsid w:val="00C8771E"/>
    <w:rsid w:val="00C93EEA"/>
    <w:rsid w:val="00CB68FE"/>
    <w:rsid w:val="00CE3F42"/>
    <w:rsid w:val="00CE693C"/>
    <w:rsid w:val="00CF0252"/>
    <w:rsid w:val="00CF4079"/>
    <w:rsid w:val="00CF71CF"/>
    <w:rsid w:val="00CF7A52"/>
    <w:rsid w:val="00CF7EC6"/>
    <w:rsid w:val="00D002D2"/>
    <w:rsid w:val="00D13F1F"/>
    <w:rsid w:val="00D25B74"/>
    <w:rsid w:val="00DA01F5"/>
    <w:rsid w:val="00DD3168"/>
    <w:rsid w:val="00DE28B6"/>
    <w:rsid w:val="00E256E7"/>
    <w:rsid w:val="00E30B82"/>
    <w:rsid w:val="00E6001C"/>
    <w:rsid w:val="00E803E1"/>
    <w:rsid w:val="00E82A02"/>
    <w:rsid w:val="00E95CB8"/>
    <w:rsid w:val="00E95DFC"/>
    <w:rsid w:val="00EB1B56"/>
    <w:rsid w:val="00EC616D"/>
    <w:rsid w:val="00ED222A"/>
    <w:rsid w:val="00F01C09"/>
    <w:rsid w:val="00F16287"/>
    <w:rsid w:val="00F55798"/>
    <w:rsid w:val="00F61496"/>
    <w:rsid w:val="00F616FF"/>
    <w:rsid w:val="00FC2FAF"/>
    <w:rsid w:val="00FD326B"/>
    <w:rsid w:val="00FE6FFF"/>
    <w:rsid w:val="00FF2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7D6E3A9"/>
  <w15:chartTrackingRefBased/>
  <w15:docId w15:val="{59BF84CC-689A-4795-BF7E-64E9520E6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446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Zkladntext"/>
    <w:link w:val="Nadpis2Char"/>
    <w:qFormat/>
    <w:rsid w:val="00A3082F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Times New Roman" w:eastAsia="Times New Roman" w:hAnsi="Times New Roman" w:cs="Times New Roman"/>
      <w:caps/>
      <w:noProof/>
      <w:sz w:val="24"/>
      <w:szCs w:val="24"/>
      <w:lang w:eastAsia="cs-CZ"/>
    </w:rPr>
  </w:style>
  <w:style w:type="paragraph" w:styleId="Nadpis3">
    <w:name w:val="heading 3"/>
    <w:basedOn w:val="Normln"/>
    <w:next w:val="Zkladntext"/>
    <w:link w:val="Nadpis3Char"/>
    <w:uiPriority w:val="99"/>
    <w:qFormat/>
    <w:rsid w:val="00A3082F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2"/>
    </w:pPr>
    <w:rPr>
      <w:rFonts w:ascii="Times New Roman" w:eastAsia="Times New Roman" w:hAnsi="Times New Roman" w:cs="Times New Roman"/>
      <w:caps/>
      <w:noProof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A3082F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A3082F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Arial" w:eastAsia="Times New Roman" w:hAnsi="Arial" w:cs="Arial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A3082F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5"/>
    </w:pPr>
    <w:rPr>
      <w:rFonts w:ascii="Arial" w:eastAsia="Times New Roman" w:hAnsi="Arial" w:cs="Arial"/>
      <w:i/>
      <w:iCs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A3082F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6"/>
    </w:pPr>
    <w:rPr>
      <w:rFonts w:ascii="Arial" w:eastAsia="Times New Roman" w:hAnsi="Arial" w:cs="Arial"/>
      <w:sz w:val="2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A3082F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rFonts w:ascii="Arial" w:eastAsia="Times New Roman" w:hAnsi="Arial" w:cs="Arial"/>
      <w:i/>
      <w:i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A3082F"/>
    <w:rPr>
      <w:rFonts w:ascii="Times New Roman" w:eastAsia="Times New Roman" w:hAnsi="Times New Roman" w:cs="Times New Roman"/>
      <w:caps/>
      <w:noProof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A3082F"/>
    <w:rPr>
      <w:rFonts w:ascii="Times New Roman" w:eastAsia="Times New Roman" w:hAnsi="Times New Roman" w:cs="Times New Roman"/>
      <w:caps/>
      <w:noProof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A3082F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A3082F"/>
    <w:rPr>
      <w:rFonts w:ascii="Arial" w:eastAsia="Times New Roman" w:hAnsi="Arial" w:cs="Arial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A3082F"/>
    <w:rPr>
      <w:rFonts w:ascii="Arial" w:eastAsia="Times New Roman" w:hAnsi="Arial" w:cs="Arial"/>
      <w:i/>
      <w:i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A3082F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A3082F"/>
    <w:rPr>
      <w:rFonts w:ascii="Arial" w:eastAsia="Times New Roman" w:hAnsi="Arial" w:cs="Arial"/>
      <w:i/>
      <w:i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A3082F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3082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A3082F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A3082F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446E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9B05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B058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B058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B05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B058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58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06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6C66"/>
  </w:style>
  <w:style w:type="paragraph" w:styleId="Zpat">
    <w:name w:val="footer"/>
    <w:basedOn w:val="Normln"/>
    <w:link w:val="ZpatChar"/>
    <w:uiPriority w:val="99"/>
    <w:unhideWhenUsed/>
    <w:rsid w:val="00106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6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2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8DAFA-F29F-42A6-9D87-5AC99EE6D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2269</Words>
  <Characters>13392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DPO</Company>
  <LinksUpToDate>false</LinksUpToDate>
  <CharactersWithSpaces>15630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Čubík Ondřej, Bc.</dc:creator>
  <cp:keywords/>
  <dc:description/>
  <cp:lastModifiedBy>Milan Friedrich</cp:lastModifiedBy>
  <cp:revision>6</cp:revision>
  <dcterms:created xsi:type="dcterms:W3CDTF">2020-02-04T16:21:00Z</dcterms:created>
  <dcterms:modified xsi:type="dcterms:W3CDTF">2020-04-06T13:23:00Z</dcterms:modified>
</cp:coreProperties>
</file>