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6191C3" w14:textId="77777777" w:rsidR="00A700EA" w:rsidRPr="009301FA" w:rsidRDefault="00873F05" w:rsidP="00923ED3">
      <w:pPr>
        <w:pStyle w:val="Nzev"/>
        <w:tabs>
          <w:tab w:val="left" w:pos="2835"/>
        </w:tabs>
        <w:spacing w:before="120" w:after="120"/>
        <w:jc w:val="both"/>
        <w:rPr>
          <w:sz w:val="40"/>
          <w:szCs w:val="40"/>
        </w:rPr>
      </w:pPr>
      <w:r>
        <w:rPr>
          <w:sz w:val="40"/>
          <w:szCs w:val="40"/>
        </w:rPr>
        <w:tab/>
      </w:r>
      <w:r w:rsidR="00DC71E3" w:rsidRPr="009301FA">
        <w:rPr>
          <w:sz w:val="40"/>
          <w:szCs w:val="40"/>
        </w:rPr>
        <w:t>Návrh s</w:t>
      </w:r>
      <w:r w:rsidR="00E25108" w:rsidRPr="009301FA">
        <w:rPr>
          <w:sz w:val="40"/>
          <w:szCs w:val="40"/>
        </w:rPr>
        <w:t>mlouv</w:t>
      </w:r>
      <w:r w:rsidR="00DC71E3" w:rsidRPr="009301FA">
        <w:rPr>
          <w:sz w:val="40"/>
          <w:szCs w:val="40"/>
        </w:rPr>
        <w:t>y</w:t>
      </w:r>
      <w:r w:rsidR="001D1D4B" w:rsidRPr="009301FA">
        <w:rPr>
          <w:sz w:val="40"/>
          <w:szCs w:val="40"/>
        </w:rPr>
        <w:t xml:space="preserve"> o dílo</w:t>
      </w:r>
    </w:p>
    <w:p w14:paraId="0D21D8DC" w14:textId="11BE5EB8" w:rsidR="00EB157B" w:rsidRPr="009301FA" w:rsidRDefault="00A700EA" w:rsidP="005A090B">
      <w:pPr>
        <w:pStyle w:val="Nzev"/>
        <w:tabs>
          <w:tab w:val="left" w:pos="3969"/>
        </w:tabs>
        <w:jc w:val="left"/>
        <w:rPr>
          <w:rFonts w:ascii="Arial" w:hAnsi="Arial" w:cs="Arial"/>
          <w:bCs/>
          <w:sz w:val="22"/>
          <w:szCs w:val="22"/>
        </w:rPr>
      </w:pPr>
      <w:r w:rsidRPr="009301FA">
        <w:rPr>
          <w:rFonts w:ascii="Arial" w:hAnsi="Arial" w:cs="Arial"/>
          <w:bCs/>
          <w:sz w:val="22"/>
          <w:szCs w:val="22"/>
        </w:rPr>
        <w:t xml:space="preserve">číslo smlouvy </w:t>
      </w:r>
      <w:r w:rsidR="001D1D4B" w:rsidRPr="009301FA">
        <w:rPr>
          <w:rFonts w:ascii="Arial" w:hAnsi="Arial" w:cs="Arial"/>
          <w:bCs/>
          <w:sz w:val="22"/>
          <w:szCs w:val="22"/>
        </w:rPr>
        <w:t>objednatele</w:t>
      </w:r>
      <w:r w:rsidR="005A090B" w:rsidRPr="009301FA">
        <w:rPr>
          <w:rFonts w:ascii="Arial" w:hAnsi="Arial" w:cs="Arial"/>
          <w:bCs/>
          <w:sz w:val="22"/>
          <w:szCs w:val="22"/>
        </w:rPr>
        <w:t>:</w:t>
      </w:r>
      <w:r w:rsidR="005A090B" w:rsidRPr="009301FA">
        <w:rPr>
          <w:rFonts w:ascii="Arial" w:hAnsi="Arial" w:cs="Arial"/>
          <w:bCs/>
          <w:sz w:val="22"/>
          <w:szCs w:val="22"/>
        </w:rPr>
        <w:tab/>
      </w:r>
      <w:r w:rsidR="00ED44A6">
        <w:rPr>
          <w:rFonts w:ascii="Arial" w:hAnsi="Arial" w:cs="Arial"/>
          <w:bCs/>
          <w:sz w:val="22"/>
          <w:szCs w:val="22"/>
        </w:rPr>
        <w:t>DOD20191790</w:t>
      </w:r>
    </w:p>
    <w:p w14:paraId="66891C81" w14:textId="77777777" w:rsidR="00A700EA" w:rsidRPr="009301FA" w:rsidRDefault="00A700EA" w:rsidP="005A090B">
      <w:pPr>
        <w:pStyle w:val="Nzev"/>
        <w:tabs>
          <w:tab w:val="left" w:pos="3969"/>
        </w:tabs>
        <w:jc w:val="left"/>
        <w:rPr>
          <w:rFonts w:ascii="Arial" w:hAnsi="Arial" w:cs="Arial"/>
          <w:bCs/>
          <w:sz w:val="22"/>
          <w:szCs w:val="22"/>
        </w:rPr>
      </w:pPr>
      <w:r w:rsidRPr="009301FA">
        <w:rPr>
          <w:rFonts w:ascii="Arial" w:hAnsi="Arial" w:cs="Arial"/>
          <w:bCs/>
          <w:sz w:val="22"/>
          <w:szCs w:val="22"/>
        </w:rPr>
        <w:t xml:space="preserve">číslo smlouvy </w:t>
      </w:r>
      <w:r w:rsidR="00FE747B" w:rsidRPr="009301FA">
        <w:rPr>
          <w:rFonts w:ascii="Arial" w:hAnsi="Arial" w:cs="Arial"/>
          <w:bCs/>
          <w:sz w:val="22"/>
          <w:szCs w:val="22"/>
        </w:rPr>
        <w:t>zhotovitele</w:t>
      </w:r>
      <w:r w:rsidR="005A090B" w:rsidRPr="009301FA">
        <w:rPr>
          <w:rFonts w:ascii="Arial" w:hAnsi="Arial" w:cs="Arial"/>
          <w:bCs/>
          <w:sz w:val="22"/>
          <w:szCs w:val="22"/>
        </w:rPr>
        <w:t>:</w:t>
      </w:r>
      <w:r w:rsidR="005A090B" w:rsidRPr="009301FA">
        <w:rPr>
          <w:rFonts w:ascii="Arial" w:hAnsi="Arial" w:cs="Arial"/>
          <w:bCs/>
          <w:sz w:val="22"/>
          <w:szCs w:val="22"/>
        </w:rPr>
        <w:tab/>
        <w:t xml:space="preserve">      </w:t>
      </w:r>
    </w:p>
    <w:p w14:paraId="35175DA0" w14:textId="77777777" w:rsidR="001D1D4B" w:rsidRPr="009301FA" w:rsidRDefault="001D1D4B" w:rsidP="001D1D4B">
      <w:pPr>
        <w:pStyle w:val="Nzev"/>
        <w:jc w:val="left"/>
        <w:rPr>
          <w:rFonts w:ascii="Arial" w:hAnsi="Arial" w:cs="Arial"/>
          <w:bCs/>
          <w:sz w:val="22"/>
          <w:szCs w:val="22"/>
        </w:rPr>
      </w:pPr>
    </w:p>
    <w:p w14:paraId="5C6F9804" w14:textId="77777777" w:rsidR="001D1D4B" w:rsidRPr="009301FA" w:rsidRDefault="001D1D4B" w:rsidP="001D1D4B">
      <w:pPr>
        <w:widowControl w:val="0"/>
        <w:numPr>
          <w:ilvl w:val="0"/>
          <w:numId w:val="18"/>
        </w:numPr>
        <w:tabs>
          <w:tab w:val="left" w:pos="0"/>
        </w:tabs>
        <w:rPr>
          <w:b/>
          <w:bCs/>
          <w:sz w:val="22"/>
          <w:szCs w:val="22"/>
        </w:rPr>
      </w:pPr>
      <w:r w:rsidRPr="009301FA">
        <w:rPr>
          <w:b/>
          <w:bCs/>
          <w:sz w:val="22"/>
          <w:szCs w:val="22"/>
        </w:rPr>
        <w:t>Smluvní strany</w:t>
      </w:r>
    </w:p>
    <w:p w14:paraId="4027C9F0" w14:textId="77777777" w:rsidR="001D1D4B" w:rsidRPr="009301FA" w:rsidRDefault="00312751" w:rsidP="001D1D4B">
      <w:pPr>
        <w:widowControl w:val="0"/>
        <w:tabs>
          <w:tab w:val="left" w:pos="3969"/>
        </w:tabs>
        <w:spacing w:before="120"/>
        <w:ind w:right="21"/>
        <w:jc w:val="both"/>
        <w:rPr>
          <w:b/>
          <w:sz w:val="22"/>
          <w:szCs w:val="22"/>
        </w:rPr>
      </w:pPr>
      <w:r w:rsidRPr="009301FA">
        <w:rPr>
          <w:b/>
          <w:sz w:val="22"/>
          <w:szCs w:val="22"/>
        </w:rPr>
        <w:t>Objednatel</w:t>
      </w:r>
      <w:r w:rsidR="001D1D4B" w:rsidRPr="009301FA">
        <w:rPr>
          <w:b/>
          <w:sz w:val="22"/>
          <w:szCs w:val="22"/>
        </w:rPr>
        <w:t>:</w:t>
      </w:r>
      <w:r w:rsidR="001D1D4B" w:rsidRPr="009301FA">
        <w:rPr>
          <w:b/>
          <w:sz w:val="22"/>
          <w:szCs w:val="22"/>
        </w:rPr>
        <w:tab/>
        <w:t>Dopravní podnik Ostrava a.s.</w:t>
      </w:r>
    </w:p>
    <w:p w14:paraId="517AD906" w14:textId="77777777" w:rsidR="001D1D4B" w:rsidRPr="009301FA" w:rsidRDefault="001D1D4B" w:rsidP="001D1D4B">
      <w:pPr>
        <w:widowControl w:val="0"/>
        <w:tabs>
          <w:tab w:val="left" w:pos="3969"/>
        </w:tabs>
        <w:ind w:right="21"/>
        <w:rPr>
          <w:sz w:val="22"/>
          <w:szCs w:val="22"/>
        </w:rPr>
      </w:pPr>
      <w:r w:rsidRPr="009301FA">
        <w:rPr>
          <w:sz w:val="22"/>
          <w:szCs w:val="22"/>
        </w:rPr>
        <w:t xml:space="preserve">se sídlem: </w:t>
      </w:r>
      <w:r w:rsidRPr="009301FA">
        <w:rPr>
          <w:sz w:val="22"/>
          <w:szCs w:val="22"/>
        </w:rPr>
        <w:tab/>
        <w:t>Poděbradova 494/2, Moravská Ostrava, 702 00 Ostrava</w:t>
      </w:r>
    </w:p>
    <w:p w14:paraId="70E4970A" w14:textId="77777777" w:rsidR="001D1D4B" w:rsidRPr="009301FA" w:rsidRDefault="001D1D4B" w:rsidP="001D1D4B">
      <w:pPr>
        <w:widowControl w:val="0"/>
        <w:tabs>
          <w:tab w:val="left" w:pos="3969"/>
        </w:tabs>
        <w:ind w:right="21"/>
        <w:rPr>
          <w:sz w:val="22"/>
          <w:szCs w:val="22"/>
        </w:rPr>
      </w:pPr>
      <w:r w:rsidRPr="009301FA">
        <w:rPr>
          <w:sz w:val="22"/>
          <w:szCs w:val="22"/>
        </w:rPr>
        <w:t>právní forma:</w:t>
      </w:r>
      <w:r w:rsidRPr="009301FA">
        <w:rPr>
          <w:sz w:val="22"/>
          <w:szCs w:val="22"/>
        </w:rPr>
        <w:tab/>
        <w:t>akciová společnost</w:t>
      </w:r>
    </w:p>
    <w:p w14:paraId="0C834F00" w14:textId="3AB7F805" w:rsidR="001D1D4B" w:rsidRPr="009301FA" w:rsidRDefault="005A090B" w:rsidP="00192E59">
      <w:pPr>
        <w:widowControl w:val="0"/>
        <w:tabs>
          <w:tab w:val="left" w:pos="3969"/>
        </w:tabs>
        <w:ind w:left="3969" w:right="21" w:hanging="3969"/>
        <w:rPr>
          <w:sz w:val="22"/>
          <w:szCs w:val="22"/>
        </w:rPr>
      </w:pPr>
      <w:r w:rsidRPr="009301FA">
        <w:rPr>
          <w:sz w:val="22"/>
          <w:szCs w:val="22"/>
        </w:rPr>
        <w:t>zapsaná v obch. rejstříku:</w:t>
      </w:r>
      <w:r w:rsidR="001D1D4B" w:rsidRPr="009301FA">
        <w:rPr>
          <w:sz w:val="22"/>
          <w:szCs w:val="22"/>
        </w:rPr>
        <w:tab/>
        <w:t xml:space="preserve">vedeném u Krajského soudu Ostrava, </w:t>
      </w:r>
      <w:r w:rsidR="002267D5">
        <w:rPr>
          <w:sz w:val="22"/>
          <w:szCs w:val="22"/>
        </w:rPr>
        <w:t xml:space="preserve">sp. zn. </w:t>
      </w:r>
      <w:r w:rsidR="001D1D4B" w:rsidRPr="009301FA">
        <w:rPr>
          <w:sz w:val="22"/>
          <w:szCs w:val="22"/>
        </w:rPr>
        <w:t>B 1104</w:t>
      </w:r>
    </w:p>
    <w:p w14:paraId="247A69ED" w14:textId="77777777" w:rsidR="001D1D4B" w:rsidRPr="009301FA" w:rsidRDefault="001D1D4B" w:rsidP="001D1D4B">
      <w:pPr>
        <w:widowControl w:val="0"/>
        <w:tabs>
          <w:tab w:val="left" w:pos="3969"/>
        </w:tabs>
        <w:ind w:right="21"/>
        <w:rPr>
          <w:sz w:val="22"/>
          <w:szCs w:val="22"/>
        </w:rPr>
      </w:pPr>
      <w:r w:rsidRPr="009301FA">
        <w:rPr>
          <w:sz w:val="22"/>
          <w:szCs w:val="22"/>
        </w:rPr>
        <w:t xml:space="preserve">IČ: </w:t>
      </w:r>
      <w:r w:rsidRPr="009301FA">
        <w:rPr>
          <w:sz w:val="22"/>
          <w:szCs w:val="22"/>
        </w:rPr>
        <w:tab/>
        <w:t>61974757</w:t>
      </w:r>
    </w:p>
    <w:p w14:paraId="073E620C" w14:textId="77777777" w:rsidR="001D1D4B" w:rsidRPr="009301FA" w:rsidRDefault="001D1D4B" w:rsidP="001D1D4B">
      <w:pPr>
        <w:widowControl w:val="0"/>
        <w:tabs>
          <w:tab w:val="left" w:pos="3969"/>
        </w:tabs>
        <w:ind w:right="21"/>
        <w:rPr>
          <w:sz w:val="22"/>
          <w:szCs w:val="22"/>
        </w:rPr>
      </w:pPr>
      <w:r w:rsidRPr="009301FA">
        <w:rPr>
          <w:sz w:val="22"/>
          <w:szCs w:val="22"/>
        </w:rPr>
        <w:t>DIČ:</w:t>
      </w:r>
      <w:r w:rsidRPr="009301FA">
        <w:rPr>
          <w:sz w:val="22"/>
          <w:szCs w:val="22"/>
        </w:rPr>
        <w:tab/>
        <w:t>CZ61974757  plátce DPH</w:t>
      </w:r>
    </w:p>
    <w:p w14:paraId="7F441BA1" w14:textId="77777777" w:rsidR="001D1D4B" w:rsidRPr="009301FA" w:rsidRDefault="001D1D4B" w:rsidP="001D1D4B">
      <w:pPr>
        <w:widowControl w:val="0"/>
        <w:tabs>
          <w:tab w:val="left" w:pos="3969"/>
        </w:tabs>
        <w:ind w:right="21"/>
        <w:rPr>
          <w:sz w:val="22"/>
          <w:szCs w:val="22"/>
        </w:rPr>
      </w:pPr>
      <w:r w:rsidRPr="009301FA">
        <w:rPr>
          <w:sz w:val="22"/>
          <w:szCs w:val="22"/>
        </w:rPr>
        <w:t>bankovní spojení:</w:t>
      </w:r>
      <w:r w:rsidRPr="009301FA">
        <w:rPr>
          <w:sz w:val="22"/>
          <w:szCs w:val="22"/>
        </w:rPr>
        <w:tab/>
        <w:t>Komerční banka, a.s., pobočka Ostrava, Nádražní 12</w:t>
      </w:r>
    </w:p>
    <w:p w14:paraId="72E4F54F" w14:textId="77777777" w:rsidR="001D1D4B" w:rsidRPr="009301FA" w:rsidRDefault="001D1D4B" w:rsidP="001D1D4B">
      <w:pPr>
        <w:widowControl w:val="0"/>
        <w:tabs>
          <w:tab w:val="left" w:pos="3969"/>
        </w:tabs>
        <w:ind w:right="21"/>
        <w:rPr>
          <w:sz w:val="22"/>
          <w:szCs w:val="22"/>
        </w:rPr>
      </w:pPr>
      <w:r w:rsidRPr="009301FA">
        <w:rPr>
          <w:sz w:val="22"/>
          <w:szCs w:val="22"/>
        </w:rPr>
        <w:t>číslo účtu:</w:t>
      </w:r>
      <w:r w:rsidRPr="009301FA">
        <w:rPr>
          <w:sz w:val="22"/>
          <w:szCs w:val="22"/>
        </w:rPr>
        <w:tab/>
        <w:t>5708761/0100</w:t>
      </w:r>
    </w:p>
    <w:p w14:paraId="54A3C16C" w14:textId="77777777" w:rsidR="001D1D4B" w:rsidRPr="009301FA" w:rsidRDefault="001D1D4B" w:rsidP="001D1D4B">
      <w:pPr>
        <w:widowControl w:val="0"/>
        <w:tabs>
          <w:tab w:val="left" w:pos="3969"/>
        </w:tabs>
        <w:ind w:right="21"/>
        <w:rPr>
          <w:sz w:val="22"/>
          <w:szCs w:val="22"/>
        </w:rPr>
      </w:pPr>
      <w:r w:rsidRPr="009301FA">
        <w:rPr>
          <w:sz w:val="22"/>
          <w:szCs w:val="22"/>
        </w:rPr>
        <w:t>bankovní spojení:</w:t>
      </w:r>
      <w:r w:rsidRPr="009301FA">
        <w:rPr>
          <w:sz w:val="22"/>
          <w:szCs w:val="22"/>
        </w:rPr>
        <w:tab/>
        <w:t xml:space="preserve">UniCredit Bank Czech Republic, a.s. </w:t>
      </w:r>
    </w:p>
    <w:p w14:paraId="29403177" w14:textId="77777777" w:rsidR="001D1D4B" w:rsidRPr="009301FA" w:rsidRDefault="001D1D4B" w:rsidP="001D1D4B">
      <w:pPr>
        <w:widowControl w:val="0"/>
        <w:tabs>
          <w:tab w:val="left" w:pos="3969"/>
        </w:tabs>
        <w:ind w:right="21"/>
        <w:rPr>
          <w:sz w:val="22"/>
          <w:szCs w:val="22"/>
        </w:rPr>
      </w:pPr>
      <w:r w:rsidRPr="009301FA">
        <w:rPr>
          <w:sz w:val="22"/>
          <w:szCs w:val="22"/>
        </w:rPr>
        <w:t xml:space="preserve">číslo účtu: </w:t>
      </w:r>
      <w:r w:rsidRPr="009301FA">
        <w:rPr>
          <w:sz w:val="22"/>
          <w:szCs w:val="22"/>
        </w:rPr>
        <w:tab/>
        <w:t>2105677586/2700</w:t>
      </w:r>
    </w:p>
    <w:p w14:paraId="1EB664EB" w14:textId="77777777" w:rsidR="00297857" w:rsidRPr="009301FA" w:rsidRDefault="00CB316C" w:rsidP="00882C76">
      <w:pPr>
        <w:tabs>
          <w:tab w:val="left" w:pos="3969"/>
        </w:tabs>
        <w:ind w:right="21"/>
        <w:rPr>
          <w:sz w:val="22"/>
          <w:szCs w:val="22"/>
        </w:rPr>
      </w:pPr>
      <w:r w:rsidRPr="009301FA">
        <w:rPr>
          <w:sz w:val="22"/>
          <w:szCs w:val="22"/>
        </w:rPr>
        <w:t>zastoupen</w:t>
      </w:r>
      <w:r w:rsidR="00D80272" w:rsidRPr="009301FA">
        <w:rPr>
          <w:sz w:val="22"/>
          <w:szCs w:val="22"/>
        </w:rPr>
        <w:t>:</w:t>
      </w:r>
      <w:r w:rsidR="001D1D4B" w:rsidRPr="009301FA">
        <w:rPr>
          <w:sz w:val="22"/>
          <w:szCs w:val="22"/>
        </w:rPr>
        <w:tab/>
      </w:r>
      <w:r w:rsidR="00297857" w:rsidRPr="009301FA">
        <w:rPr>
          <w:sz w:val="22"/>
          <w:szCs w:val="22"/>
        </w:rPr>
        <w:t>Ing. Danielem Morysem, MBA, předseda představenstva</w:t>
      </w:r>
    </w:p>
    <w:p w14:paraId="564A582C" w14:textId="77777777" w:rsidR="00DC71E3" w:rsidRPr="009301FA" w:rsidRDefault="00297857" w:rsidP="00297857">
      <w:pPr>
        <w:tabs>
          <w:tab w:val="left" w:pos="3969"/>
        </w:tabs>
        <w:ind w:right="21"/>
        <w:rPr>
          <w:sz w:val="22"/>
          <w:szCs w:val="22"/>
        </w:rPr>
      </w:pPr>
      <w:r w:rsidRPr="009301FA">
        <w:rPr>
          <w:sz w:val="22"/>
          <w:szCs w:val="22"/>
        </w:rPr>
        <w:tab/>
      </w:r>
      <w:r w:rsidR="00882C76" w:rsidRPr="009301FA">
        <w:rPr>
          <w:sz w:val="22"/>
          <w:szCs w:val="22"/>
        </w:rPr>
        <w:t>Ing. Martin</w:t>
      </w:r>
      <w:r w:rsidRPr="009301FA">
        <w:rPr>
          <w:sz w:val="22"/>
          <w:szCs w:val="22"/>
        </w:rPr>
        <w:t>em</w:t>
      </w:r>
      <w:r w:rsidR="00C3175F" w:rsidRPr="009301FA">
        <w:rPr>
          <w:sz w:val="22"/>
          <w:szCs w:val="22"/>
        </w:rPr>
        <w:t xml:space="preserve"> Chovan</w:t>
      </w:r>
      <w:r w:rsidR="00882C76" w:rsidRPr="009301FA">
        <w:rPr>
          <w:sz w:val="22"/>
          <w:szCs w:val="22"/>
        </w:rPr>
        <w:t>c</w:t>
      </w:r>
      <w:r w:rsidRPr="009301FA">
        <w:rPr>
          <w:sz w:val="22"/>
          <w:szCs w:val="22"/>
        </w:rPr>
        <w:t>em</w:t>
      </w:r>
      <w:r w:rsidR="00882C76" w:rsidRPr="009301FA">
        <w:rPr>
          <w:sz w:val="22"/>
          <w:szCs w:val="22"/>
        </w:rPr>
        <w:t xml:space="preserve">, </w:t>
      </w:r>
      <w:r w:rsidRPr="009301FA">
        <w:rPr>
          <w:sz w:val="22"/>
          <w:szCs w:val="22"/>
        </w:rPr>
        <w:t>členem představenstva</w:t>
      </w:r>
    </w:p>
    <w:p w14:paraId="7D2570CA" w14:textId="77777777" w:rsidR="007C29A0" w:rsidRPr="00B857E1" w:rsidRDefault="00CB316C" w:rsidP="00D444BE">
      <w:pPr>
        <w:pStyle w:val="Text"/>
        <w:widowControl w:val="0"/>
        <w:tabs>
          <w:tab w:val="clear" w:pos="227"/>
          <w:tab w:val="left" w:pos="3969"/>
        </w:tabs>
        <w:spacing w:before="60" w:line="240" w:lineRule="auto"/>
        <w:ind w:right="23"/>
        <w:rPr>
          <w:rStyle w:val="Hypertextovodkaz"/>
          <w:rFonts w:ascii="Times New Roman" w:hAnsi="Times New Roman"/>
          <w:color w:val="auto"/>
          <w:sz w:val="22"/>
          <w:szCs w:val="22"/>
          <w:u w:val="none"/>
          <w:lang w:val="cs-CZ"/>
        </w:rPr>
      </w:pPr>
      <w:r w:rsidRPr="00192E59">
        <w:rPr>
          <w:rStyle w:val="Hypertextovodkaz"/>
          <w:rFonts w:ascii="Times New Roman" w:hAnsi="Times New Roman"/>
          <w:color w:val="auto"/>
          <w:sz w:val="22"/>
          <w:szCs w:val="22"/>
          <w:u w:val="none"/>
          <w:lang w:val="cs-CZ"/>
        </w:rPr>
        <w:t>kontaktní osoba</w:t>
      </w:r>
      <w:r w:rsidR="001D1D4B" w:rsidRPr="00192E59">
        <w:rPr>
          <w:rStyle w:val="Hypertextovodkaz"/>
          <w:rFonts w:ascii="Times New Roman" w:hAnsi="Times New Roman"/>
          <w:color w:val="auto"/>
          <w:sz w:val="22"/>
          <w:szCs w:val="22"/>
          <w:u w:val="none"/>
          <w:lang w:val="cs-CZ"/>
        </w:rPr>
        <w:t xml:space="preserve"> ve věcech smluvních:</w:t>
      </w:r>
      <w:r w:rsidR="001D1D4B" w:rsidRPr="00192E59">
        <w:rPr>
          <w:rStyle w:val="Hypertextovodkaz"/>
          <w:rFonts w:ascii="Times New Roman" w:hAnsi="Times New Roman"/>
          <w:color w:val="auto"/>
          <w:sz w:val="22"/>
          <w:szCs w:val="22"/>
          <w:u w:val="none"/>
          <w:lang w:val="cs-CZ"/>
        </w:rPr>
        <w:tab/>
        <w:t>Ing. Petr Tomala, vedoucí odboru kolejová vozidla</w:t>
      </w:r>
    </w:p>
    <w:p w14:paraId="2064E94D" w14:textId="77777777" w:rsidR="001D1D4B" w:rsidRPr="009301FA" w:rsidRDefault="007C29A0" w:rsidP="001D1D4B">
      <w:pPr>
        <w:pStyle w:val="Text"/>
        <w:widowControl w:val="0"/>
        <w:tabs>
          <w:tab w:val="clear" w:pos="227"/>
          <w:tab w:val="left" w:pos="3969"/>
        </w:tabs>
        <w:spacing w:line="240" w:lineRule="auto"/>
        <w:ind w:left="3969" w:right="21" w:hanging="3969"/>
        <w:rPr>
          <w:rFonts w:ascii="Times New Roman" w:hAnsi="Times New Roman"/>
          <w:color w:val="auto"/>
          <w:sz w:val="22"/>
          <w:szCs w:val="22"/>
          <w:lang w:val="cs-CZ"/>
        </w:rPr>
      </w:pPr>
      <w:r w:rsidRPr="009301FA">
        <w:rPr>
          <w:rFonts w:ascii="Times New Roman" w:hAnsi="Times New Roman"/>
          <w:color w:val="auto"/>
          <w:sz w:val="22"/>
          <w:szCs w:val="22"/>
          <w:lang w:val="cs-CZ"/>
        </w:rPr>
        <w:tab/>
        <w:t>Tomáš Benda, vedoucí odboru silniční vozidla</w:t>
      </w:r>
    </w:p>
    <w:p w14:paraId="5A56E272" w14:textId="77777777" w:rsidR="00297857" w:rsidRPr="009301FA" w:rsidRDefault="00CB316C" w:rsidP="00D444BE">
      <w:pPr>
        <w:pStyle w:val="Text"/>
        <w:widowControl w:val="0"/>
        <w:tabs>
          <w:tab w:val="clear" w:pos="227"/>
          <w:tab w:val="left" w:pos="3969"/>
        </w:tabs>
        <w:spacing w:before="60" w:line="240" w:lineRule="auto"/>
        <w:ind w:right="23"/>
        <w:rPr>
          <w:rStyle w:val="Hypertextovodkaz"/>
          <w:rFonts w:ascii="Times New Roman" w:hAnsi="Times New Roman"/>
          <w:color w:val="auto"/>
          <w:sz w:val="22"/>
          <w:szCs w:val="22"/>
          <w:u w:val="none"/>
        </w:rPr>
      </w:pPr>
      <w:r w:rsidRPr="00192E59">
        <w:rPr>
          <w:rStyle w:val="Hypertextovodkaz"/>
          <w:rFonts w:ascii="Times New Roman" w:hAnsi="Times New Roman"/>
          <w:color w:val="auto"/>
          <w:sz w:val="22"/>
          <w:szCs w:val="22"/>
          <w:u w:val="none"/>
          <w:lang w:val="de-DE"/>
        </w:rPr>
        <w:t>kontaktní osoba</w:t>
      </w:r>
      <w:r w:rsidR="001D1D4B" w:rsidRPr="00192E59">
        <w:rPr>
          <w:rStyle w:val="Hypertextovodkaz"/>
          <w:rFonts w:ascii="Times New Roman" w:hAnsi="Times New Roman"/>
          <w:color w:val="auto"/>
          <w:sz w:val="22"/>
          <w:szCs w:val="22"/>
          <w:u w:val="none"/>
          <w:lang w:val="de-DE"/>
        </w:rPr>
        <w:t xml:space="preserve"> ve věcech technických:</w:t>
      </w:r>
      <w:r w:rsidR="001D1D4B" w:rsidRPr="00192E59">
        <w:rPr>
          <w:rStyle w:val="Hypertextovodkaz"/>
          <w:rFonts w:ascii="Times New Roman" w:hAnsi="Times New Roman"/>
          <w:color w:val="auto"/>
          <w:sz w:val="22"/>
          <w:szCs w:val="22"/>
          <w:u w:val="none"/>
          <w:lang w:val="de-DE"/>
        </w:rPr>
        <w:tab/>
      </w:r>
      <w:r w:rsidR="00297857" w:rsidRPr="00192E59">
        <w:rPr>
          <w:rStyle w:val="Hypertextovodkaz"/>
          <w:rFonts w:ascii="Times New Roman" w:hAnsi="Times New Roman"/>
          <w:color w:val="auto"/>
          <w:sz w:val="22"/>
          <w:szCs w:val="22"/>
          <w:u w:val="none"/>
          <w:lang w:val="de-DE"/>
        </w:rPr>
        <w:t xml:space="preserve">Ing. </w:t>
      </w:r>
      <w:r w:rsidR="00297857" w:rsidRPr="009301FA">
        <w:rPr>
          <w:rStyle w:val="Hypertextovodkaz"/>
          <w:rFonts w:ascii="Times New Roman" w:hAnsi="Times New Roman"/>
          <w:color w:val="auto"/>
          <w:sz w:val="22"/>
          <w:szCs w:val="22"/>
          <w:u w:val="none"/>
        </w:rPr>
        <w:t xml:space="preserve">Petr Tomala, </w:t>
      </w:r>
    </w:p>
    <w:p w14:paraId="523A2773" w14:textId="77777777" w:rsidR="00297857" w:rsidRPr="009301FA" w:rsidRDefault="00297857" w:rsidP="00297857">
      <w:pPr>
        <w:pStyle w:val="Text"/>
        <w:widowControl w:val="0"/>
        <w:tabs>
          <w:tab w:val="clear" w:pos="227"/>
          <w:tab w:val="left" w:pos="3969"/>
        </w:tabs>
        <w:spacing w:line="240" w:lineRule="auto"/>
        <w:ind w:right="21"/>
        <w:rPr>
          <w:rFonts w:ascii="Times New Roman" w:hAnsi="Times New Roman"/>
          <w:sz w:val="22"/>
          <w:szCs w:val="22"/>
          <w:lang w:val="cs-CZ"/>
        </w:rPr>
      </w:pPr>
      <w:r w:rsidRPr="009301FA">
        <w:rPr>
          <w:rFonts w:ascii="Times New Roman" w:hAnsi="Times New Roman"/>
          <w:sz w:val="22"/>
          <w:szCs w:val="22"/>
          <w:lang w:val="cs-CZ"/>
        </w:rPr>
        <w:tab/>
      </w:r>
      <w:r w:rsidRPr="009301FA">
        <w:rPr>
          <w:rFonts w:ascii="Times New Roman" w:hAnsi="Times New Roman"/>
          <w:color w:val="auto"/>
          <w:sz w:val="22"/>
          <w:szCs w:val="22"/>
          <w:lang w:val="cs-CZ"/>
        </w:rPr>
        <w:t>vedoucí odboru kolejová vozidla</w:t>
      </w:r>
      <w:r w:rsidRPr="009301FA">
        <w:rPr>
          <w:rFonts w:ascii="Times New Roman" w:hAnsi="Times New Roman"/>
          <w:sz w:val="22"/>
          <w:szCs w:val="22"/>
          <w:lang w:val="cs-CZ"/>
        </w:rPr>
        <w:t>,</w:t>
      </w:r>
    </w:p>
    <w:p w14:paraId="1C08402B" w14:textId="77777777" w:rsidR="00297857" w:rsidRPr="009301FA" w:rsidRDefault="00297857" w:rsidP="00297857">
      <w:pPr>
        <w:pStyle w:val="Text"/>
        <w:widowControl w:val="0"/>
        <w:tabs>
          <w:tab w:val="clear" w:pos="227"/>
          <w:tab w:val="left" w:pos="3969"/>
        </w:tabs>
        <w:spacing w:line="240" w:lineRule="auto"/>
        <w:ind w:right="21"/>
        <w:rPr>
          <w:rStyle w:val="Hypertextovodkaz"/>
          <w:rFonts w:ascii="Times New Roman" w:hAnsi="Times New Roman"/>
          <w:sz w:val="22"/>
          <w:szCs w:val="22"/>
          <w:lang w:val="cs-CZ"/>
        </w:rPr>
      </w:pPr>
      <w:r w:rsidRPr="009301FA">
        <w:rPr>
          <w:rFonts w:ascii="Times New Roman" w:hAnsi="Times New Roman"/>
          <w:sz w:val="22"/>
          <w:szCs w:val="22"/>
          <w:lang w:val="cs-CZ"/>
        </w:rPr>
        <w:tab/>
        <w:t xml:space="preserve">tel. 597 402 440, e-mail: </w:t>
      </w:r>
      <w:hyperlink r:id="rId8" w:history="1">
        <w:r w:rsidRPr="009301FA">
          <w:rPr>
            <w:rStyle w:val="Hypertextovodkaz"/>
            <w:rFonts w:ascii="Times New Roman" w:hAnsi="Times New Roman"/>
            <w:sz w:val="22"/>
            <w:szCs w:val="22"/>
            <w:lang w:val="cs-CZ"/>
          </w:rPr>
          <w:t>petr.tomala@dpo.cz</w:t>
        </w:r>
      </w:hyperlink>
    </w:p>
    <w:p w14:paraId="03927FDA" w14:textId="77777777" w:rsidR="00297857" w:rsidRPr="00192E59" w:rsidRDefault="00297857" w:rsidP="00297857">
      <w:pPr>
        <w:pStyle w:val="Text"/>
        <w:widowControl w:val="0"/>
        <w:tabs>
          <w:tab w:val="clear" w:pos="227"/>
          <w:tab w:val="left" w:pos="3969"/>
        </w:tabs>
        <w:spacing w:before="60" w:line="240" w:lineRule="auto"/>
        <w:ind w:right="23"/>
        <w:rPr>
          <w:rStyle w:val="Hypertextovodkaz"/>
          <w:rFonts w:ascii="Times New Roman" w:hAnsi="Times New Roman"/>
          <w:color w:val="auto"/>
          <w:sz w:val="22"/>
          <w:szCs w:val="22"/>
          <w:u w:val="none"/>
          <w:lang w:val="de-DE"/>
        </w:rPr>
      </w:pPr>
      <w:r w:rsidRPr="00192E59">
        <w:rPr>
          <w:rStyle w:val="Hypertextovodkaz"/>
          <w:color w:val="auto"/>
          <w:u w:val="none"/>
          <w:lang w:val="de-DE"/>
        </w:rPr>
        <w:tab/>
      </w:r>
      <w:r w:rsidRPr="00192E59">
        <w:rPr>
          <w:rStyle w:val="Hypertextovodkaz"/>
          <w:rFonts w:ascii="Times New Roman" w:hAnsi="Times New Roman"/>
          <w:color w:val="auto"/>
          <w:sz w:val="22"/>
          <w:szCs w:val="22"/>
          <w:u w:val="none"/>
          <w:lang w:val="de-DE"/>
        </w:rPr>
        <w:t xml:space="preserve">Tomáš Benda, </w:t>
      </w:r>
    </w:p>
    <w:p w14:paraId="263F7396" w14:textId="77777777" w:rsidR="00297857" w:rsidRPr="009301FA" w:rsidRDefault="00297857" w:rsidP="00297857">
      <w:pPr>
        <w:pStyle w:val="Text"/>
        <w:widowControl w:val="0"/>
        <w:tabs>
          <w:tab w:val="clear" w:pos="227"/>
          <w:tab w:val="left" w:pos="3969"/>
        </w:tabs>
        <w:spacing w:line="240" w:lineRule="auto"/>
        <w:ind w:right="21"/>
        <w:rPr>
          <w:rFonts w:ascii="Times New Roman" w:hAnsi="Times New Roman"/>
          <w:sz w:val="22"/>
          <w:szCs w:val="22"/>
          <w:lang w:val="cs-CZ"/>
        </w:rPr>
      </w:pPr>
      <w:r w:rsidRPr="009301FA">
        <w:rPr>
          <w:rFonts w:ascii="Times New Roman" w:hAnsi="Times New Roman"/>
          <w:sz w:val="22"/>
          <w:szCs w:val="22"/>
          <w:lang w:val="cs-CZ"/>
        </w:rPr>
        <w:tab/>
      </w:r>
      <w:r w:rsidRPr="009301FA">
        <w:rPr>
          <w:rFonts w:ascii="Times New Roman" w:hAnsi="Times New Roman"/>
          <w:color w:val="auto"/>
          <w:sz w:val="22"/>
          <w:szCs w:val="22"/>
          <w:lang w:val="cs-CZ"/>
        </w:rPr>
        <w:t>vedoucí odboru silniční vozidla</w:t>
      </w:r>
      <w:r w:rsidRPr="009301FA">
        <w:rPr>
          <w:rFonts w:ascii="Times New Roman" w:hAnsi="Times New Roman"/>
          <w:sz w:val="22"/>
          <w:szCs w:val="22"/>
          <w:lang w:val="cs-CZ"/>
        </w:rPr>
        <w:t>,</w:t>
      </w:r>
    </w:p>
    <w:p w14:paraId="6B420D78" w14:textId="77777777" w:rsidR="00297857" w:rsidRPr="009301FA" w:rsidRDefault="00297857" w:rsidP="00297857">
      <w:pPr>
        <w:pStyle w:val="Text"/>
        <w:widowControl w:val="0"/>
        <w:tabs>
          <w:tab w:val="clear" w:pos="227"/>
          <w:tab w:val="left" w:pos="3969"/>
        </w:tabs>
        <w:spacing w:line="240" w:lineRule="auto"/>
        <w:ind w:right="21"/>
        <w:rPr>
          <w:rStyle w:val="Hypertextovodkaz"/>
          <w:rFonts w:ascii="Times New Roman" w:hAnsi="Times New Roman"/>
          <w:sz w:val="22"/>
          <w:szCs w:val="22"/>
          <w:lang w:val="cs-CZ"/>
        </w:rPr>
      </w:pPr>
      <w:r w:rsidRPr="009301FA">
        <w:rPr>
          <w:rFonts w:ascii="Times New Roman" w:hAnsi="Times New Roman"/>
          <w:sz w:val="22"/>
          <w:szCs w:val="22"/>
          <w:lang w:val="cs-CZ"/>
        </w:rPr>
        <w:tab/>
        <w:t xml:space="preserve">tel. 597 402 800, e-mail: </w:t>
      </w:r>
      <w:hyperlink r:id="rId9" w:history="1">
        <w:r w:rsidRPr="009301FA">
          <w:rPr>
            <w:rStyle w:val="Hypertextovodkaz"/>
            <w:rFonts w:ascii="Times New Roman" w:hAnsi="Times New Roman"/>
            <w:sz w:val="22"/>
            <w:szCs w:val="22"/>
            <w:lang w:val="cs-CZ"/>
          </w:rPr>
          <w:t>tomas.benda@dpo.cz</w:t>
        </w:r>
      </w:hyperlink>
    </w:p>
    <w:p w14:paraId="600B9579" w14:textId="77777777" w:rsidR="00297857" w:rsidRPr="009301FA" w:rsidRDefault="007C29A0" w:rsidP="00297857">
      <w:pPr>
        <w:pStyle w:val="Text"/>
        <w:widowControl w:val="0"/>
        <w:tabs>
          <w:tab w:val="clear" w:pos="227"/>
          <w:tab w:val="left" w:pos="3969"/>
        </w:tabs>
        <w:spacing w:before="60" w:line="240" w:lineRule="auto"/>
        <w:ind w:right="23"/>
        <w:rPr>
          <w:rStyle w:val="Hypertextovodkaz"/>
          <w:rFonts w:ascii="Times New Roman" w:hAnsi="Times New Roman"/>
          <w:color w:val="auto"/>
          <w:sz w:val="22"/>
          <w:szCs w:val="22"/>
          <w:u w:val="none"/>
          <w:lang w:val="cs-CZ"/>
        </w:rPr>
      </w:pPr>
      <w:r w:rsidRPr="009301FA">
        <w:rPr>
          <w:rStyle w:val="Hypertextovodkaz"/>
          <w:rFonts w:ascii="Times New Roman" w:hAnsi="Times New Roman"/>
          <w:color w:val="auto"/>
          <w:sz w:val="22"/>
          <w:szCs w:val="22"/>
          <w:u w:val="none"/>
          <w:lang w:val="cs-CZ"/>
        </w:rPr>
        <w:tab/>
      </w:r>
      <w:r w:rsidR="00297857" w:rsidRPr="009301FA">
        <w:rPr>
          <w:rStyle w:val="Hypertextovodkaz"/>
          <w:rFonts w:ascii="Times New Roman" w:hAnsi="Times New Roman"/>
          <w:color w:val="auto"/>
          <w:sz w:val="22"/>
          <w:szCs w:val="22"/>
          <w:u w:val="none"/>
          <w:lang w:val="cs-CZ"/>
        </w:rPr>
        <w:t>Mgr. Radim Pilch,</w:t>
      </w:r>
    </w:p>
    <w:p w14:paraId="37723DEA" w14:textId="37F451DC" w:rsidR="00297857" w:rsidRPr="009301FA" w:rsidRDefault="00297857" w:rsidP="00297857">
      <w:pPr>
        <w:pStyle w:val="Text"/>
        <w:widowControl w:val="0"/>
        <w:tabs>
          <w:tab w:val="clear" w:pos="227"/>
          <w:tab w:val="left" w:pos="3969"/>
        </w:tabs>
        <w:spacing w:line="240" w:lineRule="auto"/>
        <w:ind w:right="21"/>
        <w:rPr>
          <w:rStyle w:val="Hypertextovodkaz"/>
          <w:rFonts w:ascii="Times New Roman" w:hAnsi="Times New Roman"/>
          <w:color w:val="auto"/>
          <w:sz w:val="22"/>
          <w:szCs w:val="22"/>
          <w:u w:val="none"/>
          <w:lang w:val="cs-CZ"/>
        </w:rPr>
      </w:pPr>
      <w:r w:rsidRPr="009301FA">
        <w:rPr>
          <w:rStyle w:val="Hypertextovodkaz"/>
          <w:rFonts w:ascii="Times New Roman" w:hAnsi="Times New Roman"/>
          <w:color w:val="auto"/>
          <w:sz w:val="22"/>
          <w:szCs w:val="22"/>
          <w:u w:val="none"/>
          <w:lang w:val="cs-CZ"/>
        </w:rPr>
        <w:tab/>
        <w:t>vedoucí odboru bezpečnost</w:t>
      </w:r>
    </w:p>
    <w:p w14:paraId="34BE169F" w14:textId="77777777" w:rsidR="00297857" w:rsidRPr="009301FA" w:rsidRDefault="00297857" w:rsidP="00297857">
      <w:pPr>
        <w:pStyle w:val="Text"/>
        <w:widowControl w:val="0"/>
        <w:tabs>
          <w:tab w:val="clear" w:pos="227"/>
          <w:tab w:val="left" w:pos="3969"/>
        </w:tabs>
        <w:spacing w:line="240" w:lineRule="auto"/>
        <w:ind w:right="21"/>
        <w:rPr>
          <w:rFonts w:ascii="Times New Roman" w:hAnsi="Times New Roman"/>
          <w:sz w:val="22"/>
          <w:szCs w:val="22"/>
          <w:lang w:val="cs-CZ"/>
        </w:rPr>
      </w:pPr>
      <w:r w:rsidRPr="009301FA">
        <w:rPr>
          <w:rStyle w:val="Hypertextovodkaz"/>
          <w:rFonts w:ascii="Times New Roman" w:hAnsi="Times New Roman"/>
          <w:color w:val="auto"/>
          <w:sz w:val="22"/>
          <w:szCs w:val="22"/>
          <w:u w:val="none"/>
          <w:lang w:val="cs-CZ"/>
        </w:rPr>
        <w:tab/>
        <w:t xml:space="preserve">Tel. 597 401 120, e-mail: </w:t>
      </w:r>
      <w:hyperlink r:id="rId10" w:history="1">
        <w:r w:rsidRPr="009301FA">
          <w:rPr>
            <w:rStyle w:val="Hypertextovodkaz"/>
            <w:rFonts w:ascii="Times New Roman" w:hAnsi="Times New Roman"/>
            <w:sz w:val="22"/>
            <w:szCs w:val="22"/>
            <w:lang w:val="cs-CZ"/>
          </w:rPr>
          <w:t>radim.pilch@dpo.cz</w:t>
        </w:r>
      </w:hyperlink>
    </w:p>
    <w:p w14:paraId="7B7698B7" w14:textId="77777777" w:rsidR="00297857" w:rsidRPr="009301FA" w:rsidRDefault="00297857" w:rsidP="00297857">
      <w:pPr>
        <w:pStyle w:val="Text"/>
        <w:widowControl w:val="0"/>
        <w:tabs>
          <w:tab w:val="clear" w:pos="227"/>
          <w:tab w:val="left" w:pos="3969"/>
        </w:tabs>
        <w:spacing w:before="60" w:line="240" w:lineRule="auto"/>
        <w:ind w:right="23"/>
        <w:rPr>
          <w:rStyle w:val="Hypertextovodkaz"/>
          <w:rFonts w:ascii="Times New Roman" w:hAnsi="Times New Roman"/>
          <w:color w:val="auto"/>
          <w:sz w:val="22"/>
          <w:szCs w:val="22"/>
          <w:u w:val="none"/>
          <w:lang w:val="cs-CZ"/>
        </w:rPr>
      </w:pPr>
      <w:r w:rsidRPr="009301FA">
        <w:rPr>
          <w:rStyle w:val="Hypertextovodkaz"/>
          <w:rFonts w:ascii="Times New Roman" w:hAnsi="Times New Roman"/>
          <w:color w:val="auto"/>
          <w:sz w:val="22"/>
          <w:szCs w:val="22"/>
          <w:u w:val="none"/>
          <w:lang w:val="cs-CZ"/>
        </w:rPr>
        <w:tab/>
        <w:t>Bc. Ondřej Čubík,</w:t>
      </w:r>
    </w:p>
    <w:p w14:paraId="0FCDA536" w14:textId="03228B49" w:rsidR="00297857" w:rsidRPr="009301FA" w:rsidRDefault="00297857" w:rsidP="00297857">
      <w:pPr>
        <w:pStyle w:val="Text"/>
        <w:widowControl w:val="0"/>
        <w:tabs>
          <w:tab w:val="clear" w:pos="227"/>
          <w:tab w:val="left" w:pos="3969"/>
        </w:tabs>
        <w:spacing w:line="240" w:lineRule="auto"/>
        <w:ind w:right="21"/>
        <w:rPr>
          <w:rStyle w:val="Hypertextovodkaz"/>
          <w:rFonts w:ascii="Times New Roman" w:hAnsi="Times New Roman"/>
          <w:color w:val="auto"/>
          <w:sz w:val="22"/>
          <w:szCs w:val="22"/>
          <w:u w:val="none"/>
          <w:lang w:val="cs-CZ"/>
        </w:rPr>
      </w:pPr>
      <w:r w:rsidRPr="009301FA">
        <w:rPr>
          <w:rStyle w:val="Hypertextovodkaz"/>
          <w:rFonts w:ascii="Times New Roman" w:hAnsi="Times New Roman"/>
          <w:color w:val="auto"/>
          <w:sz w:val="22"/>
          <w:szCs w:val="22"/>
          <w:u w:val="none"/>
          <w:lang w:val="cs-CZ"/>
        </w:rPr>
        <w:tab/>
        <w:t>odborný referent odboru bezpečnost</w:t>
      </w:r>
    </w:p>
    <w:p w14:paraId="5F47BE7D" w14:textId="2EE5632E" w:rsidR="00297857" w:rsidRPr="009301FA" w:rsidRDefault="00297857" w:rsidP="00297857">
      <w:pPr>
        <w:pStyle w:val="Text"/>
        <w:widowControl w:val="0"/>
        <w:tabs>
          <w:tab w:val="clear" w:pos="227"/>
          <w:tab w:val="left" w:pos="3969"/>
        </w:tabs>
        <w:spacing w:line="240" w:lineRule="auto"/>
        <w:ind w:right="21"/>
        <w:rPr>
          <w:rFonts w:ascii="Times New Roman" w:hAnsi="Times New Roman"/>
          <w:sz w:val="22"/>
          <w:szCs w:val="22"/>
          <w:lang w:val="cs-CZ"/>
        </w:rPr>
      </w:pPr>
      <w:r w:rsidRPr="009301FA">
        <w:rPr>
          <w:rStyle w:val="Hypertextovodkaz"/>
          <w:rFonts w:ascii="Times New Roman" w:hAnsi="Times New Roman"/>
          <w:color w:val="auto"/>
          <w:sz w:val="22"/>
          <w:szCs w:val="22"/>
          <w:u w:val="none"/>
          <w:lang w:val="cs-CZ"/>
        </w:rPr>
        <w:tab/>
        <w:t xml:space="preserve">Tel. 597 401 120, e-mail: </w:t>
      </w:r>
      <w:hyperlink r:id="rId11" w:history="1">
        <w:r w:rsidR="0053625A" w:rsidRPr="00412B43">
          <w:rPr>
            <w:rStyle w:val="Hypertextovodkaz"/>
            <w:rFonts w:ascii="Times New Roman" w:hAnsi="Times New Roman"/>
            <w:sz w:val="22"/>
            <w:szCs w:val="22"/>
            <w:lang w:val="cs-CZ"/>
          </w:rPr>
          <w:t>ondrej.cubik@dpo.cz</w:t>
        </w:r>
      </w:hyperlink>
    </w:p>
    <w:p w14:paraId="5E63B240" w14:textId="77777777" w:rsidR="007C29A0" w:rsidRPr="009301FA" w:rsidRDefault="00297857" w:rsidP="007C29A0">
      <w:pPr>
        <w:pStyle w:val="Text"/>
        <w:widowControl w:val="0"/>
        <w:tabs>
          <w:tab w:val="clear" w:pos="227"/>
          <w:tab w:val="left" w:pos="3969"/>
        </w:tabs>
        <w:spacing w:before="60" w:line="240" w:lineRule="auto"/>
        <w:ind w:right="23"/>
        <w:rPr>
          <w:rStyle w:val="Hypertextovodkaz"/>
          <w:rFonts w:ascii="Times New Roman" w:hAnsi="Times New Roman"/>
          <w:color w:val="auto"/>
          <w:sz w:val="22"/>
          <w:szCs w:val="22"/>
          <w:u w:val="none"/>
          <w:lang w:val="cs-CZ"/>
        </w:rPr>
      </w:pPr>
      <w:r w:rsidRPr="009301FA">
        <w:rPr>
          <w:rStyle w:val="Hypertextovodkaz"/>
          <w:rFonts w:ascii="Times New Roman" w:hAnsi="Times New Roman"/>
          <w:color w:val="auto"/>
          <w:sz w:val="22"/>
          <w:szCs w:val="22"/>
          <w:u w:val="none"/>
          <w:lang w:val="cs-CZ"/>
        </w:rPr>
        <w:tab/>
      </w:r>
      <w:r w:rsidR="007C29A0" w:rsidRPr="009301FA">
        <w:rPr>
          <w:rStyle w:val="Hypertextovodkaz"/>
          <w:rFonts w:ascii="Times New Roman" w:hAnsi="Times New Roman"/>
          <w:color w:val="auto"/>
          <w:sz w:val="22"/>
          <w:szCs w:val="22"/>
          <w:u w:val="none"/>
          <w:lang w:val="cs-CZ"/>
        </w:rPr>
        <w:t>Ing. Roman Vaverka,</w:t>
      </w:r>
    </w:p>
    <w:p w14:paraId="31BA3038" w14:textId="1B35842F" w:rsidR="007C29A0" w:rsidRDefault="007C29A0" w:rsidP="007C29A0">
      <w:pPr>
        <w:pStyle w:val="Text"/>
        <w:widowControl w:val="0"/>
        <w:tabs>
          <w:tab w:val="clear" w:pos="227"/>
          <w:tab w:val="left" w:pos="3969"/>
        </w:tabs>
        <w:spacing w:line="240" w:lineRule="auto"/>
        <w:ind w:right="21"/>
        <w:rPr>
          <w:rStyle w:val="Hypertextovodkaz"/>
          <w:rFonts w:ascii="Times New Roman" w:hAnsi="Times New Roman"/>
          <w:color w:val="auto"/>
          <w:sz w:val="22"/>
          <w:szCs w:val="22"/>
          <w:u w:val="none"/>
          <w:lang w:val="cs-CZ"/>
        </w:rPr>
      </w:pPr>
      <w:r w:rsidRPr="009301FA">
        <w:rPr>
          <w:rStyle w:val="Hypertextovodkaz"/>
          <w:rFonts w:ascii="Times New Roman" w:hAnsi="Times New Roman"/>
          <w:color w:val="auto"/>
          <w:sz w:val="22"/>
          <w:szCs w:val="22"/>
          <w:u w:val="none"/>
          <w:lang w:val="cs-CZ"/>
        </w:rPr>
        <w:tab/>
        <w:t>vedoucí oddělení IT technologie dopravy</w:t>
      </w:r>
    </w:p>
    <w:p w14:paraId="6F1CC102" w14:textId="76A13BF6" w:rsidR="00192E59" w:rsidRPr="009301FA" w:rsidRDefault="00192E59" w:rsidP="007C29A0">
      <w:pPr>
        <w:pStyle w:val="Text"/>
        <w:widowControl w:val="0"/>
        <w:tabs>
          <w:tab w:val="clear" w:pos="227"/>
          <w:tab w:val="left" w:pos="3969"/>
        </w:tabs>
        <w:spacing w:line="240" w:lineRule="auto"/>
        <w:ind w:right="21"/>
        <w:rPr>
          <w:rStyle w:val="Hypertextovodkaz"/>
          <w:rFonts w:ascii="Times New Roman" w:hAnsi="Times New Roman"/>
          <w:color w:val="auto"/>
          <w:sz w:val="22"/>
          <w:szCs w:val="22"/>
          <w:u w:val="none"/>
          <w:lang w:val="cs-CZ"/>
        </w:rPr>
      </w:pPr>
      <w:r>
        <w:rPr>
          <w:rStyle w:val="Hypertextovodkaz"/>
          <w:rFonts w:ascii="Times New Roman" w:hAnsi="Times New Roman"/>
          <w:color w:val="auto"/>
          <w:sz w:val="22"/>
          <w:szCs w:val="22"/>
          <w:u w:val="none"/>
          <w:lang w:val="cs-CZ"/>
        </w:rPr>
        <w:tab/>
      </w:r>
      <w:r w:rsidRPr="009301FA">
        <w:rPr>
          <w:rStyle w:val="Hypertextovodkaz"/>
          <w:rFonts w:ascii="Times New Roman" w:hAnsi="Times New Roman"/>
          <w:color w:val="auto"/>
          <w:sz w:val="22"/>
          <w:szCs w:val="22"/>
          <w:u w:val="none"/>
          <w:lang w:val="cs-CZ"/>
        </w:rPr>
        <w:t>Tel. 597 401 </w:t>
      </w:r>
      <w:r>
        <w:rPr>
          <w:rStyle w:val="Hypertextovodkaz"/>
          <w:rFonts w:ascii="Times New Roman" w:hAnsi="Times New Roman"/>
          <w:color w:val="auto"/>
          <w:sz w:val="22"/>
          <w:szCs w:val="22"/>
          <w:u w:val="none"/>
          <w:lang w:val="cs-CZ"/>
        </w:rPr>
        <w:t>185</w:t>
      </w:r>
      <w:r w:rsidRPr="009301FA">
        <w:rPr>
          <w:rStyle w:val="Hypertextovodkaz"/>
          <w:rFonts w:ascii="Times New Roman" w:hAnsi="Times New Roman"/>
          <w:color w:val="auto"/>
          <w:sz w:val="22"/>
          <w:szCs w:val="22"/>
          <w:u w:val="none"/>
          <w:lang w:val="cs-CZ"/>
        </w:rPr>
        <w:t xml:space="preserve">, e-mail: </w:t>
      </w:r>
      <w:hyperlink r:id="rId12" w:history="1">
        <w:r w:rsidRPr="007B73B6">
          <w:rPr>
            <w:rStyle w:val="Hypertextovodkaz"/>
            <w:rFonts w:ascii="Times New Roman" w:hAnsi="Times New Roman"/>
            <w:sz w:val="22"/>
            <w:szCs w:val="22"/>
            <w:lang w:val="cs-CZ"/>
          </w:rPr>
          <w:t>roman.vaverka@dpo.cz</w:t>
        </w:r>
      </w:hyperlink>
    </w:p>
    <w:p w14:paraId="0D1E3771" w14:textId="69A5B295" w:rsidR="001D1D4B" w:rsidRPr="00C460EA" w:rsidRDefault="001D1D4B" w:rsidP="00192E59">
      <w:pPr>
        <w:pStyle w:val="Text"/>
        <w:widowControl w:val="0"/>
        <w:tabs>
          <w:tab w:val="clear" w:pos="227"/>
          <w:tab w:val="left" w:pos="3969"/>
        </w:tabs>
        <w:spacing w:line="240" w:lineRule="auto"/>
        <w:ind w:right="21"/>
        <w:rPr>
          <w:b/>
          <w:sz w:val="22"/>
          <w:szCs w:val="22"/>
          <w:lang w:val="cs-CZ"/>
        </w:rPr>
      </w:pPr>
      <w:r w:rsidRPr="00C460EA">
        <w:rPr>
          <w:sz w:val="22"/>
          <w:szCs w:val="22"/>
          <w:lang w:val="cs-CZ"/>
        </w:rPr>
        <w:t>dále jen</w:t>
      </w:r>
      <w:r w:rsidRPr="00C460EA">
        <w:rPr>
          <w:b/>
          <w:sz w:val="22"/>
          <w:szCs w:val="22"/>
          <w:lang w:val="cs-CZ"/>
        </w:rPr>
        <w:t xml:space="preserve"> „</w:t>
      </w:r>
      <w:r w:rsidR="00312751" w:rsidRPr="00C460EA">
        <w:rPr>
          <w:b/>
          <w:sz w:val="22"/>
          <w:szCs w:val="22"/>
          <w:lang w:val="cs-CZ"/>
        </w:rPr>
        <w:t>objednatel</w:t>
      </w:r>
      <w:r w:rsidRPr="00C460EA">
        <w:rPr>
          <w:b/>
          <w:sz w:val="22"/>
          <w:szCs w:val="22"/>
          <w:lang w:val="cs-CZ"/>
        </w:rPr>
        <w:t>“</w:t>
      </w:r>
    </w:p>
    <w:p w14:paraId="5B41A372" w14:textId="77777777" w:rsidR="001D1D4B" w:rsidRPr="009301FA" w:rsidRDefault="001D1D4B" w:rsidP="005A090B">
      <w:pPr>
        <w:widowControl w:val="0"/>
        <w:ind w:right="21"/>
        <w:jc w:val="both"/>
        <w:rPr>
          <w:sz w:val="22"/>
          <w:szCs w:val="22"/>
        </w:rPr>
      </w:pPr>
    </w:p>
    <w:p w14:paraId="00282B81" w14:textId="77777777" w:rsidR="001D1D4B" w:rsidRPr="009301FA" w:rsidRDefault="001D1D4B" w:rsidP="001D1D4B">
      <w:pPr>
        <w:widowControl w:val="0"/>
        <w:ind w:right="21"/>
        <w:jc w:val="both"/>
        <w:rPr>
          <w:sz w:val="22"/>
          <w:szCs w:val="22"/>
        </w:rPr>
      </w:pPr>
      <w:r w:rsidRPr="009301FA">
        <w:rPr>
          <w:sz w:val="22"/>
          <w:szCs w:val="22"/>
        </w:rPr>
        <w:t>a</w:t>
      </w:r>
    </w:p>
    <w:p w14:paraId="2019943C" w14:textId="77777777" w:rsidR="001D1D4B" w:rsidRPr="009301FA" w:rsidRDefault="001D1D4B" w:rsidP="001D1D4B">
      <w:pPr>
        <w:widowControl w:val="0"/>
        <w:ind w:right="21"/>
        <w:jc w:val="both"/>
        <w:rPr>
          <w:sz w:val="22"/>
          <w:szCs w:val="22"/>
        </w:rPr>
      </w:pPr>
    </w:p>
    <w:p w14:paraId="10588743" w14:textId="77777777" w:rsidR="001D1D4B" w:rsidRPr="009301FA" w:rsidRDefault="00312751" w:rsidP="005A090B">
      <w:pPr>
        <w:widowControl w:val="0"/>
        <w:tabs>
          <w:tab w:val="left" w:pos="3969"/>
        </w:tabs>
        <w:ind w:right="21"/>
        <w:jc w:val="both"/>
        <w:rPr>
          <w:b/>
          <w:sz w:val="22"/>
          <w:szCs w:val="22"/>
        </w:rPr>
      </w:pPr>
      <w:r w:rsidRPr="009301FA">
        <w:rPr>
          <w:b/>
          <w:sz w:val="22"/>
          <w:szCs w:val="22"/>
        </w:rPr>
        <w:t>Zhotovitel</w:t>
      </w:r>
      <w:r w:rsidR="001D1D4B" w:rsidRPr="009301FA">
        <w:rPr>
          <w:b/>
          <w:sz w:val="22"/>
          <w:szCs w:val="22"/>
        </w:rPr>
        <w:t>:</w:t>
      </w:r>
      <w:r w:rsidR="005A090B" w:rsidRPr="009301FA">
        <w:rPr>
          <w:b/>
          <w:sz w:val="22"/>
          <w:szCs w:val="22"/>
        </w:rPr>
        <w:tab/>
      </w:r>
    </w:p>
    <w:p w14:paraId="2F49BF73" w14:textId="77777777" w:rsidR="001D1D4B" w:rsidRPr="009301FA" w:rsidRDefault="001D1D4B" w:rsidP="005A090B">
      <w:pPr>
        <w:widowControl w:val="0"/>
        <w:tabs>
          <w:tab w:val="left" w:pos="3969"/>
        </w:tabs>
        <w:ind w:right="21"/>
        <w:jc w:val="both"/>
        <w:rPr>
          <w:sz w:val="22"/>
          <w:szCs w:val="22"/>
        </w:rPr>
      </w:pPr>
      <w:r w:rsidRPr="009301FA">
        <w:rPr>
          <w:sz w:val="22"/>
          <w:szCs w:val="22"/>
        </w:rPr>
        <w:t>se sídlem/místem podnikání:</w:t>
      </w:r>
      <w:r w:rsidR="005A090B" w:rsidRPr="009301FA">
        <w:rPr>
          <w:sz w:val="22"/>
          <w:szCs w:val="22"/>
        </w:rPr>
        <w:tab/>
      </w:r>
    </w:p>
    <w:p w14:paraId="3B427BC4" w14:textId="77777777" w:rsidR="001D1D4B" w:rsidRPr="009301FA" w:rsidRDefault="001D1D4B" w:rsidP="005A090B">
      <w:pPr>
        <w:widowControl w:val="0"/>
        <w:tabs>
          <w:tab w:val="left" w:pos="3969"/>
        </w:tabs>
        <w:ind w:right="21"/>
        <w:jc w:val="both"/>
        <w:rPr>
          <w:sz w:val="22"/>
          <w:szCs w:val="22"/>
        </w:rPr>
      </w:pPr>
      <w:r w:rsidRPr="009301FA">
        <w:rPr>
          <w:sz w:val="22"/>
          <w:szCs w:val="22"/>
        </w:rPr>
        <w:t>právní forma:</w:t>
      </w:r>
      <w:r w:rsidR="005A090B" w:rsidRPr="009301FA">
        <w:rPr>
          <w:sz w:val="22"/>
          <w:szCs w:val="22"/>
        </w:rPr>
        <w:tab/>
      </w:r>
    </w:p>
    <w:p w14:paraId="0092D1A5" w14:textId="77777777" w:rsidR="006F7012" w:rsidRPr="009301FA" w:rsidRDefault="00EB532C" w:rsidP="00B32A29">
      <w:pPr>
        <w:tabs>
          <w:tab w:val="left" w:pos="3969"/>
        </w:tabs>
        <w:ind w:hanging="15"/>
        <w:rPr>
          <w:rFonts w:ascii="Tahoma" w:hAnsi="Tahoma"/>
        </w:rPr>
      </w:pPr>
      <w:r w:rsidRPr="009301FA">
        <w:rPr>
          <w:sz w:val="22"/>
          <w:szCs w:val="22"/>
        </w:rPr>
        <w:t>zapsaná v obch. Rejstříku</w:t>
      </w:r>
      <w:r w:rsidR="005A090B" w:rsidRPr="009301FA">
        <w:rPr>
          <w:sz w:val="22"/>
          <w:szCs w:val="22"/>
        </w:rPr>
        <w:t>:</w:t>
      </w:r>
      <w:r w:rsidR="00B32A29" w:rsidRPr="009301FA">
        <w:rPr>
          <w:sz w:val="22"/>
          <w:szCs w:val="22"/>
        </w:rPr>
        <w:tab/>
      </w:r>
    </w:p>
    <w:p w14:paraId="1B814657" w14:textId="77777777" w:rsidR="001D1D4B" w:rsidRPr="009301FA" w:rsidRDefault="001D1D4B" w:rsidP="00B32A29">
      <w:pPr>
        <w:widowControl w:val="0"/>
        <w:tabs>
          <w:tab w:val="left" w:pos="3969"/>
        </w:tabs>
        <w:ind w:right="21"/>
        <w:jc w:val="both"/>
        <w:rPr>
          <w:sz w:val="22"/>
          <w:szCs w:val="22"/>
        </w:rPr>
      </w:pPr>
      <w:r w:rsidRPr="009301FA">
        <w:rPr>
          <w:sz w:val="22"/>
          <w:szCs w:val="22"/>
        </w:rPr>
        <w:t>IČ:</w:t>
      </w:r>
      <w:r w:rsidR="00B32A29" w:rsidRPr="009301FA">
        <w:rPr>
          <w:sz w:val="22"/>
          <w:szCs w:val="22"/>
        </w:rPr>
        <w:tab/>
      </w:r>
    </w:p>
    <w:p w14:paraId="49742F34" w14:textId="77777777" w:rsidR="001D1D4B" w:rsidRPr="009301FA" w:rsidRDefault="001D1D4B" w:rsidP="00B32A29">
      <w:pPr>
        <w:widowControl w:val="0"/>
        <w:tabs>
          <w:tab w:val="left" w:pos="3969"/>
        </w:tabs>
        <w:ind w:right="21"/>
        <w:jc w:val="both"/>
        <w:rPr>
          <w:sz w:val="22"/>
          <w:szCs w:val="22"/>
        </w:rPr>
      </w:pPr>
      <w:r w:rsidRPr="009301FA">
        <w:rPr>
          <w:sz w:val="22"/>
          <w:szCs w:val="22"/>
        </w:rPr>
        <w:t>DIČ:</w:t>
      </w:r>
      <w:r w:rsidR="00B32A29" w:rsidRPr="009301FA">
        <w:rPr>
          <w:sz w:val="22"/>
          <w:szCs w:val="22"/>
        </w:rPr>
        <w:tab/>
      </w:r>
    </w:p>
    <w:p w14:paraId="0943BAB1" w14:textId="77777777" w:rsidR="001D1D4B" w:rsidRPr="009301FA" w:rsidRDefault="005A090B" w:rsidP="00B32A29">
      <w:pPr>
        <w:widowControl w:val="0"/>
        <w:tabs>
          <w:tab w:val="left" w:pos="3969"/>
        </w:tabs>
        <w:ind w:right="21"/>
        <w:jc w:val="both"/>
        <w:rPr>
          <w:sz w:val="22"/>
          <w:szCs w:val="22"/>
        </w:rPr>
      </w:pPr>
      <w:r w:rsidRPr="009301FA">
        <w:rPr>
          <w:sz w:val="22"/>
          <w:szCs w:val="22"/>
        </w:rPr>
        <w:t>bankovní spojení:</w:t>
      </w:r>
      <w:r w:rsidR="00B32A29" w:rsidRPr="009301FA">
        <w:rPr>
          <w:sz w:val="22"/>
          <w:szCs w:val="22"/>
        </w:rPr>
        <w:tab/>
      </w:r>
    </w:p>
    <w:p w14:paraId="065DDD8A" w14:textId="77777777" w:rsidR="00CB316C" w:rsidRPr="009301FA" w:rsidRDefault="005A090B" w:rsidP="00B32A29">
      <w:pPr>
        <w:widowControl w:val="0"/>
        <w:tabs>
          <w:tab w:val="left" w:pos="3969"/>
        </w:tabs>
        <w:ind w:right="21"/>
        <w:jc w:val="both"/>
        <w:rPr>
          <w:sz w:val="22"/>
          <w:szCs w:val="22"/>
        </w:rPr>
      </w:pPr>
      <w:r w:rsidRPr="009301FA">
        <w:rPr>
          <w:sz w:val="22"/>
          <w:szCs w:val="22"/>
        </w:rPr>
        <w:t>číslo účtu:</w:t>
      </w:r>
      <w:r w:rsidR="00B32A29" w:rsidRPr="009301FA">
        <w:rPr>
          <w:sz w:val="22"/>
          <w:szCs w:val="22"/>
        </w:rPr>
        <w:tab/>
      </w:r>
    </w:p>
    <w:p w14:paraId="5A08A450" w14:textId="77777777" w:rsidR="001D1D4B" w:rsidRPr="009301FA" w:rsidRDefault="00CB316C" w:rsidP="00B32A29">
      <w:pPr>
        <w:widowControl w:val="0"/>
        <w:tabs>
          <w:tab w:val="left" w:pos="3969"/>
        </w:tabs>
        <w:ind w:right="21"/>
        <w:jc w:val="both"/>
        <w:rPr>
          <w:sz w:val="22"/>
          <w:szCs w:val="22"/>
        </w:rPr>
      </w:pPr>
      <w:r w:rsidRPr="009301FA">
        <w:rPr>
          <w:sz w:val="22"/>
          <w:szCs w:val="22"/>
        </w:rPr>
        <w:t>zastoupen:</w:t>
      </w:r>
      <w:r w:rsidR="00B32A29" w:rsidRPr="009301FA">
        <w:rPr>
          <w:sz w:val="22"/>
          <w:szCs w:val="22"/>
        </w:rPr>
        <w:tab/>
      </w:r>
    </w:p>
    <w:p w14:paraId="18947F36" w14:textId="77777777" w:rsidR="001D1D4B" w:rsidRPr="009301FA" w:rsidRDefault="00CB316C" w:rsidP="00B32A29">
      <w:pPr>
        <w:widowControl w:val="0"/>
        <w:tabs>
          <w:tab w:val="left" w:pos="3969"/>
        </w:tabs>
        <w:ind w:right="21"/>
        <w:jc w:val="both"/>
        <w:rPr>
          <w:sz w:val="22"/>
          <w:szCs w:val="22"/>
        </w:rPr>
      </w:pPr>
      <w:r w:rsidRPr="009301FA">
        <w:rPr>
          <w:sz w:val="22"/>
          <w:szCs w:val="22"/>
        </w:rPr>
        <w:t>kontaktní osoba</w:t>
      </w:r>
      <w:r w:rsidR="006F7012" w:rsidRPr="009301FA">
        <w:rPr>
          <w:sz w:val="22"/>
          <w:szCs w:val="22"/>
        </w:rPr>
        <w:t xml:space="preserve"> ve věcech sml</w:t>
      </w:r>
      <w:r w:rsidR="004A265F" w:rsidRPr="009301FA">
        <w:rPr>
          <w:sz w:val="22"/>
          <w:szCs w:val="22"/>
        </w:rPr>
        <w:t>uvních:</w:t>
      </w:r>
      <w:r w:rsidR="00B32A29" w:rsidRPr="009301FA">
        <w:rPr>
          <w:sz w:val="22"/>
          <w:szCs w:val="22"/>
        </w:rPr>
        <w:tab/>
      </w:r>
    </w:p>
    <w:p w14:paraId="13E0EE8C" w14:textId="77777777" w:rsidR="001D1D4B" w:rsidRPr="009301FA" w:rsidRDefault="00CB316C" w:rsidP="00B32A29">
      <w:pPr>
        <w:widowControl w:val="0"/>
        <w:tabs>
          <w:tab w:val="left" w:pos="3969"/>
        </w:tabs>
        <w:ind w:right="21"/>
        <w:jc w:val="both"/>
        <w:rPr>
          <w:sz w:val="22"/>
          <w:szCs w:val="22"/>
        </w:rPr>
      </w:pPr>
      <w:r w:rsidRPr="009301FA">
        <w:rPr>
          <w:sz w:val="22"/>
          <w:szCs w:val="22"/>
        </w:rPr>
        <w:t>kontaktní osoba</w:t>
      </w:r>
      <w:r w:rsidR="006F7012" w:rsidRPr="009301FA">
        <w:rPr>
          <w:sz w:val="22"/>
          <w:szCs w:val="22"/>
        </w:rPr>
        <w:t xml:space="preserve"> ve věcech te</w:t>
      </w:r>
      <w:r w:rsidR="00B32A29" w:rsidRPr="009301FA">
        <w:rPr>
          <w:sz w:val="22"/>
          <w:szCs w:val="22"/>
        </w:rPr>
        <w:t>chnických:</w:t>
      </w:r>
      <w:r w:rsidR="00B32A29" w:rsidRPr="009301FA">
        <w:rPr>
          <w:sz w:val="22"/>
          <w:szCs w:val="22"/>
        </w:rPr>
        <w:tab/>
      </w:r>
    </w:p>
    <w:p w14:paraId="372C1F9E" w14:textId="77777777" w:rsidR="001D1D4B" w:rsidRPr="009301FA" w:rsidRDefault="001D1D4B" w:rsidP="001D1D4B">
      <w:pPr>
        <w:widowControl w:val="0"/>
        <w:ind w:left="709" w:hanging="709"/>
        <w:rPr>
          <w:sz w:val="22"/>
          <w:szCs w:val="22"/>
        </w:rPr>
      </w:pPr>
    </w:p>
    <w:p w14:paraId="32C5B110" w14:textId="77777777" w:rsidR="001D1D4B" w:rsidRPr="009301FA" w:rsidRDefault="001D1D4B" w:rsidP="001D1D4B">
      <w:pPr>
        <w:pStyle w:val="Text"/>
        <w:widowControl w:val="0"/>
        <w:tabs>
          <w:tab w:val="clear" w:pos="227"/>
          <w:tab w:val="left" w:pos="3969"/>
        </w:tabs>
        <w:spacing w:line="240" w:lineRule="auto"/>
        <w:ind w:right="21"/>
        <w:rPr>
          <w:rFonts w:ascii="Times New Roman" w:hAnsi="Times New Roman"/>
          <w:sz w:val="22"/>
          <w:szCs w:val="22"/>
          <w:lang w:val="cs-CZ"/>
        </w:rPr>
      </w:pPr>
      <w:r w:rsidRPr="009301FA">
        <w:rPr>
          <w:rFonts w:ascii="Times New Roman" w:hAnsi="Times New Roman"/>
          <w:sz w:val="22"/>
          <w:szCs w:val="22"/>
          <w:lang w:val="cs-CZ"/>
        </w:rPr>
        <w:lastRenderedPageBreak/>
        <w:t xml:space="preserve">dále jen </w:t>
      </w:r>
      <w:r w:rsidRPr="009301FA">
        <w:rPr>
          <w:rFonts w:ascii="Times New Roman" w:hAnsi="Times New Roman"/>
          <w:b/>
          <w:sz w:val="22"/>
          <w:szCs w:val="22"/>
          <w:lang w:val="cs-CZ"/>
        </w:rPr>
        <w:t>„</w:t>
      </w:r>
      <w:r w:rsidR="00312751" w:rsidRPr="009301FA">
        <w:rPr>
          <w:rFonts w:ascii="Times New Roman" w:hAnsi="Times New Roman"/>
          <w:b/>
          <w:sz w:val="22"/>
          <w:szCs w:val="22"/>
          <w:lang w:val="cs-CZ"/>
        </w:rPr>
        <w:t>zhotovitel</w:t>
      </w:r>
      <w:r w:rsidRPr="009301FA">
        <w:rPr>
          <w:rFonts w:ascii="Times New Roman" w:hAnsi="Times New Roman"/>
          <w:b/>
          <w:sz w:val="22"/>
          <w:szCs w:val="22"/>
          <w:lang w:val="cs-CZ"/>
        </w:rPr>
        <w:t>“</w:t>
      </w:r>
    </w:p>
    <w:p w14:paraId="65268349" w14:textId="19E2F50D" w:rsidR="001D1D4B" w:rsidRDefault="001D1D4B" w:rsidP="00EB532C">
      <w:pPr>
        <w:widowControl w:val="0"/>
        <w:tabs>
          <w:tab w:val="left" w:pos="9498"/>
        </w:tabs>
        <w:ind w:right="21"/>
        <w:jc w:val="both"/>
        <w:rPr>
          <w:sz w:val="22"/>
        </w:rPr>
      </w:pPr>
    </w:p>
    <w:p w14:paraId="32DFC0AD" w14:textId="550E406E" w:rsidR="00F9596E" w:rsidRDefault="00F9596E" w:rsidP="00EB532C">
      <w:pPr>
        <w:widowControl w:val="0"/>
        <w:tabs>
          <w:tab w:val="left" w:pos="9498"/>
        </w:tabs>
        <w:ind w:right="21"/>
        <w:jc w:val="both"/>
        <w:rPr>
          <w:i/>
          <w:color w:val="00B0F0"/>
          <w:sz w:val="22"/>
          <w:szCs w:val="22"/>
        </w:rPr>
      </w:pPr>
      <w:r w:rsidRPr="009301FA">
        <w:rPr>
          <w:color w:val="00B0F0"/>
          <w:sz w:val="22"/>
          <w:szCs w:val="22"/>
        </w:rPr>
        <w:t>(</w:t>
      </w:r>
      <w:r w:rsidRPr="000A18FC">
        <w:rPr>
          <w:i/>
          <w:color w:val="00B0F0"/>
          <w:sz w:val="22"/>
          <w:szCs w:val="22"/>
        </w:rPr>
        <w:t>Pozn.: Doplní účastník, poté poznámku smaže)</w:t>
      </w:r>
    </w:p>
    <w:p w14:paraId="238EDC8A" w14:textId="77777777" w:rsidR="00F9596E" w:rsidRPr="009301FA" w:rsidRDefault="00F9596E" w:rsidP="00EB532C">
      <w:pPr>
        <w:widowControl w:val="0"/>
        <w:tabs>
          <w:tab w:val="left" w:pos="9498"/>
        </w:tabs>
        <w:ind w:right="21"/>
        <w:jc w:val="both"/>
        <w:rPr>
          <w:sz w:val="22"/>
        </w:rPr>
      </w:pPr>
    </w:p>
    <w:p w14:paraId="11876482" w14:textId="43217A47" w:rsidR="00312751" w:rsidRDefault="001D1D4B" w:rsidP="00312751">
      <w:pPr>
        <w:widowControl w:val="0"/>
        <w:tabs>
          <w:tab w:val="left" w:pos="9498"/>
        </w:tabs>
        <w:ind w:right="21"/>
        <w:jc w:val="both"/>
        <w:rPr>
          <w:sz w:val="22"/>
          <w:szCs w:val="22"/>
        </w:rPr>
      </w:pPr>
      <w:r w:rsidRPr="009301FA">
        <w:rPr>
          <w:sz w:val="22"/>
          <w:szCs w:val="22"/>
        </w:rPr>
        <w:t xml:space="preserve">uzavřely dále uvedeného dne, měsíce a roku v souladu s § </w:t>
      </w:r>
      <w:r w:rsidR="002954B4" w:rsidRPr="009301FA">
        <w:rPr>
          <w:sz w:val="22"/>
          <w:szCs w:val="22"/>
        </w:rPr>
        <w:t>2586</w:t>
      </w:r>
      <w:r w:rsidRPr="009301FA">
        <w:rPr>
          <w:sz w:val="22"/>
          <w:szCs w:val="22"/>
        </w:rPr>
        <w:t xml:space="preserve"> a násl. zákona č.  89/2012 Sb., občanský zákoník, a za podmínek dále uvedených tuto smlouvu</w:t>
      </w:r>
      <w:r w:rsidR="001A0970" w:rsidRPr="009301FA">
        <w:rPr>
          <w:sz w:val="22"/>
          <w:szCs w:val="22"/>
        </w:rPr>
        <w:t xml:space="preserve"> o dílo</w:t>
      </w:r>
      <w:r w:rsidRPr="009301FA">
        <w:rPr>
          <w:sz w:val="22"/>
          <w:szCs w:val="22"/>
        </w:rPr>
        <w:t xml:space="preserve">. </w:t>
      </w:r>
      <w:r w:rsidR="00312751" w:rsidRPr="009301FA">
        <w:rPr>
          <w:sz w:val="22"/>
          <w:szCs w:val="22"/>
        </w:rPr>
        <w:t xml:space="preserve">Tato smlouva byla uzavřena v rámci výběrového řízení vedeného u Dopravního podniku Ostrava a.s. pod číslem </w:t>
      </w:r>
      <w:r w:rsidR="00861EDF" w:rsidRPr="00861EDF">
        <w:rPr>
          <w:sz w:val="22"/>
          <w:szCs w:val="22"/>
        </w:rPr>
        <w:t>NR-28-20-OŘ-Ta</w:t>
      </w:r>
      <w:r w:rsidR="004D7871" w:rsidRPr="009301FA">
        <w:rPr>
          <w:sz w:val="22"/>
          <w:szCs w:val="22"/>
        </w:rPr>
        <w:t>.</w:t>
      </w:r>
    </w:p>
    <w:p w14:paraId="42F8BBA4" w14:textId="77777777" w:rsidR="00861EDF" w:rsidRPr="009301FA" w:rsidRDefault="00861EDF" w:rsidP="00312751">
      <w:pPr>
        <w:widowControl w:val="0"/>
        <w:tabs>
          <w:tab w:val="left" w:pos="9498"/>
        </w:tabs>
        <w:ind w:right="21"/>
        <w:jc w:val="both"/>
        <w:rPr>
          <w:sz w:val="22"/>
          <w:szCs w:val="22"/>
        </w:rPr>
      </w:pPr>
    </w:p>
    <w:p w14:paraId="122792AA" w14:textId="77777777" w:rsidR="00C3241B" w:rsidRPr="009301FA" w:rsidRDefault="00B629F5" w:rsidP="007720F3">
      <w:pPr>
        <w:widowControl w:val="0"/>
        <w:numPr>
          <w:ilvl w:val="0"/>
          <w:numId w:val="18"/>
        </w:numPr>
        <w:tabs>
          <w:tab w:val="left" w:pos="0"/>
        </w:tabs>
        <w:jc w:val="both"/>
        <w:rPr>
          <w:b/>
          <w:bCs/>
          <w:sz w:val="22"/>
          <w:szCs w:val="22"/>
        </w:rPr>
      </w:pPr>
      <w:r w:rsidRPr="009301FA">
        <w:rPr>
          <w:b/>
          <w:bCs/>
          <w:sz w:val="22"/>
          <w:szCs w:val="22"/>
        </w:rPr>
        <w:t>P</w:t>
      </w:r>
      <w:r w:rsidR="001D1D4B" w:rsidRPr="009301FA">
        <w:rPr>
          <w:b/>
          <w:bCs/>
          <w:sz w:val="22"/>
          <w:szCs w:val="22"/>
        </w:rPr>
        <w:t>ředmět smlouvy</w:t>
      </w:r>
    </w:p>
    <w:p w14:paraId="13324985" w14:textId="699DFCF5" w:rsidR="00C3241B" w:rsidRPr="009301FA" w:rsidRDefault="001A6C2F" w:rsidP="007720F3">
      <w:pPr>
        <w:pStyle w:val="rove2"/>
        <w:widowControl w:val="0"/>
        <w:numPr>
          <w:ilvl w:val="1"/>
          <w:numId w:val="18"/>
        </w:numPr>
        <w:ind w:left="709" w:hanging="709"/>
        <w:rPr>
          <w:sz w:val="22"/>
          <w:szCs w:val="22"/>
        </w:rPr>
      </w:pPr>
      <w:r w:rsidRPr="009301FA">
        <w:rPr>
          <w:sz w:val="22"/>
          <w:szCs w:val="22"/>
        </w:rPr>
        <w:t xml:space="preserve">Předmětem plnění smlouvy je vybavení </w:t>
      </w:r>
      <w:r w:rsidR="005861F5">
        <w:rPr>
          <w:sz w:val="22"/>
          <w:szCs w:val="22"/>
        </w:rPr>
        <w:t>16 ks</w:t>
      </w:r>
      <w:r w:rsidRPr="009301FA">
        <w:rPr>
          <w:sz w:val="22"/>
          <w:szCs w:val="22"/>
        </w:rPr>
        <w:t xml:space="preserve"> tramvají</w:t>
      </w:r>
      <w:r w:rsidR="002E7C51" w:rsidRPr="009301FA">
        <w:rPr>
          <w:sz w:val="22"/>
          <w:szCs w:val="22"/>
        </w:rPr>
        <w:t>,</w:t>
      </w:r>
      <w:r w:rsidRPr="009301FA">
        <w:rPr>
          <w:sz w:val="22"/>
          <w:szCs w:val="22"/>
        </w:rPr>
        <w:t xml:space="preserve"> </w:t>
      </w:r>
      <w:r w:rsidR="002E7C51" w:rsidRPr="009301FA">
        <w:rPr>
          <w:sz w:val="22"/>
          <w:szCs w:val="22"/>
        </w:rPr>
        <w:t>17</w:t>
      </w:r>
      <w:r w:rsidR="00115E00" w:rsidRPr="009301FA">
        <w:rPr>
          <w:sz w:val="22"/>
          <w:szCs w:val="22"/>
        </w:rPr>
        <w:t xml:space="preserve"> </w:t>
      </w:r>
      <w:r w:rsidRPr="009301FA">
        <w:rPr>
          <w:sz w:val="22"/>
          <w:szCs w:val="22"/>
        </w:rPr>
        <w:t>ks trolejbusů</w:t>
      </w:r>
      <w:r w:rsidR="002E7C51" w:rsidRPr="009301FA">
        <w:rPr>
          <w:sz w:val="22"/>
          <w:szCs w:val="22"/>
        </w:rPr>
        <w:t xml:space="preserve"> a </w:t>
      </w:r>
      <w:r w:rsidR="009301FA" w:rsidRPr="009301FA">
        <w:rPr>
          <w:sz w:val="22"/>
          <w:szCs w:val="22"/>
        </w:rPr>
        <w:t>135</w:t>
      </w:r>
      <w:r w:rsidR="002E7C51" w:rsidRPr="009301FA">
        <w:rPr>
          <w:sz w:val="22"/>
          <w:szCs w:val="22"/>
        </w:rPr>
        <w:t xml:space="preserve"> ks autobusů</w:t>
      </w:r>
      <w:r w:rsidR="00CB316C" w:rsidRPr="009301FA">
        <w:rPr>
          <w:sz w:val="22"/>
          <w:szCs w:val="22"/>
        </w:rPr>
        <w:t xml:space="preserve"> (dále jen vozidla nebo vozy)</w:t>
      </w:r>
      <w:r w:rsidRPr="009301FA">
        <w:rPr>
          <w:sz w:val="22"/>
          <w:szCs w:val="22"/>
        </w:rPr>
        <w:t xml:space="preserve"> kamerovým systémem se záznamem</w:t>
      </w:r>
      <w:r w:rsidR="00FB2B8C" w:rsidRPr="009301FA">
        <w:rPr>
          <w:sz w:val="22"/>
          <w:szCs w:val="22"/>
        </w:rPr>
        <w:t xml:space="preserve"> (dále také jen „zařízení“)</w:t>
      </w:r>
      <w:r w:rsidRPr="009301FA">
        <w:rPr>
          <w:sz w:val="22"/>
          <w:szCs w:val="22"/>
        </w:rPr>
        <w:t>. Součástí předmětu plnění je i</w:t>
      </w:r>
      <w:r w:rsidR="00D35740" w:rsidRPr="009301FA">
        <w:rPr>
          <w:sz w:val="22"/>
          <w:szCs w:val="22"/>
        </w:rPr>
        <w:t xml:space="preserve"> </w:t>
      </w:r>
      <w:r w:rsidR="00605D91">
        <w:rPr>
          <w:sz w:val="22"/>
          <w:szCs w:val="22"/>
        </w:rPr>
        <w:t>zprovoznění</w:t>
      </w:r>
      <w:r w:rsidR="00605D91" w:rsidRPr="009301FA">
        <w:rPr>
          <w:sz w:val="22"/>
          <w:szCs w:val="22"/>
        </w:rPr>
        <w:t xml:space="preserve"> </w:t>
      </w:r>
      <w:r w:rsidR="00312751" w:rsidRPr="009301FA">
        <w:rPr>
          <w:sz w:val="22"/>
          <w:szCs w:val="22"/>
        </w:rPr>
        <w:t>kamerového systému</w:t>
      </w:r>
      <w:r w:rsidR="00D35740" w:rsidRPr="009301FA">
        <w:rPr>
          <w:sz w:val="22"/>
          <w:szCs w:val="22"/>
        </w:rPr>
        <w:t>,</w:t>
      </w:r>
      <w:r w:rsidRPr="009301FA">
        <w:rPr>
          <w:sz w:val="22"/>
          <w:szCs w:val="22"/>
        </w:rPr>
        <w:t xml:space="preserve"> provedení všech souvisejících prací vč. dodání veškerého potřebného materiálu</w:t>
      </w:r>
      <w:r w:rsidR="00D35740" w:rsidRPr="009301FA">
        <w:rPr>
          <w:sz w:val="22"/>
          <w:szCs w:val="22"/>
        </w:rPr>
        <w:t xml:space="preserve">, </w:t>
      </w:r>
      <w:r w:rsidR="00175371" w:rsidRPr="009301FA">
        <w:rPr>
          <w:sz w:val="22"/>
          <w:szCs w:val="22"/>
        </w:rPr>
        <w:t xml:space="preserve">a </w:t>
      </w:r>
      <w:r w:rsidR="00D35740" w:rsidRPr="009301FA">
        <w:rPr>
          <w:sz w:val="22"/>
          <w:szCs w:val="22"/>
        </w:rPr>
        <w:t>softwarové vybavení potřebné pro práci se záznamem</w:t>
      </w:r>
      <w:r w:rsidRPr="009301FA">
        <w:rPr>
          <w:sz w:val="22"/>
          <w:szCs w:val="22"/>
        </w:rPr>
        <w:t xml:space="preserve">. </w:t>
      </w:r>
      <w:r w:rsidR="007A12CA" w:rsidRPr="009301FA">
        <w:rPr>
          <w:sz w:val="22"/>
          <w:szCs w:val="22"/>
        </w:rPr>
        <w:t>Počty a typy vozů</w:t>
      </w:r>
      <w:r w:rsidR="00175371" w:rsidRPr="009301FA">
        <w:rPr>
          <w:sz w:val="22"/>
          <w:szCs w:val="22"/>
        </w:rPr>
        <w:t xml:space="preserve"> určených pro instalaci kamerového systému</w:t>
      </w:r>
      <w:r w:rsidR="007A12CA" w:rsidRPr="009301FA">
        <w:rPr>
          <w:sz w:val="22"/>
          <w:szCs w:val="22"/>
        </w:rPr>
        <w:t xml:space="preserve"> jsou uvedeny v příloze č.</w:t>
      </w:r>
      <w:r w:rsidR="002E7C51" w:rsidRPr="009301FA">
        <w:rPr>
          <w:sz w:val="22"/>
          <w:szCs w:val="22"/>
        </w:rPr>
        <w:t xml:space="preserve"> </w:t>
      </w:r>
      <w:r w:rsidR="007A12CA" w:rsidRPr="009301FA">
        <w:rPr>
          <w:sz w:val="22"/>
          <w:szCs w:val="22"/>
        </w:rPr>
        <w:t>1 této smlouvy.</w:t>
      </w:r>
    </w:p>
    <w:p w14:paraId="7FF0CC30" w14:textId="7257E257" w:rsidR="00EC7107" w:rsidRDefault="008F414A" w:rsidP="00EC7107">
      <w:pPr>
        <w:pStyle w:val="rove2"/>
        <w:widowControl w:val="0"/>
        <w:ind w:left="709"/>
        <w:rPr>
          <w:sz w:val="22"/>
          <w:szCs w:val="22"/>
        </w:rPr>
      </w:pPr>
      <w:r w:rsidRPr="009301FA">
        <w:rPr>
          <w:sz w:val="22"/>
          <w:szCs w:val="22"/>
        </w:rPr>
        <w:t xml:space="preserve">Objednatel </w:t>
      </w:r>
      <w:r w:rsidR="00D3589A" w:rsidRPr="009301FA">
        <w:rPr>
          <w:sz w:val="22"/>
          <w:szCs w:val="22"/>
        </w:rPr>
        <w:t xml:space="preserve">požaduje, aby </w:t>
      </w:r>
      <w:r w:rsidRPr="009301FA">
        <w:rPr>
          <w:sz w:val="22"/>
          <w:szCs w:val="22"/>
        </w:rPr>
        <w:t xml:space="preserve">zhotovitel </w:t>
      </w:r>
      <w:r w:rsidR="00D3589A" w:rsidRPr="009301FA">
        <w:rPr>
          <w:sz w:val="22"/>
          <w:szCs w:val="22"/>
        </w:rPr>
        <w:t xml:space="preserve">dodal kamerový systém se záznamem, který </w:t>
      </w:r>
      <w:r w:rsidR="007A12CA" w:rsidRPr="009301FA">
        <w:rPr>
          <w:sz w:val="22"/>
          <w:szCs w:val="22"/>
        </w:rPr>
        <w:t xml:space="preserve">je </w:t>
      </w:r>
      <w:r w:rsidR="00312751" w:rsidRPr="009301FA">
        <w:rPr>
          <w:sz w:val="22"/>
          <w:szCs w:val="22"/>
        </w:rPr>
        <w:t xml:space="preserve">schválen pro provoz na </w:t>
      </w:r>
      <w:r w:rsidR="00CB316C" w:rsidRPr="009301FA">
        <w:rPr>
          <w:sz w:val="22"/>
          <w:szCs w:val="22"/>
        </w:rPr>
        <w:t xml:space="preserve">tramvajové </w:t>
      </w:r>
      <w:r w:rsidR="0069425E" w:rsidRPr="009301FA">
        <w:rPr>
          <w:sz w:val="22"/>
          <w:szCs w:val="22"/>
        </w:rPr>
        <w:t xml:space="preserve">a trolejbusové </w:t>
      </w:r>
      <w:r w:rsidR="00312751" w:rsidRPr="009301FA">
        <w:rPr>
          <w:sz w:val="22"/>
          <w:szCs w:val="22"/>
        </w:rPr>
        <w:t>dráze</w:t>
      </w:r>
      <w:r w:rsidR="00E05392">
        <w:rPr>
          <w:sz w:val="22"/>
          <w:szCs w:val="22"/>
        </w:rPr>
        <w:t xml:space="preserve"> ze strany Drážního úřadu</w:t>
      </w:r>
      <w:r w:rsidR="002E7C51" w:rsidRPr="009301FA">
        <w:rPr>
          <w:sz w:val="22"/>
          <w:szCs w:val="22"/>
        </w:rPr>
        <w:t xml:space="preserve"> </w:t>
      </w:r>
      <w:r w:rsidR="00D3589A" w:rsidRPr="009301FA">
        <w:rPr>
          <w:sz w:val="22"/>
          <w:szCs w:val="22"/>
        </w:rPr>
        <w:t>v městské hromadné dopravě osob na území České republiky</w:t>
      </w:r>
      <w:r w:rsidR="00E05392">
        <w:rPr>
          <w:sz w:val="22"/>
          <w:szCs w:val="22"/>
        </w:rPr>
        <w:t xml:space="preserve">, resp. splňuje </w:t>
      </w:r>
      <w:r w:rsidR="00E05392" w:rsidRPr="00E05392">
        <w:rPr>
          <w:sz w:val="22"/>
          <w:szCs w:val="22"/>
        </w:rPr>
        <w:t>Atest 8SD</w:t>
      </w:r>
      <w:r w:rsidR="00E05392">
        <w:rPr>
          <w:sz w:val="22"/>
          <w:szCs w:val="22"/>
        </w:rPr>
        <w:t xml:space="preserve"> v případě autobusů</w:t>
      </w:r>
      <w:r w:rsidR="00D3589A" w:rsidRPr="009301FA">
        <w:rPr>
          <w:sz w:val="22"/>
          <w:szCs w:val="22"/>
        </w:rPr>
        <w:t>.</w:t>
      </w:r>
      <w:r w:rsidR="00BF47CE">
        <w:rPr>
          <w:sz w:val="22"/>
          <w:szCs w:val="22"/>
        </w:rPr>
        <w:t xml:space="preserve"> </w:t>
      </w:r>
      <w:r w:rsidR="00EC7107">
        <w:rPr>
          <w:sz w:val="22"/>
          <w:szCs w:val="22"/>
        </w:rPr>
        <w:t>Zhotovitel je povinen rozhodnutí Drážního úřadu o schválení kamerového systému pro provoz na vozidlech předat objednateli nejpozději při předání a převzetí prvního drážního vozidla.</w:t>
      </w:r>
    </w:p>
    <w:p w14:paraId="77EA244D" w14:textId="4918B688" w:rsidR="00C3241B" w:rsidRPr="009301FA" w:rsidRDefault="001A6C2F" w:rsidP="007720F3">
      <w:pPr>
        <w:pStyle w:val="rove2"/>
        <w:widowControl w:val="0"/>
        <w:numPr>
          <w:ilvl w:val="1"/>
          <w:numId w:val="18"/>
        </w:numPr>
        <w:ind w:left="709" w:hanging="709"/>
        <w:rPr>
          <w:sz w:val="22"/>
          <w:szCs w:val="22"/>
        </w:rPr>
      </w:pPr>
      <w:r w:rsidRPr="009301FA">
        <w:rPr>
          <w:sz w:val="22"/>
          <w:szCs w:val="22"/>
        </w:rPr>
        <w:t>Požadovaná technická specifikace předmětu smlouvy viz Příloha č. 1.</w:t>
      </w:r>
    </w:p>
    <w:p w14:paraId="6C7FA13F" w14:textId="77777777" w:rsidR="00C3241B" w:rsidRPr="009301FA" w:rsidRDefault="00D3589A" w:rsidP="007720F3">
      <w:pPr>
        <w:pStyle w:val="rove2"/>
        <w:widowControl w:val="0"/>
        <w:numPr>
          <w:ilvl w:val="1"/>
          <w:numId w:val="18"/>
        </w:numPr>
        <w:ind w:left="709" w:hanging="709"/>
        <w:rPr>
          <w:sz w:val="22"/>
          <w:szCs w:val="22"/>
        </w:rPr>
      </w:pPr>
      <w:r w:rsidRPr="009301FA">
        <w:rPr>
          <w:sz w:val="22"/>
          <w:szCs w:val="22"/>
        </w:rPr>
        <w:t>Součástí předmětu plnění je dále dodání technické dokumentace v českém jazyce v rozsahu:</w:t>
      </w:r>
    </w:p>
    <w:p w14:paraId="7759D0B7" w14:textId="77777777" w:rsidR="00C3241B" w:rsidRPr="009301FA" w:rsidRDefault="00D3589A" w:rsidP="001B4804">
      <w:pPr>
        <w:pStyle w:val="rove2"/>
        <w:widowControl w:val="0"/>
        <w:numPr>
          <w:ilvl w:val="0"/>
          <w:numId w:val="19"/>
        </w:numPr>
        <w:spacing w:after="60"/>
        <w:ind w:left="1066" w:hanging="357"/>
        <w:rPr>
          <w:sz w:val="22"/>
          <w:szCs w:val="22"/>
        </w:rPr>
      </w:pPr>
      <w:r w:rsidRPr="009301FA">
        <w:rPr>
          <w:sz w:val="22"/>
          <w:szCs w:val="22"/>
        </w:rPr>
        <w:t>návod k obsluze a údržbě zahrnující – popis základních prvků s uvedením jejich popisu, požadavky na údržbu a opravy, schémata zapojení</w:t>
      </w:r>
      <w:r w:rsidR="00B55D03" w:rsidRPr="009301FA">
        <w:rPr>
          <w:sz w:val="22"/>
          <w:szCs w:val="22"/>
        </w:rPr>
        <w:t>,</w:t>
      </w:r>
    </w:p>
    <w:p w14:paraId="4BA8ECCC" w14:textId="77777777" w:rsidR="00C3241B" w:rsidRPr="009301FA" w:rsidRDefault="00CB316C" w:rsidP="001B4804">
      <w:pPr>
        <w:pStyle w:val="rove2"/>
        <w:widowControl w:val="0"/>
        <w:numPr>
          <w:ilvl w:val="0"/>
          <w:numId w:val="19"/>
        </w:numPr>
        <w:spacing w:after="60"/>
        <w:ind w:left="1066" w:hanging="357"/>
        <w:rPr>
          <w:sz w:val="22"/>
          <w:szCs w:val="22"/>
        </w:rPr>
      </w:pPr>
      <w:r w:rsidRPr="009301FA">
        <w:rPr>
          <w:sz w:val="22"/>
          <w:szCs w:val="22"/>
        </w:rPr>
        <w:t xml:space="preserve">návod k obsluze pro </w:t>
      </w:r>
      <w:r w:rsidR="00D3589A" w:rsidRPr="009301FA">
        <w:rPr>
          <w:sz w:val="22"/>
          <w:szCs w:val="22"/>
        </w:rPr>
        <w:t>software pro vyčítání, vyhodnocování a prohlížení kamerového záznamu</w:t>
      </w:r>
      <w:r w:rsidR="00B55D03" w:rsidRPr="009301FA">
        <w:rPr>
          <w:sz w:val="22"/>
          <w:szCs w:val="22"/>
        </w:rPr>
        <w:t>,</w:t>
      </w:r>
    </w:p>
    <w:p w14:paraId="2A9132BD" w14:textId="406007D2" w:rsidR="00C3241B" w:rsidRDefault="00D3589A" w:rsidP="001B4804">
      <w:pPr>
        <w:pStyle w:val="rove2"/>
        <w:widowControl w:val="0"/>
        <w:numPr>
          <w:ilvl w:val="0"/>
          <w:numId w:val="19"/>
        </w:numPr>
        <w:spacing w:after="60"/>
        <w:ind w:left="1066" w:hanging="357"/>
        <w:rPr>
          <w:sz w:val="22"/>
          <w:szCs w:val="22"/>
        </w:rPr>
      </w:pPr>
      <w:r w:rsidRPr="009301FA">
        <w:rPr>
          <w:sz w:val="22"/>
          <w:szCs w:val="22"/>
        </w:rPr>
        <w:t>katalog náhradních dílů</w:t>
      </w:r>
      <w:r w:rsidR="00B857E1">
        <w:rPr>
          <w:sz w:val="22"/>
          <w:szCs w:val="22"/>
        </w:rPr>
        <w:t>,</w:t>
      </w:r>
    </w:p>
    <w:p w14:paraId="2C94081F" w14:textId="2E1D52F8" w:rsidR="00B857E1" w:rsidRPr="009301FA" w:rsidRDefault="00B857E1" w:rsidP="001B4804">
      <w:pPr>
        <w:pStyle w:val="rove2"/>
        <w:widowControl w:val="0"/>
        <w:numPr>
          <w:ilvl w:val="0"/>
          <w:numId w:val="19"/>
        </w:numPr>
        <w:spacing w:after="60"/>
        <w:ind w:left="1066" w:hanging="357"/>
        <w:rPr>
          <w:sz w:val="22"/>
          <w:szCs w:val="22"/>
        </w:rPr>
      </w:pPr>
      <w:r>
        <w:rPr>
          <w:sz w:val="22"/>
          <w:szCs w:val="22"/>
        </w:rPr>
        <w:t>kompletní výkresová dokumentace jak zapojení systému tak zapojení rozhraní systém vůz a to přizpůsobený pro konkrétní typ vozidla. Nepřípustné je univerzální schéma.</w:t>
      </w:r>
      <w:r w:rsidR="00201E7E">
        <w:rPr>
          <w:sz w:val="22"/>
          <w:szCs w:val="22"/>
        </w:rPr>
        <w:t xml:space="preserve"> Výkresová dokumentace musí vycházet ze schématického návrhu předloženého zhotovitelem v nabídce ve smyslu odst. 11.4 zadávací dokumentace, není-li objednatelem výslovně odsouhlaseno/požadováno jinak. </w:t>
      </w:r>
    </w:p>
    <w:p w14:paraId="1F545454" w14:textId="77777777" w:rsidR="00C3241B" w:rsidRPr="009301FA" w:rsidRDefault="00D3589A" w:rsidP="00175371">
      <w:pPr>
        <w:pStyle w:val="rove2"/>
        <w:widowControl w:val="0"/>
        <w:spacing w:after="60"/>
        <w:ind w:left="709"/>
        <w:rPr>
          <w:sz w:val="22"/>
          <w:szCs w:val="22"/>
        </w:rPr>
      </w:pPr>
      <w:r w:rsidRPr="009301FA">
        <w:rPr>
          <w:sz w:val="22"/>
          <w:szCs w:val="22"/>
        </w:rPr>
        <w:t>Veškerá</w:t>
      </w:r>
      <w:r w:rsidR="00312751" w:rsidRPr="009301FA">
        <w:rPr>
          <w:sz w:val="22"/>
          <w:szCs w:val="22"/>
        </w:rPr>
        <w:t xml:space="preserve"> výše uvedená</w:t>
      </w:r>
      <w:r w:rsidRPr="009301FA">
        <w:rPr>
          <w:sz w:val="22"/>
          <w:szCs w:val="22"/>
        </w:rPr>
        <w:t xml:space="preserve"> dokumentace vč. katalogu náhradních dílů bude dodána 2x v elektronické podobě na CD, DVD, nebo USB Flash disku ve formátu PDF a 2 x v tištěné formě.</w:t>
      </w:r>
    </w:p>
    <w:p w14:paraId="0133E1ED" w14:textId="640D49C1" w:rsidR="00CB316C" w:rsidRPr="009301FA" w:rsidRDefault="004818EF" w:rsidP="008636A6">
      <w:pPr>
        <w:pStyle w:val="rove2"/>
        <w:widowControl w:val="0"/>
        <w:numPr>
          <w:ilvl w:val="1"/>
          <w:numId w:val="18"/>
        </w:numPr>
        <w:ind w:left="709" w:hanging="709"/>
        <w:rPr>
          <w:sz w:val="22"/>
          <w:szCs w:val="22"/>
        </w:rPr>
      </w:pPr>
      <w:r w:rsidRPr="009301FA">
        <w:rPr>
          <w:sz w:val="22"/>
          <w:szCs w:val="22"/>
        </w:rPr>
        <w:t>Zhotovitel provede na své vlastní náklady</w:t>
      </w:r>
      <w:r w:rsidR="00D3589A" w:rsidRPr="009301FA">
        <w:rPr>
          <w:sz w:val="22"/>
          <w:szCs w:val="22"/>
        </w:rPr>
        <w:t xml:space="preserve"> zaškolení obsluhy tramvají</w:t>
      </w:r>
      <w:r w:rsidR="002E7C51" w:rsidRPr="009301FA">
        <w:rPr>
          <w:sz w:val="22"/>
          <w:szCs w:val="22"/>
        </w:rPr>
        <w:t>,</w:t>
      </w:r>
      <w:r w:rsidR="007509D0" w:rsidRPr="009301FA">
        <w:rPr>
          <w:sz w:val="22"/>
          <w:szCs w:val="22"/>
        </w:rPr>
        <w:t xml:space="preserve"> trolejbusů</w:t>
      </w:r>
      <w:r w:rsidR="002E7C51" w:rsidRPr="009301FA">
        <w:rPr>
          <w:sz w:val="22"/>
          <w:szCs w:val="22"/>
        </w:rPr>
        <w:t xml:space="preserve"> a autobusů</w:t>
      </w:r>
      <w:r w:rsidR="00D3589A" w:rsidRPr="009301FA">
        <w:rPr>
          <w:sz w:val="22"/>
          <w:szCs w:val="22"/>
        </w:rPr>
        <w:t xml:space="preserve"> pro </w:t>
      </w:r>
      <w:r w:rsidR="002E7C51" w:rsidRPr="009301FA">
        <w:rPr>
          <w:sz w:val="22"/>
          <w:szCs w:val="22"/>
        </w:rPr>
        <w:t>2</w:t>
      </w:r>
      <w:r w:rsidR="00192E59">
        <w:rPr>
          <w:sz w:val="22"/>
          <w:szCs w:val="22"/>
        </w:rPr>
        <w:t>2</w:t>
      </w:r>
      <w:r w:rsidR="00D3589A" w:rsidRPr="009301FA">
        <w:rPr>
          <w:sz w:val="22"/>
          <w:szCs w:val="22"/>
        </w:rPr>
        <w:t xml:space="preserve"> zaměstnanců </w:t>
      </w:r>
      <w:r w:rsidR="008F414A" w:rsidRPr="009301FA">
        <w:rPr>
          <w:sz w:val="22"/>
          <w:szCs w:val="22"/>
        </w:rPr>
        <w:t xml:space="preserve">objednatele </w:t>
      </w:r>
      <w:r w:rsidR="00D3589A" w:rsidRPr="009301FA">
        <w:rPr>
          <w:sz w:val="22"/>
          <w:szCs w:val="22"/>
        </w:rPr>
        <w:t xml:space="preserve">a školení </w:t>
      </w:r>
      <w:r w:rsidR="00E01DD8">
        <w:rPr>
          <w:sz w:val="22"/>
          <w:szCs w:val="22"/>
        </w:rPr>
        <w:t>2</w:t>
      </w:r>
      <w:r w:rsidR="00192E59">
        <w:rPr>
          <w:sz w:val="22"/>
          <w:szCs w:val="22"/>
        </w:rPr>
        <w:t>2</w:t>
      </w:r>
      <w:r w:rsidR="00B55D03" w:rsidRPr="009301FA">
        <w:rPr>
          <w:sz w:val="22"/>
          <w:szCs w:val="22"/>
        </w:rPr>
        <w:t xml:space="preserve"> </w:t>
      </w:r>
      <w:r w:rsidR="00D3589A" w:rsidRPr="009301FA">
        <w:rPr>
          <w:sz w:val="22"/>
          <w:szCs w:val="22"/>
        </w:rPr>
        <w:t xml:space="preserve">zaměstnanců </w:t>
      </w:r>
      <w:r w:rsidR="008F414A" w:rsidRPr="009301FA">
        <w:rPr>
          <w:sz w:val="22"/>
          <w:szCs w:val="22"/>
        </w:rPr>
        <w:t>objednatele</w:t>
      </w:r>
      <w:r w:rsidR="00D3589A" w:rsidRPr="009301FA">
        <w:rPr>
          <w:sz w:val="22"/>
          <w:szCs w:val="22"/>
        </w:rPr>
        <w:t xml:space="preserve">, pověřených údržbou dodaných </w:t>
      </w:r>
      <w:r w:rsidR="00F4574C" w:rsidRPr="009301FA">
        <w:rPr>
          <w:sz w:val="22"/>
          <w:szCs w:val="22"/>
        </w:rPr>
        <w:t>kamerových systémů</w:t>
      </w:r>
      <w:r w:rsidR="00D3589A" w:rsidRPr="009301FA">
        <w:rPr>
          <w:sz w:val="22"/>
          <w:szCs w:val="22"/>
        </w:rPr>
        <w:t>.</w:t>
      </w:r>
      <w:r w:rsidRPr="009301FA">
        <w:rPr>
          <w:sz w:val="22"/>
          <w:szCs w:val="22"/>
        </w:rPr>
        <w:t xml:space="preserve"> Cena tohoto </w:t>
      </w:r>
      <w:r w:rsidR="008A55AB">
        <w:rPr>
          <w:sz w:val="22"/>
          <w:szCs w:val="22"/>
        </w:rPr>
        <w:t>za</w:t>
      </w:r>
      <w:r w:rsidRPr="009301FA">
        <w:rPr>
          <w:sz w:val="22"/>
          <w:szCs w:val="22"/>
        </w:rPr>
        <w:t xml:space="preserve">školení nebude zahrnuta do ceny díla uvedené </w:t>
      </w:r>
      <w:r w:rsidR="00FC5184" w:rsidRPr="009301FA">
        <w:rPr>
          <w:sz w:val="22"/>
          <w:szCs w:val="22"/>
        </w:rPr>
        <w:br/>
      </w:r>
      <w:r w:rsidRPr="009301FA">
        <w:rPr>
          <w:sz w:val="22"/>
          <w:szCs w:val="22"/>
        </w:rPr>
        <w:t xml:space="preserve">v bodě </w:t>
      </w:r>
      <w:ins w:id="0" w:author="Milan Friedrich" w:date="2020-04-06T15:10:00Z">
        <w:r w:rsidR="0035661C">
          <w:rPr>
            <w:sz w:val="22"/>
            <w:szCs w:val="22"/>
          </w:rPr>
          <w:t>6.1.</w:t>
        </w:r>
      </w:ins>
      <w:del w:id="1" w:author="Milan Friedrich" w:date="2020-04-06T15:10:00Z">
        <w:r w:rsidRPr="009301FA" w:rsidDel="0035661C">
          <w:rPr>
            <w:sz w:val="22"/>
            <w:szCs w:val="22"/>
          </w:rPr>
          <w:delText>5.1</w:delText>
        </w:r>
        <w:r w:rsidR="00FC5184" w:rsidRPr="009301FA" w:rsidDel="0035661C">
          <w:rPr>
            <w:sz w:val="22"/>
            <w:szCs w:val="22"/>
          </w:rPr>
          <w:delText>.</w:delText>
        </w:r>
      </w:del>
      <w:r w:rsidR="00192E59">
        <w:rPr>
          <w:sz w:val="22"/>
          <w:szCs w:val="22"/>
        </w:rPr>
        <w:t xml:space="preserve"> </w:t>
      </w:r>
      <w:r w:rsidRPr="009301FA">
        <w:rPr>
          <w:sz w:val="22"/>
          <w:szCs w:val="22"/>
        </w:rPr>
        <w:t>smlouvy</w:t>
      </w:r>
      <w:r w:rsidR="008A55AB">
        <w:rPr>
          <w:sz w:val="22"/>
          <w:szCs w:val="22"/>
        </w:rPr>
        <w:t xml:space="preserve">, přičemž zhotovitel </w:t>
      </w:r>
      <w:r w:rsidR="00285086">
        <w:rPr>
          <w:sz w:val="22"/>
          <w:szCs w:val="22"/>
        </w:rPr>
        <w:t>prohlašuje</w:t>
      </w:r>
      <w:r w:rsidR="002C20BF">
        <w:rPr>
          <w:sz w:val="22"/>
          <w:szCs w:val="22"/>
        </w:rPr>
        <w:t xml:space="preserve">, že </w:t>
      </w:r>
      <w:r w:rsidR="00C6167D">
        <w:rPr>
          <w:sz w:val="22"/>
          <w:szCs w:val="22"/>
        </w:rPr>
        <w:t xml:space="preserve">náklady na </w:t>
      </w:r>
      <w:r w:rsidR="002C20BF">
        <w:rPr>
          <w:sz w:val="22"/>
          <w:szCs w:val="22"/>
        </w:rPr>
        <w:t>toto zaškolení nebude objednateli dodatečně účtovat</w:t>
      </w:r>
      <w:r w:rsidRPr="009301FA">
        <w:rPr>
          <w:sz w:val="22"/>
          <w:szCs w:val="22"/>
        </w:rPr>
        <w:t>.</w:t>
      </w:r>
      <w:r w:rsidR="00D3589A" w:rsidRPr="009301FA">
        <w:rPr>
          <w:sz w:val="22"/>
          <w:szCs w:val="22"/>
        </w:rPr>
        <w:t xml:space="preserve"> </w:t>
      </w:r>
      <w:r w:rsidR="008A55AB">
        <w:rPr>
          <w:sz w:val="22"/>
          <w:szCs w:val="22"/>
        </w:rPr>
        <w:t>Zaš</w:t>
      </w:r>
      <w:r w:rsidR="00D3589A" w:rsidRPr="009301FA">
        <w:rPr>
          <w:sz w:val="22"/>
          <w:szCs w:val="22"/>
        </w:rPr>
        <w:t xml:space="preserve">kolení bude provedeno na vyžádání </w:t>
      </w:r>
      <w:r w:rsidR="008F414A" w:rsidRPr="009301FA">
        <w:rPr>
          <w:sz w:val="22"/>
          <w:szCs w:val="22"/>
        </w:rPr>
        <w:t>objednatele</w:t>
      </w:r>
      <w:r w:rsidR="00D3589A" w:rsidRPr="009301FA">
        <w:rPr>
          <w:sz w:val="22"/>
          <w:szCs w:val="22"/>
        </w:rPr>
        <w:t>, nejpozději do 5 pracovních dnů od předání jeho písemné žádosti</w:t>
      </w:r>
      <w:r w:rsidR="00B55D03" w:rsidRPr="009301FA">
        <w:rPr>
          <w:sz w:val="22"/>
          <w:szCs w:val="22"/>
        </w:rPr>
        <w:t xml:space="preserve"> na adresu kontaktní osoby ve věcech technických, která je uvedena v hlavičce smlouvy</w:t>
      </w:r>
      <w:r w:rsidR="00D3589A" w:rsidRPr="009301FA">
        <w:rPr>
          <w:sz w:val="22"/>
          <w:szCs w:val="22"/>
        </w:rPr>
        <w:t xml:space="preserve">. </w:t>
      </w:r>
      <w:r w:rsidR="002C20BF">
        <w:rPr>
          <w:sz w:val="22"/>
          <w:szCs w:val="22"/>
        </w:rPr>
        <w:t>Zaš</w:t>
      </w:r>
      <w:r w:rsidR="00D3589A" w:rsidRPr="009301FA">
        <w:rPr>
          <w:sz w:val="22"/>
          <w:szCs w:val="22"/>
        </w:rPr>
        <w:t xml:space="preserve">kolení pro provádění údržby bude v rozsahu, které pracovníky opravňuje k provádění základní údržby a plánované údržby stanovené výrobcem po dobu záruky a po jejím ukončení. </w:t>
      </w:r>
      <w:r w:rsidR="002C20BF">
        <w:rPr>
          <w:sz w:val="22"/>
          <w:szCs w:val="22"/>
        </w:rPr>
        <w:t>Zaš</w:t>
      </w:r>
      <w:r w:rsidR="00D3589A" w:rsidRPr="009301FA">
        <w:rPr>
          <w:sz w:val="22"/>
          <w:szCs w:val="22"/>
        </w:rPr>
        <w:t xml:space="preserve">kolení provede </w:t>
      </w:r>
      <w:r w:rsidR="008F414A" w:rsidRPr="009301FA">
        <w:rPr>
          <w:sz w:val="22"/>
          <w:szCs w:val="22"/>
        </w:rPr>
        <w:t xml:space="preserve">zhotovitel </w:t>
      </w:r>
      <w:r w:rsidR="00D3589A" w:rsidRPr="009301FA">
        <w:rPr>
          <w:sz w:val="22"/>
          <w:szCs w:val="22"/>
        </w:rPr>
        <w:t>v Dopravním podniku Ostrava a.s.</w:t>
      </w:r>
      <w:r w:rsidR="008636A6" w:rsidRPr="009301FA">
        <w:rPr>
          <w:sz w:val="22"/>
          <w:szCs w:val="22"/>
        </w:rPr>
        <w:t xml:space="preserve"> </w:t>
      </w:r>
    </w:p>
    <w:p w14:paraId="3E6EF88C" w14:textId="77777777" w:rsidR="008636A6" w:rsidRPr="009301FA" w:rsidRDefault="008F414A" w:rsidP="008636A6">
      <w:pPr>
        <w:pStyle w:val="rove2"/>
        <w:widowControl w:val="0"/>
        <w:numPr>
          <w:ilvl w:val="1"/>
          <w:numId w:val="18"/>
        </w:numPr>
        <w:ind w:left="709" w:hanging="709"/>
        <w:rPr>
          <w:sz w:val="22"/>
          <w:szCs w:val="22"/>
        </w:rPr>
      </w:pPr>
      <w:r w:rsidRPr="009301FA">
        <w:rPr>
          <w:sz w:val="22"/>
          <w:szCs w:val="22"/>
        </w:rPr>
        <w:t>Zhotovitel</w:t>
      </w:r>
      <w:r w:rsidR="008636A6" w:rsidRPr="009301FA">
        <w:rPr>
          <w:sz w:val="22"/>
          <w:szCs w:val="22"/>
        </w:rPr>
        <w:t xml:space="preserve"> zajistí všechny zkoušky potřebné pro uvedení do provozu na vlastní náklady.</w:t>
      </w:r>
    </w:p>
    <w:p w14:paraId="4241D639" w14:textId="77777777" w:rsidR="00F315B9" w:rsidRPr="009301FA" w:rsidRDefault="00F315B9" w:rsidP="00F315B9">
      <w:pPr>
        <w:widowControl w:val="0"/>
        <w:tabs>
          <w:tab w:val="left" w:pos="0"/>
        </w:tabs>
        <w:ind w:left="360"/>
        <w:jc w:val="both"/>
        <w:rPr>
          <w:b/>
          <w:bCs/>
          <w:sz w:val="22"/>
          <w:szCs w:val="22"/>
        </w:rPr>
      </w:pPr>
    </w:p>
    <w:p w14:paraId="72C412F5" w14:textId="77777777" w:rsidR="00C3241B" w:rsidRPr="009301FA" w:rsidRDefault="00862E12" w:rsidP="00670D27">
      <w:pPr>
        <w:widowControl w:val="0"/>
        <w:numPr>
          <w:ilvl w:val="0"/>
          <w:numId w:val="18"/>
        </w:numPr>
        <w:tabs>
          <w:tab w:val="left" w:pos="0"/>
        </w:tabs>
        <w:jc w:val="both"/>
        <w:rPr>
          <w:b/>
          <w:bCs/>
          <w:sz w:val="22"/>
          <w:szCs w:val="22"/>
        </w:rPr>
      </w:pPr>
      <w:r w:rsidRPr="009301FA">
        <w:rPr>
          <w:b/>
          <w:bCs/>
          <w:sz w:val="22"/>
          <w:szCs w:val="22"/>
        </w:rPr>
        <w:t>Místo plnění</w:t>
      </w:r>
    </w:p>
    <w:p w14:paraId="6718416E" w14:textId="77777777" w:rsidR="00C3241B" w:rsidRPr="009301FA" w:rsidRDefault="001A6C2F" w:rsidP="007720F3">
      <w:pPr>
        <w:pStyle w:val="rove2"/>
        <w:widowControl w:val="0"/>
        <w:numPr>
          <w:ilvl w:val="1"/>
          <w:numId w:val="18"/>
        </w:numPr>
        <w:ind w:left="709" w:hanging="709"/>
        <w:rPr>
          <w:sz w:val="22"/>
          <w:szCs w:val="22"/>
        </w:rPr>
      </w:pPr>
      <w:r w:rsidRPr="009301FA">
        <w:rPr>
          <w:sz w:val="22"/>
          <w:szCs w:val="22"/>
        </w:rPr>
        <w:t xml:space="preserve">Místem plnění pro montáž kamerových systémů se záznamem jsou provozovny </w:t>
      </w:r>
      <w:r w:rsidR="008F414A" w:rsidRPr="009301FA">
        <w:rPr>
          <w:sz w:val="22"/>
          <w:szCs w:val="22"/>
        </w:rPr>
        <w:t xml:space="preserve">Objednatele </w:t>
      </w:r>
      <w:r w:rsidRPr="009301FA">
        <w:rPr>
          <w:sz w:val="22"/>
          <w:szCs w:val="22"/>
        </w:rPr>
        <w:t>na adresách:</w:t>
      </w:r>
    </w:p>
    <w:p w14:paraId="2892FFB0" w14:textId="77777777" w:rsidR="00C3241B" w:rsidRPr="009301FA" w:rsidRDefault="001A6C2F" w:rsidP="00A22292">
      <w:pPr>
        <w:pStyle w:val="rove2"/>
        <w:widowControl w:val="0"/>
        <w:numPr>
          <w:ilvl w:val="0"/>
          <w:numId w:val="19"/>
        </w:numPr>
        <w:spacing w:after="0"/>
        <w:rPr>
          <w:sz w:val="22"/>
          <w:szCs w:val="22"/>
          <w:u w:val="single"/>
        </w:rPr>
      </w:pPr>
      <w:r w:rsidRPr="009301FA">
        <w:rPr>
          <w:sz w:val="22"/>
          <w:szCs w:val="22"/>
          <w:u w:val="single"/>
        </w:rPr>
        <w:t>Areál trolejbusy Ostrava</w:t>
      </w:r>
    </w:p>
    <w:p w14:paraId="2A67DDE7" w14:textId="77777777" w:rsidR="00C3241B" w:rsidRPr="009301FA" w:rsidRDefault="007509D0" w:rsidP="007720F3">
      <w:pPr>
        <w:pStyle w:val="rove2"/>
        <w:widowControl w:val="0"/>
        <w:ind w:left="709" w:firstLine="360"/>
        <w:rPr>
          <w:sz w:val="22"/>
          <w:szCs w:val="22"/>
        </w:rPr>
      </w:pPr>
      <w:r w:rsidRPr="009301FA">
        <w:rPr>
          <w:sz w:val="22"/>
          <w:szCs w:val="22"/>
        </w:rPr>
        <w:lastRenderedPageBreak/>
        <w:t>Sokolská 3243/64, 702 00 Ostrava – Moravská Ostrava</w:t>
      </w:r>
    </w:p>
    <w:p w14:paraId="6DB8AE06" w14:textId="77777777" w:rsidR="00C3241B" w:rsidRPr="009301FA" w:rsidRDefault="007509D0" w:rsidP="004D7871">
      <w:pPr>
        <w:pStyle w:val="rove2"/>
        <w:widowControl w:val="0"/>
        <w:ind w:left="709" w:firstLine="360"/>
        <w:rPr>
          <w:sz w:val="22"/>
          <w:szCs w:val="22"/>
        </w:rPr>
      </w:pPr>
      <w:r w:rsidRPr="009301FA">
        <w:rPr>
          <w:sz w:val="22"/>
          <w:szCs w:val="22"/>
        </w:rPr>
        <w:t>Kontaktní osoby:</w:t>
      </w:r>
      <w:r w:rsidRPr="009301FA">
        <w:rPr>
          <w:sz w:val="22"/>
          <w:szCs w:val="22"/>
        </w:rPr>
        <w:tab/>
      </w:r>
      <w:r w:rsidR="00F27196" w:rsidRPr="009301FA">
        <w:rPr>
          <w:sz w:val="22"/>
          <w:szCs w:val="22"/>
        </w:rPr>
        <w:t xml:space="preserve">Ing. Jaroslav </w:t>
      </w:r>
      <w:r w:rsidR="00FE4BDC" w:rsidRPr="009301FA">
        <w:rPr>
          <w:sz w:val="22"/>
          <w:szCs w:val="22"/>
        </w:rPr>
        <w:t>J</w:t>
      </w:r>
      <w:r w:rsidR="00F27196" w:rsidRPr="009301FA">
        <w:rPr>
          <w:sz w:val="22"/>
          <w:szCs w:val="22"/>
        </w:rPr>
        <w:t>elínek, tel.</w:t>
      </w:r>
      <w:r w:rsidR="00255F91" w:rsidRPr="009301FA">
        <w:rPr>
          <w:sz w:val="22"/>
          <w:szCs w:val="22"/>
        </w:rPr>
        <w:t xml:space="preserve"> 702 210 679</w:t>
      </w:r>
    </w:p>
    <w:p w14:paraId="60F9047A" w14:textId="77777777" w:rsidR="00C3241B" w:rsidRPr="009301FA" w:rsidRDefault="001A6C2F" w:rsidP="00A22292">
      <w:pPr>
        <w:pStyle w:val="rove2"/>
        <w:widowControl w:val="0"/>
        <w:numPr>
          <w:ilvl w:val="0"/>
          <w:numId w:val="19"/>
        </w:numPr>
        <w:spacing w:after="0"/>
        <w:rPr>
          <w:sz w:val="22"/>
          <w:szCs w:val="22"/>
          <w:u w:val="single"/>
        </w:rPr>
      </w:pPr>
      <w:r w:rsidRPr="009301FA">
        <w:rPr>
          <w:sz w:val="22"/>
          <w:szCs w:val="22"/>
          <w:u w:val="single"/>
        </w:rPr>
        <w:t>Areál tramvaje Poruba</w:t>
      </w:r>
    </w:p>
    <w:p w14:paraId="4C2DB687" w14:textId="77777777" w:rsidR="00C3241B" w:rsidRPr="009301FA" w:rsidRDefault="007509D0" w:rsidP="007720F3">
      <w:pPr>
        <w:pStyle w:val="rove2"/>
        <w:widowControl w:val="0"/>
        <w:ind w:left="709" w:firstLine="360"/>
        <w:rPr>
          <w:sz w:val="22"/>
          <w:szCs w:val="22"/>
        </w:rPr>
      </w:pPr>
      <w:r w:rsidRPr="009301FA">
        <w:rPr>
          <w:sz w:val="22"/>
          <w:szCs w:val="22"/>
        </w:rPr>
        <w:t>U vozovny 1115/3, 708 00 Ostrava – Poruba</w:t>
      </w:r>
    </w:p>
    <w:p w14:paraId="10C03CB3" w14:textId="77777777" w:rsidR="007509D0" w:rsidRPr="009301FA" w:rsidRDefault="007509D0" w:rsidP="007509D0">
      <w:pPr>
        <w:pStyle w:val="rove2"/>
        <w:widowControl w:val="0"/>
        <w:ind w:left="709" w:firstLine="360"/>
        <w:rPr>
          <w:sz w:val="22"/>
          <w:szCs w:val="22"/>
        </w:rPr>
      </w:pPr>
      <w:r w:rsidRPr="009301FA">
        <w:rPr>
          <w:sz w:val="22"/>
          <w:szCs w:val="22"/>
        </w:rPr>
        <w:t>Kontaktní osoby:</w:t>
      </w:r>
      <w:r w:rsidRPr="009301FA">
        <w:rPr>
          <w:sz w:val="22"/>
          <w:szCs w:val="22"/>
        </w:rPr>
        <w:tab/>
        <w:t>Libor Dvořáček, tel.:</w:t>
      </w:r>
      <w:r w:rsidR="002A7D0A" w:rsidRPr="009301FA">
        <w:t xml:space="preserve"> </w:t>
      </w:r>
      <w:r w:rsidR="002A7D0A" w:rsidRPr="009301FA">
        <w:rPr>
          <w:sz w:val="22"/>
          <w:szCs w:val="22"/>
        </w:rPr>
        <w:t>602 768 159</w:t>
      </w:r>
    </w:p>
    <w:p w14:paraId="39E568D5" w14:textId="77777777" w:rsidR="007509D0" w:rsidRPr="009301FA" w:rsidRDefault="007509D0" w:rsidP="007509D0">
      <w:pPr>
        <w:pStyle w:val="rove2"/>
        <w:widowControl w:val="0"/>
        <w:ind w:left="709" w:firstLine="360"/>
        <w:rPr>
          <w:sz w:val="22"/>
          <w:szCs w:val="22"/>
        </w:rPr>
      </w:pPr>
      <w:r w:rsidRPr="009301FA">
        <w:rPr>
          <w:sz w:val="22"/>
          <w:szCs w:val="22"/>
        </w:rPr>
        <w:tab/>
      </w:r>
      <w:r w:rsidRPr="009301FA">
        <w:rPr>
          <w:sz w:val="22"/>
          <w:szCs w:val="22"/>
        </w:rPr>
        <w:tab/>
      </w:r>
      <w:r w:rsidRPr="009301FA">
        <w:rPr>
          <w:sz w:val="22"/>
          <w:szCs w:val="22"/>
        </w:rPr>
        <w:tab/>
        <w:t xml:space="preserve">Radek Koráb, tel.: </w:t>
      </w:r>
      <w:r w:rsidR="001B4804" w:rsidRPr="009301FA">
        <w:rPr>
          <w:sz w:val="22"/>
          <w:szCs w:val="22"/>
        </w:rPr>
        <w:t>702 018 289</w:t>
      </w:r>
    </w:p>
    <w:p w14:paraId="30F389FF" w14:textId="77777777" w:rsidR="002A7D0A" w:rsidRPr="009301FA" w:rsidRDefault="002A7D0A" w:rsidP="00A22292">
      <w:pPr>
        <w:pStyle w:val="rove2"/>
        <w:widowControl w:val="0"/>
        <w:numPr>
          <w:ilvl w:val="0"/>
          <w:numId w:val="19"/>
        </w:numPr>
        <w:spacing w:after="0"/>
        <w:rPr>
          <w:sz w:val="22"/>
          <w:szCs w:val="22"/>
          <w:u w:val="single"/>
        </w:rPr>
      </w:pPr>
      <w:r w:rsidRPr="009301FA">
        <w:rPr>
          <w:sz w:val="22"/>
          <w:szCs w:val="22"/>
          <w:u w:val="single"/>
        </w:rPr>
        <w:t>Areál tramvaje Moravská Ostrava</w:t>
      </w:r>
    </w:p>
    <w:p w14:paraId="0A01D495" w14:textId="77777777" w:rsidR="002A7D0A" w:rsidRPr="009301FA" w:rsidRDefault="002A7D0A" w:rsidP="002A7D0A">
      <w:pPr>
        <w:pStyle w:val="rove2"/>
        <w:widowControl w:val="0"/>
        <w:ind w:left="709" w:firstLine="360"/>
        <w:rPr>
          <w:sz w:val="22"/>
          <w:szCs w:val="22"/>
        </w:rPr>
      </w:pPr>
      <w:r w:rsidRPr="009301FA">
        <w:rPr>
          <w:sz w:val="22"/>
          <w:szCs w:val="22"/>
        </w:rPr>
        <w:t>Plynární 3345/20, 702 00 Ostrava – Moravská Ostrava</w:t>
      </w:r>
    </w:p>
    <w:p w14:paraId="0344FC8C" w14:textId="77777777" w:rsidR="002A7D0A" w:rsidRPr="009301FA" w:rsidRDefault="002A7D0A" w:rsidP="002A7D0A">
      <w:pPr>
        <w:pStyle w:val="rove2"/>
        <w:widowControl w:val="0"/>
        <w:ind w:left="709" w:firstLine="360"/>
        <w:rPr>
          <w:sz w:val="22"/>
          <w:szCs w:val="22"/>
        </w:rPr>
      </w:pPr>
      <w:r w:rsidRPr="009301FA">
        <w:rPr>
          <w:sz w:val="22"/>
          <w:szCs w:val="22"/>
        </w:rPr>
        <w:t>Kontaktní osoby:</w:t>
      </w:r>
      <w:r w:rsidRPr="009301FA">
        <w:rPr>
          <w:sz w:val="22"/>
          <w:szCs w:val="22"/>
        </w:rPr>
        <w:tab/>
        <w:t>Pavel Riedel, tel.:</w:t>
      </w:r>
      <w:r w:rsidRPr="009301FA">
        <w:t xml:space="preserve"> </w:t>
      </w:r>
      <w:r w:rsidR="001B4804" w:rsidRPr="009301FA">
        <w:t>602 568 413</w:t>
      </w:r>
    </w:p>
    <w:p w14:paraId="089944FB" w14:textId="6C5FDBF8" w:rsidR="002A7D0A" w:rsidRPr="009301FA" w:rsidRDefault="002A7D0A" w:rsidP="002A7D0A">
      <w:pPr>
        <w:pStyle w:val="rove2"/>
        <w:widowControl w:val="0"/>
        <w:ind w:left="709" w:firstLine="360"/>
        <w:rPr>
          <w:sz w:val="22"/>
          <w:szCs w:val="22"/>
        </w:rPr>
      </w:pPr>
      <w:r w:rsidRPr="009301FA">
        <w:rPr>
          <w:sz w:val="22"/>
          <w:szCs w:val="22"/>
        </w:rPr>
        <w:tab/>
      </w:r>
      <w:r w:rsidRPr="009301FA">
        <w:rPr>
          <w:sz w:val="22"/>
          <w:szCs w:val="22"/>
        </w:rPr>
        <w:tab/>
      </w:r>
      <w:r w:rsidRPr="009301FA">
        <w:rPr>
          <w:sz w:val="22"/>
          <w:szCs w:val="22"/>
        </w:rPr>
        <w:tab/>
        <w:t xml:space="preserve">Jiří Veselý, tel.: </w:t>
      </w:r>
      <w:r w:rsidR="001B4804" w:rsidRPr="009301FA">
        <w:rPr>
          <w:sz w:val="22"/>
          <w:szCs w:val="22"/>
        </w:rPr>
        <w:t>724 935</w:t>
      </w:r>
      <w:r w:rsidR="002E7C51" w:rsidRPr="009301FA">
        <w:rPr>
          <w:sz w:val="22"/>
          <w:szCs w:val="22"/>
        </w:rPr>
        <w:t> </w:t>
      </w:r>
      <w:r w:rsidR="001B4804" w:rsidRPr="009301FA">
        <w:rPr>
          <w:sz w:val="22"/>
          <w:szCs w:val="22"/>
        </w:rPr>
        <w:t>903</w:t>
      </w:r>
    </w:p>
    <w:p w14:paraId="2AF6E83A" w14:textId="11FE7FC9" w:rsidR="002E7C51" w:rsidRPr="009301FA" w:rsidRDefault="002E7C51" w:rsidP="002E7C51">
      <w:pPr>
        <w:pStyle w:val="rove2"/>
        <w:widowControl w:val="0"/>
        <w:numPr>
          <w:ilvl w:val="0"/>
          <w:numId w:val="19"/>
        </w:numPr>
        <w:spacing w:after="0"/>
        <w:rPr>
          <w:sz w:val="22"/>
          <w:szCs w:val="22"/>
          <w:u w:val="single"/>
        </w:rPr>
      </w:pPr>
      <w:r w:rsidRPr="009301FA">
        <w:rPr>
          <w:sz w:val="22"/>
          <w:szCs w:val="22"/>
          <w:u w:val="single"/>
        </w:rPr>
        <w:t>Areál autobusy Hranečník</w:t>
      </w:r>
    </w:p>
    <w:p w14:paraId="5D37BF20" w14:textId="2B91923A" w:rsidR="002E7C51" w:rsidRPr="009301FA" w:rsidRDefault="00462ACE" w:rsidP="002E7C51">
      <w:pPr>
        <w:pStyle w:val="rove2"/>
        <w:widowControl w:val="0"/>
        <w:ind w:left="709" w:firstLine="360"/>
        <w:rPr>
          <w:sz w:val="22"/>
          <w:szCs w:val="22"/>
        </w:rPr>
      </w:pPr>
      <w:r w:rsidRPr="009301FA">
        <w:rPr>
          <w:sz w:val="22"/>
          <w:szCs w:val="22"/>
        </w:rPr>
        <w:t>Počáteční 1962/36</w:t>
      </w:r>
      <w:r w:rsidR="002E7C51" w:rsidRPr="009301FA">
        <w:rPr>
          <w:sz w:val="22"/>
          <w:szCs w:val="22"/>
        </w:rPr>
        <w:t>, 7</w:t>
      </w:r>
      <w:r w:rsidRPr="009301FA">
        <w:rPr>
          <w:sz w:val="22"/>
          <w:szCs w:val="22"/>
        </w:rPr>
        <w:t>10</w:t>
      </w:r>
      <w:r w:rsidR="002E7C51" w:rsidRPr="009301FA">
        <w:rPr>
          <w:sz w:val="22"/>
          <w:szCs w:val="22"/>
        </w:rPr>
        <w:t xml:space="preserve"> 00 Ostrava – </w:t>
      </w:r>
      <w:r w:rsidRPr="009301FA">
        <w:rPr>
          <w:sz w:val="22"/>
          <w:szCs w:val="22"/>
        </w:rPr>
        <w:t>Slezská Ostrava</w:t>
      </w:r>
    </w:p>
    <w:p w14:paraId="3EAC2875" w14:textId="138844F6" w:rsidR="002E7C51" w:rsidRPr="009301FA" w:rsidRDefault="002E7C51" w:rsidP="002E7C51">
      <w:pPr>
        <w:pStyle w:val="rove2"/>
        <w:widowControl w:val="0"/>
        <w:ind w:left="709" w:firstLine="360"/>
        <w:rPr>
          <w:sz w:val="22"/>
          <w:szCs w:val="22"/>
        </w:rPr>
      </w:pPr>
      <w:r w:rsidRPr="009301FA">
        <w:rPr>
          <w:sz w:val="22"/>
          <w:szCs w:val="22"/>
        </w:rPr>
        <w:t>Kontaktní osoby:</w:t>
      </w:r>
      <w:r w:rsidRPr="009301FA">
        <w:rPr>
          <w:sz w:val="22"/>
          <w:szCs w:val="22"/>
        </w:rPr>
        <w:tab/>
        <w:t>Ing. Jiří Osmančík, tel.: 724 068 307</w:t>
      </w:r>
    </w:p>
    <w:p w14:paraId="6C554C72" w14:textId="5732847D" w:rsidR="002E7C51" w:rsidRPr="009301FA" w:rsidRDefault="002E7C51" w:rsidP="002E7C51">
      <w:pPr>
        <w:pStyle w:val="rove2"/>
        <w:widowControl w:val="0"/>
        <w:numPr>
          <w:ilvl w:val="0"/>
          <w:numId w:val="19"/>
        </w:numPr>
        <w:spacing w:after="0"/>
        <w:rPr>
          <w:sz w:val="22"/>
          <w:szCs w:val="22"/>
          <w:u w:val="single"/>
        </w:rPr>
      </w:pPr>
      <w:r w:rsidRPr="009301FA">
        <w:rPr>
          <w:sz w:val="22"/>
          <w:szCs w:val="22"/>
          <w:u w:val="single"/>
        </w:rPr>
        <w:t>Areál autobusy Poruba</w:t>
      </w:r>
    </w:p>
    <w:p w14:paraId="1F62A9FA" w14:textId="5B16C776" w:rsidR="002E7C51" w:rsidRPr="009301FA" w:rsidRDefault="00462ACE" w:rsidP="002E7C51">
      <w:pPr>
        <w:pStyle w:val="rove2"/>
        <w:widowControl w:val="0"/>
        <w:ind w:left="709" w:firstLine="360"/>
        <w:rPr>
          <w:sz w:val="22"/>
          <w:szCs w:val="22"/>
        </w:rPr>
      </w:pPr>
      <w:r w:rsidRPr="009301FA">
        <w:rPr>
          <w:sz w:val="22"/>
          <w:szCs w:val="22"/>
        </w:rPr>
        <w:t>Slavíkova 6229/27A</w:t>
      </w:r>
      <w:r w:rsidR="002E7C51" w:rsidRPr="009301FA">
        <w:rPr>
          <w:sz w:val="22"/>
          <w:szCs w:val="22"/>
        </w:rPr>
        <w:t>, 70</w:t>
      </w:r>
      <w:r w:rsidRPr="009301FA">
        <w:rPr>
          <w:sz w:val="22"/>
          <w:szCs w:val="22"/>
        </w:rPr>
        <w:t>8</w:t>
      </w:r>
      <w:r w:rsidR="002E7C51" w:rsidRPr="009301FA">
        <w:rPr>
          <w:sz w:val="22"/>
          <w:szCs w:val="22"/>
        </w:rPr>
        <w:t xml:space="preserve"> 00 Ostrava – </w:t>
      </w:r>
      <w:r w:rsidRPr="009301FA">
        <w:rPr>
          <w:sz w:val="22"/>
          <w:szCs w:val="22"/>
        </w:rPr>
        <w:t>Poruba</w:t>
      </w:r>
    </w:p>
    <w:p w14:paraId="271F9957" w14:textId="775D0F38" w:rsidR="002E7C51" w:rsidRPr="009301FA" w:rsidRDefault="002E7C51" w:rsidP="002E7C51">
      <w:pPr>
        <w:pStyle w:val="rove2"/>
        <w:widowControl w:val="0"/>
        <w:ind w:left="709" w:firstLine="360"/>
        <w:rPr>
          <w:sz w:val="22"/>
          <w:szCs w:val="22"/>
        </w:rPr>
      </w:pPr>
      <w:r w:rsidRPr="009301FA">
        <w:rPr>
          <w:sz w:val="22"/>
          <w:szCs w:val="22"/>
        </w:rPr>
        <w:t>Kontaktní osoby:</w:t>
      </w:r>
      <w:r w:rsidRPr="009301FA">
        <w:rPr>
          <w:sz w:val="22"/>
          <w:szCs w:val="22"/>
        </w:rPr>
        <w:tab/>
        <w:t>Václav Kupka, tel.: 725 572 964</w:t>
      </w:r>
    </w:p>
    <w:p w14:paraId="7AF7F48C" w14:textId="77777777" w:rsidR="00FF0D21" w:rsidRPr="009301FA" w:rsidRDefault="00FF0D21" w:rsidP="00FF0D21">
      <w:pPr>
        <w:pStyle w:val="rove2"/>
        <w:widowControl w:val="0"/>
        <w:numPr>
          <w:ilvl w:val="1"/>
          <w:numId w:val="18"/>
        </w:numPr>
        <w:ind w:left="709" w:hanging="709"/>
        <w:rPr>
          <w:sz w:val="22"/>
          <w:szCs w:val="22"/>
        </w:rPr>
      </w:pPr>
      <w:r w:rsidRPr="009301FA">
        <w:rPr>
          <w:sz w:val="22"/>
          <w:szCs w:val="22"/>
        </w:rPr>
        <w:t xml:space="preserve">V případě, že si </w:t>
      </w:r>
      <w:r w:rsidR="008F414A" w:rsidRPr="009301FA">
        <w:rPr>
          <w:sz w:val="22"/>
          <w:szCs w:val="22"/>
        </w:rPr>
        <w:t xml:space="preserve">zhotovitel </w:t>
      </w:r>
      <w:r w:rsidRPr="009301FA">
        <w:rPr>
          <w:sz w:val="22"/>
          <w:szCs w:val="22"/>
        </w:rPr>
        <w:t>sjedná montáž u externího dodavatele,</w:t>
      </w:r>
      <w:r w:rsidR="00CB316C" w:rsidRPr="009301FA">
        <w:rPr>
          <w:sz w:val="22"/>
          <w:szCs w:val="22"/>
        </w:rPr>
        <w:t xml:space="preserve"> který bude montáž provádět ve vlastních prostorách,</w:t>
      </w:r>
      <w:r w:rsidR="00F27196" w:rsidRPr="009301FA">
        <w:rPr>
          <w:sz w:val="22"/>
          <w:szCs w:val="22"/>
        </w:rPr>
        <w:t xml:space="preserve"> zajistí si </w:t>
      </w:r>
      <w:r w:rsidR="008F414A" w:rsidRPr="009301FA">
        <w:rPr>
          <w:sz w:val="22"/>
          <w:szCs w:val="22"/>
        </w:rPr>
        <w:t xml:space="preserve">zhotovitel </w:t>
      </w:r>
      <w:r w:rsidR="00F27196" w:rsidRPr="009301FA">
        <w:rPr>
          <w:sz w:val="22"/>
          <w:szCs w:val="22"/>
        </w:rPr>
        <w:t>přepravu</w:t>
      </w:r>
      <w:r w:rsidR="00CB316C" w:rsidRPr="009301FA">
        <w:rPr>
          <w:sz w:val="22"/>
          <w:szCs w:val="22"/>
        </w:rPr>
        <w:t xml:space="preserve"> vozidel</w:t>
      </w:r>
      <w:r w:rsidR="00F27196" w:rsidRPr="009301FA">
        <w:rPr>
          <w:sz w:val="22"/>
          <w:szCs w:val="22"/>
        </w:rPr>
        <w:t xml:space="preserve"> na místo plnění a zpět na své vlastní náklady</w:t>
      </w:r>
      <w:r w:rsidRPr="009301FA">
        <w:rPr>
          <w:sz w:val="22"/>
          <w:szCs w:val="22"/>
        </w:rPr>
        <w:t xml:space="preserve">. </w:t>
      </w:r>
      <w:r w:rsidR="00D96C5A" w:rsidRPr="009301FA">
        <w:rPr>
          <w:sz w:val="22"/>
          <w:szCs w:val="22"/>
        </w:rPr>
        <w:t>Zhotovitel je povinen</w:t>
      </w:r>
      <w:r w:rsidR="001B4804" w:rsidRPr="009301FA">
        <w:rPr>
          <w:sz w:val="22"/>
          <w:szCs w:val="22"/>
        </w:rPr>
        <w:t xml:space="preserve"> zaslat objednateli </w:t>
      </w:r>
      <w:r w:rsidR="00016545" w:rsidRPr="009301FA">
        <w:rPr>
          <w:sz w:val="22"/>
          <w:szCs w:val="22"/>
        </w:rPr>
        <w:t xml:space="preserve">identifikační údaje </w:t>
      </w:r>
      <w:r w:rsidR="001B4804" w:rsidRPr="009301FA">
        <w:rPr>
          <w:sz w:val="22"/>
          <w:szCs w:val="22"/>
        </w:rPr>
        <w:t>svého subdodavatele</w:t>
      </w:r>
      <w:r w:rsidR="00016545" w:rsidRPr="009301FA">
        <w:rPr>
          <w:sz w:val="22"/>
          <w:szCs w:val="22"/>
        </w:rPr>
        <w:t xml:space="preserve"> (zejména: obchodní firma, IČO, adresa sídla a provozovny, kontakt)</w:t>
      </w:r>
      <w:r w:rsidR="001B4804" w:rsidRPr="009301FA">
        <w:rPr>
          <w:sz w:val="22"/>
          <w:szCs w:val="22"/>
        </w:rPr>
        <w:t>. V případě změny</w:t>
      </w:r>
      <w:r w:rsidR="0009506C" w:rsidRPr="009301FA">
        <w:rPr>
          <w:sz w:val="22"/>
          <w:szCs w:val="22"/>
        </w:rPr>
        <w:t xml:space="preserve"> původního</w:t>
      </w:r>
      <w:r w:rsidR="001B4804" w:rsidRPr="009301FA">
        <w:rPr>
          <w:sz w:val="22"/>
          <w:szCs w:val="22"/>
        </w:rPr>
        <w:t xml:space="preserve"> subdodavatele během trvání smlouvy</w:t>
      </w:r>
      <w:r w:rsidR="0009506C" w:rsidRPr="009301FA">
        <w:rPr>
          <w:sz w:val="22"/>
          <w:szCs w:val="22"/>
        </w:rPr>
        <w:t xml:space="preserve"> si objednatel vyhrazuje právo tuto změnu odsouhlasit.</w:t>
      </w:r>
      <w:r w:rsidR="001B4804" w:rsidRPr="009301FA">
        <w:rPr>
          <w:sz w:val="22"/>
          <w:szCs w:val="22"/>
        </w:rPr>
        <w:t xml:space="preserve"> </w:t>
      </w:r>
      <w:r w:rsidR="00D96C5A" w:rsidRPr="009301FA">
        <w:rPr>
          <w:sz w:val="22"/>
          <w:szCs w:val="22"/>
        </w:rPr>
        <w:t xml:space="preserve">   </w:t>
      </w:r>
    </w:p>
    <w:p w14:paraId="156DABDE" w14:textId="77777777" w:rsidR="00C3241B" w:rsidRPr="009301FA" w:rsidRDefault="001A6C2F" w:rsidP="007720F3">
      <w:pPr>
        <w:pStyle w:val="rove2"/>
        <w:widowControl w:val="0"/>
        <w:numPr>
          <w:ilvl w:val="1"/>
          <w:numId w:val="18"/>
        </w:numPr>
        <w:ind w:left="709" w:hanging="709"/>
        <w:rPr>
          <w:sz w:val="22"/>
          <w:szCs w:val="22"/>
        </w:rPr>
      </w:pPr>
      <w:r w:rsidRPr="009301FA">
        <w:rPr>
          <w:sz w:val="22"/>
          <w:szCs w:val="22"/>
        </w:rPr>
        <w:t xml:space="preserve">Pro montáž budou objednatelem odstaveny maximálně 2 vozy </w:t>
      </w:r>
      <w:r w:rsidR="001E2C97" w:rsidRPr="009301FA">
        <w:rPr>
          <w:sz w:val="22"/>
          <w:szCs w:val="22"/>
        </w:rPr>
        <w:t>denně</w:t>
      </w:r>
      <w:r w:rsidRPr="009301FA">
        <w:rPr>
          <w:sz w:val="22"/>
          <w:szCs w:val="22"/>
        </w:rPr>
        <w:t xml:space="preserve">, nedohodnou-li se smluvní strany jinak. </w:t>
      </w:r>
      <w:r w:rsidR="00F4574C" w:rsidRPr="009301FA">
        <w:rPr>
          <w:sz w:val="22"/>
          <w:szCs w:val="22"/>
        </w:rPr>
        <w:t>Toto platí pro každou provozovnu.</w:t>
      </w:r>
    </w:p>
    <w:p w14:paraId="2B672882" w14:textId="77777777" w:rsidR="00C3241B" w:rsidRPr="009301FA" w:rsidRDefault="00862E12" w:rsidP="007720F3">
      <w:pPr>
        <w:widowControl w:val="0"/>
        <w:numPr>
          <w:ilvl w:val="0"/>
          <w:numId w:val="18"/>
        </w:numPr>
        <w:tabs>
          <w:tab w:val="left" w:pos="0"/>
        </w:tabs>
        <w:rPr>
          <w:b/>
          <w:sz w:val="22"/>
          <w:szCs w:val="22"/>
        </w:rPr>
      </w:pPr>
      <w:r w:rsidRPr="009301FA">
        <w:rPr>
          <w:b/>
          <w:sz w:val="22"/>
          <w:szCs w:val="22"/>
        </w:rPr>
        <w:t>Termín plnění</w:t>
      </w:r>
    </w:p>
    <w:p w14:paraId="2F89DA4B" w14:textId="3EAECAAE" w:rsidR="00C3241B" w:rsidRPr="009301FA" w:rsidRDefault="008F414A" w:rsidP="007720F3">
      <w:pPr>
        <w:pStyle w:val="rove2"/>
        <w:widowControl w:val="0"/>
        <w:numPr>
          <w:ilvl w:val="1"/>
          <w:numId w:val="18"/>
        </w:numPr>
        <w:ind w:left="709" w:hanging="709"/>
        <w:rPr>
          <w:sz w:val="22"/>
          <w:szCs w:val="22"/>
        </w:rPr>
      </w:pPr>
      <w:r w:rsidRPr="009301FA">
        <w:rPr>
          <w:sz w:val="22"/>
          <w:szCs w:val="22"/>
        </w:rPr>
        <w:t xml:space="preserve">Zhotovitel </w:t>
      </w:r>
      <w:r w:rsidR="001A6C2F" w:rsidRPr="009301FA">
        <w:rPr>
          <w:sz w:val="22"/>
          <w:szCs w:val="22"/>
        </w:rPr>
        <w:t>je povinen provést montáž zařízení do vozidel dle technických podmínek uvedených v </w:t>
      </w:r>
      <w:r w:rsidR="001B437C" w:rsidRPr="009301FA">
        <w:rPr>
          <w:sz w:val="22"/>
          <w:szCs w:val="22"/>
        </w:rPr>
        <w:t>příloze č.</w:t>
      </w:r>
      <w:r w:rsidR="00BD6749">
        <w:rPr>
          <w:sz w:val="22"/>
          <w:szCs w:val="22"/>
        </w:rPr>
        <w:t xml:space="preserve"> </w:t>
      </w:r>
      <w:r w:rsidR="001B437C" w:rsidRPr="009301FA">
        <w:rPr>
          <w:sz w:val="22"/>
          <w:szCs w:val="22"/>
        </w:rPr>
        <w:t xml:space="preserve">1 </w:t>
      </w:r>
      <w:r w:rsidR="001A6C2F" w:rsidRPr="009301FA">
        <w:rPr>
          <w:sz w:val="22"/>
          <w:szCs w:val="22"/>
        </w:rPr>
        <w:t xml:space="preserve">této smlouvy a </w:t>
      </w:r>
      <w:r w:rsidRPr="009301FA">
        <w:rPr>
          <w:sz w:val="22"/>
          <w:szCs w:val="22"/>
        </w:rPr>
        <w:t xml:space="preserve">Objednatel </w:t>
      </w:r>
      <w:r w:rsidR="001A6C2F" w:rsidRPr="009301FA">
        <w:rPr>
          <w:sz w:val="22"/>
          <w:szCs w:val="22"/>
        </w:rPr>
        <w:t xml:space="preserve">je povinen práce převzít a zaplatit za ně sjednanou cenu, uvedenou v čl. </w:t>
      </w:r>
      <w:r w:rsidR="00F2641F">
        <w:rPr>
          <w:sz w:val="22"/>
          <w:szCs w:val="22"/>
        </w:rPr>
        <w:t>6</w:t>
      </w:r>
      <w:r w:rsidR="001A6C2F" w:rsidRPr="009301FA">
        <w:rPr>
          <w:sz w:val="22"/>
          <w:szCs w:val="22"/>
        </w:rPr>
        <w:t>. této Smlouvy o dílo.</w:t>
      </w:r>
    </w:p>
    <w:p w14:paraId="56884BA2" w14:textId="6E68039D" w:rsidR="00ED6969" w:rsidRPr="009301FA" w:rsidRDefault="00ED6969" w:rsidP="00ED6969">
      <w:pPr>
        <w:pStyle w:val="rove2"/>
        <w:widowControl w:val="0"/>
        <w:numPr>
          <w:ilvl w:val="1"/>
          <w:numId w:val="18"/>
        </w:numPr>
        <w:ind w:left="709" w:hanging="709"/>
        <w:rPr>
          <w:sz w:val="22"/>
          <w:szCs w:val="22"/>
        </w:rPr>
      </w:pPr>
      <w:r w:rsidRPr="009301FA">
        <w:rPr>
          <w:sz w:val="22"/>
          <w:szCs w:val="22"/>
        </w:rPr>
        <w:t xml:space="preserve">Termín </w:t>
      </w:r>
      <w:r w:rsidRPr="007521F6">
        <w:rPr>
          <w:sz w:val="22"/>
          <w:szCs w:val="22"/>
        </w:rPr>
        <w:t>realizace:</w:t>
      </w:r>
      <w:r w:rsidRPr="00E870AE">
        <w:rPr>
          <w:i/>
          <w:sz w:val="22"/>
          <w:szCs w:val="22"/>
        </w:rPr>
        <w:t xml:space="preserve"> </w:t>
      </w:r>
      <w:permStart w:id="1536108431" w:edGrp="everyone"/>
      <w:r w:rsidR="00E870AE" w:rsidRPr="00F94401">
        <w:t>…..</w:t>
      </w:r>
      <w:permEnd w:id="1536108431"/>
      <w:r w:rsidR="00E870AE" w:rsidRPr="00F94401">
        <w:t xml:space="preserve"> </w:t>
      </w:r>
      <w:r w:rsidR="009A4DCD">
        <w:rPr>
          <w:b/>
          <w:i/>
          <w:color w:val="00B0F0"/>
          <w:sz w:val="22"/>
          <w:szCs w:val="22"/>
        </w:rPr>
        <w:t xml:space="preserve"> </w:t>
      </w:r>
      <w:r w:rsidR="005924F9">
        <w:rPr>
          <w:sz w:val="22"/>
          <w:szCs w:val="22"/>
        </w:rPr>
        <w:t xml:space="preserve"> kalendářních dnů od účinnosti smlouvy</w:t>
      </w:r>
      <w:r w:rsidR="004A265F" w:rsidRPr="007521F6">
        <w:rPr>
          <w:sz w:val="22"/>
          <w:szCs w:val="22"/>
        </w:rPr>
        <w:t>.</w:t>
      </w:r>
      <w:r w:rsidR="009A4DCD">
        <w:rPr>
          <w:sz w:val="22"/>
          <w:szCs w:val="22"/>
        </w:rPr>
        <w:t xml:space="preserve"> </w:t>
      </w:r>
      <w:r w:rsidR="009A4DCD" w:rsidRPr="000A18FC">
        <w:rPr>
          <w:color w:val="00B0F0"/>
          <w:sz w:val="22"/>
          <w:szCs w:val="22"/>
        </w:rPr>
        <w:t>(</w:t>
      </w:r>
      <w:r w:rsidR="000A18FC" w:rsidRPr="000A18FC">
        <w:rPr>
          <w:i/>
          <w:color w:val="00B0F0"/>
          <w:sz w:val="22"/>
          <w:szCs w:val="22"/>
        </w:rPr>
        <w:t>Pozn.:</w:t>
      </w:r>
      <w:r w:rsidR="009A4DCD" w:rsidRPr="000A18FC">
        <w:rPr>
          <w:i/>
          <w:color w:val="00B0F0"/>
          <w:sz w:val="22"/>
          <w:szCs w:val="22"/>
        </w:rPr>
        <w:t xml:space="preserve"> Zhotovitel doplní jím navržený závazný termín dokončení díla. </w:t>
      </w:r>
      <w:r w:rsidR="009A4DCD" w:rsidRPr="000A18FC">
        <w:rPr>
          <w:b/>
          <w:i/>
          <w:color w:val="00B0F0"/>
          <w:sz w:val="22"/>
          <w:szCs w:val="22"/>
        </w:rPr>
        <w:t>Termín dokončení díla je předmětem hodnocení</w:t>
      </w:r>
      <w:r w:rsidR="009A4DCD" w:rsidRPr="000A18FC">
        <w:rPr>
          <w:i/>
          <w:color w:val="00B0F0"/>
          <w:sz w:val="22"/>
          <w:szCs w:val="22"/>
        </w:rPr>
        <w:t>. Objednatel požaduje dokončení díla nejpozději do 180/slovy stoosmdesát/ kalendářních dn</w:t>
      </w:r>
      <w:r w:rsidR="005861F5">
        <w:rPr>
          <w:i/>
          <w:color w:val="00B0F0"/>
          <w:sz w:val="22"/>
          <w:szCs w:val="22"/>
        </w:rPr>
        <w:t>ů</w:t>
      </w:r>
      <w:r w:rsidR="009A4DCD" w:rsidRPr="000A18FC">
        <w:rPr>
          <w:i/>
          <w:color w:val="00B0F0"/>
          <w:sz w:val="22"/>
          <w:szCs w:val="22"/>
        </w:rPr>
        <w:t xml:space="preserve"> od účinnosti smlouvy. Poté poznámku vymaže.)</w:t>
      </w:r>
      <w:r w:rsidR="0099628B">
        <w:rPr>
          <w:i/>
          <w:color w:val="00B0F0"/>
          <w:sz w:val="22"/>
          <w:szCs w:val="22"/>
        </w:rPr>
        <w:t xml:space="preserve"> </w:t>
      </w:r>
      <w:r w:rsidR="0099628B" w:rsidRPr="00891F75">
        <w:rPr>
          <w:sz w:val="22"/>
          <w:szCs w:val="22"/>
        </w:rPr>
        <w:t xml:space="preserve">Zhotovitel bere na vědomí, že podmínkou zahájení </w:t>
      </w:r>
      <w:r w:rsidR="0099628B">
        <w:rPr>
          <w:sz w:val="22"/>
          <w:szCs w:val="22"/>
        </w:rPr>
        <w:t xml:space="preserve">prací na </w:t>
      </w:r>
      <w:r w:rsidR="0099628B" w:rsidRPr="00891F75">
        <w:rPr>
          <w:sz w:val="22"/>
          <w:szCs w:val="22"/>
        </w:rPr>
        <w:t>montáž</w:t>
      </w:r>
      <w:r w:rsidR="0099628B">
        <w:rPr>
          <w:sz w:val="22"/>
          <w:szCs w:val="22"/>
        </w:rPr>
        <w:t>i</w:t>
      </w:r>
      <w:r w:rsidR="0099628B" w:rsidRPr="00891F75">
        <w:rPr>
          <w:sz w:val="22"/>
          <w:szCs w:val="22"/>
        </w:rPr>
        <w:t xml:space="preserve"> kamerových systémů do vozidel je odsouhlasení </w:t>
      </w:r>
      <w:r w:rsidR="0099628B">
        <w:rPr>
          <w:sz w:val="22"/>
          <w:szCs w:val="22"/>
        </w:rPr>
        <w:t>u</w:t>
      </w:r>
      <w:r w:rsidR="0099628B" w:rsidRPr="00891F75">
        <w:rPr>
          <w:sz w:val="22"/>
          <w:szCs w:val="22"/>
        </w:rPr>
        <w:t xml:space="preserve">místění kamer a vedení kabeláže v jednotlivém typu vozidla ze strany objednatele, přičemž objednatel </w:t>
      </w:r>
      <w:r w:rsidR="0099628B">
        <w:rPr>
          <w:sz w:val="22"/>
          <w:szCs w:val="22"/>
        </w:rPr>
        <w:t>se k umístění kamer a vedení</w:t>
      </w:r>
      <w:r w:rsidR="0099628B" w:rsidRPr="00891F75">
        <w:rPr>
          <w:sz w:val="22"/>
          <w:szCs w:val="22"/>
        </w:rPr>
        <w:t xml:space="preserve"> </w:t>
      </w:r>
      <w:r w:rsidR="0099628B">
        <w:rPr>
          <w:sz w:val="22"/>
          <w:szCs w:val="22"/>
        </w:rPr>
        <w:t>kabeláže vyjádří</w:t>
      </w:r>
      <w:r w:rsidR="0099628B" w:rsidRPr="00891F75">
        <w:rPr>
          <w:sz w:val="22"/>
          <w:szCs w:val="22"/>
        </w:rPr>
        <w:t xml:space="preserve"> nejpozději do 5 kalendářních dnů od účinnosti smlouvy. Pokud se objednatel nevyjádří do 5 kalendářních dnů od účinnosti smlouvy, má se za to, že s</w:t>
      </w:r>
      <w:r w:rsidR="0099628B">
        <w:rPr>
          <w:sz w:val="22"/>
          <w:szCs w:val="22"/>
        </w:rPr>
        <w:t xml:space="preserve"> navrženým </w:t>
      </w:r>
      <w:r w:rsidR="0099628B" w:rsidRPr="00891F75">
        <w:rPr>
          <w:sz w:val="22"/>
          <w:szCs w:val="22"/>
        </w:rPr>
        <w:t>umístěním kamer a vedením kabeláže souhlasí.</w:t>
      </w:r>
    </w:p>
    <w:p w14:paraId="45CA5E44" w14:textId="659BCC76" w:rsidR="00C3241B" w:rsidRDefault="00ED6969" w:rsidP="007720F3">
      <w:pPr>
        <w:pStyle w:val="rove2"/>
        <w:widowControl w:val="0"/>
        <w:numPr>
          <w:ilvl w:val="1"/>
          <w:numId w:val="18"/>
        </w:numPr>
        <w:ind w:left="709" w:hanging="709"/>
        <w:rPr>
          <w:sz w:val="22"/>
          <w:szCs w:val="22"/>
        </w:rPr>
      </w:pPr>
      <w:r w:rsidRPr="009301FA">
        <w:rPr>
          <w:sz w:val="22"/>
          <w:szCs w:val="22"/>
        </w:rPr>
        <w:t xml:space="preserve">Splněním termínu </w:t>
      </w:r>
      <w:r w:rsidR="00FB2B8C" w:rsidRPr="009301FA">
        <w:rPr>
          <w:sz w:val="22"/>
          <w:szCs w:val="22"/>
        </w:rPr>
        <w:t>realizace</w:t>
      </w:r>
      <w:r w:rsidRPr="009301FA">
        <w:rPr>
          <w:sz w:val="22"/>
          <w:szCs w:val="22"/>
        </w:rPr>
        <w:t xml:space="preserve"> se rozumí fyzická montáž zařízení do všech vozů, jeho uvedení do provozu (tj. takový stav, kdy funkční zkouška prokázala, že zařízení je plně provozuschopné) a předání dokladů. </w:t>
      </w:r>
    </w:p>
    <w:p w14:paraId="53E444D6" w14:textId="5FD3137B" w:rsidR="00D3335F" w:rsidRPr="00231CF7" w:rsidRDefault="00684785" w:rsidP="00D3335F">
      <w:pPr>
        <w:widowControl w:val="0"/>
        <w:numPr>
          <w:ilvl w:val="0"/>
          <w:numId w:val="18"/>
        </w:numPr>
        <w:tabs>
          <w:tab w:val="left" w:pos="0"/>
        </w:tabs>
        <w:rPr>
          <w:b/>
          <w:sz w:val="22"/>
          <w:szCs w:val="22"/>
        </w:rPr>
      </w:pPr>
      <w:r>
        <w:rPr>
          <w:b/>
          <w:sz w:val="22"/>
          <w:szCs w:val="22"/>
        </w:rPr>
        <w:t>Informační povinnost smluvních stran a mlčenlivost</w:t>
      </w:r>
    </w:p>
    <w:p w14:paraId="30778DF6" w14:textId="42B14FC0" w:rsidR="00684785" w:rsidRPr="00231CF7" w:rsidRDefault="00684785" w:rsidP="002C20BF">
      <w:pPr>
        <w:pStyle w:val="rove2"/>
        <w:widowControl w:val="0"/>
        <w:numPr>
          <w:ilvl w:val="1"/>
          <w:numId w:val="18"/>
        </w:numPr>
        <w:ind w:left="709" w:hanging="709"/>
        <w:rPr>
          <w:sz w:val="22"/>
          <w:szCs w:val="22"/>
        </w:rPr>
      </w:pPr>
      <w:r w:rsidRPr="00684785">
        <w:rPr>
          <w:sz w:val="22"/>
          <w:szCs w:val="22"/>
        </w:rPr>
        <w:t>Smluvní strany jsou povinny zachovávat mlčenlivost o všech záležitostech, o nichž se dozvěděli v souvislosti s</w:t>
      </w:r>
      <w:r>
        <w:rPr>
          <w:sz w:val="22"/>
          <w:szCs w:val="22"/>
        </w:rPr>
        <w:t> plněním této smlouvy</w:t>
      </w:r>
      <w:r w:rsidRPr="00684785">
        <w:rPr>
          <w:sz w:val="22"/>
          <w:szCs w:val="22"/>
        </w:rPr>
        <w:t xml:space="preserve">. V případě, že </w:t>
      </w:r>
      <w:r>
        <w:rPr>
          <w:sz w:val="22"/>
          <w:szCs w:val="22"/>
        </w:rPr>
        <w:t>zhotovitel</w:t>
      </w:r>
      <w:r w:rsidRPr="00684785">
        <w:rPr>
          <w:sz w:val="22"/>
          <w:szCs w:val="22"/>
        </w:rPr>
        <w:t xml:space="preserve"> bude uskutečňovat část smluvního plnění prostřednictvím třetích osob, vztahuje se také na ně povinnost mlčenlivosti.</w:t>
      </w:r>
    </w:p>
    <w:p w14:paraId="24FFB4E5" w14:textId="49020A59" w:rsidR="00D3335F" w:rsidRPr="00231CF7" w:rsidRDefault="00684785" w:rsidP="00684785">
      <w:pPr>
        <w:pStyle w:val="rove2"/>
        <w:widowControl w:val="0"/>
        <w:numPr>
          <w:ilvl w:val="1"/>
          <w:numId w:val="18"/>
        </w:numPr>
        <w:ind w:left="709" w:hanging="709"/>
        <w:rPr>
          <w:sz w:val="22"/>
          <w:szCs w:val="22"/>
        </w:rPr>
      </w:pPr>
      <w:r w:rsidRPr="00684785">
        <w:rPr>
          <w:sz w:val="22"/>
          <w:szCs w:val="22"/>
        </w:rPr>
        <w:t xml:space="preserve">Smluvní strany jsou povinny vzájemně si sdělovat veškeré informace s plněním podle této </w:t>
      </w:r>
      <w:r w:rsidRPr="00684785">
        <w:rPr>
          <w:sz w:val="22"/>
          <w:szCs w:val="22"/>
        </w:rPr>
        <w:lastRenderedPageBreak/>
        <w:t xml:space="preserve">smlouvy související, nebo další informace, které mohou mít vliv na plnění této smlouvy. </w:t>
      </w:r>
    </w:p>
    <w:p w14:paraId="7F8F3D6D" w14:textId="77777777" w:rsidR="00C3241B" w:rsidRPr="009301FA" w:rsidRDefault="001A0970" w:rsidP="007720F3">
      <w:pPr>
        <w:widowControl w:val="0"/>
        <w:numPr>
          <w:ilvl w:val="0"/>
          <w:numId w:val="18"/>
        </w:numPr>
        <w:tabs>
          <w:tab w:val="left" w:pos="0"/>
        </w:tabs>
        <w:rPr>
          <w:b/>
          <w:sz w:val="22"/>
          <w:szCs w:val="22"/>
        </w:rPr>
      </w:pPr>
      <w:r w:rsidRPr="009301FA">
        <w:rPr>
          <w:b/>
          <w:sz w:val="22"/>
          <w:szCs w:val="22"/>
        </w:rPr>
        <w:t>Cena díla</w:t>
      </w:r>
    </w:p>
    <w:p w14:paraId="35347FED" w14:textId="63B49FF5" w:rsidR="00C3241B" w:rsidRPr="00192E59" w:rsidRDefault="007179C0" w:rsidP="007720F3">
      <w:pPr>
        <w:pStyle w:val="rove2"/>
        <w:widowControl w:val="0"/>
        <w:numPr>
          <w:ilvl w:val="1"/>
          <w:numId w:val="18"/>
        </w:numPr>
        <w:ind w:left="709" w:hanging="709"/>
        <w:rPr>
          <w:i/>
          <w:sz w:val="22"/>
          <w:szCs w:val="22"/>
        </w:rPr>
      </w:pPr>
      <w:r w:rsidRPr="009301FA">
        <w:rPr>
          <w:sz w:val="22"/>
          <w:szCs w:val="22"/>
        </w:rPr>
        <w:t xml:space="preserve">Smluvní strany se dohodly na konečné ceně </w:t>
      </w:r>
      <w:r w:rsidR="001A0970" w:rsidRPr="009301FA">
        <w:rPr>
          <w:sz w:val="22"/>
          <w:szCs w:val="22"/>
        </w:rPr>
        <w:t xml:space="preserve">díla </w:t>
      </w:r>
      <w:r w:rsidRPr="009301FA">
        <w:rPr>
          <w:sz w:val="22"/>
          <w:szCs w:val="22"/>
        </w:rPr>
        <w:t>v rozsahu a provedení dle čl. 2</w:t>
      </w:r>
      <w:r w:rsidR="00FC5184" w:rsidRPr="009301FA">
        <w:rPr>
          <w:sz w:val="22"/>
          <w:szCs w:val="22"/>
        </w:rPr>
        <w:t>.</w:t>
      </w:r>
      <w:r w:rsidRPr="009301FA">
        <w:rPr>
          <w:sz w:val="22"/>
          <w:szCs w:val="22"/>
        </w:rPr>
        <w:t xml:space="preserve"> této smlouvy. Ceny jsou uvedeny </w:t>
      </w:r>
      <w:r w:rsidR="009444B6">
        <w:rPr>
          <w:sz w:val="22"/>
          <w:szCs w:val="22"/>
        </w:rPr>
        <w:t xml:space="preserve">v tabulce </w:t>
      </w:r>
      <w:r w:rsidRPr="009301FA">
        <w:rPr>
          <w:sz w:val="22"/>
          <w:szCs w:val="22"/>
        </w:rPr>
        <w:t>v Kč bez DPH.</w:t>
      </w:r>
    </w:p>
    <w:p w14:paraId="3A1C6E5B" w14:textId="77777777" w:rsidR="0080161D" w:rsidRPr="009301FA" w:rsidRDefault="00CF115A" w:rsidP="001B437C">
      <w:pPr>
        <w:pStyle w:val="rove2"/>
        <w:widowControl w:val="0"/>
        <w:numPr>
          <w:ilvl w:val="0"/>
          <w:numId w:val="27"/>
        </w:numPr>
        <w:ind w:left="993" w:hanging="284"/>
        <w:rPr>
          <w:sz w:val="22"/>
          <w:szCs w:val="22"/>
        </w:rPr>
      </w:pPr>
      <w:r w:rsidRPr="009301FA">
        <w:rPr>
          <w:sz w:val="22"/>
          <w:szCs w:val="22"/>
        </w:rPr>
        <w:t>Ceny za jednotlivé typy vozidel</w:t>
      </w:r>
    </w:p>
    <w:tbl>
      <w:tblPr>
        <w:tblStyle w:val="Mkatabulky"/>
        <w:tblW w:w="8335" w:type="dxa"/>
        <w:tblInd w:w="704" w:type="dxa"/>
        <w:tblLayout w:type="fixed"/>
        <w:tblLook w:val="04A0" w:firstRow="1" w:lastRow="0" w:firstColumn="1" w:lastColumn="0" w:noHBand="0" w:noVBand="1"/>
      </w:tblPr>
      <w:tblGrid>
        <w:gridCol w:w="3090"/>
        <w:gridCol w:w="1973"/>
        <w:gridCol w:w="964"/>
        <w:gridCol w:w="2308"/>
      </w:tblGrid>
      <w:tr w:rsidR="002D73DE" w:rsidRPr="009301FA" w14:paraId="218223AF" w14:textId="77777777" w:rsidTr="00A6535B">
        <w:trPr>
          <w:trHeight w:val="566"/>
        </w:trPr>
        <w:tc>
          <w:tcPr>
            <w:tcW w:w="3090" w:type="dxa"/>
            <w:vAlign w:val="center"/>
          </w:tcPr>
          <w:p w14:paraId="6FC268EE" w14:textId="77777777" w:rsidR="00CB316C" w:rsidRPr="009301FA" w:rsidRDefault="00CB316C" w:rsidP="00E53976">
            <w:pPr>
              <w:tabs>
                <w:tab w:val="left" w:pos="-900"/>
                <w:tab w:val="left" w:pos="-851"/>
              </w:tabs>
              <w:ind w:right="-5"/>
              <w:jc w:val="center"/>
              <w:rPr>
                <w:b/>
                <w:sz w:val="22"/>
                <w:szCs w:val="22"/>
              </w:rPr>
            </w:pPr>
            <w:r w:rsidRPr="009301FA">
              <w:rPr>
                <w:b/>
                <w:sz w:val="22"/>
                <w:szCs w:val="22"/>
              </w:rPr>
              <w:t>Typ vozidla</w:t>
            </w:r>
          </w:p>
        </w:tc>
        <w:tc>
          <w:tcPr>
            <w:tcW w:w="1973" w:type="dxa"/>
            <w:vAlign w:val="center"/>
          </w:tcPr>
          <w:p w14:paraId="1040646E" w14:textId="77777777" w:rsidR="00C05CBA" w:rsidRPr="009301FA" w:rsidRDefault="001D2132" w:rsidP="00C05CBA">
            <w:pPr>
              <w:tabs>
                <w:tab w:val="left" w:pos="-900"/>
                <w:tab w:val="left" w:pos="-851"/>
              </w:tabs>
              <w:ind w:right="-5"/>
              <w:jc w:val="center"/>
              <w:rPr>
                <w:b/>
                <w:sz w:val="22"/>
                <w:szCs w:val="22"/>
              </w:rPr>
            </w:pPr>
            <w:r w:rsidRPr="009301FA">
              <w:rPr>
                <w:b/>
                <w:sz w:val="22"/>
                <w:szCs w:val="22"/>
              </w:rPr>
              <w:t>Jednotková cena za</w:t>
            </w:r>
            <w:r w:rsidR="00CB316C" w:rsidRPr="009301FA">
              <w:rPr>
                <w:b/>
                <w:sz w:val="22"/>
                <w:szCs w:val="22"/>
              </w:rPr>
              <w:t xml:space="preserve"> </w:t>
            </w:r>
            <w:r w:rsidR="002D73DE" w:rsidRPr="009301FA">
              <w:rPr>
                <w:b/>
                <w:sz w:val="22"/>
                <w:szCs w:val="22"/>
              </w:rPr>
              <w:t xml:space="preserve">vozidlo </w:t>
            </w:r>
          </w:p>
          <w:p w14:paraId="11598E14" w14:textId="77777777" w:rsidR="00CB316C" w:rsidRPr="009301FA" w:rsidRDefault="00C05CBA" w:rsidP="00C05CBA">
            <w:pPr>
              <w:tabs>
                <w:tab w:val="left" w:pos="-900"/>
                <w:tab w:val="left" w:pos="-851"/>
              </w:tabs>
              <w:ind w:right="-5"/>
              <w:jc w:val="center"/>
              <w:rPr>
                <w:b/>
                <w:sz w:val="22"/>
                <w:szCs w:val="22"/>
              </w:rPr>
            </w:pPr>
            <w:r w:rsidRPr="009301FA">
              <w:rPr>
                <w:b/>
                <w:sz w:val="22"/>
                <w:szCs w:val="22"/>
              </w:rPr>
              <w:t xml:space="preserve">v </w:t>
            </w:r>
            <w:r w:rsidR="002D73DE" w:rsidRPr="009301FA">
              <w:rPr>
                <w:b/>
                <w:sz w:val="22"/>
                <w:szCs w:val="22"/>
              </w:rPr>
              <w:t>Kč</w:t>
            </w:r>
            <w:r w:rsidRPr="009301FA">
              <w:rPr>
                <w:b/>
                <w:sz w:val="22"/>
                <w:szCs w:val="22"/>
              </w:rPr>
              <w:t xml:space="preserve"> bez DPH</w:t>
            </w:r>
          </w:p>
        </w:tc>
        <w:tc>
          <w:tcPr>
            <w:tcW w:w="964" w:type="dxa"/>
            <w:vAlign w:val="center"/>
          </w:tcPr>
          <w:p w14:paraId="33AC5EFF" w14:textId="77777777" w:rsidR="00CB316C" w:rsidRPr="009301FA" w:rsidRDefault="00CB316C" w:rsidP="006D1D17">
            <w:pPr>
              <w:tabs>
                <w:tab w:val="left" w:pos="-900"/>
                <w:tab w:val="left" w:pos="-851"/>
              </w:tabs>
              <w:ind w:right="-5"/>
              <w:jc w:val="center"/>
              <w:rPr>
                <w:b/>
                <w:sz w:val="22"/>
                <w:szCs w:val="22"/>
              </w:rPr>
            </w:pPr>
            <w:r w:rsidRPr="009301FA">
              <w:rPr>
                <w:b/>
                <w:sz w:val="22"/>
                <w:szCs w:val="22"/>
              </w:rPr>
              <w:t xml:space="preserve">Počet </w:t>
            </w:r>
            <w:r w:rsidR="002D73DE" w:rsidRPr="009301FA">
              <w:rPr>
                <w:b/>
                <w:sz w:val="22"/>
                <w:szCs w:val="22"/>
              </w:rPr>
              <w:t xml:space="preserve">vozidel </w:t>
            </w:r>
          </w:p>
        </w:tc>
        <w:tc>
          <w:tcPr>
            <w:tcW w:w="2308" w:type="dxa"/>
            <w:vAlign w:val="center"/>
          </w:tcPr>
          <w:p w14:paraId="76C52C48" w14:textId="77777777" w:rsidR="00C05CBA" w:rsidRPr="009301FA" w:rsidRDefault="001D2132" w:rsidP="00C05CBA">
            <w:pPr>
              <w:tabs>
                <w:tab w:val="left" w:pos="-900"/>
                <w:tab w:val="left" w:pos="-851"/>
              </w:tabs>
              <w:ind w:right="-5"/>
              <w:jc w:val="center"/>
              <w:rPr>
                <w:b/>
                <w:sz w:val="22"/>
                <w:szCs w:val="22"/>
              </w:rPr>
            </w:pPr>
            <w:r w:rsidRPr="009301FA">
              <w:rPr>
                <w:b/>
                <w:sz w:val="22"/>
                <w:szCs w:val="22"/>
              </w:rPr>
              <w:t>Celková cena</w:t>
            </w:r>
            <w:r w:rsidR="002D73DE" w:rsidRPr="009301FA">
              <w:rPr>
                <w:b/>
                <w:sz w:val="22"/>
                <w:szCs w:val="22"/>
              </w:rPr>
              <w:t xml:space="preserve"> za typ </w:t>
            </w:r>
          </w:p>
          <w:p w14:paraId="0540C996" w14:textId="77777777" w:rsidR="00CB316C" w:rsidRPr="009301FA" w:rsidRDefault="00C05CBA" w:rsidP="00C05CBA">
            <w:pPr>
              <w:tabs>
                <w:tab w:val="left" w:pos="-900"/>
                <w:tab w:val="left" w:pos="-851"/>
              </w:tabs>
              <w:ind w:right="-5"/>
              <w:jc w:val="center"/>
              <w:rPr>
                <w:b/>
                <w:sz w:val="22"/>
                <w:szCs w:val="22"/>
              </w:rPr>
            </w:pPr>
            <w:r w:rsidRPr="009301FA">
              <w:rPr>
                <w:b/>
                <w:sz w:val="22"/>
                <w:szCs w:val="22"/>
              </w:rPr>
              <w:t xml:space="preserve">v </w:t>
            </w:r>
            <w:r w:rsidR="002D73DE" w:rsidRPr="009301FA">
              <w:rPr>
                <w:b/>
                <w:sz w:val="22"/>
                <w:szCs w:val="22"/>
              </w:rPr>
              <w:t>Kč</w:t>
            </w:r>
            <w:r w:rsidRPr="009301FA">
              <w:rPr>
                <w:b/>
                <w:sz w:val="22"/>
                <w:szCs w:val="22"/>
              </w:rPr>
              <w:t xml:space="preserve"> bez DPH</w:t>
            </w:r>
          </w:p>
        </w:tc>
      </w:tr>
      <w:tr w:rsidR="002D73DE" w:rsidRPr="009301FA" w14:paraId="6B65F3AF" w14:textId="77777777" w:rsidTr="00A6535B">
        <w:tc>
          <w:tcPr>
            <w:tcW w:w="3090" w:type="dxa"/>
          </w:tcPr>
          <w:p w14:paraId="189FC027" w14:textId="233A108C" w:rsidR="00CB316C" w:rsidRPr="009301FA" w:rsidRDefault="00B672B3" w:rsidP="006D1D17">
            <w:pPr>
              <w:tabs>
                <w:tab w:val="left" w:pos="-900"/>
                <w:tab w:val="left" w:pos="-851"/>
              </w:tabs>
              <w:ind w:right="-5"/>
              <w:rPr>
                <w:sz w:val="22"/>
                <w:szCs w:val="22"/>
              </w:rPr>
            </w:pPr>
            <w:r w:rsidRPr="009301FA">
              <w:rPr>
                <w:sz w:val="22"/>
                <w:szCs w:val="22"/>
              </w:rPr>
              <w:t>VARIOS LF3/2 (obousměrná)</w:t>
            </w:r>
          </w:p>
        </w:tc>
        <w:tc>
          <w:tcPr>
            <w:tcW w:w="1973" w:type="dxa"/>
          </w:tcPr>
          <w:p w14:paraId="439B47E6" w14:textId="77777777" w:rsidR="00CB316C" w:rsidRPr="009301FA" w:rsidRDefault="00CB316C" w:rsidP="00EB532C">
            <w:pPr>
              <w:tabs>
                <w:tab w:val="left" w:pos="-900"/>
                <w:tab w:val="left" w:pos="-851"/>
              </w:tabs>
              <w:ind w:right="-5"/>
              <w:jc w:val="right"/>
              <w:rPr>
                <w:sz w:val="22"/>
                <w:szCs w:val="22"/>
              </w:rPr>
            </w:pPr>
          </w:p>
        </w:tc>
        <w:tc>
          <w:tcPr>
            <w:tcW w:w="964" w:type="dxa"/>
            <w:vAlign w:val="center"/>
          </w:tcPr>
          <w:p w14:paraId="37221115" w14:textId="0300B5F0" w:rsidR="00CB316C" w:rsidRPr="009301FA" w:rsidRDefault="00B672B3" w:rsidP="006D1D17">
            <w:pPr>
              <w:tabs>
                <w:tab w:val="left" w:pos="-900"/>
                <w:tab w:val="left" w:pos="-851"/>
              </w:tabs>
              <w:ind w:right="-5"/>
              <w:jc w:val="center"/>
              <w:rPr>
                <w:sz w:val="22"/>
                <w:szCs w:val="22"/>
              </w:rPr>
            </w:pPr>
            <w:r w:rsidRPr="009301FA">
              <w:rPr>
                <w:sz w:val="22"/>
                <w:szCs w:val="22"/>
              </w:rPr>
              <w:t>3</w:t>
            </w:r>
          </w:p>
        </w:tc>
        <w:tc>
          <w:tcPr>
            <w:tcW w:w="2308" w:type="dxa"/>
          </w:tcPr>
          <w:p w14:paraId="30F613E5" w14:textId="77777777" w:rsidR="00CB316C" w:rsidRPr="009301FA" w:rsidRDefault="00CB316C" w:rsidP="00EB532C">
            <w:pPr>
              <w:tabs>
                <w:tab w:val="left" w:pos="-900"/>
                <w:tab w:val="left" w:pos="-851"/>
              </w:tabs>
              <w:ind w:right="-5"/>
              <w:jc w:val="right"/>
              <w:rPr>
                <w:sz w:val="22"/>
                <w:szCs w:val="22"/>
              </w:rPr>
            </w:pPr>
          </w:p>
        </w:tc>
      </w:tr>
      <w:tr w:rsidR="002D73DE" w:rsidRPr="009301FA" w14:paraId="030CFD82" w14:textId="77777777" w:rsidTr="00A6535B">
        <w:tc>
          <w:tcPr>
            <w:tcW w:w="3090" w:type="dxa"/>
          </w:tcPr>
          <w:p w14:paraId="414262F5" w14:textId="30FB9EF5" w:rsidR="00CB316C" w:rsidRPr="009301FA" w:rsidRDefault="00B672B3" w:rsidP="007179C0">
            <w:pPr>
              <w:tabs>
                <w:tab w:val="left" w:pos="-900"/>
                <w:tab w:val="left" w:pos="-851"/>
              </w:tabs>
              <w:ind w:right="-5"/>
              <w:jc w:val="both"/>
              <w:rPr>
                <w:sz w:val="22"/>
                <w:szCs w:val="22"/>
              </w:rPr>
            </w:pPr>
            <w:r w:rsidRPr="009301FA">
              <w:rPr>
                <w:sz w:val="22"/>
                <w:szCs w:val="22"/>
              </w:rPr>
              <w:t>VARIO LF2 Plus</w:t>
            </w:r>
          </w:p>
        </w:tc>
        <w:tc>
          <w:tcPr>
            <w:tcW w:w="1973" w:type="dxa"/>
          </w:tcPr>
          <w:p w14:paraId="2ADB1783" w14:textId="77777777" w:rsidR="00CB316C" w:rsidRPr="009301FA" w:rsidRDefault="00CB316C" w:rsidP="00EB532C">
            <w:pPr>
              <w:tabs>
                <w:tab w:val="left" w:pos="-900"/>
                <w:tab w:val="left" w:pos="-851"/>
              </w:tabs>
              <w:ind w:right="-5"/>
              <w:jc w:val="right"/>
              <w:rPr>
                <w:sz w:val="22"/>
                <w:szCs w:val="22"/>
              </w:rPr>
            </w:pPr>
          </w:p>
        </w:tc>
        <w:tc>
          <w:tcPr>
            <w:tcW w:w="964" w:type="dxa"/>
            <w:vAlign w:val="center"/>
          </w:tcPr>
          <w:p w14:paraId="3221D382" w14:textId="67A29636" w:rsidR="00CB316C" w:rsidRPr="009301FA" w:rsidRDefault="00B672B3" w:rsidP="006D1D17">
            <w:pPr>
              <w:tabs>
                <w:tab w:val="left" w:pos="-900"/>
                <w:tab w:val="left" w:pos="-851"/>
              </w:tabs>
              <w:ind w:right="-5"/>
              <w:jc w:val="center"/>
              <w:rPr>
                <w:sz w:val="22"/>
                <w:szCs w:val="22"/>
              </w:rPr>
            </w:pPr>
            <w:r w:rsidRPr="009301FA">
              <w:rPr>
                <w:sz w:val="22"/>
                <w:szCs w:val="22"/>
              </w:rPr>
              <w:t>1</w:t>
            </w:r>
          </w:p>
        </w:tc>
        <w:tc>
          <w:tcPr>
            <w:tcW w:w="2308" w:type="dxa"/>
          </w:tcPr>
          <w:p w14:paraId="56BBF0AD" w14:textId="77777777" w:rsidR="00CB316C" w:rsidRPr="009301FA" w:rsidRDefault="00CB316C" w:rsidP="00EB532C">
            <w:pPr>
              <w:tabs>
                <w:tab w:val="left" w:pos="-900"/>
                <w:tab w:val="left" w:pos="-851"/>
              </w:tabs>
              <w:ind w:right="-5"/>
              <w:jc w:val="right"/>
              <w:rPr>
                <w:sz w:val="22"/>
                <w:szCs w:val="22"/>
              </w:rPr>
            </w:pPr>
          </w:p>
        </w:tc>
      </w:tr>
      <w:tr w:rsidR="002D73DE" w:rsidRPr="009301FA" w14:paraId="0BF61A9B" w14:textId="77777777" w:rsidTr="00A6535B">
        <w:tc>
          <w:tcPr>
            <w:tcW w:w="3090" w:type="dxa"/>
          </w:tcPr>
          <w:p w14:paraId="246623D8" w14:textId="16D28AF2" w:rsidR="00CB316C" w:rsidRPr="009301FA" w:rsidRDefault="00021739" w:rsidP="00B672B3">
            <w:pPr>
              <w:rPr>
                <w:sz w:val="24"/>
                <w:szCs w:val="24"/>
              </w:rPr>
            </w:pPr>
            <w:r>
              <w:rPr>
                <w:sz w:val="24"/>
                <w:szCs w:val="24"/>
              </w:rPr>
              <w:t>T3 R.P.</w:t>
            </w:r>
          </w:p>
        </w:tc>
        <w:tc>
          <w:tcPr>
            <w:tcW w:w="1973" w:type="dxa"/>
          </w:tcPr>
          <w:p w14:paraId="7D79D11C" w14:textId="77777777" w:rsidR="00CB316C" w:rsidRPr="009301FA" w:rsidRDefault="00CB316C" w:rsidP="00EB532C">
            <w:pPr>
              <w:tabs>
                <w:tab w:val="left" w:pos="-900"/>
                <w:tab w:val="left" w:pos="-851"/>
              </w:tabs>
              <w:ind w:right="-5"/>
              <w:jc w:val="right"/>
              <w:rPr>
                <w:sz w:val="22"/>
                <w:szCs w:val="22"/>
              </w:rPr>
            </w:pPr>
          </w:p>
        </w:tc>
        <w:tc>
          <w:tcPr>
            <w:tcW w:w="964" w:type="dxa"/>
            <w:vAlign w:val="center"/>
          </w:tcPr>
          <w:p w14:paraId="4558267E" w14:textId="1872FEF0" w:rsidR="00CB316C" w:rsidRPr="009301FA" w:rsidRDefault="00B672B3" w:rsidP="006D1D17">
            <w:pPr>
              <w:tabs>
                <w:tab w:val="left" w:pos="-900"/>
                <w:tab w:val="left" w:pos="-851"/>
              </w:tabs>
              <w:ind w:right="-5"/>
              <w:jc w:val="center"/>
              <w:rPr>
                <w:sz w:val="22"/>
                <w:szCs w:val="22"/>
              </w:rPr>
            </w:pPr>
            <w:r w:rsidRPr="009301FA">
              <w:rPr>
                <w:sz w:val="22"/>
                <w:szCs w:val="22"/>
              </w:rPr>
              <w:t>10</w:t>
            </w:r>
          </w:p>
        </w:tc>
        <w:tc>
          <w:tcPr>
            <w:tcW w:w="2308" w:type="dxa"/>
          </w:tcPr>
          <w:p w14:paraId="61C98B69" w14:textId="77777777" w:rsidR="00CB316C" w:rsidRPr="009301FA" w:rsidRDefault="00CB316C" w:rsidP="00EB532C">
            <w:pPr>
              <w:tabs>
                <w:tab w:val="left" w:pos="-900"/>
                <w:tab w:val="left" w:pos="-851"/>
              </w:tabs>
              <w:ind w:right="-5"/>
              <w:jc w:val="right"/>
              <w:rPr>
                <w:sz w:val="22"/>
                <w:szCs w:val="22"/>
              </w:rPr>
            </w:pPr>
          </w:p>
        </w:tc>
      </w:tr>
      <w:tr w:rsidR="0004582A" w:rsidRPr="009301FA" w14:paraId="14984D9F" w14:textId="77777777" w:rsidTr="00A6535B">
        <w:tc>
          <w:tcPr>
            <w:tcW w:w="3090" w:type="dxa"/>
          </w:tcPr>
          <w:p w14:paraId="16180430" w14:textId="51637DB3" w:rsidR="0004582A" w:rsidRDefault="00AD30ED" w:rsidP="00B672B3">
            <w:pPr>
              <w:rPr>
                <w:sz w:val="24"/>
                <w:szCs w:val="24"/>
              </w:rPr>
            </w:pPr>
            <w:r>
              <w:rPr>
                <w:sz w:val="24"/>
                <w:szCs w:val="24"/>
              </w:rPr>
              <w:t>Vario LF2R.S</w:t>
            </w:r>
          </w:p>
        </w:tc>
        <w:tc>
          <w:tcPr>
            <w:tcW w:w="1973" w:type="dxa"/>
          </w:tcPr>
          <w:p w14:paraId="32656222" w14:textId="77777777" w:rsidR="0004582A" w:rsidRPr="009301FA" w:rsidRDefault="0004582A" w:rsidP="00EB532C">
            <w:pPr>
              <w:tabs>
                <w:tab w:val="left" w:pos="-900"/>
                <w:tab w:val="left" w:pos="-851"/>
              </w:tabs>
              <w:ind w:right="-5"/>
              <w:jc w:val="right"/>
              <w:rPr>
                <w:sz w:val="22"/>
                <w:szCs w:val="22"/>
              </w:rPr>
            </w:pPr>
          </w:p>
        </w:tc>
        <w:tc>
          <w:tcPr>
            <w:tcW w:w="964" w:type="dxa"/>
            <w:vAlign w:val="center"/>
          </w:tcPr>
          <w:p w14:paraId="767281C6" w14:textId="18C98891" w:rsidR="0004582A" w:rsidRPr="009301FA" w:rsidRDefault="0004582A" w:rsidP="006D1D17">
            <w:pPr>
              <w:tabs>
                <w:tab w:val="left" w:pos="-900"/>
                <w:tab w:val="left" w:pos="-851"/>
              </w:tabs>
              <w:ind w:right="-5"/>
              <w:jc w:val="center"/>
              <w:rPr>
                <w:sz w:val="22"/>
                <w:szCs w:val="22"/>
              </w:rPr>
            </w:pPr>
            <w:r>
              <w:rPr>
                <w:sz w:val="22"/>
                <w:szCs w:val="22"/>
              </w:rPr>
              <w:t>2</w:t>
            </w:r>
          </w:p>
        </w:tc>
        <w:tc>
          <w:tcPr>
            <w:tcW w:w="2308" w:type="dxa"/>
          </w:tcPr>
          <w:p w14:paraId="21E97773" w14:textId="77777777" w:rsidR="0004582A" w:rsidRPr="009301FA" w:rsidRDefault="0004582A" w:rsidP="00EB532C">
            <w:pPr>
              <w:tabs>
                <w:tab w:val="left" w:pos="-900"/>
                <w:tab w:val="left" w:pos="-851"/>
              </w:tabs>
              <w:ind w:right="-5"/>
              <w:jc w:val="right"/>
              <w:rPr>
                <w:sz w:val="22"/>
                <w:szCs w:val="22"/>
              </w:rPr>
            </w:pPr>
          </w:p>
        </w:tc>
      </w:tr>
      <w:tr w:rsidR="002D73DE" w:rsidRPr="009301FA" w14:paraId="1CD40C49" w14:textId="77777777" w:rsidTr="00A6535B">
        <w:tc>
          <w:tcPr>
            <w:tcW w:w="3090" w:type="dxa"/>
          </w:tcPr>
          <w:p w14:paraId="7B676F84" w14:textId="6A3D761E" w:rsidR="002D73DE" w:rsidRPr="009301FA" w:rsidRDefault="00B672B3" w:rsidP="007179C0">
            <w:pPr>
              <w:tabs>
                <w:tab w:val="left" w:pos="-900"/>
                <w:tab w:val="left" w:pos="-851"/>
              </w:tabs>
              <w:ind w:right="-5"/>
              <w:jc w:val="both"/>
              <w:rPr>
                <w:sz w:val="22"/>
                <w:szCs w:val="22"/>
              </w:rPr>
            </w:pPr>
            <w:r w:rsidRPr="009301FA">
              <w:rPr>
                <w:sz w:val="22"/>
                <w:szCs w:val="22"/>
              </w:rPr>
              <w:t>SOLARIS TROLLINO 12 AC</w:t>
            </w:r>
          </w:p>
        </w:tc>
        <w:tc>
          <w:tcPr>
            <w:tcW w:w="1973" w:type="dxa"/>
          </w:tcPr>
          <w:p w14:paraId="4A2E1888" w14:textId="77777777" w:rsidR="002D73DE" w:rsidRPr="009301FA" w:rsidRDefault="002D73DE" w:rsidP="00EB532C">
            <w:pPr>
              <w:tabs>
                <w:tab w:val="left" w:pos="-900"/>
                <w:tab w:val="left" w:pos="-851"/>
              </w:tabs>
              <w:ind w:right="-5"/>
              <w:jc w:val="right"/>
              <w:rPr>
                <w:sz w:val="22"/>
                <w:szCs w:val="22"/>
              </w:rPr>
            </w:pPr>
          </w:p>
        </w:tc>
        <w:tc>
          <w:tcPr>
            <w:tcW w:w="964" w:type="dxa"/>
            <w:vAlign w:val="center"/>
          </w:tcPr>
          <w:p w14:paraId="657003BA" w14:textId="0225B66C" w:rsidR="002D73DE" w:rsidRPr="009301FA" w:rsidRDefault="00B672B3" w:rsidP="002D73DE">
            <w:pPr>
              <w:tabs>
                <w:tab w:val="left" w:pos="-900"/>
                <w:tab w:val="left" w:pos="-851"/>
              </w:tabs>
              <w:ind w:right="-5"/>
              <w:jc w:val="center"/>
              <w:rPr>
                <w:sz w:val="22"/>
                <w:szCs w:val="22"/>
              </w:rPr>
            </w:pPr>
            <w:r w:rsidRPr="009301FA">
              <w:rPr>
                <w:sz w:val="22"/>
                <w:szCs w:val="22"/>
              </w:rPr>
              <w:t>13</w:t>
            </w:r>
          </w:p>
        </w:tc>
        <w:tc>
          <w:tcPr>
            <w:tcW w:w="2308" w:type="dxa"/>
          </w:tcPr>
          <w:p w14:paraId="154BED1C" w14:textId="77777777" w:rsidR="002D73DE" w:rsidRPr="009301FA" w:rsidRDefault="002D73DE" w:rsidP="00EB532C">
            <w:pPr>
              <w:tabs>
                <w:tab w:val="left" w:pos="-900"/>
                <w:tab w:val="left" w:pos="-851"/>
              </w:tabs>
              <w:ind w:right="-5"/>
              <w:jc w:val="right"/>
              <w:rPr>
                <w:sz w:val="22"/>
                <w:szCs w:val="22"/>
              </w:rPr>
            </w:pPr>
          </w:p>
        </w:tc>
      </w:tr>
      <w:tr w:rsidR="00115E00" w:rsidRPr="009301FA" w14:paraId="70282DA7" w14:textId="77777777" w:rsidTr="00A6535B">
        <w:tc>
          <w:tcPr>
            <w:tcW w:w="3090" w:type="dxa"/>
          </w:tcPr>
          <w:p w14:paraId="0DE82071" w14:textId="3F8C563E" w:rsidR="00115E00" w:rsidRPr="009301FA" w:rsidRDefault="00B672B3" w:rsidP="007179C0">
            <w:pPr>
              <w:tabs>
                <w:tab w:val="left" w:pos="-900"/>
                <w:tab w:val="left" w:pos="-851"/>
              </w:tabs>
              <w:ind w:right="-5"/>
              <w:jc w:val="both"/>
              <w:rPr>
                <w:sz w:val="22"/>
                <w:szCs w:val="22"/>
              </w:rPr>
            </w:pPr>
            <w:r w:rsidRPr="009301FA">
              <w:rPr>
                <w:sz w:val="22"/>
                <w:szCs w:val="22"/>
              </w:rPr>
              <w:t>SOLARIS TROLLINO 15 AC</w:t>
            </w:r>
          </w:p>
        </w:tc>
        <w:tc>
          <w:tcPr>
            <w:tcW w:w="1973" w:type="dxa"/>
          </w:tcPr>
          <w:p w14:paraId="1D315350" w14:textId="77777777" w:rsidR="00115E00" w:rsidRPr="009301FA" w:rsidRDefault="00115E00" w:rsidP="00EB532C">
            <w:pPr>
              <w:tabs>
                <w:tab w:val="left" w:pos="-900"/>
                <w:tab w:val="left" w:pos="-851"/>
              </w:tabs>
              <w:ind w:right="-5"/>
              <w:jc w:val="right"/>
              <w:rPr>
                <w:sz w:val="22"/>
                <w:szCs w:val="22"/>
              </w:rPr>
            </w:pPr>
          </w:p>
        </w:tc>
        <w:tc>
          <w:tcPr>
            <w:tcW w:w="964" w:type="dxa"/>
            <w:vAlign w:val="center"/>
          </w:tcPr>
          <w:p w14:paraId="0855E9C0" w14:textId="4A076EF8" w:rsidR="00115E00" w:rsidRPr="009301FA" w:rsidRDefault="00B672B3" w:rsidP="002D73DE">
            <w:pPr>
              <w:tabs>
                <w:tab w:val="left" w:pos="-900"/>
                <w:tab w:val="left" w:pos="-851"/>
              </w:tabs>
              <w:ind w:right="-5"/>
              <w:jc w:val="center"/>
              <w:rPr>
                <w:sz w:val="22"/>
                <w:szCs w:val="22"/>
              </w:rPr>
            </w:pPr>
            <w:r w:rsidRPr="009301FA">
              <w:rPr>
                <w:sz w:val="22"/>
                <w:szCs w:val="22"/>
              </w:rPr>
              <w:t>4</w:t>
            </w:r>
          </w:p>
        </w:tc>
        <w:tc>
          <w:tcPr>
            <w:tcW w:w="2308" w:type="dxa"/>
          </w:tcPr>
          <w:p w14:paraId="62F51B60" w14:textId="77777777" w:rsidR="00115E00" w:rsidRPr="009301FA" w:rsidRDefault="00115E00" w:rsidP="00EB532C">
            <w:pPr>
              <w:tabs>
                <w:tab w:val="left" w:pos="-900"/>
                <w:tab w:val="left" w:pos="-851"/>
              </w:tabs>
              <w:ind w:right="-5"/>
              <w:jc w:val="right"/>
              <w:rPr>
                <w:sz w:val="22"/>
                <w:szCs w:val="22"/>
              </w:rPr>
            </w:pPr>
          </w:p>
        </w:tc>
      </w:tr>
      <w:tr w:rsidR="00146DE5" w:rsidRPr="009301FA" w14:paraId="28ABE63F" w14:textId="77777777" w:rsidTr="00A6535B">
        <w:tc>
          <w:tcPr>
            <w:tcW w:w="3090" w:type="dxa"/>
          </w:tcPr>
          <w:p w14:paraId="506C6291" w14:textId="439157DE" w:rsidR="00146DE5" w:rsidRPr="009301FA" w:rsidRDefault="00B672B3" w:rsidP="00B672B3">
            <w:pPr>
              <w:autoSpaceDE w:val="0"/>
              <w:autoSpaceDN w:val="0"/>
              <w:adjustRightInd w:val="0"/>
              <w:rPr>
                <w:sz w:val="24"/>
                <w:szCs w:val="24"/>
              </w:rPr>
            </w:pPr>
            <w:r w:rsidRPr="009301FA">
              <w:rPr>
                <w:sz w:val="24"/>
                <w:szCs w:val="24"/>
              </w:rPr>
              <w:t>SOLARIS URBINO 12 CNG</w:t>
            </w:r>
          </w:p>
        </w:tc>
        <w:tc>
          <w:tcPr>
            <w:tcW w:w="1973" w:type="dxa"/>
          </w:tcPr>
          <w:p w14:paraId="690E3B1A" w14:textId="77777777" w:rsidR="00146DE5" w:rsidRPr="009301FA" w:rsidRDefault="00146DE5" w:rsidP="00EB532C">
            <w:pPr>
              <w:tabs>
                <w:tab w:val="left" w:pos="-900"/>
                <w:tab w:val="left" w:pos="-851"/>
              </w:tabs>
              <w:ind w:right="-5"/>
              <w:jc w:val="right"/>
              <w:rPr>
                <w:sz w:val="22"/>
                <w:szCs w:val="22"/>
              </w:rPr>
            </w:pPr>
          </w:p>
        </w:tc>
        <w:tc>
          <w:tcPr>
            <w:tcW w:w="964" w:type="dxa"/>
            <w:vAlign w:val="center"/>
          </w:tcPr>
          <w:p w14:paraId="61FE39E5" w14:textId="14D02466" w:rsidR="00146DE5" w:rsidRPr="009301FA" w:rsidRDefault="00B672B3" w:rsidP="002D73DE">
            <w:pPr>
              <w:tabs>
                <w:tab w:val="left" w:pos="-900"/>
                <w:tab w:val="left" w:pos="-851"/>
              </w:tabs>
              <w:ind w:right="-5"/>
              <w:jc w:val="center"/>
              <w:rPr>
                <w:sz w:val="22"/>
                <w:szCs w:val="22"/>
              </w:rPr>
            </w:pPr>
            <w:r w:rsidRPr="009301FA">
              <w:rPr>
                <w:sz w:val="22"/>
                <w:szCs w:val="22"/>
              </w:rPr>
              <w:t>89</w:t>
            </w:r>
          </w:p>
        </w:tc>
        <w:tc>
          <w:tcPr>
            <w:tcW w:w="2308" w:type="dxa"/>
          </w:tcPr>
          <w:p w14:paraId="71000425" w14:textId="77777777" w:rsidR="00146DE5" w:rsidRPr="009301FA" w:rsidRDefault="00146DE5" w:rsidP="00EB532C">
            <w:pPr>
              <w:tabs>
                <w:tab w:val="left" w:pos="-900"/>
                <w:tab w:val="left" w:pos="-851"/>
              </w:tabs>
              <w:ind w:right="-5"/>
              <w:jc w:val="right"/>
              <w:rPr>
                <w:sz w:val="22"/>
                <w:szCs w:val="22"/>
              </w:rPr>
            </w:pPr>
          </w:p>
        </w:tc>
      </w:tr>
      <w:tr w:rsidR="00146DE5" w:rsidRPr="009301FA" w14:paraId="1C10337A" w14:textId="77777777" w:rsidTr="00A6535B">
        <w:tc>
          <w:tcPr>
            <w:tcW w:w="3090" w:type="dxa"/>
          </w:tcPr>
          <w:p w14:paraId="65ACBA74" w14:textId="278AAF0C" w:rsidR="00146DE5" w:rsidRPr="009301FA" w:rsidRDefault="00B672B3" w:rsidP="007179C0">
            <w:pPr>
              <w:tabs>
                <w:tab w:val="left" w:pos="-900"/>
                <w:tab w:val="left" w:pos="-851"/>
              </w:tabs>
              <w:ind w:right="-5"/>
              <w:jc w:val="both"/>
              <w:rPr>
                <w:sz w:val="22"/>
                <w:szCs w:val="22"/>
              </w:rPr>
            </w:pPr>
            <w:r w:rsidRPr="009301FA">
              <w:rPr>
                <w:sz w:val="24"/>
                <w:szCs w:val="24"/>
              </w:rPr>
              <w:t>SOLARIS URBINO 18 CNG</w:t>
            </w:r>
          </w:p>
        </w:tc>
        <w:tc>
          <w:tcPr>
            <w:tcW w:w="1973" w:type="dxa"/>
          </w:tcPr>
          <w:p w14:paraId="2E79DD7E" w14:textId="77777777" w:rsidR="00146DE5" w:rsidRPr="009301FA" w:rsidRDefault="00146DE5" w:rsidP="00EB532C">
            <w:pPr>
              <w:tabs>
                <w:tab w:val="left" w:pos="-900"/>
                <w:tab w:val="left" w:pos="-851"/>
              </w:tabs>
              <w:ind w:right="-5"/>
              <w:jc w:val="right"/>
              <w:rPr>
                <w:sz w:val="22"/>
                <w:szCs w:val="22"/>
              </w:rPr>
            </w:pPr>
          </w:p>
        </w:tc>
        <w:tc>
          <w:tcPr>
            <w:tcW w:w="964" w:type="dxa"/>
            <w:vAlign w:val="center"/>
          </w:tcPr>
          <w:p w14:paraId="1432ED17" w14:textId="27B9AC89" w:rsidR="00146DE5" w:rsidRPr="009301FA" w:rsidRDefault="00B672B3" w:rsidP="002D73DE">
            <w:pPr>
              <w:tabs>
                <w:tab w:val="left" w:pos="-900"/>
                <w:tab w:val="left" w:pos="-851"/>
              </w:tabs>
              <w:ind w:right="-5"/>
              <w:jc w:val="center"/>
              <w:rPr>
                <w:sz w:val="22"/>
                <w:szCs w:val="22"/>
              </w:rPr>
            </w:pPr>
            <w:r w:rsidRPr="009301FA">
              <w:rPr>
                <w:sz w:val="22"/>
                <w:szCs w:val="22"/>
              </w:rPr>
              <w:t>15</w:t>
            </w:r>
          </w:p>
        </w:tc>
        <w:tc>
          <w:tcPr>
            <w:tcW w:w="2308" w:type="dxa"/>
          </w:tcPr>
          <w:p w14:paraId="00BE3552" w14:textId="77777777" w:rsidR="00146DE5" w:rsidRPr="009301FA" w:rsidRDefault="00146DE5" w:rsidP="00EB532C">
            <w:pPr>
              <w:tabs>
                <w:tab w:val="left" w:pos="-900"/>
                <w:tab w:val="left" w:pos="-851"/>
              </w:tabs>
              <w:ind w:right="-5"/>
              <w:jc w:val="right"/>
              <w:rPr>
                <w:sz w:val="22"/>
                <w:szCs w:val="22"/>
              </w:rPr>
            </w:pPr>
          </w:p>
        </w:tc>
      </w:tr>
      <w:tr w:rsidR="00B672B3" w:rsidRPr="009301FA" w14:paraId="5C17AB75" w14:textId="77777777" w:rsidTr="00A6535B">
        <w:tc>
          <w:tcPr>
            <w:tcW w:w="3090" w:type="dxa"/>
          </w:tcPr>
          <w:p w14:paraId="18D09D94" w14:textId="35DA1286" w:rsidR="00B672B3" w:rsidRPr="009301FA" w:rsidRDefault="00B672B3" w:rsidP="007179C0">
            <w:pPr>
              <w:tabs>
                <w:tab w:val="left" w:pos="-900"/>
                <w:tab w:val="left" w:pos="-851"/>
              </w:tabs>
              <w:ind w:right="-5"/>
              <w:jc w:val="both"/>
              <w:rPr>
                <w:sz w:val="24"/>
                <w:szCs w:val="24"/>
              </w:rPr>
            </w:pPr>
            <w:r w:rsidRPr="009301FA">
              <w:rPr>
                <w:sz w:val="24"/>
                <w:szCs w:val="24"/>
              </w:rPr>
              <w:t>SOLARIS URBINO 12</w:t>
            </w:r>
          </w:p>
        </w:tc>
        <w:tc>
          <w:tcPr>
            <w:tcW w:w="1973" w:type="dxa"/>
          </w:tcPr>
          <w:p w14:paraId="163A0691" w14:textId="77777777" w:rsidR="00B672B3" w:rsidRPr="009301FA" w:rsidRDefault="00B672B3" w:rsidP="00EB532C">
            <w:pPr>
              <w:tabs>
                <w:tab w:val="left" w:pos="-900"/>
                <w:tab w:val="left" w:pos="-851"/>
              </w:tabs>
              <w:ind w:right="-5"/>
              <w:jc w:val="right"/>
              <w:rPr>
                <w:sz w:val="22"/>
                <w:szCs w:val="22"/>
              </w:rPr>
            </w:pPr>
          </w:p>
        </w:tc>
        <w:tc>
          <w:tcPr>
            <w:tcW w:w="964" w:type="dxa"/>
            <w:vAlign w:val="center"/>
          </w:tcPr>
          <w:p w14:paraId="4B1AAD4F" w14:textId="5CE818B9" w:rsidR="00B672B3" w:rsidRPr="009301FA" w:rsidRDefault="00B672B3" w:rsidP="002D73DE">
            <w:pPr>
              <w:tabs>
                <w:tab w:val="left" w:pos="-900"/>
                <w:tab w:val="left" w:pos="-851"/>
              </w:tabs>
              <w:ind w:right="-5"/>
              <w:jc w:val="center"/>
              <w:rPr>
                <w:sz w:val="22"/>
                <w:szCs w:val="22"/>
              </w:rPr>
            </w:pPr>
            <w:r w:rsidRPr="009301FA">
              <w:rPr>
                <w:sz w:val="22"/>
                <w:szCs w:val="22"/>
              </w:rPr>
              <w:t>30</w:t>
            </w:r>
          </w:p>
        </w:tc>
        <w:tc>
          <w:tcPr>
            <w:tcW w:w="2308" w:type="dxa"/>
          </w:tcPr>
          <w:p w14:paraId="59779839" w14:textId="77777777" w:rsidR="00B672B3" w:rsidRPr="009301FA" w:rsidRDefault="00B672B3" w:rsidP="00EB532C">
            <w:pPr>
              <w:tabs>
                <w:tab w:val="left" w:pos="-900"/>
                <w:tab w:val="left" w:pos="-851"/>
              </w:tabs>
              <w:ind w:right="-5"/>
              <w:jc w:val="right"/>
              <w:rPr>
                <w:sz w:val="22"/>
                <w:szCs w:val="22"/>
              </w:rPr>
            </w:pPr>
          </w:p>
        </w:tc>
      </w:tr>
      <w:tr w:rsidR="00B672B3" w:rsidRPr="009301FA" w14:paraId="38921170" w14:textId="77777777" w:rsidTr="00A6535B">
        <w:tc>
          <w:tcPr>
            <w:tcW w:w="3090" w:type="dxa"/>
          </w:tcPr>
          <w:p w14:paraId="6BECA63B" w14:textId="22B25020" w:rsidR="00B672B3" w:rsidRPr="009301FA" w:rsidRDefault="00B672B3" w:rsidP="00B672B3">
            <w:pPr>
              <w:autoSpaceDE w:val="0"/>
              <w:autoSpaceDN w:val="0"/>
              <w:adjustRightInd w:val="0"/>
              <w:rPr>
                <w:sz w:val="24"/>
                <w:szCs w:val="24"/>
              </w:rPr>
            </w:pPr>
            <w:r w:rsidRPr="009301FA">
              <w:rPr>
                <w:sz w:val="24"/>
                <w:szCs w:val="24"/>
              </w:rPr>
              <w:t>EKOVA ELECTRON 12 (elektrobus)</w:t>
            </w:r>
          </w:p>
        </w:tc>
        <w:tc>
          <w:tcPr>
            <w:tcW w:w="1973" w:type="dxa"/>
          </w:tcPr>
          <w:p w14:paraId="70B20AF5" w14:textId="77777777" w:rsidR="00B672B3" w:rsidRPr="009301FA" w:rsidRDefault="00B672B3" w:rsidP="00EB532C">
            <w:pPr>
              <w:tabs>
                <w:tab w:val="left" w:pos="-900"/>
                <w:tab w:val="left" w:pos="-851"/>
              </w:tabs>
              <w:ind w:right="-5"/>
              <w:jc w:val="right"/>
              <w:rPr>
                <w:sz w:val="22"/>
                <w:szCs w:val="22"/>
              </w:rPr>
            </w:pPr>
          </w:p>
        </w:tc>
        <w:tc>
          <w:tcPr>
            <w:tcW w:w="964" w:type="dxa"/>
            <w:vAlign w:val="center"/>
          </w:tcPr>
          <w:p w14:paraId="795B5E00" w14:textId="372AD276" w:rsidR="00B672B3" w:rsidRPr="009301FA" w:rsidRDefault="00B672B3" w:rsidP="002D73DE">
            <w:pPr>
              <w:tabs>
                <w:tab w:val="left" w:pos="-900"/>
                <w:tab w:val="left" w:pos="-851"/>
              </w:tabs>
              <w:ind w:right="-5"/>
              <w:jc w:val="center"/>
              <w:rPr>
                <w:sz w:val="22"/>
                <w:szCs w:val="22"/>
              </w:rPr>
            </w:pPr>
            <w:r w:rsidRPr="009301FA">
              <w:rPr>
                <w:sz w:val="22"/>
                <w:szCs w:val="22"/>
              </w:rPr>
              <w:t>1</w:t>
            </w:r>
          </w:p>
        </w:tc>
        <w:tc>
          <w:tcPr>
            <w:tcW w:w="2308" w:type="dxa"/>
          </w:tcPr>
          <w:p w14:paraId="41320FB9" w14:textId="77777777" w:rsidR="00B672B3" w:rsidRPr="009301FA" w:rsidRDefault="00B672B3" w:rsidP="00EB532C">
            <w:pPr>
              <w:tabs>
                <w:tab w:val="left" w:pos="-900"/>
                <w:tab w:val="left" w:pos="-851"/>
              </w:tabs>
              <w:ind w:right="-5"/>
              <w:jc w:val="right"/>
              <w:rPr>
                <w:sz w:val="22"/>
                <w:szCs w:val="22"/>
              </w:rPr>
            </w:pPr>
          </w:p>
        </w:tc>
      </w:tr>
      <w:tr w:rsidR="00A6535B" w:rsidRPr="009301FA" w14:paraId="11CC3B44" w14:textId="77777777" w:rsidTr="00A6535B">
        <w:tc>
          <w:tcPr>
            <w:tcW w:w="3090" w:type="dxa"/>
          </w:tcPr>
          <w:p w14:paraId="631AD9B8" w14:textId="77777777" w:rsidR="00A6535B" w:rsidRPr="009301FA" w:rsidRDefault="00A6535B" w:rsidP="00A6535B">
            <w:pPr>
              <w:tabs>
                <w:tab w:val="left" w:pos="-900"/>
                <w:tab w:val="left" w:pos="-851"/>
              </w:tabs>
              <w:ind w:right="-5"/>
              <w:jc w:val="both"/>
              <w:rPr>
                <w:sz w:val="22"/>
                <w:szCs w:val="22"/>
              </w:rPr>
            </w:pPr>
            <w:r w:rsidRPr="009301FA">
              <w:rPr>
                <w:sz w:val="22"/>
                <w:szCs w:val="22"/>
              </w:rPr>
              <w:t>Cena celkem za všechny vozidla</w:t>
            </w:r>
          </w:p>
        </w:tc>
        <w:tc>
          <w:tcPr>
            <w:tcW w:w="1973" w:type="dxa"/>
            <w:shd w:val="clear" w:color="auto" w:fill="A6A6A6" w:themeFill="background1" w:themeFillShade="A6"/>
          </w:tcPr>
          <w:p w14:paraId="181F5325" w14:textId="77777777" w:rsidR="00A6535B" w:rsidRPr="009301FA" w:rsidRDefault="00A6535B" w:rsidP="00A6535B">
            <w:pPr>
              <w:tabs>
                <w:tab w:val="left" w:pos="-900"/>
                <w:tab w:val="left" w:pos="-851"/>
              </w:tabs>
              <w:ind w:right="-5"/>
              <w:jc w:val="right"/>
              <w:rPr>
                <w:sz w:val="22"/>
                <w:szCs w:val="22"/>
              </w:rPr>
            </w:pPr>
          </w:p>
        </w:tc>
        <w:tc>
          <w:tcPr>
            <w:tcW w:w="964" w:type="dxa"/>
            <w:shd w:val="clear" w:color="auto" w:fill="A6A6A6" w:themeFill="background1" w:themeFillShade="A6"/>
            <w:vAlign w:val="center"/>
          </w:tcPr>
          <w:p w14:paraId="04C56A1E" w14:textId="614E41E9" w:rsidR="00A6535B" w:rsidRPr="009301FA" w:rsidRDefault="002A7442" w:rsidP="002A7442">
            <w:pPr>
              <w:tabs>
                <w:tab w:val="left" w:pos="-900"/>
                <w:tab w:val="left" w:pos="-851"/>
              </w:tabs>
              <w:ind w:right="-5"/>
              <w:jc w:val="center"/>
              <w:rPr>
                <w:sz w:val="22"/>
                <w:szCs w:val="22"/>
              </w:rPr>
            </w:pPr>
            <w:r w:rsidRPr="009301FA">
              <w:rPr>
                <w:sz w:val="22"/>
                <w:szCs w:val="22"/>
              </w:rPr>
              <w:t>16</w:t>
            </w:r>
            <w:r>
              <w:rPr>
                <w:sz w:val="22"/>
                <w:szCs w:val="22"/>
              </w:rPr>
              <w:t>8</w:t>
            </w:r>
          </w:p>
        </w:tc>
        <w:tc>
          <w:tcPr>
            <w:tcW w:w="2308" w:type="dxa"/>
          </w:tcPr>
          <w:p w14:paraId="2484B2CD" w14:textId="77777777" w:rsidR="00A6535B" w:rsidRPr="009301FA" w:rsidRDefault="00A6535B" w:rsidP="00A6535B">
            <w:pPr>
              <w:tabs>
                <w:tab w:val="left" w:pos="-900"/>
                <w:tab w:val="left" w:pos="-851"/>
              </w:tabs>
              <w:ind w:right="-5"/>
              <w:jc w:val="right"/>
              <w:rPr>
                <w:sz w:val="22"/>
                <w:szCs w:val="22"/>
              </w:rPr>
            </w:pPr>
          </w:p>
        </w:tc>
      </w:tr>
    </w:tbl>
    <w:p w14:paraId="630A5C8B" w14:textId="77777777" w:rsidR="007179C0" w:rsidRPr="009301FA" w:rsidRDefault="007179C0" w:rsidP="007179C0">
      <w:pPr>
        <w:tabs>
          <w:tab w:val="left" w:pos="-900"/>
          <w:tab w:val="left" w:pos="-851"/>
        </w:tabs>
        <w:ind w:right="-5"/>
        <w:jc w:val="both"/>
        <w:rPr>
          <w:sz w:val="22"/>
          <w:szCs w:val="22"/>
        </w:rPr>
      </w:pPr>
    </w:p>
    <w:p w14:paraId="1F8D2D38" w14:textId="756692D1" w:rsidR="006966CD" w:rsidRPr="009301FA" w:rsidRDefault="00115E00">
      <w:pPr>
        <w:pStyle w:val="rove2"/>
        <w:widowControl w:val="0"/>
        <w:numPr>
          <w:ilvl w:val="0"/>
          <w:numId w:val="27"/>
        </w:numPr>
        <w:tabs>
          <w:tab w:val="left" w:leader="dot" w:pos="7655"/>
        </w:tabs>
        <w:ind w:left="993" w:hanging="284"/>
        <w:rPr>
          <w:b/>
          <w:sz w:val="22"/>
          <w:szCs w:val="22"/>
        </w:rPr>
      </w:pPr>
      <w:r w:rsidRPr="009301FA">
        <w:rPr>
          <w:b/>
          <w:sz w:val="22"/>
          <w:szCs w:val="22"/>
        </w:rPr>
        <w:t>SW</w:t>
      </w:r>
      <w:r w:rsidR="00124E37">
        <w:rPr>
          <w:b/>
          <w:sz w:val="22"/>
          <w:szCs w:val="22"/>
        </w:rPr>
        <w:t xml:space="preserve"> (licence)</w:t>
      </w:r>
      <w:r w:rsidRPr="009301FA">
        <w:rPr>
          <w:b/>
          <w:sz w:val="22"/>
          <w:szCs w:val="22"/>
        </w:rPr>
        <w:t xml:space="preserve"> pro vyčítání záznamu bez DPH </w:t>
      </w:r>
      <w:r w:rsidRPr="009301FA">
        <w:rPr>
          <w:b/>
          <w:sz w:val="22"/>
          <w:szCs w:val="22"/>
        </w:rPr>
        <w:tab/>
        <w:t xml:space="preserve">Kč </w:t>
      </w:r>
    </w:p>
    <w:p w14:paraId="060C8654" w14:textId="77777777" w:rsidR="00115E00" w:rsidRPr="009301FA" w:rsidRDefault="00115E00" w:rsidP="00115E00">
      <w:pPr>
        <w:pStyle w:val="WW-ZkladntextIMP"/>
        <w:tabs>
          <w:tab w:val="left" w:pos="709"/>
        </w:tabs>
        <w:spacing w:line="240" w:lineRule="auto"/>
        <w:jc w:val="both"/>
        <w:rPr>
          <w:rFonts w:cs="Times New Roman"/>
          <w:sz w:val="22"/>
          <w:szCs w:val="22"/>
        </w:rPr>
      </w:pPr>
      <w:r w:rsidRPr="009301FA">
        <w:rPr>
          <w:rFonts w:cs="Times New Roman"/>
          <w:sz w:val="22"/>
          <w:szCs w:val="22"/>
        </w:rPr>
        <w:tab/>
      </w:r>
    </w:p>
    <w:p w14:paraId="2989F4D9" w14:textId="19B0FB8E" w:rsidR="006966CD" w:rsidRPr="0016284D" w:rsidRDefault="00F2641F" w:rsidP="0016284D">
      <w:pPr>
        <w:tabs>
          <w:tab w:val="left" w:leader="dot" w:pos="7655"/>
        </w:tabs>
        <w:suppressAutoHyphens/>
        <w:spacing w:before="120"/>
        <w:ind w:left="1069" w:right="-5"/>
        <w:jc w:val="both"/>
        <w:rPr>
          <w:b/>
          <w:sz w:val="22"/>
          <w:szCs w:val="22"/>
        </w:rPr>
      </w:pPr>
      <w:r>
        <w:rPr>
          <w:b/>
          <w:sz w:val="22"/>
          <w:szCs w:val="22"/>
        </w:rPr>
        <w:t>6.1.1.</w:t>
      </w:r>
      <w:r w:rsidR="0080161D" w:rsidRPr="0016284D">
        <w:rPr>
          <w:b/>
          <w:sz w:val="22"/>
          <w:szCs w:val="22"/>
        </w:rPr>
        <w:t>Celková cena v Kč bez DPH za celý předmět plnění (součet a) + b</w:t>
      </w:r>
      <w:r w:rsidR="00411D8D" w:rsidRPr="0016284D">
        <w:rPr>
          <w:b/>
          <w:sz w:val="22"/>
          <w:szCs w:val="22"/>
        </w:rPr>
        <w:t>)</w:t>
      </w:r>
      <w:r w:rsidR="0080161D" w:rsidRPr="0016284D">
        <w:rPr>
          <w:b/>
          <w:sz w:val="22"/>
          <w:szCs w:val="22"/>
        </w:rPr>
        <w:t>)</w:t>
      </w:r>
      <w:r w:rsidR="00543803">
        <w:rPr>
          <w:b/>
          <w:sz w:val="22"/>
          <w:szCs w:val="22"/>
        </w:rPr>
        <w:t xml:space="preserve"> ……...</w:t>
      </w:r>
      <w:r w:rsidR="00411D8D" w:rsidRPr="0016284D">
        <w:rPr>
          <w:b/>
          <w:sz w:val="22"/>
          <w:szCs w:val="22"/>
        </w:rPr>
        <w:tab/>
      </w:r>
      <w:r w:rsidR="0080161D" w:rsidRPr="0016284D">
        <w:rPr>
          <w:b/>
          <w:sz w:val="22"/>
          <w:szCs w:val="22"/>
        </w:rPr>
        <w:t xml:space="preserve">Kč </w:t>
      </w:r>
    </w:p>
    <w:p w14:paraId="2C82E261" w14:textId="77777777" w:rsidR="00111A1D" w:rsidRPr="009301FA" w:rsidRDefault="002D73DE" w:rsidP="006D1D17">
      <w:pPr>
        <w:pStyle w:val="WW-ZkladntextIMP"/>
        <w:tabs>
          <w:tab w:val="left" w:pos="709"/>
        </w:tabs>
        <w:spacing w:line="240" w:lineRule="auto"/>
        <w:jc w:val="both"/>
        <w:rPr>
          <w:rFonts w:cs="Times New Roman"/>
          <w:color w:val="00B0F0"/>
          <w:sz w:val="22"/>
          <w:szCs w:val="22"/>
        </w:rPr>
      </w:pPr>
      <w:r w:rsidRPr="009301FA">
        <w:rPr>
          <w:rFonts w:cs="Times New Roman"/>
          <w:sz w:val="22"/>
          <w:szCs w:val="22"/>
        </w:rPr>
        <w:tab/>
      </w:r>
      <w:r w:rsidR="004A265F" w:rsidRPr="009301FA">
        <w:rPr>
          <w:rFonts w:cs="Times New Roman"/>
          <w:color w:val="00B0F0"/>
          <w:sz w:val="22"/>
          <w:szCs w:val="22"/>
        </w:rPr>
        <w:tab/>
      </w:r>
    </w:p>
    <w:p w14:paraId="343369E6" w14:textId="5387CEAC" w:rsidR="004A265F" w:rsidRPr="009301FA" w:rsidRDefault="004818EF" w:rsidP="006D1D17">
      <w:pPr>
        <w:pStyle w:val="WW-ZkladntextIMP"/>
        <w:tabs>
          <w:tab w:val="left" w:pos="709"/>
        </w:tabs>
        <w:spacing w:line="240" w:lineRule="auto"/>
        <w:jc w:val="both"/>
        <w:rPr>
          <w:rFonts w:cs="Times New Roman"/>
          <w:color w:val="00B0F0"/>
          <w:sz w:val="22"/>
          <w:szCs w:val="22"/>
        </w:rPr>
      </w:pPr>
      <w:r w:rsidRPr="009301FA">
        <w:rPr>
          <w:rFonts w:cs="Times New Roman"/>
          <w:color w:val="00B0F0"/>
          <w:sz w:val="22"/>
          <w:szCs w:val="22"/>
        </w:rPr>
        <w:t>(</w:t>
      </w:r>
      <w:r w:rsidRPr="000A18FC">
        <w:rPr>
          <w:rFonts w:cs="Times New Roman"/>
          <w:i/>
          <w:color w:val="00B0F0"/>
          <w:sz w:val="22"/>
          <w:szCs w:val="22"/>
        </w:rPr>
        <w:t xml:space="preserve">Pozn.: Doplní </w:t>
      </w:r>
      <w:r w:rsidR="00FC5184" w:rsidRPr="000A18FC">
        <w:rPr>
          <w:rFonts w:cs="Times New Roman"/>
          <w:i/>
          <w:color w:val="00B0F0"/>
          <w:sz w:val="22"/>
          <w:szCs w:val="22"/>
        </w:rPr>
        <w:t>účastník</w:t>
      </w:r>
      <w:r w:rsidRPr="000A18FC">
        <w:rPr>
          <w:rFonts w:cs="Times New Roman"/>
          <w:i/>
          <w:color w:val="00B0F0"/>
          <w:sz w:val="22"/>
          <w:szCs w:val="22"/>
        </w:rPr>
        <w:t>, poté poznámku smaže</w:t>
      </w:r>
      <w:r w:rsidR="00725D95" w:rsidRPr="000A18FC">
        <w:rPr>
          <w:rFonts w:cs="Times New Roman"/>
          <w:i/>
          <w:color w:val="00B0F0"/>
          <w:sz w:val="22"/>
          <w:szCs w:val="22"/>
        </w:rPr>
        <w:t xml:space="preserve">. </w:t>
      </w:r>
      <w:r w:rsidR="00725D95" w:rsidRPr="000A18FC">
        <w:rPr>
          <w:rFonts w:cs="Times New Roman"/>
          <w:b/>
          <w:i/>
          <w:color w:val="00B0F0"/>
          <w:sz w:val="22"/>
          <w:szCs w:val="22"/>
        </w:rPr>
        <w:t xml:space="preserve">Celková cena v Kč bez DPH </w:t>
      </w:r>
      <w:r w:rsidR="000A18FC" w:rsidRPr="000A18FC">
        <w:rPr>
          <w:rFonts w:cs="Times New Roman"/>
          <w:b/>
          <w:i/>
          <w:color w:val="00B0F0"/>
          <w:sz w:val="22"/>
          <w:szCs w:val="22"/>
        </w:rPr>
        <w:t xml:space="preserve">je </w:t>
      </w:r>
      <w:r w:rsidR="00725D95" w:rsidRPr="000A18FC">
        <w:rPr>
          <w:rFonts w:cs="Times New Roman"/>
          <w:b/>
          <w:i/>
          <w:color w:val="00B0F0"/>
          <w:sz w:val="22"/>
          <w:szCs w:val="22"/>
        </w:rPr>
        <w:t>předmětem hodnocení.</w:t>
      </w:r>
      <w:r w:rsidRPr="000A18FC">
        <w:rPr>
          <w:rFonts w:cs="Times New Roman"/>
          <w:i/>
          <w:color w:val="00B0F0"/>
          <w:sz w:val="22"/>
          <w:szCs w:val="22"/>
        </w:rPr>
        <w:t>)</w:t>
      </w:r>
    </w:p>
    <w:p w14:paraId="33725B0C" w14:textId="77777777" w:rsidR="00367B3E" w:rsidRPr="009301FA" w:rsidRDefault="00367B3E" w:rsidP="007179C0">
      <w:pPr>
        <w:tabs>
          <w:tab w:val="left" w:pos="-900"/>
          <w:tab w:val="left" w:pos="-851"/>
        </w:tabs>
        <w:ind w:right="-5"/>
        <w:jc w:val="both"/>
        <w:rPr>
          <w:i/>
          <w:color w:val="00B0F0"/>
          <w:sz w:val="22"/>
        </w:rPr>
      </w:pPr>
    </w:p>
    <w:p w14:paraId="451BA191" w14:textId="77777777" w:rsidR="00C3241B" w:rsidRPr="009301FA" w:rsidRDefault="001A0970" w:rsidP="007720F3">
      <w:pPr>
        <w:pStyle w:val="rove2"/>
        <w:widowControl w:val="0"/>
        <w:numPr>
          <w:ilvl w:val="1"/>
          <w:numId w:val="18"/>
        </w:numPr>
        <w:ind w:left="709" w:hanging="709"/>
        <w:rPr>
          <w:sz w:val="22"/>
          <w:szCs w:val="22"/>
        </w:rPr>
      </w:pPr>
      <w:r w:rsidRPr="009301FA">
        <w:rPr>
          <w:sz w:val="22"/>
          <w:szCs w:val="22"/>
        </w:rPr>
        <w:t>C</w:t>
      </w:r>
      <w:r w:rsidR="007179C0" w:rsidRPr="009301FA">
        <w:rPr>
          <w:sz w:val="22"/>
          <w:szCs w:val="22"/>
        </w:rPr>
        <w:t>ena</w:t>
      </w:r>
      <w:r w:rsidRPr="009301FA">
        <w:rPr>
          <w:sz w:val="22"/>
          <w:szCs w:val="22"/>
        </w:rPr>
        <w:t xml:space="preserve"> díla</w:t>
      </w:r>
      <w:r w:rsidR="007179C0" w:rsidRPr="009301FA">
        <w:rPr>
          <w:sz w:val="22"/>
          <w:szCs w:val="22"/>
        </w:rPr>
        <w:t xml:space="preserve"> je stanovena jako cena maximálně přípustná za splnění celého předmětu plnění</w:t>
      </w:r>
      <w:r w:rsidR="001F775D" w:rsidRPr="009301FA">
        <w:rPr>
          <w:sz w:val="22"/>
          <w:szCs w:val="22"/>
        </w:rPr>
        <w:t xml:space="preserve"> dle </w:t>
      </w:r>
      <w:r w:rsidR="002D73DE" w:rsidRPr="009301FA">
        <w:rPr>
          <w:sz w:val="22"/>
          <w:szCs w:val="22"/>
        </w:rPr>
        <w:br/>
      </w:r>
      <w:r w:rsidR="001F775D" w:rsidRPr="009301FA">
        <w:rPr>
          <w:sz w:val="22"/>
          <w:szCs w:val="22"/>
        </w:rPr>
        <w:t>této smlouvy, vč. nákladů na</w:t>
      </w:r>
      <w:r w:rsidR="007179C0" w:rsidRPr="009301FA">
        <w:rPr>
          <w:sz w:val="22"/>
          <w:szCs w:val="22"/>
        </w:rPr>
        <w:t xml:space="preserve"> dopravu a ostatní s tím spojené činnosti v</w:t>
      </w:r>
      <w:r w:rsidR="00F27196" w:rsidRPr="009301FA">
        <w:rPr>
          <w:sz w:val="22"/>
          <w:szCs w:val="22"/>
        </w:rPr>
        <w:t xml:space="preserve"> plném</w:t>
      </w:r>
      <w:r w:rsidR="007179C0" w:rsidRPr="009301FA">
        <w:rPr>
          <w:sz w:val="22"/>
          <w:szCs w:val="22"/>
        </w:rPr>
        <w:t> rozsahu do místa uvedeného v čl. 3.1 této smlouvy.</w:t>
      </w:r>
    </w:p>
    <w:p w14:paraId="50121915" w14:textId="77777777" w:rsidR="00C3241B" w:rsidRPr="009301FA" w:rsidRDefault="007179C0" w:rsidP="007720F3">
      <w:pPr>
        <w:pStyle w:val="rove2"/>
        <w:widowControl w:val="0"/>
        <w:numPr>
          <w:ilvl w:val="1"/>
          <w:numId w:val="18"/>
        </w:numPr>
        <w:ind w:left="709" w:hanging="709"/>
        <w:rPr>
          <w:sz w:val="22"/>
          <w:szCs w:val="22"/>
        </w:rPr>
      </w:pPr>
      <w:r w:rsidRPr="009301FA">
        <w:rPr>
          <w:sz w:val="22"/>
          <w:szCs w:val="22"/>
        </w:rPr>
        <w:t xml:space="preserve">Výši </w:t>
      </w:r>
      <w:r w:rsidR="002D73DE" w:rsidRPr="009301FA">
        <w:rPr>
          <w:sz w:val="22"/>
          <w:szCs w:val="22"/>
        </w:rPr>
        <w:t xml:space="preserve">sjednané </w:t>
      </w:r>
      <w:r w:rsidRPr="009301FA">
        <w:rPr>
          <w:sz w:val="22"/>
          <w:szCs w:val="22"/>
        </w:rPr>
        <w:t>ceny lze překročit pouze v případě:</w:t>
      </w:r>
    </w:p>
    <w:p w14:paraId="61591990" w14:textId="77777777" w:rsidR="007179C0" w:rsidRPr="009301FA" w:rsidRDefault="007179C0" w:rsidP="007179C0">
      <w:pPr>
        <w:pStyle w:val="Odstavecseseznamem"/>
        <w:numPr>
          <w:ilvl w:val="0"/>
          <w:numId w:val="21"/>
        </w:numPr>
        <w:spacing w:before="90"/>
        <w:ind w:left="1418" w:hanging="567"/>
        <w:jc w:val="both"/>
        <w:rPr>
          <w:sz w:val="22"/>
          <w:szCs w:val="22"/>
          <w:lang w:eastAsia="ar-SA"/>
        </w:rPr>
      </w:pPr>
      <w:r w:rsidRPr="009301FA">
        <w:rPr>
          <w:sz w:val="22"/>
          <w:szCs w:val="22"/>
          <w:lang w:eastAsia="ar-SA"/>
        </w:rPr>
        <w:t xml:space="preserve">odůvodněných změn a doplňků technické specifikace zadaného předmětu plnění, a to však pouze a výlučně na základě požadavku ze strany </w:t>
      </w:r>
      <w:r w:rsidR="008F414A" w:rsidRPr="009301FA">
        <w:rPr>
          <w:sz w:val="22"/>
          <w:szCs w:val="22"/>
          <w:lang w:eastAsia="ar-SA"/>
        </w:rPr>
        <w:t>objednatele</w:t>
      </w:r>
      <w:r w:rsidRPr="009301FA">
        <w:rPr>
          <w:sz w:val="22"/>
          <w:szCs w:val="22"/>
          <w:lang w:eastAsia="ar-SA"/>
        </w:rPr>
        <w:t>,</w:t>
      </w:r>
    </w:p>
    <w:p w14:paraId="32368879" w14:textId="77777777" w:rsidR="007179C0" w:rsidRPr="009301FA" w:rsidRDefault="007179C0" w:rsidP="007179C0">
      <w:pPr>
        <w:pStyle w:val="Odstavecseseznamem"/>
        <w:numPr>
          <w:ilvl w:val="0"/>
          <w:numId w:val="21"/>
        </w:numPr>
        <w:spacing w:before="90"/>
        <w:ind w:left="1418" w:hanging="567"/>
        <w:jc w:val="both"/>
        <w:rPr>
          <w:sz w:val="22"/>
          <w:szCs w:val="22"/>
          <w:lang w:eastAsia="ar-SA"/>
        </w:rPr>
      </w:pPr>
      <w:r w:rsidRPr="009301FA">
        <w:rPr>
          <w:sz w:val="22"/>
          <w:szCs w:val="22"/>
          <w:lang w:eastAsia="ar-SA"/>
        </w:rPr>
        <w:t>pokud v průběhu plnění dojde ke změnám legislativních či technických předpisů a norem, které budou mít prokazatelný vliv na výši smluvní ceny</w:t>
      </w:r>
      <w:r w:rsidR="001F775D" w:rsidRPr="009301FA">
        <w:rPr>
          <w:sz w:val="22"/>
          <w:szCs w:val="22"/>
          <w:lang w:eastAsia="ar-SA"/>
        </w:rPr>
        <w:t>.</w:t>
      </w:r>
    </w:p>
    <w:p w14:paraId="711E57A8" w14:textId="77777777" w:rsidR="007179C0" w:rsidRPr="009301FA" w:rsidRDefault="007179C0" w:rsidP="007179C0">
      <w:pPr>
        <w:pStyle w:val="ZkladntextIMP"/>
        <w:suppressAutoHyphens w:val="0"/>
        <w:spacing w:line="240" w:lineRule="auto"/>
        <w:ind w:left="851"/>
        <w:jc w:val="both"/>
        <w:rPr>
          <w:rFonts w:cs="Times New Roman"/>
          <w:sz w:val="22"/>
          <w:szCs w:val="22"/>
        </w:rPr>
      </w:pPr>
    </w:p>
    <w:p w14:paraId="3415AFBC" w14:textId="77777777" w:rsidR="007179C0" w:rsidRPr="009301FA" w:rsidRDefault="007179C0" w:rsidP="001F775D">
      <w:pPr>
        <w:pStyle w:val="ZkladntextIMP"/>
        <w:suppressAutoHyphens w:val="0"/>
        <w:spacing w:line="240" w:lineRule="auto"/>
        <w:ind w:left="709"/>
        <w:jc w:val="both"/>
        <w:rPr>
          <w:rFonts w:cs="Times New Roman"/>
          <w:sz w:val="22"/>
          <w:szCs w:val="22"/>
        </w:rPr>
      </w:pPr>
      <w:r w:rsidRPr="009301FA">
        <w:rPr>
          <w:rFonts w:cs="Times New Roman"/>
          <w:sz w:val="22"/>
          <w:szCs w:val="22"/>
        </w:rPr>
        <w:t>Ve všech výše uvedených případech musí být změna cen sjednána formou dodatku ke smlouvě.</w:t>
      </w:r>
    </w:p>
    <w:p w14:paraId="3F0381C2" w14:textId="77777777" w:rsidR="00C3241B" w:rsidRPr="009301FA" w:rsidRDefault="00C3241B" w:rsidP="007720F3">
      <w:pPr>
        <w:widowControl w:val="0"/>
        <w:tabs>
          <w:tab w:val="left" w:pos="0"/>
        </w:tabs>
        <w:rPr>
          <w:rFonts w:ascii="Arial" w:hAnsi="Arial" w:cs="Arial"/>
          <w:b/>
          <w:sz w:val="22"/>
          <w:szCs w:val="22"/>
        </w:rPr>
      </w:pPr>
    </w:p>
    <w:p w14:paraId="0495CDBE" w14:textId="77777777" w:rsidR="00C3241B" w:rsidRPr="009301FA" w:rsidRDefault="00862E12" w:rsidP="007720F3">
      <w:pPr>
        <w:widowControl w:val="0"/>
        <w:numPr>
          <w:ilvl w:val="0"/>
          <w:numId w:val="18"/>
        </w:numPr>
        <w:tabs>
          <w:tab w:val="left" w:pos="0"/>
        </w:tabs>
        <w:rPr>
          <w:b/>
          <w:sz w:val="22"/>
          <w:szCs w:val="22"/>
        </w:rPr>
      </w:pPr>
      <w:r w:rsidRPr="009301FA">
        <w:rPr>
          <w:b/>
          <w:sz w:val="22"/>
          <w:szCs w:val="22"/>
        </w:rPr>
        <w:t>Platební podmínky</w:t>
      </w:r>
    </w:p>
    <w:p w14:paraId="02029279" w14:textId="77777777" w:rsidR="00ED36D4" w:rsidRPr="009301FA" w:rsidRDefault="008F414A" w:rsidP="00863692">
      <w:pPr>
        <w:pStyle w:val="rove2"/>
        <w:widowControl w:val="0"/>
        <w:numPr>
          <w:ilvl w:val="1"/>
          <w:numId w:val="18"/>
        </w:numPr>
        <w:ind w:left="709" w:hanging="709"/>
        <w:rPr>
          <w:sz w:val="22"/>
          <w:szCs w:val="22"/>
        </w:rPr>
      </w:pPr>
      <w:r w:rsidRPr="009301FA">
        <w:rPr>
          <w:sz w:val="22"/>
          <w:szCs w:val="22"/>
        </w:rPr>
        <w:t xml:space="preserve">Objednatel </w:t>
      </w:r>
      <w:r w:rsidR="00ED36D4" w:rsidRPr="009301FA">
        <w:rPr>
          <w:sz w:val="22"/>
          <w:szCs w:val="22"/>
        </w:rPr>
        <w:t>na předmět plnění této smlouvy neposkytuje zálohy.</w:t>
      </w:r>
    </w:p>
    <w:p w14:paraId="37B9D205" w14:textId="77777777" w:rsidR="00862E12" w:rsidRPr="009301FA" w:rsidRDefault="008F414A" w:rsidP="00862E12">
      <w:pPr>
        <w:pStyle w:val="rove2"/>
        <w:widowControl w:val="0"/>
        <w:numPr>
          <w:ilvl w:val="1"/>
          <w:numId w:val="18"/>
        </w:numPr>
        <w:ind w:left="709" w:hanging="709"/>
        <w:rPr>
          <w:sz w:val="22"/>
          <w:szCs w:val="22"/>
        </w:rPr>
      </w:pPr>
      <w:r w:rsidRPr="009301FA">
        <w:rPr>
          <w:sz w:val="22"/>
          <w:szCs w:val="22"/>
        </w:rPr>
        <w:t xml:space="preserve">Objednatel </w:t>
      </w:r>
      <w:r w:rsidR="00862E12" w:rsidRPr="009301FA">
        <w:rPr>
          <w:sz w:val="22"/>
          <w:szCs w:val="22"/>
        </w:rPr>
        <w:t>se podpisem této smlouvy</w:t>
      </w:r>
      <w:r w:rsidR="001A0970" w:rsidRPr="009301FA">
        <w:rPr>
          <w:sz w:val="22"/>
          <w:szCs w:val="22"/>
        </w:rPr>
        <w:t xml:space="preserve"> o dílo</w:t>
      </w:r>
      <w:r w:rsidR="00862E12" w:rsidRPr="009301FA">
        <w:rPr>
          <w:sz w:val="22"/>
          <w:szCs w:val="22"/>
        </w:rPr>
        <w:t xml:space="preserve"> zavazuje zaplatit </w:t>
      </w:r>
      <w:r w:rsidRPr="009301FA">
        <w:rPr>
          <w:sz w:val="22"/>
          <w:szCs w:val="22"/>
        </w:rPr>
        <w:t xml:space="preserve">zhotoviteli </w:t>
      </w:r>
      <w:r w:rsidR="00862E12" w:rsidRPr="009301FA">
        <w:rPr>
          <w:sz w:val="22"/>
          <w:szCs w:val="22"/>
        </w:rPr>
        <w:t>za poskytnuté plnění cenu, a to v rozsahu a za podmínek v této smlouvě</w:t>
      </w:r>
      <w:r w:rsidR="001A0970" w:rsidRPr="009301FA">
        <w:rPr>
          <w:sz w:val="22"/>
          <w:szCs w:val="22"/>
        </w:rPr>
        <w:t xml:space="preserve"> o dílo</w:t>
      </w:r>
      <w:r w:rsidR="00862E12" w:rsidRPr="009301FA">
        <w:rPr>
          <w:sz w:val="22"/>
          <w:szCs w:val="22"/>
        </w:rPr>
        <w:t xml:space="preserve"> stanovených a poskytnout </w:t>
      </w:r>
      <w:r w:rsidRPr="009301FA">
        <w:rPr>
          <w:sz w:val="22"/>
          <w:szCs w:val="22"/>
        </w:rPr>
        <w:t xml:space="preserve">Zhotoviteli </w:t>
      </w:r>
      <w:r w:rsidR="00862E12" w:rsidRPr="009301FA">
        <w:rPr>
          <w:sz w:val="22"/>
          <w:szCs w:val="22"/>
        </w:rPr>
        <w:t xml:space="preserve">součinnost nezbytnou pro řádné splnění povinností </w:t>
      </w:r>
      <w:r w:rsidRPr="009301FA">
        <w:rPr>
          <w:sz w:val="22"/>
          <w:szCs w:val="22"/>
        </w:rPr>
        <w:t xml:space="preserve">Zhotovitele </w:t>
      </w:r>
      <w:r w:rsidR="00862E12" w:rsidRPr="009301FA">
        <w:rPr>
          <w:sz w:val="22"/>
          <w:szCs w:val="22"/>
        </w:rPr>
        <w:t>dle této smlouvy</w:t>
      </w:r>
      <w:r w:rsidR="001A0970" w:rsidRPr="009301FA">
        <w:rPr>
          <w:sz w:val="22"/>
          <w:szCs w:val="22"/>
        </w:rPr>
        <w:t xml:space="preserve"> o dílo</w:t>
      </w:r>
      <w:r w:rsidR="00862E12" w:rsidRPr="009301FA">
        <w:rPr>
          <w:sz w:val="22"/>
          <w:szCs w:val="22"/>
        </w:rPr>
        <w:t>.</w:t>
      </w:r>
    </w:p>
    <w:p w14:paraId="6EBAEE25" w14:textId="2D4DC648" w:rsidR="00C3241B" w:rsidRPr="009301FA" w:rsidRDefault="00ED36D4" w:rsidP="007720F3">
      <w:pPr>
        <w:pStyle w:val="rove2"/>
        <w:widowControl w:val="0"/>
        <w:numPr>
          <w:ilvl w:val="1"/>
          <w:numId w:val="18"/>
        </w:numPr>
        <w:ind w:left="709" w:hanging="709"/>
        <w:rPr>
          <w:sz w:val="22"/>
          <w:szCs w:val="22"/>
        </w:rPr>
      </w:pPr>
      <w:r w:rsidRPr="009301FA">
        <w:rPr>
          <w:sz w:val="22"/>
          <w:szCs w:val="22"/>
        </w:rPr>
        <w:t xml:space="preserve">Platba se uskuteční mezibankovním převodem mezi bankou </w:t>
      </w:r>
      <w:r w:rsidR="008F414A" w:rsidRPr="009301FA">
        <w:rPr>
          <w:sz w:val="22"/>
          <w:szCs w:val="22"/>
        </w:rPr>
        <w:t xml:space="preserve">objednatele </w:t>
      </w:r>
      <w:r w:rsidRPr="009301FA">
        <w:rPr>
          <w:sz w:val="22"/>
          <w:szCs w:val="22"/>
        </w:rPr>
        <w:t xml:space="preserve">a bankou </w:t>
      </w:r>
      <w:r w:rsidR="008F414A" w:rsidRPr="009301FA">
        <w:rPr>
          <w:sz w:val="22"/>
          <w:szCs w:val="22"/>
        </w:rPr>
        <w:t>zhotovitele</w:t>
      </w:r>
      <w:r w:rsidRPr="009301FA">
        <w:rPr>
          <w:sz w:val="22"/>
          <w:szCs w:val="22"/>
        </w:rPr>
        <w:t xml:space="preserve">, z účtu </w:t>
      </w:r>
      <w:r w:rsidR="008F414A" w:rsidRPr="009301FA">
        <w:rPr>
          <w:sz w:val="22"/>
          <w:szCs w:val="22"/>
        </w:rPr>
        <w:t xml:space="preserve">objednatele </w:t>
      </w:r>
      <w:r w:rsidRPr="009301FA">
        <w:rPr>
          <w:sz w:val="22"/>
          <w:szCs w:val="22"/>
        </w:rPr>
        <w:t xml:space="preserve">na účet </w:t>
      </w:r>
      <w:r w:rsidR="008F414A" w:rsidRPr="009301FA">
        <w:rPr>
          <w:sz w:val="22"/>
          <w:szCs w:val="22"/>
        </w:rPr>
        <w:t>zhotovitele</w:t>
      </w:r>
      <w:r w:rsidRPr="009301FA">
        <w:rPr>
          <w:sz w:val="22"/>
          <w:szCs w:val="22"/>
        </w:rPr>
        <w:t xml:space="preserve">, uvedeného v záhlaví smlouvy. Obě strany se budou neprodleně informovat o změnách údajů uvedených v záhlaví smlouvy. Případné platby ve prospěch </w:t>
      </w:r>
      <w:r w:rsidR="008F414A" w:rsidRPr="009301FA">
        <w:rPr>
          <w:sz w:val="22"/>
          <w:szCs w:val="22"/>
        </w:rPr>
        <w:t xml:space="preserve">objednatele </w:t>
      </w:r>
      <w:r w:rsidRPr="009301FA">
        <w:rPr>
          <w:sz w:val="22"/>
          <w:szCs w:val="22"/>
        </w:rPr>
        <w:t xml:space="preserve">se uskuteční rovněž bezhotovostně na bankovní účet sdělený </w:t>
      </w:r>
      <w:r w:rsidR="008F414A" w:rsidRPr="009301FA">
        <w:rPr>
          <w:sz w:val="22"/>
          <w:szCs w:val="22"/>
        </w:rPr>
        <w:t>objednatelem</w:t>
      </w:r>
      <w:r w:rsidRPr="009301FA">
        <w:rPr>
          <w:sz w:val="22"/>
          <w:szCs w:val="22"/>
        </w:rPr>
        <w:t>.</w:t>
      </w:r>
      <w:r w:rsidR="00E05392">
        <w:rPr>
          <w:sz w:val="22"/>
          <w:szCs w:val="22"/>
        </w:rPr>
        <w:t xml:space="preserve"> V případě změny čísla</w:t>
      </w:r>
      <w:r w:rsidR="00BC1D46">
        <w:rPr>
          <w:sz w:val="22"/>
          <w:szCs w:val="22"/>
        </w:rPr>
        <w:t xml:space="preserve"> bankovního</w:t>
      </w:r>
      <w:r w:rsidR="00E05392">
        <w:rPr>
          <w:sz w:val="22"/>
          <w:szCs w:val="22"/>
        </w:rPr>
        <w:t xml:space="preserve"> účtu postačuje písemné sdělení druhé smluvní </w:t>
      </w:r>
      <w:r w:rsidR="00E05392">
        <w:rPr>
          <w:sz w:val="22"/>
          <w:szCs w:val="22"/>
        </w:rPr>
        <w:lastRenderedPageBreak/>
        <w:t xml:space="preserve">straně a není potřeba uzavírat dodatek k této smlouvě. </w:t>
      </w:r>
    </w:p>
    <w:p w14:paraId="144EFA9A" w14:textId="77777777" w:rsidR="00C3241B" w:rsidRPr="009301FA" w:rsidRDefault="008F414A" w:rsidP="007720F3">
      <w:pPr>
        <w:pStyle w:val="rove2"/>
        <w:widowControl w:val="0"/>
        <w:numPr>
          <w:ilvl w:val="1"/>
          <w:numId w:val="18"/>
        </w:numPr>
        <w:ind w:left="709" w:hanging="709"/>
        <w:rPr>
          <w:sz w:val="22"/>
          <w:szCs w:val="22"/>
        </w:rPr>
      </w:pPr>
      <w:r w:rsidRPr="009301FA">
        <w:rPr>
          <w:sz w:val="22"/>
          <w:szCs w:val="22"/>
        </w:rPr>
        <w:t xml:space="preserve">Objednatel </w:t>
      </w:r>
      <w:r w:rsidR="00ED36D4" w:rsidRPr="009301FA">
        <w:rPr>
          <w:sz w:val="22"/>
          <w:szCs w:val="22"/>
        </w:rPr>
        <w:t>zaplatí cenu</w:t>
      </w:r>
      <w:r w:rsidR="001A0970" w:rsidRPr="009301FA">
        <w:rPr>
          <w:sz w:val="22"/>
          <w:szCs w:val="22"/>
        </w:rPr>
        <w:t xml:space="preserve"> díla</w:t>
      </w:r>
      <w:r w:rsidR="00ED36D4" w:rsidRPr="009301FA">
        <w:rPr>
          <w:sz w:val="22"/>
          <w:szCs w:val="22"/>
        </w:rPr>
        <w:t xml:space="preserve"> na základě faktur</w:t>
      </w:r>
      <w:r w:rsidR="001A0970" w:rsidRPr="009301FA">
        <w:rPr>
          <w:sz w:val="22"/>
          <w:szCs w:val="22"/>
        </w:rPr>
        <w:t xml:space="preserve"> – daňových dokladů</w:t>
      </w:r>
      <w:r w:rsidR="00ED36D4" w:rsidRPr="009301FA">
        <w:rPr>
          <w:sz w:val="22"/>
          <w:szCs w:val="22"/>
        </w:rPr>
        <w:t xml:space="preserve">. </w:t>
      </w:r>
      <w:r w:rsidRPr="009301FA">
        <w:rPr>
          <w:sz w:val="22"/>
          <w:szCs w:val="22"/>
        </w:rPr>
        <w:t xml:space="preserve">Zhotovitel </w:t>
      </w:r>
      <w:r w:rsidR="00ED36D4" w:rsidRPr="009301FA">
        <w:rPr>
          <w:sz w:val="22"/>
          <w:szCs w:val="22"/>
        </w:rPr>
        <w:t xml:space="preserve">vystaví za všechna </w:t>
      </w:r>
      <w:r w:rsidRPr="009301FA">
        <w:rPr>
          <w:sz w:val="22"/>
          <w:szCs w:val="22"/>
        </w:rPr>
        <w:t xml:space="preserve">Objednatelem </w:t>
      </w:r>
      <w:r w:rsidR="00ED36D4" w:rsidRPr="009301FA">
        <w:rPr>
          <w:sz w:val="22"/>
          <w:szCs w:val="22"/>
        </w:rPr>
        <w:t>zpět převzatá vozidla</w:t>
      </w:r>
      <w:r w:rsidR="006D1D17" w:rsidRPr="009301FA">
        <w:rPr>
          <w:sz w:val="22"/>
          <w:szCs w:val="22"/>
        </w:rPr>
        <w:t xml:space="preserve"> dovybavená kamerovým systémem</w:t>
      </w:r>
      <w:r w:rsidR="00ED36D4" w:rsidRPr="009301FA">
        <w:rPr>
          <w:sz w:val="22"/>
          <w:szCs w:val="22"/>
        </w:rPr>
        <w:t xml:space="preserve"> v průběhu jednoho kalendářního měsíce</w:t>
      </w:r>
      <w:r w:rsidR="001A0970" w:rsidRPr="009301FA">
        <w:rPr>
          <w:sz w:val="22"/>
          <w:szCs w:val="22"/>
        </w:rPr>
        <w:t xml:space="preserve"> (dílčí </w:t>
      </w:r>
      <w:r w:rsidR="001E08E6" w:rsidRPr="009301FA">
        <w:rPr>
          <w:sz w:val="22"/>
          <w:szCs w:val="22"/>
        </w:rPr>
        <w:t xml:space="preserve">plnění </w:t>
      </w:r>
      <w:r w:rsidR="001A0970" w:rsidRPr="009301FA">
        <w:rPr>
          <w:sz w:val="22"/>
          <w:szCs w:val="22"/>
        </w:rPr>
        <w:t>díla)</w:t>
      </w:r>
      <w:r w:rsidR="00ED36D4" w:rsidRPr="009301FA">
        <w:rPr>
          <w:sz w:val="22"/>
          <w:szCs w:val="22"/>
        </w:rPr>
        <w:t xml:space="preserve"> fakturu. Fakturu je </w:t>
      </w:r>
      <w:r w:rsidRPr="009301FA">
        <w:rPr>
          <w:sz w:val="22"/>
          <w:szCs w:val="22"/>
        </w:rPr>
        <w:t xml:space="preserve">zhotovitel </w:t>
      </w:r>
      <w:r w:rsidR="00ED36D4" w:rsidRPr="009301FA">
        <w:rPr>
          <w:sz w:val="22"/>
          <w:szCs w:val="22"/>
        </w:rPr>
        <w:t>povinen vystavit ve lhůtě</w:t>
      </w:r>
      <w:r w:rsidR="001A0970" w:rsidRPr="009301FA">
        <w:rPr>
          <w:sz w:val="22"/>
          <w:szCs w:val="22"/>
        </w:rPr>
        <w:t xml:space="preserve"> nejpozději</w:t>
      </w:r>
      <w:r w:rsidR="00ED36D4" w:rsidRPr="009301FA">
        <w:rPr>
          <w:sz w:val="22"/>
          <w:szCs w:val="22"/>
        </w:rPr>
        <w:t xml:space="preserve"> do </w:t>
      </w:r>
      <w:r w:rsidR="001A0970" w:rsidRPr="009301FA">
        <w:rPr>
          <w:sz w:val="22"/>
          <w:szCs w:val="22"/>
        </w:rPr>
        <w:t xml:space="preserve">15 </w:t>
      </w:r>
      <w:r w:rsidR="00ED36D4" w:rsidRPr="009301FA">
        <w:rPr>
          <w:sz w:val="22"/>
          <w:szCs w:val="22"/>
        </w:rPr>
        <w:t xml:space="preserve">dnů </w:t>
      </w:r>
      <w:r w:rsidR="001E08E6" w:rsidRPr="009301FA">
        <w:rPr>
          <w:sz w:val="22"/>
          <w:szCs w:val="22"/>
        </w:rPr>
        <w:t>ode dne uskutečnění zdanitelného plnění</w:t>
      </w:r>
      <w:r w:rsidR="00ED36D4" w:rsidRPr="009301FA">
        <w:rPr>
          <w:sz w:val="22"/>
          <w:szCs w:val="22"/>
        </w:rPr>
        <w:t xml:space="preserve">, </w:t>
      </w:r>
      <w:r w:rsidR="001E08E6" w:rsidRPr="009301FA">
        <w:rPr>
          <w:sz w:val="22"/>
          <w:szCs w:val="22"/>
        </w:rPr>
        <w:t xml:space="preserve">tímto dnem bude poslední kalendářní den měsíce, </w:t>
      </w:r>
      <w:r w:rsidR="00ED36D4" w:rsidRPr="009301FA">
        <w:rPr>
          <w:sz w:val="22"/>
          <w:szCs w:val="22"/>
        </w:rPr>
        <w:t xml:space="preserve">ve kterém došlo k předání a převzetí </w:t>
      </w:r>
      <w:r w:rsidR="001A0970" w:rsidRPr="009301FA">
        <w:rPr>
          <w:sz w:val="22"/>
          <w:szCs w:val="22"/>
        </w:rPr>
        <w:t>dílčí</w:t>
      </w:r>
      <w:r w:rsidR="001E08E6" w:rsidRPr="009301FA">
        <w:rPr>
          <w:sz w:val="22"/>
          <w:szCs w:val="22"/>
        </w:rPr>
        <w:t>ho plnění</w:t>
      </w:r>
      <w:r w:rsidR="001A0970" w:rsidRPr="009301FA">
        <w:rPr>
          <w:sz w:val="22"/>
          <w:szCs w:val="22"/>
        </w:rPr>
        <w:t xml:space="preserve"> díla</w:t>
      </w:r>
      <w:r w:rsidR="00ED36D4" w:rsidRPr="009301FA">
        <w:rPr>
          <w:sz w:val="22"/>
          <w:szCs w:val="22"/>
        </w:rPr>
        <w:t>. Faktura musí mít náležitosti daňového dokladu. Faktura musí obsahovat rovněž číslo související obchodní smlouvy, které jí by</w:t>
      </w:r>
      <w:r w:rsidRPr="009301FA">
        <w:rPr>
          <w:sz w:val="22"/>
          <w:szCs w:val="22"/>
        </w:rPr>
        <w:t>lo</w:t>
      </w:r>
      <w:r w:rsidR="00ED36D4" w:rsidRPr="009301FA">
        <w:rPr>
          <w:sz w:val="22"/>
          <w:szCs w:val="22"/>
        </w:rPr>
        <w:t xml:space="preserve"> přiděleno </w:t>
      </w:r>
      <w:r w:rsidRPr="009301FA">
        <w:rPr>
          <w:sz w:val="22"/>
          <w:szCs w:val="22"/>
        </w:rPr>
        <w:t>objednatelem</w:t>
      </w:r>
      <w:r w:rsidR="00ED36D4" w:rsidRPr="009301FA">
        <w:rPr>
          <w:sz w:val="22"/>
          <w:szCs w:val="22"/>
        </w:rPr>
        <w:t>.</w:t>
      </w:r>
    </w:p>
    <w:p w14:paraId="34F0B4D9" w14:textId="6F625B4F" w:rsidR="003E0619" w:rsidRPr="009301FA" w:rsidRDefault="0080161D" w:rsidP="005D45CE">
      <w:pPr>
        <w:pStyle w:val="rove2"/>
        <w:widowControl w:val="0"/>
        <w:numPr>
          <w:ilvl w:val="1"/>
          <w:numId w:val="18"/>
        </w:numPr>
        <w:ind w:left="709" w:hanging="709"/>
        <w:rPr>
          <w:sz w:val="22"/>
          <w:szCs w:val="22"/>
        </w:rPr>
      </w:pPr>
      <w:r w:rsidRPr="009301FA">
        <w:rPr>
          <w:sz w:val="22"/>
          <w:szCs w:val="22"/>
        </w:rPr>
        <w:t xml:space="preserve">Fakturované částky za dílčí plnění díla jsou splatné vždy do </w:t>
      </w:r>
      <w:r w:rsidR="00EA4FCE" w:rsidRPr="009301FA">
        <w:rPr>
          <w:sz w:val="22"/>
          <w:szCs w:val="22"/>
        </w:rPr>
        <w:t xml:space="preserve">kalendářních </w:t>
      </w:r>
      <w:r w:rsidRPr="009301FA">
        <w:rPr>
          <w:sz w:val="22"/>
          <w:szCs w:val="22"/>
        </w:rPr>
        <w:t xml:space="preserve">30 dnů ode dne doručení faktury. </w:t>
      </w:r>
      <w:r w:rsidR="00C9616F" w:rsidRPr="009301FA">
        <w:rPr>
          <w:sz w:val="22"/>
          <w:szCs w:val="22"/>
        </w:rPr>
        <w:t>F</w:t>
      </w:r>
      <w:r w:rsidRPr="009301FA">
        <w:rPr>
          <w:sz w:val="22"/>
          <w:szCs w:val="22"/>
        </w:rPr>
        <w:t xml:space="preserve">aktura může být vystavena ve formátu PDF, podepsána zaručeným elektronickým podpisem nebo musí být jinak zabezpečená proti pozměnění a zaslána elektronicky na adresu </w:t>
      </w:r>
      <w:hyperlink r:id="rId13" w:history="1">
        <w:r w:rsidRPr="009301FA">
          <w:rPr>
            <w:sz w:val="22"/>
            <w:szCs w:val="22"/>
          </w:rPr>
          <w:t>elektronicka.fakturace@dpo.cz</w:t>
        </w:r>
      </w:hyperlink>
      <w:r w:rsidRPr="009301FA">
        <w:rPr>
          <w:sz w:val="22"/>
          <w:szCs w:val="22"/>
        </w:rPr>
        <w:t>. Tím není dotčena možnost vystavení faktur v písemné podobě a jejich doručení poštou nebo osobním předáním na podatelnu objednatele. V případě doručování poštou se v pochybnostech má za to, že faktura byla doručena třetí pracovní den po jejím odeslání</w:t>
      </w:r>
      <w:r w:rsidR="00C9616F" w:rsidRPr="009301FA">
        <w:rPr>
          <w:sz w:val="22"/>
          <w:szCs w:val="22"/>
        </w:rPr>
        <w:t>.</w:t>
      </w:r>
    </w:p>
    <w:p w14:paraId="1156A693" w14:textId="77777777" w:rsidR="00C3241B" w:rsidRPr="009301FA" w:rsidRDefault="00ED36D4" w:rsidP="007720F3">
      <w:pPr>
        <w:pStyle w:val="rove2"/>
        <w:widowControl w:val="0"/>
        <w:numPr>
          <w:ilvl w:val="1"/>
          <w:numId w:val="18"/>
        </w:numPr>
        <w:ind w:left="709" w:hanging="709"/>
        <w:rPr>
          <w:sz w:val="22"/>
          <w:szCs w:val="22"/>
        </w:rPr>
      </w:pPr>
      <w:r w:rsidRPr="009301FA">
        <w:rPr>
          <w:sz w:val="22"/>
          <w:szCs w:val="22"/>
        </w:rPr>
        <w:t xml:space="preserve">Jakákoli platba se považuje za uskutečněnou dnem, kdy byla připsána na účet </w:t>
      </w:r>
      <w:r w:rsidR="008F414A" w:rsidRPr="009301FA">
        <w:rPr>
          <w:sz w:val="22"/>
          <w:szCs w:val="22"/>
        </w:rPr>
        <w:t xml:space="preserve">zhotovitele </w:t>
      </w:r>
      <w:r w:rsidRPr="009301FA">
        <w:rPr>
          <w:sz w:val="22"/>
          <w:szCs w:val="22"/>
        </w:rPr>
        <w:t xml:space="preserve">(příp. </w:t>
      </w:r>
      <w:r w:rsidR="008F414A" w:rsidRPr="009301FA">
        <w:rPr>
          <w:sz w:val="22"/>
          <w:szCs w:val="22"/>
        </w:rPr>
        <w:t>objednatele</w:t>
      </w:r>
      <w:r w:rsidRPr="009301FA">
        <w:rPr>
          <w:sz w:val="22"/>
          <w:szCs w:val="22"/>
        </w:rPr>
        <w:t xml:space="preserve">). Tímto dnem je splněna povinnost </w:t>
      </w:r>
      <w:r w:rsidR="008F414A" w:rsidRPr="009301FA">
        <w:rPr>
          <w:sz w:val="22"/>
          <w:szCs w:val="22"/>
        </w:rPr>
        <w:t xml:space="preserve">objednatele </w:t>
      </w:r>
      <w:r w:rsidRPr="009301FA">
        <w:rPr>
          <w:sz w:val="22"/>
          <w:szCs w:val="22"/>
        </w:rPr>
        <w:t xml:space="preserve">(příp. </w:t>
      </w:r>
      <w:r w:rsidR="008F414A" w:rsidRPr="009301FA">
        <w:rPr>
          <w:sz w:val="22"/>
          <w:szCs w:val="22"/>
        </w:rPr>
        <w:t>zhotovitele</w:t>
      </w:r>
      <w:r w:rsidRPr="009301FA">
        <w:rPr>
          <w:sz w:val="22"/>
          <w:szCs w:val="22"/>
        </w:rPr>
        <w:t>) zaplatit.</w:t>
      </w:r>
    </w:p>
    <w:p w14:paraId="444122A7" w14:textId="77777777" w:rsidR="00BE2B24" w:rsidRPr="009301FA" w:rsidRDefault="00BE2B24" w:rsidP="005D45CE">
      <w:pPr>
        <w:pStyle w:val="rove2"/>
        <w:widowControl w:val="0"/>
        <w:numPr>
          <w:ilvl w:val="1"/>
          <w:numId w:val="18"/>
        </w:numPr>
        <w:ind w:left="709" w:hanging="709"/>
        <w:rPr>
          <w:sz w:val="22"/>
          <w:szCs w:val="22"/>
        </w:rPr>
      </w:pPr>
      <w:r w:rsidRPr="009301FA">
        <w:rPr>
          <w:sz w:val="22"/>
          <w:szCs w:val="22"/>
        </w:rPr>
        <w:t>V případě, že fakturovaná částka překročí dvojnásobek částky podle zákona upravujícího omezení plateb v hotovosti, při jejímž překročení je stanovena povinnost provést platbu bezhotovostně, bankovní účet tuzemského zhotovitele musí být zveřejněn správcem daně způsobem umožňujícím dálkový přístup. V případě, že účet tímto způsobem zveřejněn nebude, je objednatel oprávněn uhradit zhotoviteli</w:t>
      </w:r>
      <w:r w:rsidRPr="009301FA">
        <w:rPr>
          <w:sz w:val="22"/>
          <w:szCs w:val="22"/>
          <w:lang w:eastAsia="en-US"/>
        </w:rPr>
        <w:t xml:space="preserve"> cenu na úrovni bez DPH, DPH kupující poukáže správci </w:t>
      </w:r>
      <w:r w:rsidRPr="009301FA">
        <w:rPr>
          <w:sz w:val="22"/>
          <w:szCs w:val="22"/>
        </w:rPr>
        <w:t>daně.</w:t>
      </w:r>
    </w:p>
    <w:p w14:paraId="11DB44ED" w14:textId="77777777" w:rsidR="007720F3" w:rsidRPr="009301FA" w:rsidRDefault="00862E12" w:rsidP="007720F3">
      <w:pPr>
        <w:widowControl w:val="0"/>
        <w:numPr>
          <w:ilvl w:val="0"/>
          <w:numId w:val="18"/>
        </w:numPr>
        <w:tabs>
          <w:tab w:val="left" w:pos="0"/>
        </w:tabs>
        <w:rPr>
          <w:sz w:val="22"/>
          <w:szCs w:val="22"/>
        </w:rPr>
      </w:pPr>
      <w:r w:rsidRPr="009301FA">
        <w:rPr>
          <w:b/>
          <w:sz w:val="22"/>
          <w:szCs w:val="22"/>
        </w:rPr>
        <w:t>Předání a převzetí</w:t>
      </w:r>
    </w:p>
    <w:p w14:paraId="23EFECED" w14:textId="4D36977E" w:rsidR="00C3241B" w:rsidRPr="009301FA" w:rsidRDefault="001A6C2F" w:rsidP="007720F3">
      <w:pPr>
        <w:pStyle w:val="rove2"/>
        <w:widowControl w:val="0"/>
        <w:numPr>
          <w:ilvl w:val="1"/>
          <w:numId w:val="18"/>
        </w:numPr>
        <w:ind w:left="709" w:hanging="709"/>
        <w:rPr>
          <w:sz w:val="22"/>
          <w:szCs w:val="22"/>
        </w:rPr>
      </w:pPr>
      <w:r w:rsidRPr="009301FA">
        <w:rPr>
          <w:sz w:val="22"/>
          <w:szCs w:val="22"/>
        </w:rPr>
        <w:t xml:space="preserve">Přejímka proběhne vždy </w:t>
      </w:r>
      <w:r w:rsidR="00FF197A">
        <w:rPr>
          <w:sz w:val="22"/>
          <w:szCs w:val="22"/>
        </w:rPr>
        <w:t xml:space="preserve">v pracovní dny </w:t>
      </w:r>
      <w:r w:rsidRPr="009301FA">
        <w:rPr>
          <w:sz w:val="22"/>
          <w:szCs w:val="22"/>
        </w:rPr>
        <w:t>mezi 7:00 – 13:00 hodinou</w:t>
      </w:r>
      <w:r w:rsidR="00A85857" w:rsidRPr="009301FA">
        <w:rPr>
          <w:sz w:val="22"/>
          <w:szCs w:val="22"/>
        </w:rPr>
        <w:t>, pokud nebude dohodnuto jinak</w:t>
      </w:r>
      <w:r w:rsidRPr="009301FA">
        <w:rPr>
          <w:sz w:val="22"/>
          <w:szCs w:val="22"/>
        </w:rPr>
        <w:t>.</w:t>
      </w:r>
    </w:p>
    <w:p w14:paraId="4660F5BF" w14:textId="77777777" w:rsidR="001F775D" w:rsidRPr="009301FA" w:rsidRDefault="007509D0" w:rsidP="00D13605">
      <w:pPr>
        <w:pStyle w:val="rove2"/>
        <w:widowControl w:val="0"/>
        <w:numPr>
          <w:ilvl w:val="1"/>
          <w:numId w:val="18"/>
        </w:numPr>
        <w:ind w:left="709" w:hanging="709"/>
        <w:rPr>
          <w:sz w:val="22"/>
          <w:szCs w:val="22"/>
        </w:rPr>
      </w:pPr>
      <w:r w:rsidRPr="009301FA">
        <w:rPr>
          <w:sz w:val="22"/>
          <w:szCs w:val="22"/>
        </w:rPr>
        <w:t>Při předání a převzetí každého vozidla bude sepsán</w:t>
      </w:r>
      <w:r w:rsidR="001A0970" w:rsidRPr="009301FA">
        <w:rPr>
          <w:sz w:val="22"/>
          <w:szCs w:val="22"/>
        </w:rPr>
        <w:t xml:space="preserve"> protokol o předání a převzetí</w:t>
      </w:r>
      <w:r w:rsidRPr="009301FA">
        <w:rPr>
          <w:sz w:val="22"/>
          <w:szCs w:val="22"/>
        </w:rPr>
        <w:t>, který podepíšou oprávnění zástupci –</w:t>
      </w:r>
      <w:r w:rsidR="004818EF" w:rsidRPr="009301FA">
        <w:rPr>
          <w:sz w:val="22"/>
          <w:szCs w:val="22"/>
        </w:rPr>
        <w:t xml:space="preserve"> zaměstnanci objednatele písemně pověřeni</w:t>
      </w:r>
      <w:r w:rsidRPr="009301FA">
        <w:rPr>
          <w:sz w:val="22"/>
          <w:szCs w:val="22"/>
        </w:rPr>
        <w:t xml:space="preserve"> kontaktní</w:t>
      </w:r>
      <w:r w:rsidR="004818EF" w:rsidRPr="009301FA">
        <w:rPr>
          <w:sz w:val="22"/>
          <w:szCs w:val="22"/>
        </w:rPr>
        <w:t>mi</w:t>
      </w:r>
      <w:r w:rsidRPr="009301FA">
        <w:rPr>
          <w:sz w:val="22"/>
          <w:szCs w:val="22"/>
        </w:rPr>
        <w:t xml:space="preserve"> </w:t>
      </w:r>
      <w:r w:rsidR="004818EF" w:rsidRPr="009301FA">
        <w:rPr>
          <w:sz w:val="22"/>
          <w:szCs w:val="22"/>
        </w:rPr>
        <w:t xml:space="preserve">osobami </w:t>
      </w:r>
      <w:r w:rsidRPr="009301FA">
        <w:rPr>
          <w:sz w:val="22"/>
          <w:szCs w:val="22"/>
        </w:rPr>
        <w:t xml:space="preserve">ve věcech technických dle této smlouvy. </w:t>
      </w:r>
      <w:r w:rsidR="00317B22" w:rsidRPr="009301FA">
        <w:rPr>
          <w:sz w:val="22"/>
          <w:szCs w:val="22"/>
        </w:rPr>
        <w:t>Vzor protokolu o předání a převzetí tvoří přílohu č. 4 smlouvy.</w:t>
      </w:r>
    </w:p>
    <w:p w14:paraId="10C07C54" w14:textId="77777777" w:rsidR="00CE45A4" w:rsidRPr="009301FA" w:rsidRDefault="00CE45A4" w:rsidP="00EB532C">
      <w:pPr>
        <w:pStyle w:val="rove2"/>
        <w:widowControl w:val="0"/>
        <w:numPr>
          <w:ilvl w:val="1"/>
          <w:numId w:val="18"/>
        </w:numPr>
        <w:spacing w:after="0"/>
        <w:ind w:left="709" w:hanging="709"/>
        <w:rPr>
          <w:sz w:val="22"/>
          <w:szCs w:val="22"/>
        </w:rPr>
      </w:pPr>
      <w:r w:rsidRPr="009301FA">
        <w:rPr>
          <w:sz w:val="22"/>
          <w:szCs w:val="22"/>
        </w:rPr>
        <w:t xml:space="preserve">Objednatel je povinen převzít předmět plnění, u kterého byla při předání zhotovitelem předvedena jeho způsobilost sloužit svému účelu a ke kterému zhotovitel doloží veškeré dokumenty požadované ve smlouvě či nezbytné pro jeho provozování. </w:t>
      </w:r>
    </w:p>
    <w:p w14:paraId="436E511F" w14:textId="77777777" w:rsidR="00C3241B" w:rsidRPr="009301FA" w:rsidRDefault="00CE45A4" w:rsidP="006D1D17">
      <w:pPr>
        <w:pStyle w:val="rove2"/>
        <w:widowControl w:val="0"/>
        <w:ind w:left="709"/>
        <w:rPr>
          <w:sz w:val="22"/>
          <w:szCs w:val="22"/>
        </w:rPr>
      </w:pPr>
      <w:r w:rsidRPr="009301FA">
        <w:rPr>
          <w:sz w:val="22"/>
          <w:szCs w:val="22"/>
        </w:rPr>
        <w:t>Pokud objednatel převezme předmět plnění vykazující vady či nedodělky, je zhotovitel povinen tyto odstranit ve lhůtě 5 pracovních dnů, nebude-li dohodnuto jinak.</w:t>
      </w:r>
    </w:p>
    <w:p w14:paraId="7A2AEB59" w14:textId="77777777" w:rsidR="004D7871" w:rsidRPr="009301FA" w:rsidRDefault="004D7871" w:rsidP="006D1D17">
      <w:pPr>
        <w:pStyle w:val="rove2"/>
        <w:widowControl w:val="0"/>
        <w:ind w:left="709"/>
        <w:rPr>
          <w:sz w:val="22"/>
          <w:szCs w:val="22"/>
        </w:rPr>
      </w:pPr>
    </w:p>
    <w:p w14:paraId="5B93B469" w14:textId="77777777" w:rsidR="00C3241B" w:rsidRPr="009301FA" w:rsidRDefault="00862E12" w:rsidP="007720F3">
      <w:pPr>
        <w:widowControl w:val="0"/>
        <w:numPr>
          <w:ilvl w:val="0"/>
          <w:numId w:val="18"/>
        </w:numPr>
        <w:tabs>
          <w:tab w:val="left" w:pos="0"/>
        </w:tabs>
        <w:rPr>
          <w:b/>
          <w:sz w:val="22"/>
          <w:szCs w:val="22"/>
        </w:rPr>
      </w:pPr>
      <w:r w:rsidRPr="009301FA">
        <w:rPr>
          <w:b/>
          <w:sz w:val="22"/>
          <w:szCs w:val="22"/>
        </w:rPr>
        <w:t>Záruka za jakost, záruční lhůta, odpovědnost za vady</w:t>
      </w:r>
    </w:p>
    <w:p w14:paraId="4C7CFC61" w14:textId="77777777" w:rsidR="00C3241B" w:rsidRPr="009301FA" w:rsidRDefault="008F414A" w:rsidP="007720F3">
      <w:pPr>
        <w:pStyle w:val="rove2"/>
        <w:widowControl w:val="0"/>
        <w:numPr>
          <w:ilvl w:val="1"/>
          <w:numId w:val="18"/>
        </w:numPr>
        <w:ind w:left="709" w:hanging="709"/>
        <w:rPr>
          <w:sz w:val="22"/>
          <w:szCs w:val="22"/>
        </w:rPr>
      </w:pPr>
      <w:r w:rsidRPr="009301FA">
        <w:rPr>
          <w:sz w:val="22"/>
          <w:szCs w:val="22"/>
        </w:rPr>
        <w:t xml:space="preserve">Zhotovitel </w:t>
      </w:r>
      <w:r w:rsidR="00ED36D4" w:rsidRPr="009301FA">
        <w:rPr>
          <w:sz w:val="22"/>
          <w:szCs w:val="22"/>
        </w:rPr>
        <w:t>poskytuje záruku za jakost jednotlivých komponent kamerového systému v délce min. 24 měsíců od data konečného předání a převzetí</w:t>
      </w:r>
      <w:r w:rsidR="00CE45A4" w:rsidRPr="009301FA">
        <w:rPr>
          <w:sz w:val="22"/>
          <w:szCs w:val="22"/>
        </w:rPr>
        <w:t xml:space="preserve"> (tj. od odstranění všech vad a nedodělků uvedených v protokolu o předání a převzetí)</w:t>
      </w:r>
      <w:r w:rsidR="00ED36D4" w:rsidRPr="009301FA">
        <w:rPr>
          <w:sz w:val="22"/>
          <w:szCs w:val="22"/>
        </w:rPr>
        <w:t xml:space="preserve">, bez omezení počtu hodin v provozu. </w:t>
      </w:r>
    </w:p>
    <w:p w14:paraId="71EB0614" w14:textId="5383CE7B" w:rsidR="00C3241B" w:rsidRPr="009301FA" w:rsidRDefault="00ED36D4" w:rsidP="007720F3">
      <w:pPr>
        <w:pStyle w:val="rove2"/>
        <w:widowControl w:val="0"/>
        <w:numPr>
          <w:ilvl w:val="1"/>
          <w:numId w:val="18"/>
        </w:numPr>
        <w:ind w:left="709" w:hanging="709"/>
        <w:rPr>
          <w:sz w:val="22"/>
          <w:szCs w:val="22"/>
        </w:rPr>
      </w:pPr>
      <w:r w:rsidRPr="009301FA">
        <w:rPr>
          <w:sz w:val="22"/>
          <w:szCs w:val="22"/>
        </w:rPr>
        <w:t>Pokud výrobce</w:t>
      </w:r>
      <w:r w:rsidR="00F351C3">
        <w:rPr>
          <w:sz w:val="22"/>
          <w:szCs w:val="22"/>
        </w:rPr>
        <w:t xml:space="preserve"> nebo distributor</w:t>
      </w:r>
      <w:r w:rsidRPr="009301FA">
        <w:rPr>
          <w:sz w:val="22"/>
          <w:szCs w:val="22"/>
        </w:rPr>
        <w:t xml:space="preserve"> některého komponentu, který byl použit </w:t>
      </w:r>
      <w:r w:rsidR="008F414A" w:rsidRPr="009301FA">
        <w:rPr>
          <w:sz w:val="22"/>
          <w:szCs w:val="22"/>
        </w:rPr>
        <w:t xml:space="preserve">zhotovitelem </w:t>
      </w:r>
      <w:r w:rsidRPr="009301FA">
        <w:rPr>
          <w:sz w:val="22"/>
          <w:szCs w:val="22"/>
        </w:rPr>
        <w:t xml:space="preserve">při montáži kamerového systému, poskytuje záruční dobu delší, než je uvedeno v bodě 8.1. tohoto čl. smlouvy, bude </w:t>
      </w:r>
      <w:r w:rsidR="008F414A" w:rsidRPr="009301FA">
        <w:rPr>
          <w:sz w:val="22"/>
          <w:szCs w:val="22"/>
        </w:rPr>
        <w:t xml:space="preserve">zhotovitel </w:t>
      </w:r>
      <w:r w:rsidRPr="009301FA">
        <w:rPr>
          <w:sz w:val="22"/>
          <w:szCs w:val="22"/>
        </w:rPr>
        <w:t xml:space="preserve">povinen přenést tuto delší záruku na </w:t>
      </w:r>
      <w:r w:rsidR="008F414A" w:rsidRPr="009301FA">
        <w:rPr>
          <w:sz w:val="22"/>
          <w:szCs w:val="22"/>
        </w:rPr>
        <w:t xml:space="preserve">objednatele </w:t>
      </w:r>
      <w:r w:rsidRPr="009301FA">
        <w:rPr>
          <w:sz w:val="22"/>
          <w:szCs w:val="22"/>
        </w:rPr>
        <w:t>dle této smlouvy.</w:t>
      </w:r>
    </w:p>
    <w:p w14:paraId="3C290416" w14:textId="017214E8" w:rsidR="004818EF" w:rsidRPr="009301FA" w:rsidRDefault="00CC12EE" w:rsidP="000C5D90">
      <w:pPr>
        <w:pStyle w:val="rove2"/>
        <w:widowControl w:val="0"/>
        <w:numPr>
          <w:ilvl w:val="1"/>
          <w:numId w:val="18"/>
        </w:numPr>
        <w:ind w:left="709" w:hanging="709"/>
        <w:rPr>
          <w:sz w:val="22"/>
          <w:szCs w:val="22"/>
        </w:rPr>
      </w:pPr>
      <w:r>
        <w:rPr>
          <w:sz w:val="22"/>
          <w:szCs w:val="22"/>
        </w:rPr>
        <w:t xml:space="preserve">Pro </w:t>
      </w:r>
      <w:r w:rsidR="008F3F97">
        <w:rPr>
          <w:sz w:val="22"/>
          <w:szCs w:val="22"/>
        </w:rPr>
        <w:t>uplatňování</w:t>
      </w:r>
      <w:r>
        <w:rPr>
          <w:sz w:val="22"/>
          <w:szCs w:val="22"/>
        </w:rPr>
        <w:t xml:space="preserve"> </w:t>
      </w:r>
      <w:r w:rsidR="008F3F97">
        <w:rPr>
          <w:sz w:val="22"/>
          <w:szCs w:val="22"/>
        </w:rPr>
        <w:t>závad</w:t>
      </w:r>
      <w:r>
        <w:rPr>
          <w:sz w:val="22"/>
          <w:szCs w:val="22"/>
        </w:rPr>
        <w:t xml:space="preserve"> po záruční dob</w:t>
      </w:r>
      <w:r w:rsidR="00FB6FA6">
        <w:rPr>
          <w:sz w:val="22"/>
          <w:szCs w:val="22"/>
        </w:rPr>
        <w:t>u</w:t>
      </w:r>
      <w:r>
        <w:rPr>
          <w:sz w:val="22"/>
          <w:szCs w:val="22"/>
        </w:rPr>
        <w:t xml:space="preserve"> </w:t>
      </w:r>
      <w:r w:rsidR="008F3F97">
        <w:rPr>
          <w:sz w:val="22"/>
          <w:szCs w:val="22"/>
        </w:rPr>
        <w:t xml:space="preserve">a podmínky servisu </w:t>
      </w:r>
      <w:r>
        <w:rPr>
          <w:sz w:val="22"/>
          <w:szCs w:val="22"/>
        </w:rPr>
        <w:t>se obdobně uplatní podmínky, které</w:t>
      </w:r>
      <w:r w:rsidR="000C5D90">
        <w:rPr>
          <w:sz w:val="22"/>
          <w:szCs w:val="22"/>
        </w:rPr>
        <w:t xml:space="preserve"> jsou uvedeny v </w:t>
      </w:r>
      <w:r w:rsidR="00DA3D7F">
        <w:rPr>
          <w:sz w:val="22"/>
          <w:szCs w:val="22"/>
        </w:rPr>
        <w:t xml:space="preserve"> </w:t>
      </w:r>
      <w:r w:rsidR="000C5D90">
        <w:rPr>
          <w:sz w:val="22"/>
          <w:szCs w:val="22"/>
        </w:rPr>
        <w:t>Servisní smlouv</w:t>
      </w:r>
      <w:r w:rsidR="00543803">
        <w:rPr>
          <w:sz w:val="22"/>
          <w:szCs w:val="22"/>
        </w:rPr>
        <w:t>ě uzavřené mezi stranami,</w:t>
      </w:r>
      <w:r w:rsidR="008B3D9F">
        <w:rPr>
          <w:sz w:val="22"/>
          <w:szCs w:val="22"/>
        </w:rPr>
        <w:t xml:space="preserve"> upravující podmínky</w:t>
      </w:r>
      <w:r>
        <w:rPr>
          <w:sz w:val="22"/>
          <w:szCs w:val="22"/>
        </w:rPr>
        <w:t xml:space="preserve"> pro pozáruční</w:t>
      </w:r>
      <w:r w:rsidR="008B3D9F">
        <w:rPr>
          <w:sz w:val="22"/>
          <w:szCs w:val="22"/>
        </w:rPr>
        <w:t xml:space="preserve"> a mimozáruční</w:t>
      </w:r>
      <w:r>
        <w:rPr>
          <w:sz w:val="22"/>
          <w:szCs w:val="22"/>
        </w:rPr>
        <w:t xml:space="preserve"> servis</w:t>
      </w:r>
      <w:r w:rsidR="00C6167D">
        <w:rPr>
          <w:sz w:val="22"/>
          <w:szCs w:val="22"/>
        </w:rPr>
        <w:t xml:space="preserve"> (dále jen „</w:t>
      </w:r>
      <w:r w:rsidR="00C6167D" w:rsidRPr="00891F75">
        <w:rPr>
          <w:i/>
          <w:iCs/>
          <w:sz w:val="22"/>
          <w:szCs w:val="22"/>
        </w:rPr>
        <w:t>SLA</w:t>
      </w:r>
      <w:r w:rsidR="00C6167D">
        <w:rPr>
          <w:sz w:val="22"/>
          <w:szCs w:val="22"/>
        </w:rPr>
        <w:t>“)</w:t>
      </w:r>
      <w:r w:rsidR="000C5D90">
        <w:rPr>
          <w:sz w:val="22"/>
          <w:szCs w:val="22"/>
        </w:rPr>
        <w:t>.</w:t>
      </w:r>
      <w:r>
        <w:rPr>
          <w:sz w:val="22"/>
          <w:szCs w:val="22"/>
        </w:rPr>
        <w:t xml:space="preserve"> Servis a reklamaci po záruční dob</w:t>
      </w:r>
      <w:r w:rsidR="00FB6FA6">
        <w:rPr>
          <w:sz w:val="22"/>
          <w:szCs w:val="22"/>
        </w:rPr>
        <w:t>u</w:t>
      </w:r>
      <w:r>
        <w:rPr>
          <w:sz w:val="22"/>
          <w:szCs w:val="22"/>
        </w:rPr>
        <w:t xml:space="preserve"> bude zhotovitel provádět na vlastní náklady.</w:t>
      </w:r>
      <w:r w:rsidR="00285086">
        <w:rPr>
          <w:sz w:val="22"/>
          <w:szCs w:val="22"/>
        </w:rPr>
        <w:t xml:space="preserve"> Má se za to, že po</w:t>
      </w:r>
      <w:r w:rsidR="00FB6FA6">
        <w:rPr>
          <w:sz w:val="22"/>
          <w:szCs w:val="22"/>
        </w:rPr>
        <w:t xml:space="preserve"> dobu</w:t>
      </w:r>
      <w:r w:rsidR="00285086">
        <w:rPr>
          <w:sz w:val="22"/>
          <w:szCs w:val="22"/>
        </w:rPr>
        <w:t xml:space="preserve"> </w:t>
      </w:r>
      <w:r w:rsidR="00FB6FA6">
        <w:rPr>
          <w:sz w:val="22"/>
          <w:szCs w:val="22"/>
        </w:rPr>
        <w:t>trvání záruky</w:t>
      </w:r>
      <w:r w:rsidR="00285086">
        <w:rPr>
          <w:sz w:val="22"/>
          <w:szCs w:val="22"/>
        </w:rPr>
        <w:t xml:space="preserve"> se vždy jedná o oprávněnou reklamaci</w:t>
      </w:r>
      <w:r w:rsidR="00FB6FA6">
        <w:rPr>
          <w:sz w:val="22"/>
          <w:szCs w:val="22"/>
        </w:rPr>
        <w:t>, neprokáže-li zhotovitel, že se jedná o nezáruční vadu / opravu.</w:t>
      </w:r>
      <w:r w:rsidR="008F3F97">
        <w:rPr>
          <w:sz w:val="22"/>
          <w:szCs w:val="22"/>
        </w:rPr>
        <w:t xml:space="preserve"> Zhotovitel je povinen přijímat všechny ohlášené závady ze ServiceDesku objednatele</w:t>
      </w:r>
      <w:r w:rsidR="00E77A16">
        <w:rPr>
          <w:sz w:val="22"/>
          <w:szCs w:val="22"/>
        </w:rPr>
        <w:t>.</w:t>
      </w:r>
    </w:p>
    <w:p w14:paraId="6CB5AE1E" w14:textId="77777777" w:rsidR="00C3241B" w:rsidRPr="009301FA" w:rsidRDefault="007219CB" w:rsidP="007720F3">
      <w:pPr>
        <w:pStyle w:val="rove2"/>
        <w:widowControl w:val="0"/>
        <w:numPr>
          <w:ilvl w:val="1"/>
          <w:numId w:val="18"/>
        </w:numPr>
        <w:ind w:left="709" w:hanging="709"/>
        <w:rPr>
          <w:sz w:val="22"/>
          <w:szCs w:val="22"/>
        </w:rPr>
      </w:pPr>
      <w:r w:rsidRPr="009301FA">
        <w:rPr>
          <w:sz w:val="22"/>
          <w:szCs w:val="22"/>
        </w:rPr>
        <w:lastRenderedPageBreak/>
        <w:t xml:space="preserve">Obecně platí, že jakékoliv nároky plynoucí z některé z poskytnutých garancí, uplatněné </w:t>
      </w:r>
      <w:r w:rsidR="008F414A" w:rsidRPr="009301FA">
        <w:rPr>
          <w:sz w:val="22"/>
          <w:szCs w:val="22"/>
        </w:rPr>
        <w:t xml:space="preserve">objednatelem </w:t>
      </w:r>
      <w:r w:rsidRPr="009301FA">
        <w:rPr>
          <w:sz w:val="22"/>
          <w:szCs w:val="22"/>
        </w:rPr>
        <w:t xml:space="preserve">vůči </w:t>
      </w:r>
      <w:r w:rsidR="008F414A" w:rsidRPr="009301FA">
        <w:rPr>
          <w:sz w:val="22"/>
          <w:szCs w:val="22"/>
        </w:rPr>
        <w:t>zhotoviteli</w:t>
      </w:r>
      <w:r w:rsidRPr="009301FA">
        <w:rPr>
          <w:sz w:val="22"/>
          <w:szCs w:val="22"/>
        </w:rPr>
        <w:t xml:space="preserve">, považují obě strany za oprávněné a platné, pokud </w:t>
      </w:r>
      <w:r w:rsidR="008F414A" w:rsidRPr="009301FA">
        <w:rPr>
          <w:sz w:val="22"/>
          <w:szCs w:val="22"/>
        </w:rPr>
        <w:t xml:space="preserve">zhotovitel </w:t>
      </w:r>
      <w:r w:rsidRPr="009301FA">
        <w:rPr>
          <w:sz w:val="22"/>
          <w:szCs w:val="22"/>
        </w:rPr>
        <w:t xml:space="preserve">neprokáže jejich neoprávněnost. </w:t>
      </w:r>
      <w:r w:rsidR="008F414A" w:rsidRPr="009301FA">
        <w:rPr>
          <w:sz w:val="22"/>
          <w:szCs w:val="22"/>
        </w:rPr>
        <w:t xml:space="preserve">Objednatel </w:t>
      </w:r>
      <w:r w:rsidRPr="009301FA">
        <w:rPr>
          <w:sz w:val="22"/>
          <w:szCs w:val="22"/>
        </w:rPr>
        <w:t xml:space="preserve">se zavazuje poskytovat </w:t>
      </w:r>
      <w:r w:rsidR="008F414A" w:rsidRPr="009301FA">
        <w:rPr>
          <w:sz w:val="22"/>
          <w:szCs w:val="22"/>
        </w:rPr>
        <w:t xml:space="preserve">zhotoviteli </w:t>
      </w:r>
      <w:r w:rsidRPr="009301FA">
        <w:rPr>
          <w:sz w:val="22"/>
          <w:szCs w:val="22"/>
        </w:rPr>
        <w:t xml:space="preserve">potřebnou součinnost při získávání podkladů pro posouzení nároků uplatněných </w:t>
      </w:r>
      <w:r w:rsidR="008F414A" w:rsidRPr="009301FA">
        <w:rPr>
          <w:sz w:val="22"/>
          <w:szCs w:val="22"/>
        </w:rPr>
        <w:t>objednatelem</w:t>
      </w:r>
      <w:r w:rsidRPr="009301FA">
        <w:rPr>
          <w:sz w:val="22"/>
          <w:szCs w:val="22"/>
        </w:rPr>
        <w:t>.</w:t>
      </w:r>
    </w:p>
    <w:p w14:paraId="10E597BB" w14:textId="2B55EAD9" w:rsidR="00C3241B" w:rsidRDefault="007219CB" w:rsidP="007720F3">
      <w:pPr>
        <w:pStyle w:val="rove2"/>
        <w:widowControl w:val="0"/>
        <w:numPr>
          <w:ilvl w:val="1"/>
          <w:numId w:val="18"/>
        </w:numPr>
        <w:ind w:left="709" w:hanging="709"/>
        <w:rPr>
          <w:sz w:val="22"/>
          <w:szCs w:val="22"/>
        </w:rPr>
      </w:pPr>
      <w:r w:rsidRPr="009301FA">
        <w:rPr>
          <w:sz w:val="22"/>
          <w:szCs w:val="22"/>
        </w:rPr>
        <w:t>Běh veškerých záručních dob se pro jednotlivé kamerové systémy (jednotliv</w:t>
      </w:r>
      <w:r w:rsidR="001D2132" w:rsidRPr="009301FA">
        <w:rPr>
          <w:sz w:val="22"/>
          <w:szCs w:val="22"/>
        </w:rPr>
        <w:t>á</w:t>
      </w:r>
      <w:r w:rsidRPr="009301FA">
        <w:rPr>
          <w:sz w:val="22"/>
          <w:szCs w:val="22"/>
        </w:rPr>
        <w:t xml:space="preserve"> </w:t>
      </w:r>
      <w:r w:rsidR="00CE45A4" w:rsidRPr="009301FA">
        <w:rPr>
          <w:sz w:val="22"/>
          <w:szCs w:val="22"/>
        </w:rPr>
        <w:t>vozidla</w:t>
      </w:r>
      <w:r w:rsidRPr="009301FA">
        <w:rPr>
          <w:sz w:val="22"/>
          <w:szCs w:val="22"/>
        </w:rPr>
        <w:t xml:space="preserve">) počítá samostatně, a to vždy od data jejich konečného převzetí </w:t>
      </w:r>
      <w:r w:rsidR="008F414A" w:rsidRPr="009301FA">
        <w:rPr>
          <w:sz w:val="22"/>
          <w:szCs w:val="22"/>
        </w:rPr>
        <w:t xml:space="preserve">objednatelem </w:t>
      </w:r>
      <w:r w:rsidRPr="009301FA">
        <w:rPr>
          <w:sz w:val="22"/>
          <w:szCs w:val="22"/>
        </w:rPr>
        <w:t xml:space="preserve">dle čl. </w:t>
      </w:r>
      <w:r w:rsidR="00A80B3C">
        <w:rPr>
          <w:sz w:val="22"/>
          <w:szCs w:val="22"/>
        </w:rPr>
        <w:t>8</w:t>
      </w:r>
      <w:r w:rsidRPr="009301FA">
        <w:rPr>
          <w:sz w:val="22"/>
          <w:szCs w:val="22"/>
        </w:rPr>
        <w:t xml:space="preserve">, bodu </w:t>
      </w:r>
      <w:r w:rsidR="00A80B3C">
        <w:rPr>
          <w:sz w:val="22"/>
          <w:szCs w:val="22"/>
        </w:rPr>
        <w:t>8</w:t>
      </w:r>
      <w:r w:rsidRPr="009301FA">
        <w:rPr>
          <w:sz w:val="22"/>
          <w:szCs w:val="22"/>
        </w:rPr>
        <w:t>.3 smlouvy.</w:t>
      </w:r>
    </w:p>
    <w:p w14:paraId="1A1F5822" w14:textId="0F6A448E" w:rsidR="00C6167D" w:rsidRPr="009301FA" w:rsidRDefault="00FB6FA6" w:rsidP="007720F3">
      <w:pPr>
        <w:pStyle w:val="rove2"/>
        <w:widowControl w:val="0"/>
        <w:numPr>
          <w:ilvl w:val="1"/>
          <w:numId w:val="18"/>
        </w:numPr>
        <w:ind w:left="709" w:hanging="709"/>
        <w:rPr>
          <w:sz w:val="22"/>
          <w:szCs w:val="22"/>
        </w:rPr>
      </w:pPr>
      <w:r>
        <w:rPr>
          <w:color w:val="0D0D0D"/>
          <w:sz w:val="22"/>
          <w:szCs w:val="22"/>
        </w:rPr>
        <w:t>Zhotovitel se zavazuje monitorovat dostupnost kamerového systému</w:t>
      </w:r>
      <w:r w:rsidR="00CB6A4A">
        <w:rPr>
          <w:color w:val="0D0D0D"/>
          <w:sz w:val="22"/>
          <w:szCs w:val="22"/>
        </w:rPr>
        <w:t xml:space="preserve"> a zasílat reporty o výpadcích</w:t>
      </w:r>
      <w:r>
        <w:rPr>
          <w:color w:val="0D0D0D"/>
          <w:sz w:val="22"/>
          <w:szCs w:val="22"/>
        </w:rPr>
        <w:t xml:space="preserve"> v souladu s Přílohou č. 1 </w:t>
      </w:r>
      <w:r w:rsidR="00677CF3">
        <w:rPr>
          <w:color w:val="0D0D0D"/>
          <w:sz w:val="22"/>
          <w:szCs w:val="22"/>
        </w:rPr>
        <w:t xml:space="preserve">této smlouvy - </w:t>
      </w:r>
      <w:r w:rsidRPr="009301FA">
        <w:rPr>
          <w:sz w:val="22"/>
          <w:szCs w:val="22"/>
        </w:rPr>
        <w:t>Požadovaná technická specifikace</w:t>
      </w:r>
      <w:r w:rsidRPr="00BC2A37">
        <w:rPr>
          <w:color w:val="0D0D0D"/>
          <w:sz w:val="22"/>
          <w:szCs w:val="22"/>
        </w:rPr>
        <w:t xml:space="preserve"> </w:t>
      </w:r>
      <w:r>
        <w:rPr>
          <w:color w:val="0D0D0D"/>
          <w:sz w:val="22"/>
          <w:szCs w:val="22"/>
        </w:rPr>
        <w:t>a SLA.</w:t>
      </w:r>
      <w:r w:rsidR="00677CF3">
        <w:rPr>
          <w:color w:val="0D0D0D"/>
          <w:sz w:val="22"/>
          <w:szCs w:val="22"/>
        </w:rPr>
        <w:t xml:space="preserve"> Náklady na měření dostupnosti a zasílání reportů o výpadcích po dobu záruky jsou zahrnuty v ceně díla.</w:t>
      </w:r>
      <w:r>
        <w:rPr>
          <w:color w:val="0D0D0D"/>
          <w:sz w:val="22"/>
          <w:szCs w:val="22"/>
        </w:rPr>
        <w:t xml:space="preserve"> </w:t>
      </w:r>
      <w:r w:rsidR="00C6167D" w:rsidRPr="00BC2A37">
        <w:rPr>
          <w:color w:val="0D0D0D"/>
          <w:sz w:val="22"/>
          <w:szCs w:val="22"/>
        </w:rPr>
        <w:t xml:space="preserve">Spolehlivost </w:t>
      </w:r>
      <w:r w:rsidR="00C6167D">
        <w:rPr>
          <w:color w:val="0D0D0D"/>
          <w:sz w:val="22"/>
          <w:szCs w:val="22"/>
        </w:rPr>
        <w:t xml:space="preserve">dodaných </w:t>
      </w:r>
      <w:ins w:id="2" w:author="Milan Friedrich" w:date="2020-05-15T10:55:00Z">
        <w:r w:rsidR="00FD33FC" w:rsidRPr="00FD33FC">
          <w:rPr>
            <w:color w:val="0D0D0D"/>
            <w:sz w:val="22"/>
            <w:szCs w:val="22"/>
          </w:rPr>
          <w:t>jednotek kamerového systému</w:t>
        </w:r>
        <w:r w:rsidR="00FD33FC" w:rsidRPr="00FD33FC" w:rsidDel="00FD33FC">
          <w:rPr>
            <w:color w:val="0D0D0D"/>
            <w:sz w:val="22"/>
            <w:szCs w:val="22"/>
          </w:rPr>
          <w:t xml:space="preserve"> </w:t>
        </w:r>
      </w:ins>
      <w:del w:id="3" w:author="Milan Friedrich" w:date="2020-05-15T10:55:00Z">
        <w:r w:rsidR="00C6167D" w:rsidRPr="00BC2A37" w:rsidDel="00FD33FC">
          <w:rPr>
            <w:color w:val="0D0D0D"/>
            <w:sz w:val="22"/>
            <w:szCs w:val="22"/>
          </w:rPr>
          <w:delText xml:space="preserve">komponent a systémů </w:delText>
        </w:r>
      </w:del>
      <w:r w:rsidR="00C6167D" w:rsidRPr="00BC2A37">
        <w:rPr>
          <w:color w:val="0D0D0D"/>
          <w:sz w:val="22"/>
          <w:szCs w:val="22"/>
        </w:rPr>
        <w:t xml:space="preserve">bude měřena dle </w:t>
      </w:r>
      <w:r w:rsidR="00C6167D">
        <w:rPr>
          <w:sz w:val="22"/>
          <w:szCs w:val="22"/>
        </w:rPr>
        <w:t>SLA</w:t>
      </w:r>
      <w:r w:rsidR="00C6167D" w:rsidRPr="00BC2A37">
        <w:rPr>
          <w:color w:val="0D0D0D"/>
          <w:sz w:val="22"/>
          <w:szCs w:val="22"/>
        </w:rPr>
        <w:t xml:space="preserve"> s minimální úrovní funkčností 95%, tzn. max. 5% z měsíčního výkonu vozidla je přípustná nefunkčnost </w:t>
      </w:r>
      <w:ins w:id="4" w:author="Milan Friedrich" w:date="2020-05-15T10:55:00Z">
        <w:r w:rsidR="00FD33FC" w:rsidRPr="00FD33FC">
          <w:rPr>
            <w:color w:val="0D0D0D"/>
            <w:sz w:val="22"/>
            <w:szCs w:val="22"/>
          </w:rPr>
          <w:t>jednotky kamerového systému</w:t>
        </w:r>
      </w:ins>
      <w:del w:id="5" w:author="Milan Friedrich" w:date="2020-05-15T10:55:00Z">
        <w:r w:rsidR="00C6167D" w:rsidRPr="00BC2A37" w:rsidDel="00FD33FC">
          <w:rPr>
            <w:color w:val="0D0D0D"/>
            <w:sz w:val="22"/>
            <w:szCs w:val="22"/>
          </w:rPr>
          <w:delText>komponenty nebo systému</w:delText>
        </w:r>
      </w:del>
      <w:r w:rsidR="00C6167D" w:rsidRPr="00BC2A37">
        <w:rPr>
          <w:color w:val="0D0D0D"/>
          <w:sz w:val="22"/>
          <w:szCs w:val="22"/>
        </w:rPr>
        <w:t xml:space="preserve"> nezpůsobená příčinou </w:t>
      </w:r>
      <w:r w:rsidR="00C6167D">
        <w:rPr>
          <w:color w:val="0D0D0D"/>
          <w:sz w:val="22"/>
          <w:szCs w:val="22"/>
        </w:rPr>
        <w:t xml:space="preserve">spočívající v mimozáruční </w:t>
      </w:r>
      <w:r>
        <w:rPr>
          <w:color w:val="0D0D0D"/>
          <w:sz w:val="22"/>
          <w:szCs w:val="22"/>
        </w:rPr>
        <w:t>zá</w:t>
      </w:r>
      <w:r w:rsidR="00C6167D">
        <w:rPr>
          <w:color w:val="0D0D0D"/>
          <w:sz w:val="22"/>
          <w:szCs w:val="22"/>
        </w:rPr>
        <w:t>vadě / opravě ve smyslu č</w:t>
      </w:r>
      <w:r w:rsidR="00C6167D" w:rsidRPr="00BC2A37">
        <w:rPr>
          <w:color w:val="0D0D0D"/>
          <w:sz w:val="22"/>
          <w:szCs w:val="22"/>
        </w:rPr>
        <w:t xml:space="preserve">lánku II bod </w:t>
      </w:r>
      <w:ins w:id="6" w:author="Milan Friedrich" w:date="2020-04-06T15:11:00Z">
        <w:r w:rsidR="0035661C" w:rsidRPr="0035661C">
          <w:rPr>
            <w:color w:val="0D0D0D"/>
            <w:sz w:val="22"/>
            <w:szCs w:val="22"/>
          </w:rPr>
          <w:t>4</w:t>
        </w:r>
      </w:ins>
      <w:del w:id="7" w:author="Milan Friedrich" w:date="2020-04-06T15:11:00Z">
        <w:r w:rsidR="00C6167D" w:rsidRPr="0035661C" w:rsidDel="0035661C">
          <w:rPr>
            <w:color w:val="0D0D0D"/>
            <w:sz w:val="22"/>
            <w:szCs w:val="22"/>
          </w:rPr>
          <w:delText>3</w:delText>
        </w:r>
      </w:del>
      <w:r w:rsidR="00C6167D" w:rsidRPr="0035661C">
        <w:rPr>
          <w:color w:val="0D0D0D"/>
          <w:sz w:val="22"/>
          <w:szCs w:val="22"/>
        </w:rPr>
        <w:t xml:space="preserve"> SLA.</w:t>
      </w:r>
      <w:r w:rsidRPr="0035661C">
        <w:rPr>
          <w:color w:val="0D0D0D"/>
          <w:sz w:val="22"/>
          <w:szCs w:val="22"/>
        </w:rPr>
        <w:t xml:space="preserve"> </w:t>
      </w:r>
      <w:r w:rsidR="00677CF3" w:rsidRPr="0035661C">
        <w:rPr>
          <w:color w:val="0D0D0D"/>
          <w:sz w:val="22"/>
          <w:szCs w:val="22"/>
        </w:rPr>
        <w:t>Pokud nefunkčnost přesáhne 5 % měsíčního výkonu vozidla, musí zhotovitel odstranit vady na vlastní náklady bez ohledu na charakter vady / opravy</w:t>
      </w:r>
      <w:ins w:id="8" w:author="Milan Friedrich" w:date="2020-04-06T15:11:00Z">
        <w:r w:rsidR="0035661C" w:rsidRPr="0035661C">
          <w:rPr>
            <w:color w:val="0D0D0D"/>
            <w:sz w:val="22"/>
            <w:szCs w:val="22"/>
          </w:rPr>
          <w:t xml:space="preserve">, </w:t>
        </w:r>
        <w:r w:rsidR="0035661C" w:rsidRPr="00B43E48">
          <w:rPr>
            <w:rFonts w:cs="Segoe UI"/>
            <w:sz w:val="22"/>
            <w:szCs w:val="22"/>
            <w:lang w:eastAsia="en-US"/>
          </w:rPr>
          <w:t>nejedná-li se prokazatelně o vadu, za kterou odpovídá Objednatel</w:t>
        </w:r>
      </w:ins>
      <w:r w:rsidR="00677CF3" w:rsidRPr="0035661C">
        <w:rPr>
          <w:color w:val="0D0D0D"/>
          <w:sz w:val="22"/>
          <w:szCs w:val="22"/>
        </w:rPr>
        <w:t>.</w:t>
      </w:r>
      <w:ins w:id="9" w:author="Milan Friedrich" w:date="2020-05-15T10:56:00Z">
        <w:r w:rsidR="00FD33FC" w:rsidRPr="00FD33FC">
          <w:t xml:space="preserve"> </w:t>
        </w:r>
        <w:r w:rsidR="00FD33FC" w:rsidRPr="00FD33FC">
          <w:rPr>
            <w:color w:val="0D0D0D"/>
            <w:sz w:val="22"/>
            <w:szCs w:val="22"/>
          </w:rPr>
          <w:t>Podrobnosti k výpočtu nefunkčnosti jsou vymezeny v bodě 3 přílohy č. 1 SoD – Požadovaná technická specifikace</w:t>
        </w:r>
        <w:r w:rsidR="00FD33FC">
          <w:rPr>
            <w:color w:val="0D0D0D"/>
            <w:sz w:val="22"/>
            <w:szCs w:val="22"/>
          </w:rPr>
          <w:t>.</w:t>
        </w:r>
      </w:ins>
    </w:p>
    <w:p w14:paraId="52FAAAE3" w14:textId="77777777" w:rsidR="00C3241B" w:rsidRPr="009301FA" w:rsidRDefault="00862E12" w:rsidP="007720F3">
      <w:pPr>
        <w:widowControl w:val="0"/>
        <w:numPr>
          <w:ilvl w:val="0"/>
          <w:numId w:val="18"/>
        </w:numPr>
        <w:tabs>
          <w:tab w:val="left" w:pos="0"/>
        </w:tabs>
        <w:rPr>
          <w:b/>
          <w:sz w:val="22"/>
          <w:szCs w:val="22"/>
        </w:rPr>
      </w:pPr>
      <w:r w:rsidRPr="009301FA">
        <w:rPr>
          <w:b/>
          <w:sz w:val="22"/>
          <w:szCs w:val="22"/>
        </w:rPr>
        <w:t>Sankční ujednání</w:t>
      </w:r>
    </w:p>
    <w:p w14:paraId="7DFFAF83" w14:textId="7FB8B9C9" w:rsidR="001D2132" w:rsidRPr="009301FA" w:rsidRDefault="007219CB" w:rsidP="001D2132">
      <w:pPr>
        <w:pStyle w:val="rove2"/>
        <w:widowControl w:val="0"/>
        <w:numPr>
          <w:ilvl w:val="1"/>
          <w:numId w:val="18"/>
        </w:numPr>
        <w:ind w:left="709" w:hanging="709"/>
        <w:rPr>
          <w:sz w:val="22"/>
          <w:szCs w:val="22"/>
        </w:rPr>
      </w:pPr>
      <w:r w:rsidRPr="009301FA">
        <w:rPr>
          <w:sz w:val="22"/>
          <w:szCs w:val="22"/>
        </w:rPr>
        <w:t xml:space="preserve">V případě, že </w:t>
      </w:r>
      <w:r w:rsidR="008F414A" w:rsidRPr="009301FA">
        <w:rPr>
          <w:sz w:val="22"/>
          <w:szCs w:val="22"/>
        </w:rPr>
        <w:t xml:space="preserve">zhotovitel </w:t>
      </w:r>
      <w:r w:rsidR="00C02778" w:rsidRPr="009301FA">
        <w:rPr>
          <w:sz w:val="22"/>
          <w:szCs w:val="22"/>
        </w:rPr>
        <w:t xml:space="preserve">nevybaví </w:t>
      </w:r>
      <w:r w:rsidRPr="009301FA">
        <w:rPr>
          <w:sz w:val="22"/>
          <w:szCs w:val="22"/>
        </w:rPr>
        <w:t xml:space="preserve">všechny </w:t>
      </w:r>
      <w:r w:rsidR="00C02778" w:rsidRPr="009301FA">
        <w:rPr>
          <w:sz w:val="22"/>
          <w:szCs w:val="22"/>
        </w:rPr>
        <w:t xml:space="preserve">vozidla </w:t>
      </w:r>
      <w:r w:rsidRPr="009301FA">
        <w:rPr>
          <w:sz w:val="22"/>
          <w:szCs w:val="22"/>
        </w:rPr>
        <w:t>kamerov</w:t>
      </w:r>
      <w:r w:rsidR="00C02778" w:rsidRPr="009301FA">
        <w:rPr>
          <w:sz w:val="22"/>
          <w:szCs w:val="22"/>
        </w:rPr>
        <w:t>ým</w:t>
      </w:r>
      <w:r w:rsidRPr="009301FA">
        <w:rPr>
          <w:sz w:val="22"/>
          <w:szCs w:val="22"/>
        </w:rPr>
        <w:t xml:space="preserve"> systém</w:t>
      </w:r>
      <w:r w:rsidR="00C02778" w:rsidRPr="009301FA">
        <w:rPr>
          <w:sz w:val="22"/>
          <w:szCs w:val="22"/>
        </w:rPr>
        <w:t>em</w:t>
      </w:r>
      <w:r w:rsidR="00863692" w:rsidRPr="009301FA">
        <w:rPr>
          <w:sz w:val="22"/>
          <w:szCs w:val="22"/>
        </w:rPr>
        <w:t xml:space="preserve"> v termínu sjednaném dle bodu 4</w:t>
      </w:r>
      <w:r w:rsidRPr="009301FA">
        <w:rPr>
          <w:sz w:val="22"/>
          <w:szCs w:val="22"/>
        </w:rPr>
        <w:t>.</w:t>
      </w:r>
      <w:r w:rsidR="00863692" w:rsidRPr="009301FA">
        <w:rPr>
          <w:sz w:val="22"/>
          <w:szCs w:val="22"/>
        </w:rPr>
        <w:t>2</w:t>
      </w:r>
      <w:r w:rsidRPr="009301FA">
        <w:rPr>
          <w:sz w:val="22"/>
          <w:szCs w:val="22"/>
        </w:rPr>
        <w:t xml:space="preserve"> smlouvy, je </w:t>
      </w:r>
      <w:r w:rsidR="008F414A" w:rsidRPr="009301FA">
        <w:rPr>
          <w:sz w:val="22"/>
          <w:szCs w:val="22"/>
        </w:rPr>
        <w:t xml:space="preserve">objednatel </w:t>
      </w:r>
      <w:r w:rsidRPr="009301FA">
        <w:rPr>
          <w:sz w:val="22"/>
          <w:szCs w:val="22"/>
        </w:rPr>
        <w:t xml:space="preserve">oprávněn účtovat </w:t>
      </w:r>
      <w:r w:rsidR="008F414A" w:rsidRPr="009301FA">
        <w:rPr>
          <w:sz w:val="22"/>
          <w:szCs w:val="22"/>
        </w:rPr>
        <w:t xml:space="preserve">zhotoviteli </w:t>
      </w:r>
      <w:r w:rsidRPr="009301FA">
        <w:rPr>
          <w:sz w:val="22"/>
          <w:szCs w:val="22"/>
        </w:rPr>
        <w:t xml:space="preserve">smluvní pokutu ve </w:t>
      </w:r>
      <w:r w:rsidR="001D2132" w:rsidRPr="009301FA">
        <w:rPr>
          <w:sz w:val="22"/>
          <w:szCs w:val="22"/>
        </w:rPr>
        <w:t xml:space="preserve">výši </w:t>
      </w:r>
      <w:r w:rsidR="00B93EDA">
        <w:rPr>
          <w:sz w:val="22"/>
          <w:szCs w:val="22"/>
        </w:rPr>
        <w:t>10.000 Kč za každé</w:t>
      </w:r>
      <w:r w:rsidR="00E05392">
        <w:rPr>
          <w:sz w:val="22"/>
          <w:szCs w:val="22"/>
        </w:rPr>
        <w:t xml:space="preserve"> včas</w:t>
      </w:r>
      <w:r w:rsidR="00B93EDA">
        <w:rPr>
          <w:sz w:val="22"/>
          <w:szCs w:val="22"/>
        </w:rPr>
        <w:t xml:space="preserve"> nepře</w:t>
      </w:r>
      <w:r w:rsidR="00E26492">
        <w:rPr>
          <w:sz w:val="22"/>
          <w:szCs w:val="22"/>
        </w:rPr>
        <w:t>d</w:t>
      </w:r>
      <w:r w:rsidR="00B93EDA">
        <w:rPr>
          <w:sz w:val="22"/>
          <w:szCs w:val="22"/>
        </w:rPr>
        <w:t>a</w:t>
      </w:r>
      <w:r w:rsidR="00E26492">
        <w:rPr>
          <w:sz w:val="22"/>
          <w:szCs w:val="22"/>
        </w:rPr>
        <w:t>n</w:t>
      </w:r>
      <w:r w:rsidR="00B93EDA">
        <w:rPr>
          <w:sz w:val="22"/>
          <w:szCs w:val="22"/>
        </w:rPr>
        <w:t>é vozidlo</w:t>
      </w:r>
      <w:r w:rsidR="00E05392">
        <w:rPr>
          <w:sz w:val="22"/>
          <w:szCs w:val="22"/>
        </w:rPr>
        <w:t>.</w:t>
      </w:r>
      <w:r w:rsidR="001D2132" w:rsidRPr="009301FA">
        <w:rPr>
          <w:sz w:val="22"/>
          <w:szCs w:val="22"/>
        </w:rPr>
        <w:t xml:space="preserve"> Zaplacením smluvní pokuty není dotčeno právo </w:t>
      </w:r>
      <w:r w:rsidR="009B5625" w:rsidRPr="009301FA">
        <w:rPr>
          <w:sz w:val="22"/>
          <w:szCs w:val="22"/>
        </w:rPr>
        <w:t xml:space="preserve">objednatele </w:t>
      </w:r>
      <w:r w:rsidR="001D2132" w:rsidRPr="009301FA">
        <w:rPr>
          <w:sz w:val="22"/>
          <w:szCs w:val="22"/>
        </w:rPr>
        <w:t xml:space="preserve">na náhradu škody. </w:t>
      </w:r>
      <w:r w:rsidR="00CC12EE">
        <w:rPr>
          <w:sz w:val="22"/>
          <w:szCs w:val="22"/>
        </w:rPr>
        <w:t>V případě prodlení objednatele s předáním vozidel k montáži kamerového systému nevzniká objednateli nárok na smluvní pokutu za tolik dní prodlení, kolik dní byl v prodlení s předáním vozidel k montáži, avšak s přihlédnutím ke skutečnosti, že k montáži mohou být poskytnuty nejvýše dva vozy denně, nebude-li smluvními stranami výslovně dohodnuto jinak.</w:t>
      </w:r>
    </w:p>
    <w:p w14:paraId="54FD268E" w14:textId="77777777" w:rsidR="00450B63" w:rsidRPr="009301FA" w:rsidRDefault="001D2132" w:rsidP="006C371F">
      <w:pPr>
        <w:pStyle w:val="rove2"/>
        <w:widowControl w:val="0"/>
        <w:numPr>
          <w:ilvl w:val="1"/>
          <w:numId w:val="18"/>
        </w:numPr>
        <w:ind w:left="709" w:hanging="709"/>
        <w:rPr>
          <w:sz w:val="22"/>
          <w:szCs w:val="22"/>
        </w:rPr>
      </w:pPr>
      <w:r w:rsidRPr="009301FA">
        <w:rPr>
          <w:sz w:val="22"/>
          <w:szCs w:val="22"/>
        </w:rPr>
        <w:t xml:space="preserve">Uplatněním jakékoliv smluvní pokuty není nijak dotčeno právo na náhradu vzniklé škody a ušlý zisk v celém rozsahu způsobené škody. Uplatněním nároku na zaplacení smluvní pokuty ani jejím skutečným uhrazením nezanikne povinnost </w:t>
      </w:r>
      <w:r w:rsidR="00643336" w:rsidRPr="009301FA">
        <w:rPr>
          <w:sz w:val="22"/>
          <w:szCs w:val="22"/>
        </w:rPr>
        <w:t xml:space="preserve">zhotovitele </w:t>
      </w:r>
      <w:r w:rsidRPr="009301FA">
        <w:rPr>
          <w:sz w:val="22"/>
          <w:szCs w:val="22"/>
        </w:rPr>
        <w:t xml:space="preserve">splnit povinnost, jejíž plnění bylo zajištěno smluvní pokutou, a </w:t>
      </w:r>
      <w:r w:rsidR="00643336" w:rsidRPr="009301FA">
        <w:rPr>
          <w:sz w:val="22"/>
          <w:szCs w:val="22"/>
        </w:rPr>
        <w:t xml:space="preserve">zhotovitel </w:t>
      </w:r>
      <w:r w:rsidRPr="009301FA">
        <w:rPr>
          <w:sz w:val="22"/>
          <w:szCs w:val="22"/>
        </w:rPr>
        <w:t xml:space="preserve">tak bude i nadále povinen ke splnění takovéto povinnosti. Pro vyloučení pochybnosti se smluvní strany výslovně dohodly, že škodou ve smyslu této smlouvy může případně být taktéž snížení nebo nepřiznání poskytnutí dotace (ve smyslu zákona č. 218/2000 Sb., o rozpočtových pravidlech a o změně některých souvisejících zákonů - peněžní prostředky státního rozpočtu, státních finančních aktiv nebo národního fondu poskytnuté právnickým nebo fyzickým osobám na stanovený účel) ze strany třetího subjektu - </w:t>
      </w:r>
      <w:r w:rsidR="00643336" w:rsidRPr="009301FA">
        <w:rPr>
          <w:sz w:val="22"/>
          <w:szCs w:val="22"/>
        </w:rPr>
        <w:t xml:space="preserve">zejména ze švýcarských fondů, </w:t>
      </w:r>
      <w:r w:rsidRPr="009301FA">
        <w:rPr>
          <w:sz w:val="22"/>
          <w:szCs w:val="22"/>
        </w:rPr>
        <w:t xml:space="preserve">jestliže je toto snížení nebo nepřiznání poskytnutí dotace způsobeno prodlením nebo jiným porušením této smlouvy ze strany </w:t>
      </w:r>
      <w:r w:rsidR="00643336" w:rsidRPr="009301FA">
        <w:rPr>
          <w:sz w:val="22"/>
          <w:szCs w:val="22"/>
        </w:rPr>
        <w:t>zhotovitele</w:t>
      </w:r>
      <w:r w:rsidRPr="009301FA">
        <w:rPr>
          <w:sz w:val="22"/>
          <w:szCs w:val="22"/>
        </w:rPr>
        <w:t xml:space="preserve">. Pro vyloučení pochybnosti se smluvní strany výslovně dohodly, že škodou ve smyslu této smlouvy může případně být taktéž smluvní pokuta účtována </w:t>
      </w:r>
      <w:r w:rsidR="002954B4" w:rsidRPr="009301FA">
        <w:rPr>
          <w:sz w:val="22"/>
          <w:szCs w:val="22"/>
        </w:rPr>
        <w:t xml:space="preserve">objednateli </w:t>
      </w:r>
      <w:r w:rsidRPr="009301FA">
        <w:rPr>
          <w:sz w:val="22"/>
          <w:szCs w:val="22"/>
        </w:rPr>
        <w:t xml:space="preserve">objednatelem závazku veřejné služby za každý nevypravený spoj způsobený prodlením nebo jiným porušením této smlouvy ze strany </w:t>
      </w:r>
      <w:r w:rsidR="00643336" w:rsidRPr="009301FA">
        <w:rPr>
          <w:sz w:val="22"/>
          <w:szCs w:val="22"/>
        </w:rPr>
        <w:t>zhotovitele</w:t>
      </w:r>
      <w:r w:rsidRPr="009301FA">
        <w:rPr>
          <w:sz w:val="22"/>
          <w:szCs w:val="22"/>
        </w:rPr>
        <w:t>.</w:t>
      </w:r>
    </w:p>
    <w:p w14:paraId="0EBCFA11" w14:textId="77777777" w:rsidR="00C832BE" w:rsidRPr="009301FA" w:rsidRDefault="00C832BE" w:rsidP="00C832BE">
      <w:pPr>
        <w:pStyle w:val="Nadpis1"/>
        <w:numPr>
          <w:ilvl w:val="0"/>
          <w:numId w:val="31"/>
        </w:numPr>
        <w:tabs>
          <w:tab w:val="left" w:pos="709"/>
        </w:tabs>
        <w:ind w:right="23"/>
        <w:jc w:val="both"/>
        <w:rPr>
          <w:rFonts w:ascii="Times New Roman" w:hAnsi="Times New Roman"/>
          <w:b/>
          <w:i/>
          <w:sz w:val="22"/>
          <w:szCs w:val="22"/>
        </w:rPr>
      </w:pPr>
      <w:r w:rsidRPr="009301FA">
        <w:rPr>
          <w:rFonts w:ascii="Times New Roman" w:hAnsi="Times New Roman"/>
          <w:b/>
          <w:sz w:val="22"/>
          <w:szCs w:val="22"/>
        </w:rPr>
        <w:t>Podmínky poskytování dotace</w:t>
      </w:r>
    </w:p>
    <w:p w14:paraId="02D227E9" w14:textId="77777777" w:rsidR="00C832BE" w:rsidRPr="009301FA" w:rsidRDefault="00C832BE" w:rsidP="00C832BE">
      <w:pPr>
        <w:pStyle w:val="Odstavecseseznamem"/>
        <w:numPr>
          <w:ilvl w:val="1"/>
          <w:numId w:val="31"/>
        </w:numPr>
        <w:ind w:left="709" w:right="23" w:hanging="709"/>
        <w:jc w:val="both"/>
        <w:rPr>
          <w:sz w:val="22"/>
          <w:szCs w:val="22"/>
        </w:rPr>
      </w:pPr>
      <w:r w:rsidRPr="009301FA">
        <w:rPr>
          <w:sz w:val="22"/>
          <w:szCs w:val="22"/>
        </w:rPr>
        <w:t>Bude-li Objednatel na realizaci předmětu smlouvy čerpat dotace z programů EU, umožní Zhotovitel Objednateli, poskytovateli dotace či jiným příslušným institucím ověřit realizaci předmětu plnění prostřednictvím přezkoumání dokumentů nebo kontrol a v případě nutnosti provést kompletní audit na základě podkladových materiálů k účtům, účetním dokladům a veškerým dalším dokladům týkajícím se financování projektu. Tyto kontroly se mohou uskutečnit zejména po dobu udržitelnosti předmětu plnění.</w:t>
      </w:r>
    </w:p>
    <w:p w14:paraId="5351BEEE" w14:textId="77777777" w:rsidR="00C832BE" w:rsidRPr="009301FA" w:rsidRDefault="00450B63" w:rsidP="004D7871">
      <w:pPr>
        <w:pStyle w:val="Odstavecseseznamem"/>
        <w:numPr>
          <w:ilvl w:val="1"/>
          <w:numId w:val="31"/>
        </w:numPr>
        <w:spacing w:before="90"/>
        <w:ind w:left="709" w:right="23" w:hanging="709"/>
        <w:jc w:val="both"/>
        <w:rPr>
          <w:sz w:val="22"/>
          <w:szCs w:val="22"/>
        </w:rPr>
      </w:pPr>
      <w:r w:rsidRPr="009301FA">
        <w:rPr>
          <w:sz w:val="22"/>
          <w:szCs w:val="22"/>
        </w:rPr>
        <w:t xml:space="preserve">Zhotovitel se zavazuje poskytnout přiměřený přístup zástupcům Objednatele, zástupcům poskytovatele dotace, auditního orgánu či jiným příslušným kontrolním úřadům do míst </w:t>
      </w:r>
      <w:r w:rsidRPr="009301FA">
        <w:rPr>
          <w:sz w:val="22"/>
          <w:szCs w:val="22"/>
        </w:rPr>
        <w:lastRenderedPageBreak/>
        <w:t>činnosti a lokalit plnění smlouvy a k dokumentům týkajícím se technického a finančního řízení projektu a učinit veškeré kroky pro usnadnění jejich práce. Přístup bude těmto zástupcům umožněn na základě zachování mlčenlivosti ve vztahu k třetím stranám. Zhotovitel zajistí, aby dokumenty byly snadno přístupné a uložené tak, aby přezkoumání usnadnily.</w:t>
      </w:r>
    </w:p>
    <w:p w14:paraId="02168D87" w14:textId="77777777" w:rsidR="00C832BE" w:rsidRPr="009301FA" w:rsidRDefault="00450B63" w:rsidP="00C832BE">
      <w:pPr>
        <w:pStyle w:val="Odstavecseseznamem"/>
        <w:numPr>
          <w:ilvl w:val="1"/>
          <w:numId w:val="31"/>
        </w:numPr>
        <w:spacing w:before="90"/>
        <w:ind w:left="709" w:right="23" w:hanging="709"/>
        <w:jc w:val="both"/>
        <w:rPr>
          <w:sz w:val="22"/>
          <w:szCs w:val="22"/>
        </w:rPr>
      </w:pPr>
      <w:r w:rsidRPr="009301FA">
        <w:rPr>
          <w:sz w:val="22"/>
          <w:szCs w:val="22"/>
        </w:rPr>
        <w:t>Zhotovitel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o dílo.</w:t>
      </w:r>
    </w:p>
    <w:p w14:paraId="36402F16" w14:textId="785CBC3C" w:rsidR="00C832BE" w:rsidRPr="009301FA" w:rsidRDefault="00450B63" w:rsidP="00C832BE">
      <w:pPr>
        <w:pStyle w:val="Odstavecseseznamem"/>
        <w:numPr>
          <w:ilvl w:val="1"/>
          <w:numId w:val="31"/>
        </w:numPr>
        <w:spacing w:before="90"/>
        <w:ind w:left="709" w:right="23" w:hanging="709"/>
        <w:jc w:val="both"/>
        <w:rPr>
          <w:sz w:val="22"/>
          <w:szCs w:val="22"/>
        </w:rPr>
      </w:pPr>
      <w:r w:rsidRPr="009301FA">
        <w:rPr>
          <w:sz w:val="22"/>
          <w:szCs w:val="22"/>
        </w:rPr>
        <w:t>Zhotovitel je povinen uchovávat veškerou dokumentaci související s realizací předmětu plnění včetně účetních dokladů minimálně do konce roku 20</w:t>
      </w:r>
      <w:r w:rsidR="00007E46">
        <w:rPr>
          <w:sz w:val="22"/>
          <w:szCs w:val="22"/>
        </w:rPr>
        <w:t>30</w:t>
      </w:r>
      <w:r w:rsidRPr="009301FA">
        <w:rPr>
          <w:sz w:val="22"/>
          <w:szCs w:val="22"/>
        </w:rPr>
        <w:t xml:space="preserve">. </w:t>
      </w:r>
    </w:p>
    <w:p w14:paraId="575B3DED" w14:textId="65F10F3E" w:rsidR="00C832BE" w:rsidRPr="009301FA" w:rsidRDefault="00450B63" w:rsidP="00C832BE">
      <w:pPr>
        <w:pStyle w:val="Odstavecseseznamem"/>
        <w:numPr>
          <w:ilvl w:val="1"/>
          <w:numId w:val="31"/>
        </w:numPr>
        <w:spacing w:before="90"/>
        <w:ind w:left="709" w:right="23" w:hanging="709"/>
        <w:jc w:val="both"/>
        <w:rPr>
          <w:sz w:val="22"/>
          <w:szCs w:val="22"/>
        </w:rPr>
      </w:pPr>
      <w:r w:rsidRPr="009301FA">
        <w:rPr>
          <w:sz w:val="22"/>
          <w:szCs w:val="22"/>
        </w:rPr>
        <w:t>Zhotovitel je povinen minimálně do konce roku 20</w:t>
      </w:r>
      <w:r w:rsidR="00007E46">
        <w:rPr>
          <w:sz w:val="22"/>
          <w:szCs w:val="22"/>
        </w:rPr>
        <w:t>30</w:t>
      </w:r>
      <w:r w:rsidRPr="009301FA">
        <w:rPr>
          <w:sz w:val="22"/>
          <w:szCs w:val="22"/>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6263A342" w14:textId="77777777" w:rsidR="00450B63" w:rsidRPr="009301FA" w:rsidRDefault="00450B63" w:rsidP="00450B63">
      <w:pPr>
        <w:pStyle w:val="Zkladntextodsazen"/>
        <w:tabs>
          <w:tab w:val="num" w:pos="426"/>
        </w:tabs>
        <w:ind w:left="709" w:hanging="567"/>
        <w:jc w:val="left"/>
        <w:rPr>
          <w:b w:val="0"/>
          <w:sz w:val="22"/>
          <w:szCs w:val="22"/>
          <w:u w:val="single"/>
        </w:rPr>
      </w:pPr>
    </w:p>
    <w:p w14:paraId="237B05FA" w14:textId="77777777" w:rsidR="00C832BE" w:rsidRPr="009301FA" w:rsidRDefault="00C832BE" w:rsidP="00C832BE">
      <w:pPr>
        <w:pStyle w:val="Odstavecseseznamem"/>
        <w:widowControl w:val="0"/>
        <w:numPr>
          <w:ilvl w:val="0"/>
          <w:numId w:val="31"/>
        </w:numPr>
        <w:tabs>
          <w:tab w:val="left" w:pos="0"/>
        </w:tabs>
        <w:rPr>
          <w:b/>
          <w:sz w:val="22"/>
          <w:szCs w:val="22"/>
        </w:rPr>
      </w:pPr>
      <w:r w:rsidRPr="009301FA">
        <w:rPr>
          <w:b/>
          <w:sz w:val="22"/>
          <w:szCs w:val="22"/>
        </w:rPr>
        <w:t>Ostatní ujednání</w:t>
      </w:r>
    </w:p>
    <w:p w14:paraId="41A109FB" w14:textId="77777777" w:rsidR="00C832BE" w:rsidRPr="009301FA" w:rsidRDefault="00346B05" w:rsidP="00C832BE">
      <w:pPr>
        <w:pStyle w:val="rove2"/>
        <w:widowControl w:val="0"/>
        <w:numPr>
          <w:ilvl w:val="1"/>
          <w:numId w:val="31"/>
        </w:numPr>
        <w:ind w:left="709" w:hanging="709"/>
        <w:rPr>
          <w:sz w:val="22"/>
          <w:szCs w:val="22"/>
        </w:rPr>
      </w:pPr>
      <w:r w:rsidRPr="009301FA">
        <w:rPr>
          <w:sz w:val="22"/>
          <w:szCs w:val="22"/>
        </w:rPr>
        <w:t>Zhotovitel umožní kontrolu kvality a stavu plnění na jednotlivých vozech zástupcům objednatele v prostorách realizace díla.</w:t>
      </w:r>
    </w:p>
    <w:p w14:paraId="5A08CAEF" w14:textId="77777777" w:rsidR="00C832BE" w:rsidRPr="009301FA" w:rsidRDefault="00863692" w:rsidP="00C832BE">
      <w:pPr>
        <w:pStyle w:val="rove2"/>
        <w:widowControl w:val="0"/>
        <w:numPr>
          <w:ilvl w:val="1"/>
          <w:numId w:val="31"/>
        </w:numPr>
        <w:ind w:left="709" w:hanging="709"/>
        <w:rPr>
          <w:sz w:val="22"/>
          <w:szCs w:val="22"/>
        </w:rPr>
      </w:pPr>
      <w:r w:rsidRPr="009301FA">
        <w:rPr>
          <w:sz w:val="22"/>
          <w:szCs w:val="22"/>
        </w:rPr>
        <w:t xml:space="preserve">V případě odstoupení </w:t>
      </w:r>
      <w:r w:rsidR="008F414A" w:rsidRPr="009301FA">
        <w:rPr>
          <w:sz w:val="22"/>
          <w:szCs w:val="22"/>
        </w:rPr>
        <w:t xml:space="preserve">objednatele </w:t>
      </w:r>
      <w:r w:rsidRPr="009301FA">
        <w:rPr>
          <w:sz w:val="22"/>
          <w:szCs w:val="22"/>
        </w:rPr>
        <w:t xml:space="preserve">od smlouvy z důvodu na straně </w:t>
      </w:r>
      <w:r w:rsidR="008F414A" w:rsidRPr="009301FA">
        <w:rPr>
          <w:sz w:val="22"/>
          <w:szCs w:val="22"/>
        </w:rPr>
        <w:t>zhotovitele</w:t>
      </w:r>
      <w:r w:rsidRPr="009301FA">
        <w:rPr>
          <w:sz w:val="22"/>
          <w:szCs w:val="22"/>
        </w:rPr>
        <w:t xml:space="preserve">, je </w:t>
      </w:r>
      <w:r w:rsidR="008F414A" w:rsidRPr="009301FA">
        <w:rPr>
          <w:sz w:val="22"/>
          <w:szCs w:val="22"/>
        </w:rPr>
        <w:t xml:space="preserve">objednatel </w:t>
      </w:r>
      <w:r w:rsidRPr="009301FA">
        <w:rPr>
          <w:sz w:val="22"/>
          <w:szCs w:val="22"/>
        </w:rPr>
        <w:t xml:space="preserve">oprávněn účtovat </w:t>
      </w:r>
      <w:r w:rsidR="008F414A" w:rsidRPr="009301FA">
        <w:rPr>
          <w:sz w:val="22"/>
          <w:szCs w:val="22"/>
        </w:rPr>
        <w:t xml:space="preserve">zhotoviteli </w:t>
      </w:r>
      <w:r w:rsidRPr="009301FA">
        <w:rPr>
          <w:sz w:val="22"/>
          <w:szCs w:val="22"/>
        </w:rPr>
        <w:t>náhradu jím způsobené a prokázané škody.</w:t>
      </w:r>
    </w:p>
    <w:p w14:paraId="1E5E0A1E" w14:textId="77777777" w:rsidR="00C832BE" w:rsidRPr="009301FA" w:rsidRDefault="00863692" w:rsidP="00C832BE">
      <w:pPr>
        <w:pStyle w:val="rove2"/>
        <w:widowControl w:val="0"/>
        <w:numPr>
          <w:ilvl w:val="1"/>
          <w:numId w:val="31"/>
        </w:numPr>
        <w:ind w:left="709" w:hanging="709"/>
        <w:rPr>
          <w:sz w:val="22"/>
          <w:szCs w:val="22"/>
        </w:rPr>
      </w:pPr>
      <w:r w:rsidRPr="009301FA">
        <w:rPr>
          <w:sz w:val="22"/>
          <w:szCs w:val="22"/>
        </w:rPr>
        <w:t xml:space="preserve">V případě odstoupení </w:t>
      </w:r>
      <w:r w:rsidR="008F414A" w:rsidRPr="009301FA">
        <w:rPr>
          <w:sz w:val="22"/>
          <w:szCs w:val="22"/>
        </w:rPr>
        <w:t xml:space="preserve">zhotovitele </w:t>
      </w:r>
      <w:r w:rsidRPr="009301FA">
        <w:rPr>
          <w:sz w:val="22"/>
          <w:szCs w:val="22"/>
        </w:rPr>
        <w:t xml:space="preserve">od smlouvy z důvodu na straně </w:t>
      </w:r>
      <w:r w:rsidR="008F414A" w:rsidRPr="009301FA">
        <w:rPr>
          <w:sz w:val="22"/>
          <w:szCs w:val="22"/>
        </w:rPr>
        <w:t>objednatele</w:t>
      </w:r>
      <w:r w:rsidRPr="009301FA">
        <w:rPr>
          <w:sz w:val="22"/>
          <w:szCs w:val="22"/>
        </w:rPr>
        <w:t xml:space="preserve">, je </w:t>
      </w:r>
      <w:r w:rsidR="008F414A" w:rsidRPr="009301FA">
        <w:rPr>
          <w:sz w:val="22"/>
          <w:szCs w:val="22"/>
        </w:rPr>
        <w:t xml:space="preserve">zhotovitel </w:t>
      </w:r>
      <w:r w:rsidRPr="009301FA">
        <w:rPr>
          <w:sz w:val="22"/>
          <w:szCs w:val="22"/>
        </w:rPr>
        <w:t xml:space="preserve">oprávněn účtovat </w:t>
      </w:r>
      <w:r w:rsidR="008F414A" w:rsidRPr="009301FA">
        <w:rPr>
          <w:sz w:val="22"/>
          <w:szCs w:val="22"/>
        </w:rPr>
        <w:t xml:space="preserve">objednateli </w:t>
      </w:r>
      <w:r w:rsidRPr="009301FA">
        <w:rPr>
          <w:sz w:val="22"/>
          <w:szCs w:val="22"/>
        </w:rPr>
        <w:t>prokázané náklady výroby</w:t>
      </w:r>
      <w:r w:rsidR="00A22292" w:rsidRPr="009301FA">
        <w:rPr>
          <w:sz w:val="22"/>
          <w:szCs w:val="22"/>
        </w:rPr>
        <w:t>.</w:t>
      </w:r>
      <w:r w:rsidRPr="009301FA">
        <w:rPr>
          <w:sz w:val="22"/>
          <w:szCs w:val="22"/>
        </w:rPr>
        <w:t xml:space="preserve"> </w:t>
      </w:r>
    </w:p>
    <w:p w14:paraId="18B6EBD4" w14:textId="77777777" w:rsidR="00C832BE" w:rsidRPr="009301FA" w:rsidRDefault="00863692" w:rsidP="00C832BE">
      <w:pPr>
        <w:pStyle w:val="rove2"/>
        <w:widowControl w:val="0"/>
        <w:numPr>
          <w:ilvl w:val="1"/>
          <w:numId w:val="31"/>
        </w:numPr>
        <w:ind w:left="709" w:hanging="709"/>
        <w:rPr>
          <w:sz w:val="22"/>
          <w:szCs w:val="22"/>
        </w:rPr>
      </w:pPr>
      <w:r w:rsidRPr="009301FA">
        <w:rPr>
          <w:sz w:val="22"/>
          <w:szCs w:val="22"/>
        </w:rPr>
        <w:t>Pro případ prodlení s placením faktur si smluvní strany sjednávají úrok z prodlení ve výši 0,05 % z dlužné částky za každý den prodlení.</w:t>
      </w:r>
    </w:p>
    <w:p w14:paraId="3C81F012" w14:textId="77777777" w:rsidR="00C832BE" w:rsidRPr="009301FA" w:rsidRDefault="00863692" w:rsidP="00C832BE">
      <w:pPr>
        <w:pStyle w:val="rove2"/>
        <w:widowControl w:val="0"/>
        <w:numPr>
          <w:ilvl w:val="1"/>
          <w:numId w:val="31"/>
        </w:numPr>
        <w:ind w:left="709" w:hanging="709"/>
        <w:rPr>
          <w:sz w:val="22"/>
          <w:szCs w:val="22"/>
        </w:rPr>
      </w:pPr>
      <w:r w:rsidRPr="009301FA">
        <w:rPr>
          <w:sz w:val="22"/>
          <w:szCs w:val="22"/>
        </w:rPr>
        <w:t>Každé odstoupení od smlouvy musí mít písemnou formu, přičemž písemný projev vůle odstoupit od smlouvy musí být druhé smluvní straně doručen. Účinky každého odstoupení od smlouvy nastanou okamžikem doručení písemného projevu vůle odstoupit od smlouvy druhé smluvní straně. Odstoupení od smlouvy se nedotkne případného nároku na náhradu škody vzniklé porušením smlouvy nebo nároku na zaplacení smluvních pokut.</w:t>
      </w:r>
    </w:p>
    <w:p w14:paraId="5FE3A406" w14:textId="0DD973DA" w:rsidR="00C832BE" w:rsidRPr="009301FA" w:rsidRDefault="00317B22" w:rsidP="00C832BE">
      <w:pPr>
        <w:pStyle w:val="rove2"/>
        <w:widowControl w:val="0"/>
        <w:numPr>
          <w:ilvl w:val="1"/>
          <w:numId w:val="31"/>
        </w:numPr>
        <w:ind w:left="709" w:hanging="709"/>
        <w:rPr>
          <w:sz w:val="22"/>
          <w:szCs w:val="22"/>
        </w:rPr>
      </w:pPr>
      <w:r w:rsidRPr="009301FA">
        <w:rPr>
          <w:sz w:val="22"/>
          <w:szCs w:val="22"/>
        </w:rPr>
        <w:t xml:space="preserve">Smluvní strany se zavazují dodržovat základní </w:t>
      </w:r>
      <w:r w:rsidR="00450ED8" w:rsidRPr="009301FA">
        <w:rPr>
          <w:sz w:val="22"/>
          <w:szCs w:val="22"/>
        </w:rPr>
        <w:t>požadavky</w:t>
      </w:r>
      <w:r w:rsidRPr="009301FA">
        <w:rPr>
          <w:sz w:val="22"/>
          <w:szCs w:val="22"/>
        </w:rPr>
        <w:t xml:space="preserve"> k zajištění BOZP, které tvoří přílohu č.</w:t>
      </w:r>
      <w:r w:rsidR="00BD6749">
        <w:rPr>
          <w:sz w:val="22"/>
          <w:szCs w:val="22"/>
        </w:rPr>
        <w:t xml:space="preserve"> 2</w:t>
      </w:r>
      <w:r w:rsidRPr="009301FA">
        <w:rPr>
          <w:sz w:val="22"/>
          <w:szCs w:val="22"/>
        </w:rPr>
        <w:t xml:space="preserve"> smlouvy.</w:t>
      </w:r>
    </w:p>
    <w:p w14:paraId="3B1870F1" w14:textId="77777777" w:rsidR="00C832BE" w:rsidRPr="009301FA" w:rsidRDefault="00862E12" w:rsidP="00C832BE">
      <w:pPr>
        <w:widowControl w:val="0"/>
        <w:numPr>
          <w:ilvl w:val="0"/>
          <w:numId w:val="31"/>
        </w:numPr>
        <w:tabs>
          <w:tab w:val="left" w:pos="0"/>
        </w:tabs>
        <w:rPr>
          <w:b/>
          <w:sz w:val="22"/>
          <w:szCs w:val="22"/>
        </w:rPr>
      </w:pPr>
      <w:r w:rsidRPr="009301FA">
        <w:rPr>
          <w:b/>
          <w:sz w:val="22"/>
          <w:szCs w:val="22"/>
        </w:rPr>
        <w:t>Z</w:t>
      </w:r>
      <w:r w:rsidR="00856649" w:rsidRPr="009301FA">
        <w:rPr>
          <w:b/>
          <w:sz w:val="22"/>
          <w:szCs w:val="22"/>
        </w:rPr>
        <w:t>vláštní ujednání</w:t>
      </w:r>
    </w:p>
    <w:p w14:paraId="33B1A392" w14:textId="77777777" w:rsidR="00C832BE" w:rsidRPr="009301FA" w:rsidRDefault="008F414A" w:rsidP="00C832BE">
      <w:pPr>
        <w:pStyle w:val="rove2"/>
        <w:widowControl w:val="0"/>
        <w:numPr>
          <w:ilvl w:val="1"/>
          <w:numId w:val="31"/>
        </w:numPr>
        <w:ind w:left="709" w:hanging="709"/>
        <w:rPr>
          <w:sz w:val="22"/>
          <w:szCs w:val="22"/>
        </w:rPr>
      </w:pPr>
      <w:r w:rsidRPr="009301FA">
        <w:rPr>
          <w:sz w:val="22"/>
          <w:szCs w:val="22"/>
        </w:rPr>
        <w:t xml:space="preserve">Zhotovitel </w:t>
      </w:r>
      <w:r w:rsidR="00863692" w:rsidRPr="009301FA">
        <w:rPr>
          <w:sz w:val="22"/>
          <w:szCs w:val="22"/>
        </w:rPr>
        <w:t xml:space="preserve">ani </w:t>
      </w:r>
      <w:r w:rsidRPr="009301FA">
        <w:rPr>
          <w:sz w:val="22"/>
          <w:szCs w:val="22"/>
        </w:rPr>
        <w:t xml:space="preserve">objednatel </w:t>
      </w:r>
      <w:r w:rsidR="00863692" w:rsidRPr="009301FA">
        <w:rPr>
          <w:sz w:val="22"/>
          <w:szCs w:val="22"/>
        </w:rPr>
        <w:t xml:space="preserve">nenesou odpovědnost za nesplnění svých smluvních závazků v důsledku vyšší moci. Pod pojmem vyšší moc se rozumí působení nepředvídatelných událostí, vyskytnuvších se po uzavření smlouvy, které jsou mimo možnosti zvládnutí stranami nebo proti kterým nemohou strany přijmout dostatečná opatření, jako jsou organizované stávky, válka, mobilizace a přírodní pohromy takového rozsahu, že zcela zabraňují nebo zásadně zpožďují plnění smluvních závazků některé ze stran. Smluvní strana, na kterou působí případ vyšší moci, musí učinit patřičná opatření pro omezení nebo minimalizaci důsledků těchto událostí a k tomu musí předložit podrobný plán druhé straně. </w:t>
      </w:r>
      <w:r w:rsidRPr="009301FA">
        <w:rPr>
          <w:sz w:val="22"/>
          <w:szCs w:val="22"/>
        </w:rPr>
        <w:t xml:space="preserve">Zhotovitel </w:t>
      </w:r>
      <w:r w:rsidR="00863692" w:rsidRPr="009301FA">
        <w:rPr>
          <w:sz w:val="22"/>
          <w:szCs w:val="22"/>
        </w:rPr>
        <w:t xml:space="preserve">a </w:t>
      </w:r>
      <w:r w:rsidRPr="009301FA">
        <w:rPr>
          <w:sz w:val="22"/>
          <w:szCs w:val="22"/>
        </w:rPr>
        <w:t xml:space="preserve">objednatel </w:t>
      </w:r>
      <w:r w:rsidR="00863692" w:rsidRPr="009301FA">
        <w:rPr>
          <w:sz w:val="22"/>
          <w:szCs w:val="22"/>
        </w:rPr>
        <w:t>se zavazují spolupracovat při předcházení zpoždění nebo jakýmkoliv jiným následkům.</w:t>
      </w:r>
    </w:p>
    <w:p w14:paraId="40DCDF99" w14:textId="77777777" w:rsidR="00C832BE" w:rsidRPr="009301FA" w:rsidRDefault="00856649" w:rsidP="00C832BE">
      <w:pPr>
        <w:pStyle w:val="rove2"/>
        <w:widowControl w:val="0"/>
        <w:numPr>
          <w:ilvl w:val="1"/>
          <w:numId w:val="31"/>
        </w:numPr>
        <w:ind w:left="709" w:hanging="709"/>
        <w:rPr>
          <w:sz w:val="22"/>
          <w:szCs w:val="22"/>
        </w:rPr>
      </w:pPr>
      <w:r w:rsidRPr="009301FA">
        <w:rPr>
          <w:sz w:val="22"/>
          <w:szCs w:val="22"/>
        </w:rPr>
        <w:t>Není - li stanoveno jinak, jakýkoliv dopis, oznámení či jiný dokument bude považován za doručený druhé straně této smlouvy, bude-li doručen na adresu uvedenou u dané Smluvní strany v záhlaví této smlouvy, nebo na jakoukoli jinou adresu oznámenou Smluvní stranou druhé straně pro účely doručování písemných oznámení. V případě pochybností se má za to, že písemnost zaslaná doporučenou poštovní přepravou byla doručena třetí den po dni odeslání písemnosti.</w:t>
      </w:r>
    </w:p>
    <w:p w14:paraId="747AB5F6" w14:textId="77777777" w:rsidR="00C832BE" w:rsidRPr="009301FA" w:rsidRDefault="00856649" w:rsidP="00C832BE">
      <w:pPr>
        <w:pStyle w:val="rove2"/>
        <w:widowControl w:val="0"/>
        <w:numPr>
          <w:ilvl w:val="1"/>
          <w:numId w:val="31"/>
        </w:numPr>
        <w:ind w:left="709" w:hanging="709"/>
        <w:rPr>
          <w:sz w:val="22"/>
          <w:szCs w:val="22"/>
        </w:rPr>
      </w:pPr>
      <w:r w:rsidRPr="009301FA">
        <w:rPr>
          <w:sz w:val="22"/>
          <w:szCs w:val="22"/>
        </w:rPr>
        <w:lastRenderedPageBreak/>
        <w:t>V případě, že některé ustanovení této dohody se ukáže neplatným, neúčinným či nevymahatelným anebo některé ustanovení chybí, zůstávají ostatní ustanovení této dohody touto skutečností nedotčena. Strany se dohodnou na náhradě takového neplatného, neúčinného či nevymahatelného ustanovení za ustanovení jiné, které nejlépe splňuje tytéž obchodní účely jako ustanovení neplatné, neúčinné nebo nevymahatelné.</w:t>
      </w:r>
    </w:p>
    <w:p w14:paraId="22A3A637" w14:textId="62AB6413" w:rsidR="00C832BE" w:rsidRPr="009301FA" w:rsidRDefault="00856649" w:rsidP="00C832BE">
      <w:pPr>
        <w:pStyle w:val="rove2"/>
        <w:widowControl w:val="0"/>
        <w:numPr>
          <w:ilvl w:val="1"/>
          <w:numId w:val="31"/>
        </w:numPr>
        <w:ind w:left="709" w:hanging="709"/>
        <w:rPr>
          <w:sz w:val="22"/>
          <w:szCs w:val="22"/>
        </w:rPr>
      </w:pPr>
      <w:r w:rsidRPr="009301FA">
        <w:rPr>
          <w:sz w:val="22"/>
          <w:szCs w:val="22"/>
        </w:rPr>
        <w:t xml:space="preserve">Smluvní strany se zavazují dodržovat základní požadavky k zajištění bezpečnosti práce a požární ochrany, které tvoří přílohu č. </w:t>
      </w:r>
      <w:r w:rsidR="00485F3A">
        <w:rPr>
          <w:sz w:val="22"/>
          <w:szCs w:val="22"/>
        </w:rPr>
        <w:t>2</w:t>
      </w:r>
      <w:r w:rsidR="00485F3A" w:rsidRPr="009301FA">
        <w:rPr>
          <w:sz w:val="22"/>
          <w:szCs w:val="22"/>
        </w:rPr>
        <w:t xml:space="preserve"> </w:t>
      </w:r>
      <w:r w:rsidRPr="009301FA">
        <w:rPr>
          <w:sz w:val="22"/>
          <w:szCs w:val="22"/>
        </w:rPr>
        <w:t xml:space="preserve">této smlouvy. </w:t>
      </w:r>
    </w:p>
    <w:p w14:paraId="7B2C4B97" w14:textId="39A18565" w:rsidR="00C832BE" w:rsidRPr="009301FA" w:rsidRDefault="00312751" w:rsidP="00C832BE">
      <w:pPr>
        <w:pStyle w:val="rove2"/>
        <w:widowControl w:val="0"/>
        <w:numPr>
          <w:ilvl w:val="1"/>
          <w:numId w:val="31"/>
        </w:numPr>
        <w:ind w:left="709" w:hanging="709"/>
        <w:rPr>
          <w:sz w:val="22"/>
          <w:szCs w:val="22"/>
        </w:rPr>
      </w:pPr>
      <w:r w:rsidRPr="009301FA">
        <w:rPr>
          <w:sz w:val="22"/>
          <w:szCs w:val="22"/>
        </w:rPr>
        <w:t>Odpad vzniklý při plnění předmětu této smlouvy odstraní zhotovitel na své náklady. Zhotovitel je ve smyslu zákona č. 185/2001 Sb., o odpadech v platném znění, §4 odst. 1 písm. x) původcem odpadů. Původce odpadů je povinen veškerý vzniklý odpad předat osobě oprávněné k jeho převzetí dle §12 zákona č. 185/2001Sb., o odpadech v platném znění. Zhotovitel není oprávněn shromažďovat vzniklý odpad do nádob objednatele. Objednatel má právo v době realizace předmětu plnění provádět kontroly, zda odpad vznikající činností zhotovitele není umisťován do shromažďovacích prostředků objednatele. Při zjištění, že zhotovitel odpady do shromažďovacích prostředků objednatele shromažďuje, si objednatel vyhrazuje právo účtovat smluvní pokutu ve výši 10 000,- Kč</w:t>
      </w:r>
      <w:r w:rsidR="00A80B3C">
        <w:rPr>
          <w:sz w:val="22"/>
          <w:szCs w:val="22"/>
        </w:rPr>
        <w:t>, a to za každý jednotlivý případ porušení</w:t>
      </w:r>
      <w:r w:rsidRPr="009301FA">
        <w:rPr>
          <w:sz w:val="22"/>
          <w:szCs w:val="22"/>
        </w:rPr>
        <w:t>. Zaplacením smluvní pokuty není dotčeno právo objednatele na náhradu škody.</w:t>
      </w:r>
    </w:p>
    <w:p w14:paraId="6D5CE839" w14:textId="77777777" w:rsidR="00C832BE" w:rsidRPr="009301FA" w:rsidRDefault="00856649" w:rsidP="00C832BE">
      <w:pPr>
        <w:widowControl w:val="0"/>
        <w:numPr>
          <w:ilvl w:val="0"/>
          <w:numId w:val="31"/>
        </w:numPr>
        <w:tabs>
          <w:tab w:val="left" w:pos="0"/>
        </w:tabs>
        <w:rPr>
          <w:b/>
          <w:sz w:val="22"/>
          <w:szCs w:val="22"/>
        </w:rPr>
      </w:pPr>
      <w:r w:rsidRPr="009301FA">
        <w:rPr>
          <w:b/>
          <w:sz w:val="22"/>
          <w:szCs w:val="22"/>
        </w:rPr>
        <w:t>Závěrečná u</w:t>
      </w:r>
      <w:r w:rsidR="00AF0A49" w:rsidRPr="009301FA">
        <w:rPr>
          <w:b/>
          <w:sz w:val="22"/>
          <w:szCs w:val="22"/>
        </w:rPr>
        <w:t>s</w:t>
      </w:r>
      <w:r w:rsidRPr="009301FA">
        <w:rPr>
          <w:b/>
          <w:sz w:val="22"/>
          <w:szCs w:val="22"/>
        </w:rPr>
        <w:t>tanovení</w:t>
      </w:r>
    </w:p>
    <w:p w14:paraId="2045C307" w14:textId="59E049A1" w:rsidR="00C832BE" w:rsidRPr="009301FA" w:rsidRDefault="00856649" w:rsidP="00C832BE">
      <w:pPr>
        <w:pStyle w:val="rove2"/>
        <w:widowControl w:val="0"/>
        <w:numPr>
          <w:ilvl w:val="1"/>
          <w:numId w:val="31"/>
        </w:numPr>
        <w:ind w:left="709" w:hanging="709"/>
        <w:rPr>
          <w:sz w:val="22"/>
          <w:szCs w:val="22"/>
        </w:rPr>
      </w:pPr>
      <w:r w:rsidRPr="009301FA">
        <w:rPr>
          <w:sz w:val="22"/>
          <w:szCs w:val="22"/>
        </w:rPr>
        <w:t xml:space="preserve">Není-li ve smlouvě uvedeno jinak, tak změny nebo doplňky této smlouvy je možno provést pouze písemně formou </w:t>
      </w:r>
      <w:r w:rsidR="00EC7E20">
        <w:rPr>
          <w:sz w:val="22"/>
          <w:szCs w:val="22"/>
        </w:rPr>
        <w:t xml:space="preserve">vzestupně </w:t>
      </w:r>
      <w:r w:rsidRPr="009301FA">
        <w:rPr>
          <w:sz w:val="22"/>
          <w:szCs w:val="22"/>
        </w:rPr>
        <w:t>číslovaných dodatků odsouhlasených a podepsaných oběma stranami.</w:t>
      </w:r>
    </w:p>
    <w:p w14:paraId="2F57A1CF" w14:textId="77777777" w:rsidR="00C832BE" w:rsidRPr="009301FA" w:rsidRDefault="00856649" w:rsidP="00C832BE">
      <w:pPr>
        <w:pStyle w:val="rove2"/>
        <w:widowControl w:val="0"/>
        <w:numPr>
          <w:ilvl w:val="1"/>
          <w:numId w:val="31"/>
        </w:numPr>
        <w:ind w:left="709" w:hanging="709"/>
        <w:rPr>
          <w:sz w:val="22"/>
          <w:szCs w:val="22"/>
        </w:rPr>
      </w:pPr>
      <w:r w:rsidRPr="009301FA">
        <w:rPr>
          <w:sz w:val="22"/>
          <w:szCs w:val="22"/>
        </w:rPr>
        <w:t>Veškerá korespondence a písemné materiály budou vyhotoveny v českém jazyce.</w:t>
      </w:r>
    </w:p>
    <w:p w14:paraId="4FE759DD" w14:textId="77777777" w:rsidR="00C832BE" w:rsidRPr="009301FA" w:rsidRDefault="00856649" w:rsidP="00C832BE">
      <w:pPr>
        <w:pStyle w:val="rove2"/>
        <w:widowControl w:val="0"/>
        <w:numPr>
          <w:ilvl w:val="1"/>
          <w:numId w:val="31"/>
        </w:numPr>
        <w:ind w:left="709" w:hanging="709"/>
        <w:rPr>
          <w:sz w:val="22"/>
          <w:szCs w:val="22"/>
        </w:rPr>
      </w:pPr>
      <w:r w:rsidRPr="009301FA">
        <w:rPr>
          <w:sz w:val="22"/>
          <w:szCs w:val="22"/>
        </w:rPr>
        <w:t xml:space="preserve">Případné rozpory ohledně změn a zániku smlouvy a z nich vyplývající právní důsledky budou strany řešit nejprve smírčí cestou a v případě, že se nepodaří rozpory touto cestou odstranit, může kterákoliv ze smluvních stran požádat o rozhodnutí soudní cestou, kdy místně příslušným bude soud v Ostravě, a to podle věcné příslušnosti soudu prvního stupně, a rozhodným právem je české právo. </w:t>
      </w:r>
    </w:p>
    <w:p w14:paraId="796F610D" w14:textId="601A2AAF" w:rsidR="00C832BE" w:rsidRPr="009301FA" w:rsidRDefault="00945411" w:rsidP="00C832BE">
      <w:pPr>
        <w:pStyle w:val="rove2"/>
        <w:widowControl w:val="0"/>
        <w:numPr>
          <w:ilvl w:val="1"/>
          <w:numId w:val="31"/>
        </w:numPr>
        <w:ind w:left="709" w:hanging="709"/>
        <w:rPr>
          <w:sz w:val="22"/>
          <w:szCs w:val="22"/>
        </w:rPr>
      </w:pPr>
      <w:r w:rsidRPr="009301FA">
        <w:rPr>
          <w:sz w:val="22"/>
          <w:szCs w:val="22"/>
        </w:rPr>
        <w:t xml:space="preserve">Zhotovitel </w:t>
      </w:r>
      <w:r w:rsidR="00EC7E20">
        <w:rPr>
          <w:sz w:val="22"/>
          <w:szCs w:val="22"/>
        </w:rPr>
        <w:t>před</w:t>
      </w:r>
      <w:r w:rsidRPr="009301FA">
        <w:rPr>
          <w:sz w:val="22"/>
          <w:szCs w:val="22"/>
        </w:rPr>
        <w:t xml:space="preserve"> uzavření</w:t>
      </w:r>
      <w:r w:rsidR="00EC7E20">
        <w:rPr>
          <w:sz w:val="22"/>
          <w:szCs w:val="22"/>
        </w:rPr>
        <w:t>m</w:t>
      </w:r>
      <w:r w:rsidRPr="009301FA">
        <w:rPr>
          <w:sz w:val="22"/>
          <w:szCs w:val="22"/>
        </w:rPr>
        <w:t xml:space="preserve"> této smlouvy</w:t>
      </w:r>
      <w:r w:rsidR="00EC7E20">
        <w:rPr>
          <w:sz w:val="22"/>
          <w:szCs w:val="22"/>
        </w:rPr>
        <w:t xml:space="preserve"> předložil v souladu s odst. 11.4 zadávací dokumentace</w:t>
      </w:r>
      <w:r w:rsidRPr="009301FA">
        <w:rPr>
          <w:sz w:val="22"/>
          <w:szCs w:val="22"/>
        </w:rPr>
        <w:t xml:space="preserve"> </w:t>
      </w:r>
      <w:r w:rsidR="00EC7E20">
        <w:rPr>
          <w:sz w:val="22"/>
          <w:szCs w:val="22"/>
        </w:rPr>
        <w:t>platnou</w:t>
      </w:r>
      <w:r w:rsidR="00EC7E20" w:rsidRPr="009301FA">
        <w:rPr>
          <w:sz w:val="22"/>
          <w:szCs w:val="22"/>
        </w:rPr>
        <w:t xml:space="preserve"> </w:t>
      </w:r>
      <w:r w:rsidRPr="009301FA">
        <w:rPr>
          <w:sz w:val="22"/>
          <w:szCs w:val="22"/>
        </w:rPr>
        <w:t xml:space="preserve">pojistnou smlouvu, jejímž předmětem je pojištění za škodu vzniklou jinému v souvislosti s činnostmi pojištěného (zhotovitel), a to s dostatečnou výší pojistného plnění a s přiměřenou spoluúčastí, přičemž se zhotovitel zavazuje po celou dobu trvání smluvního vztahu založeného touto smlouvou uvedené pojištění nejméně ve stejném rozsahu na své náklady udržovat. Objednatel je oprávněn zkontrolovat (tj. vyzvat k předložení kopie dané pojistné smlouvy) plnění zhotovitele dle tohoto bodu smlouvy. Za dostatečnou výši pojistného plnění dle tohoto bodu se považuje částka minimálně </w:t>
      </w:r>
      <w:r w:rsidR="009B5625" w:rsidRPr="009301FA">
        <w:rPr>
          <w:sz w:val="22"/>
          <w:szCs w:val="22"/>
        </w:rPr>
        <w:t xml:space="preserve">0,5 </w:t>
      </w:r>
      <w:r w:rsidRPr="009301FA">
        <w:rPr>
          <w:sz w:val="22"/>
          <w:szCs w:val="22"/>
        </w:rPr>
        <w:t xml:space="preserve">mil. Kč pro jednu pojistnou událost a celková částka pojistného plnění minimálně </w:t>
      </w:r>
      <w:r w:rsidR="00FC33B1" w:rsidRPr="009301FA">
        <w:rPr>
          <w:sz w:val="22"/>
          <w:szCs w:val="22"/>
        </w:rPr>
        <w:t>5</w:t>
      </w:r>
      <w:r w:rsidR="009B5625" w:rsidRPr="009301FA">
        <w:rPr>
          <w:sz w:val="22"/>
          <w:szCs w:val="22"/>
        </w:rPr>
        <w:t xml:space="preserve"> </w:t>
      </w:r>
      <w:r w:rsidRPr="009301FA">
        <w:rPr>
          <w:sz w:val="22"/>
          <w:szCs w:val="22"/>
        </w:rPr>
        <w:t>mil. Kč ročně</w:t>
      </w:r>
      <w:r w:rsidR="00FC33B1" w:rsidRPr="009301FA">
        <w:rPr>
          <w:sz w:val="22"/>
          <w:szCs w:val="22"/>
        </w:rPr>
        <w:t>.</w:t>
      </w:r>
    </w:p>
    <w:p w14:paraId="40EB33E5" w14:textId="77777777" w:rsidR="00C832BE" w:rsidRPr="009301FA" w:rsidRDefault="00856649" w:rsidP="00C832BE">
      <w:pPr>
        <w:pStyle w:val="rove2"/>
        <w:widowControl w:val="0"/>
        <w:numPr>
          <w:ilvl w:val="1"/>
          <w:numId w:val="31"/>
        </w:numPr>
        <w:ind w:left="709" w:hanging="709"/>
        <w:rPr>
          <w:sz w:val="22"/>
          <w:szCs w:val="22"/>
        </w:rPr>
      </w:pPr>
      <w:r w:rsidRPr="009301FA">
        <w:rPr>
          <w:sz w:val="22"/>
          <w:szCs w:val="22"/>
        </w:rPr>
        <w:t>Práva a povinnosti a právní poměry z této smlouvy vyplývající, vznikající a související, se řídí platnými právními předpisy České republiky.</w:t>
      </w:r>
    </w:p>
    <w:p w14:paraId="1A32C1EB" w14:textId="15A1A84A" w:rsidR="00C832BE" w:rsidRPr="009301FA" w:rsidRDefault="00DB067D" w:rsidP="00C832BE">
      <w:pPr>
        <w:pStyle w:val="rove2"/>
        <w:widowControl w:val="0"/>
        <w:numPr>
          <w:ilvl w:val="1"/>
          <w:numId w:val="31"/>
        </w:numPr>
        <w:ind w:left="709" w:hanging="709"/>
        <w:rPr>
          <w:sz w:val="22"/>
          <w:szCs w:val="22"/>
        </w:rPr>
      </w:pPr>
      <w:r w:rsidRPr="009301FA">
        <w:rPr>
          <w:sz w:val="22"/>
          <w:szCs w:val="22"/>
        </w:rPr>
        <w:t xml:space="preserve">Zhotovitel bere na vědomí, že Dopravní podnik Ostrava a.s. podléhá režimu zákona č. 106/1999 Sb., o svobodném přístupu k informacím, (dále také jen „zákon“) a v souladu a za podmínek stanovených v zákoně je povinen tuto smlouvu, příp. informace v ní obsažené nebo z ní vyplývající zveřejnit. Podpisem této smlouvy dále bere zhotovitel na vědomí, že Dopravní podnik Ostrava a.s. je povinen za podmínek stanovených v zákoně č. 340/2015 Sb., o registru smluv, zveřejňovat smlouvy na Portálu veřejné správy v Registru smluv. </w:t>
      </w:r>
    </w:p>
    <w:p w14:paraId="2846132A" w14:textId="578FFBD6" w:rsidR="00C832BE" w:rsidRPr="009301FA" w:rsidRDefault="00DE22B3" w:rsidP="00C832BE">
      <w:pPr>
        <w:pStyle w:val="rove2"/>
        <w:widowControl w:val="0"/>
        <w:numPr>
          <w:ilvl w:val="1"/>
          <w:numId w:val="31"/>
        </w:numPr>
        <w:ind w:left="709" w:hanging="709"/>
        <w:rPr>
          <w:sz w:val="22"/>
          <w:szCs w:val="22"/>
        </w:rPr>
      </w:pPr>
      <w:r w:rsidRPr="00CC0608">
        <w:rPr>
          <w:sz w:val="22"/>
          <w:szCs w:val="22"/>
        </w:rPr>
        <w:t>Tato smlouva se vyhotovuje v jednom (1) vyhotovení v elektronické podobě, které bude poskytnuto oběma smluvním stranám.</w:t>
      </w:r>
    </w:p>
    <w:p w14:paraId="2359EDFA" w14:textId="77777777" w:rsidR="00C832BE" w:rsidRPr="009301FA" w:rsidRDefault="00856649" w:rsidP="00C832BE">
      <w:pPr>
        <w:pStyle w:val="rove2"/>
        <w:widowControl w:val="0"/>
        <w:numPr>
          <w:ilvl w:val="1"/>
          <w:numId w:val="31"/>
        </w:numPr>
        <w:ind w:left="709" w:hanging="709"/>
        <w:rPr>
          <w:sz w:val="22"/>
          <w:szCs w:val="22"/>
        </w:rPr>
      </w:pPr>
      <w:r w:rsidRPr="009301FA">
        <w:rPr>
          <w:sz w:val="22"/>
          <w:szCs w:val="22"/>
        </w:rPr>
        <w:t>Smluvní strany prohlašují, že tato smlouva je projevem jejich pravé a svobodné vůle, že byla učiněna určitě, vážně a srozumitelně, nikoliv v tísni za nápadně nevýhodných podmínek, což stvrzují svými podpisy.</w:t>
      </w:r>
    </w:p>
    <w:p w14:paraId="4C0B60BE" w14:textId="77777777" w:rsidR="00C832BE" w:rsidRPr="009301FA" w:rsidRDefault="00856649" w:rsidP="00C832BE">
      <w:pPr>
        <w:pStyle w:val="rove2"/>
        <w:widowControl w:val="0"/>
        <w:numPr>
          <w:ilvl w:val="1"/>
          <w:numId w:val="31"/>
        </w:numPr>
        <w:ind w:left="709" w:hanging="709"/>
        <w:rPr>
          <w:sz w:val="22"/>
          <w:szCs w:val="22"/>
        </w:rPr>
      </w:pPr>
      <w:r w:rsidRPr="009301FA">
        <w:rPr>
          <w:sz w:val="22"/>
          <w:szCs w:val="22"/>
        </w:rPr>
        <w:lastRenderedPageBreak/>
        <w:t>Práva a povinnosti plynoucí z této smlouvy jsou právně závazné pro případné právní nástupce obou stran této smlouvy.</w:t>
      </w:r>
    </w:p>
    <w:p w14:paraId="6B8B3974" w14:textId="77777777" w:rsidR="00C832BE" w:rsidRPr="009301FA" w:rsidRDefault="00856649" w:rsidP="00C832BE">
      <w:pPr>
        <w:pStyle w:val="rove2"/>
        <w:widowControl w:val="0"/>
        <w:numPr>
          <w:ilvl w:val="1"/>
          <w:numId w:val="31"/>
        </w:numPr>
        <w:ind w:left="709" w:hanging="709"/>
        <w:rPr>
          <w:sz w:val="22"/>
          <w:szCs w:val="22"/>
        </w:rPr>
      </w:pPr>
      <w:r w:rsidRPr="009301FA">
        <w:rPr>
          <w:sz w:val="22"/>
          <w:szCs w:val="22"/>
        </w:rPr>
        <w:t>Obě strany se zavazují informovat druhou smluvní stranu o změnách v údajích uvedených v záhlaví této smlouvy.</w:t>
      </w:r>
    </w:p>
    <w:p w14:paraId="57280E93" w14:textId="77777777" w:rsidR="00856649" w:rsidRPr="009301FA" w:rsidRDefault="00856649" w:rsidP="00856649">
      <w:pPr>
        <w:pStyle w:val="WW-ZkladntextIMP"/>
        <w:spacing w:line="240" w:lineRule="auto"/>
        <w:jc w:val="both"/>
        <w:rPr>
          <w:rFonts w:cs="Times New Roman"/>
          <w:sz w:val="22"/>
          <w:szCs w:val="22"/>
        </w:rPr>
      </w:pPr>
    </w:p>
    <w:p w14:paraId="36C40BEC" w14:textId="77777777" w:rsidR="00C832BE" w:rsidRPr="009301FA" w:rsidRDefault="0080161D" w:rsidP="00C832BE">
      <w:pPr>
        <w:widowControl w:val="0"/>
        <w:numPr>
          <w:ilvl w:val="0"/>
          <w:numId w:val="31"/>
        </w:numPr>
        <w:tabs>
          <w:tab w:val="left" w:pos="0"/>
        </w:tabs>
        <w:rPr>
          <w:b/>
          <w:sz w:val="22"/>
          <w:szCs w:val="22"/>
        </w:rPr>
      </w:pPr>
      <w:r w:rsidRPr="009301FA">
        <w:rPr>
          <w:b/>
          <w:sz w:val="22"/>
          <w:szCs w:val="22"/>
        </w:rPr>
        <w:t>Účinnost smlouvy</w:t>
      </w:r>
    </w:p>
    <w:p w14:paraId="1A0A3381" w14:textId="11879398" w:rsidR="00C832BE" w:rsidRPr="009301FA" w:rsidRDefault="006F3574" w:rsidP="00C832BE">
      <w:pPr>
        <w:pStyle w:val="rove2"/>
        <w:widowControl w:val="0"/>
        <w:numPr>
          <w:ilvl w:val="1"/>
          <w:numId w:val="31"/>
        </w:numPr>
        <w:ind w:left="709" w:hanging="709"/>
        <w:rPr>
          <w:sz w:val="22"/>
          <w:szCs w:val="22"/>
        </w:rPr>
      </w:pPr>
      <w:r w:rsidRPr="009301FA">
        <w:rPr>
          <w:sz w:val="22"/>
          <w:szCs w:val="22"/>
        </w:rPr>
        <w:t xml:space="preserve">Smlouva nabývá účinnosti dnem jejího zveřejnění na Portálu veřejné správy v Registru smluv, které zprostředkuje objednatel. O nabytí účinnosti smlouvy se objednatel zavazuje informovat zhotovitele bez zbytečného odkladu, a to na e-mailovou adresu … </w:t>
      </w:r>
      <w:r w:rsidRPr="009301FA">
        <w:rPr>
          <w:i/>
          <w:color w:val="00B0F0"/>
          <w:sz w:val="22"/>
          <w:szCs w:val="22"/>
        </w:rPr>
        <w:t xml:space="preserve">(POZN.: doplní </w:t>
      </w:r>
      <w:r w:rsidR="00FC5184" w:rsidRPr="009301FA">
        <w:rPr>
          <w:i/>
          <w:color w:val="00B0F0"/>
          <w:sz w:val="22"/>
          <w:szCs w:val="22"/>
        </w:rPr>
        <w:t>účastník,</w:t>
      </w:r>
      <w:r w:rsidRPr="009301FA">
        <w:rPr>
          <w:i/>
          <w:color w:val="00B0F0"/>
          <w:sz w:val="22"/>
          <w:szCs w:val="22"/>
        </w:rPr>
        <w:t xml:space="preserve"> </w:t>
      </w:r>
      <w:r w:rsidR="00FC5184" w:rsidRPr="009301FA">
        <w:rPr>
          <w:i/>
          <w:color w:val="00B0F0"/>
          <w:sz w:val="22"/>
          <w:szCs w:val="22"/>
        </w:rPr>
        <w:t xml:space="preserve">poté </w:t>
      </w:r>
      <w:r w:rsidRPr="009301FA">
        <w:rPr>
          <w:i/>
          <w:color w:val="00B0F0"/>
          <w:sz w:val="22"/>
          <w:szCs w:val="22"/>
        </w:rPr>
        <w:t xml:space="preserve">poznámku </w:t>
      </w:r>
      <w:r w:rsidR="00FC5184" w:rsidRPr="009301FA">
        <w:rPr>
          <w:i/>
          <w:color w:val="00B0F0"/>
          <w:sz w:val="22"/>
          <w:szCs w:val="22"/>
        </w:rPr>
        <w:t>s</w:t>
      </w:r>
      <w:r w:rsidRPr="009301FA">
        <w:rPr>
          <w:i/>
          <w:color w:val="00B0F0"/>
          <w:sz w:val="22"/>
          <w:szCs w:val="22"/>
        </w:rPr>
        <w:t>maže</w:t>
      </w:r>
      <w:r w:rsidR="000A18FC">
        <w:rPr>
          <w:i/>
          <w:color w:val="00B0F0"/>
          <w:sz w:val="22"/>
          <w:szCs w:val="22"/>
        </w:rPr>
        <w:t>.</w:t>
      </w:r>
      <w:r w:rsidRPr="009301FA">
        <w:rPr>
          <w:i/>
          <w:color w:val="00B0F0"/>
          <w:sz w:val="22"/>
          <w:szCs w:val="22"/>
        </w:rPr>
        <w:t>)</w:t>
      </w:r>
    </w:p>
    <w:p w14:paraId="14669C61" w14:textId="77777777" w:rsidR="006F3574" w:rsidRPr="009301FA" w:rsidRDefault="006F3574" w:rsidP="00856649">
      <w:pPr>
        <w:pStyle w:val="WW-ZkladntextIMP"/>
        <w:spacing w:line="240" w:lineRule="auto"/>
        <w:jc w:val="both"/>
        <w:rPr>
          <w:rFonts w:cs="Times New Roman"/>
          <w:sz w:val="22"/>
          <w:szCs w:val="22"/>
        </w:rPr>
      </w:pPr>
    </w:p>
    <w:p w14:paraId="6EDD7D6B" w14:textId="77777777" w:rsidR="000A18FC" w:rsidRDefault="000A18FC" w:rsidP="00856649">
      <w:pPr>
        <w:pStyle w:val="WW-ZkladntextIMP"/>
        <w:spacing w:line="240" w:lineRule="auto"/>
        <w:jc w:val="both"/>
        <w:rPr>
          <w:rFonts w:cs="Times New Roman"/>
          <w:i/>
          <w:sz w:val="22"/>
          <w:szCs w:val="22"/>
        </w:rPr>
      </w:pPr>
    </w:p>
    <w:p w14:paraId="3F89F7C6" w14:textId="4B90035A" w:rsidR="00856649" w:rsidRPr="009301FA" w:rsidRDefault="00856649" w:rsidP="00856649">
      <w:pPr>
        <w:pStyle w:val="WW-ZkladntextIMP"/>
        <w:spacing w:line="240" w:lineRule="auto"/>
        <w:jc w:val="both"/>
        <w:rPr>
          <w:rFonts w:cs="Times New Roman"/>
          <w:i/>
          <w:sz w:val="22"/>
          <w:szCs w:val="22"/>
        </w:rPr>
      </w:pPr>
      <w:r w:rsidRPr="009301FA">
        <w:rPr>
          <w:rFonts w:cs="Times New Roman"/>
          <w:i/>
          <w:sz w:val="22"/>
          <w:szCs w:val="22"/>
        </w:rPr>
        <w:t>Seznam příloh:</w:t>
      </w:r>
    </w:p>
    <w:p w14:paraId="2AF34C29" w14:textId="79A08937" w:rsidR="00856649" w:rsidRPr="009301FA" w:rsidRDefault="00856649" w:rsidP="00856649">
      <w:pPr>
        <w:pStyle w:val="WW-ZkladntextIMP"/>
        <w:spacing w:line="240" w:lineRule="auto"/>
        <w:ind w:left="2138" w:hanging="1418"/>
        <w:jc w:val="both"/>
        <w:rPr>
          <w:rFonts w:cs="Times New Roman"/>
          <w:i/>
          <w:sz w:val="22"/>
          <w:szCs w:val="22"/>
        </w:rPr>
      </w:pPr>
      <w:r w:rsidRPr="009301FA">
        <w:rPr>
          <w:rFonts w:cs="Times New Roman"/>
          <w:sz w:val="22"/>
          <w:szCs w:val="22"/>
        </w:rPr>
        <w:t>Příloha č. 1</w:t>
      </w:r>
      <w:r w:rsidRPr="009301FA">
        <w:rPr>
          <w:rFonts w:cs="Times New Roman"/>
          <w:sz w:val="22"/>
          <w:szCs w:val="22"/>
        </w:rPr>
        <w:tab/>
      </w:r>
      <w:r w:rsidR="00337C23" w:rsidRPr="009301FA">
        <w:rPr>
          <w:rFonts w:cs="Times New Roman"/>
          <w:sz w:val="22"/>
          <w:szCs w:val="22"/>
        </w:rPr>
        <w:t>Požadovaná technická specifikace</w:t>
      </w:r>
      <w:r w:rsidR="0065751C">
        <w:rPr>
          <w:rFonts w:cs="Times New Roman"/>
          <w:sz w:val="22"/>
          <w:szCs w:val="22"/>
        </w:rPr>
        <w:t xml:space="preserve"> </w:t>
      </w:r>
      <w:r w:rsidR="00CC12EE" w:rsidRPr="009301FA">
        <w:rPr>
          <w:i/>
          <w:color w:val="00B0F0"/>
          <w:sz w:val="22"/>
          <w:szCs w:val="22"/>
        </w:rPr>
        <w:t xml:space="preserve">(POZN.: </w:t>
      </w:r>
      <w:r w:rsidR="00CC12EE">
        <w:rPr>
          <w:i/>
          <w:color w:val="00B0F0"/>
          <w:sz w:val="22"/>
          <w:szCs w:val="22"/>
        </w:rPr>
        <w:t>není potřeba předkládat v nabídce</w:t>
      </w:r>
      <w:r w:rsidR="00CC12EE" w:rsidRPr="009301FA">
        <w:rPr>
          <w:i/>
          <w:color w:val="00B0F0"/>
          <w:sz w:val="22"/>
          <w:szCs w:val="22"/>
        </w:rPr>
        <w:t>)</w:t>
      </w:r>
      <w:r w:rsidR="00CC12EE" w:rsidRPr="009301FA">
        <w:rPr>
          <w:rFonts w:cs="Times New Roman"/>
          <w:i/>
          <w:sz w:val="22"/>
          <w:szCs w:val="22"/>
        </w:rPr>
        <w:t xml:space="preserve"> </w:t>
      </w:r>
    </w:p>
    <w:p w14:paraId="52BD8394" w14:textId="716453B8" w:rsidR="00337C23" w:rsidRPr="009301FA" w:rsidRDefault="00337C23" w:rsidP="00856649">
      <w:pPr>
        <w:pStyle w:val="WW-ZkladntextIMP"/>
        <w:spacing w:line="240" w:lineRule="auto"/>
        <w:ind w:left="2138" w:hanging="1418"/>
        <w:jc w:val="both"/>
        <w:rPr>
          <w:rFonts w:cs="Times New Roman"/>
          <w:sz w:val="22"/>
          <w:szCs w:val="22"/>
        </w:rPr>
      </w:pPr>
      <w:r w:rsidRPr="009301FA">
        <w:rPr>
          <w:rFonts w:cs="Times New Roman"/>
          <w:sz w:val="22"/>
          <w:szCs w:val="22"/>
        </w:rPr>
        <w:t xml:space="preserve">Příloha č. </w:t>
      </w:r>
      <w:r w:rsidR="009B4EA9" w:rsidRPr="009301FA">
        <w:rPr>
          <w:rFonts w:cs="Times New Roman"/>
          <w:sz w:val="22"/>
          <w:szCs w:val="22"/>
        </w:rPr>
        <w:t>2</w:t>
      </w:r>
      <w:r w:rsidR="0027382C" w:rsidRPr="009301FA">
        <w:rPr>
          <w:rFonts w:cs="Times New Roman"/>
          <w:sz w:val="22"/>
          <w:szCs w:val="22"/>
        </w:rPr>
        <w:t xml:space="preserve"> </w:t>
      </w:r>
      <w:r w:rsidRPr="009301FA">
        <w:rPr>
          <w:rFonts w:cs="Times New Roman"/>
          <w:sz w:val="22"/>
          <w:szCs w:val="22"/>
        </w:rPr>
        <w:tab/>
        <w:t xml:space="preserve">Základní </w:t>
      </w:r>
      <w:r w:rsidR="00450ED8" w:rsidRPr="009301FA">
        <w:rPr>
          <w:rFonts w:cs="Times New Roman"/>
          <w:sz w:val="22"/>
          <w:szCs w:val="22"/>
        </w:rPr>
        <w:t xml:space="preserve">požadavky k zajištění </w:t>
      </w:r>
      <w:r w:rsidRPr="009301FA">
        <w:rPr>
          <w:rFonts w:cs="Times New Roman"/>
          <w:sz w:val="22"/>
          <w:szCs w:val="22"/>
        </w:rPr>
        <w:t>BOZP</w:t>
      </w:r>
      <w:r w:rsidR="0065751C">
        <w:rPr>
          <w:rFonts w:cs="Times New Roman"/>
          <w:sz w:val="22"/>
          <w:szCs w:val="22"/>
        </w:rPr>
        <w:t xml:space="preserve"> </w:t>
      </w:r>
      <w:r w:rsidR="00CC12EE" w:rsidRPr="009301FA">
        <w:rPr>
          <w:i/>
          <w:color w:val="00B0F0"/>
          <w:sz w:val="22"/>
          <w:szCs w:val="22"/>
        </w:rPr>
        <w:t xml:space="preserve">(POZN.: </w:t>
      </w:r>
      <w:r w:rsidR="00CC12EE">
        <w:rPr>
          <w:i/>
          <w:color w:val="00B0F0"/>
          <w:sz w:val="22"/>
          <w:szCs w:val="22"/>
        </w:rPr>
        <w:t>není potřeba předkládat v nabídce</w:t>
      </w:r>
      <w:r w:rsidR="00CC12EE" w:rsidRPr="009301FA">
        <w:rPr>
          <w:i/>
          <w:color w:val="00B0F0"/>
          <w:sz w:val="22"/>
          <w:szCs w:val="22"/>
        </w:rPr>
        <w:t>)</w:t>
      </w:r>
    </w:p>
    <w:p w14:paraId="7B7BBA9E" w14:textId="1E4829F5" w:rsidR="00787908" w:rsidRDefault="00007E46" w:rsidP="00CC12EE">
      <w:pPr>
        <w:pStyle w:val="WW-ZkladntextIMP"/>
        <w:spacing w:line="240" w:lineRule="auto"/>
        <w:ind w:left="2138" w:hanging="1418"/>
        <w:jc w:val="both"/>
        <w:rPr>
          <w:rFonts w:cs="Times New Roman"/>
          <w:sz w:val="22"/>
          <w:szCs w:val="22"/>
        </w:rPr>
      </w:pPr>
      <w:r w:rsidRPr="009301FA">
        <w:rPr>
          <w:rFonts w:cs="Times New Roman"/>
          <w:sz w:val="22"/>
          <w:szCs w:val="22"/>
        </w:rPr>
        <w:t xml:space="preserve">Příloha č. </w:t>
      </w:r>
      <w:r w:rsidR="00CC12EE">
        <w:rPr>
          <w:rFonts w:cs="Times New Roman"/>
          <w:sz w:val="22"/>
          <w:szCs w:val="22"/>
        </w:rPr>
        <w:t>3</w:t>
      </w:r>
      <w:r w:rsidRPr="009301FA">
        <w:rPr>
          <w:rFonts w:cs="Times New Roman"/>
          <w:sz w:val="22"/>
          <w:szCs w:val="22"/>
        </w:rPr>
        <w:tab/>
      </w:r>
      <w:r w:rsidR="0065751C">
        <w:rPr>
          <w:rFonts w:cs="Times New Roman"/>
          <w:sz w:val="22"/>
          <w:szCs w:val="22"/>
        </w:rPr>
        <w:t xml:space="preserve">Akceptační protokol </w:t>
      </w:r>
      <w:r w:rsidR="00CC12EE" w:rsidRPr="009301FA">
        <w:rPr>
          <w:i/>
          <w:color w:val="00B0F0"/>
          <w:sz w:val="22"/>
          <w:szCs w:val="22"/>
        </w:rPr>
        <w:t xml:space="preserve">(POZN.: </w:t>
      </w:r>
      <w:r w:rsidR="00CC12EE">
        <w:rPr>
          <w:i/>
          <w:color w:val="00B0F0"/>
          <w:sz w:val="22"/>
          <w:szCs w:val="22"/>
        </w:rPr>
        <w:t>není potřeba předkládat v nabídce</w:t>
      </w:r>
      <w:r w:rsidR="00CC12EE" w:rsidRPr="009301FA">
        <w:rPr>
          <w:i/>
          <w:color w:val="00B0F0"/>
          <w:sz w:val="22"/>
          <w:szCs w:val="22"/>
        </w:rPr>
        <w:t>)</w:t>
      </w:r>
    </w:p>
    <w:p w14:paraId="21294247" w14:textId="297FE07A" w:rsidR="00A42BFD" w:rsidRDefault="00A42BFD" w:rsidP="00A42BFD">
      <w:pPr>
        <w:pStyle w:val="WW-ZkladntextIMP"/>
        <w:spacing w:line="240" w:lineRule="auto"/>
        <w:ind w:left="2138" w:hanging="1418"/>
        <w:jc w:val="both"/>
        <w:rPr>
          <w:rFonts w:cs="Times New Roman"/>
          <w:sz w:val="22"/>
          <w:szCs w:val="22"/>
        </w:rPr>
      </w:pPr>
      <w:r w:rsidRPr="009301FA">
        <w:rPr>
          <w:rFonts w:cs="Times New Roman"/>
          <w:sz w:val="22"/>
          <w:szCs w:val="22"/>
        </w:rPr>
        <w:t xml:space="preserve">Příloha č. </w:t>
      </w:r>
      <w:r w:rsidR="00CC12EE">
        <w:rPr>
          <w:rFonts w:cs="Times New Roman"/>
          <w:sz w:val="22"/>
          <w:szCs w:val="22"/>
        </w:rPr>
        <w:t>4</w:t>
      </w:r>
      <w:r w:rsidRPr="009301FA">
        <w:rPr>
          <w:rFonts w:cs="Times New Roman"/>
          <w:sz w:val="22"/>
          <w:szCs w:val="22"/>
        </w:rPr>
        <w:tab/>
      </w:r>
      <w:r>
        <w:rPr>
          <w:rFonts w:cs="Times New Roman"/>
          <w:sz w:val="22"/>
          <w:szCs w:val="22"/>
        </w:rPr>
        <w:t xml:space="preserve">Popis </w:t>
      </w:r>
      <w:r w:rsidR="003223F8">
        <w:rPr>
          <w:rFonts w:cs="Times New Roman"/>
          <w:sz w:val="22"/>
          <w:szCs w:val="22"/>
        </w:rPr>
        <w:t xml:space="preserve">konkrétního </w:t>
      </w:r>
      <w:r>
        <w:rPr>
          <w:rFonts w:cs="Times New Roman"/>
          <w:sz w:val="22"/>
          <w:szCs w:val="22"/>
        </w:rPr>
        <w:t>technického řešení dodavatele včetně dodané technologie a katalogových listů</w:t>
      </w:r>
    </w:p>
    <w:p w14:paraId="5B1FE536" w14:textId="77777777" w:rsidR="00A42BFD" w:rsidRDefault="00A42BFD" w:rsidP="00787908">
      <w:pPr>
        <w:pStyle w:val="WW-ZkladntextIMP"/>
        <w:spacing w:line="240" w:lineRule="auto"/>
        <w:ind w:left="2138" w:hanging="1418"/>
        <w:jc w:val="both"/>
        <w:rPr>
          <w:rFonts w:cs="Times New Roman"/>
          <w:sz w:val="22"/>
          <w:szCs w:val="22"/>
        </w:rPr>
      </w:pPr>
    </w:p>
    <w:p w14:paraId="52ED9ECB" w14:textId="77777777" w:rsidR="00007E46" w:rsidRDefault="00007E46" w:rsidP="00856649">
      <w:pPr>
        <w:pStyle w:val="WW-ZkladntextIMP"/>
        <w:spacing w:line="240" w:lineRule="auto"/>
        <w:ind w:left="2138" w:hanging="1418"/>
        <w:jc w:val="both"/>
        <w:rPr>
          <w:rFonts w:cs="Times New Roman"/>
          <w:sz w:val="22"/>
          <w:szCs w:val="22"/>
        </w:rPr>
      </w:pPr>
    </w:p>
    <w:p w14:paraId="1D82A742" w14:textId="77777777" w:rsidR="00A15E6B" w:rsidRPr="009301FA" w:rsidRDefault="00A15E6B" w:rsidP="00856649">
      <w:pPr>
        <w:pStyle w:val="WW-ZkladntextIMP"/>
        <w:spacing w:line="240" w:lineRule="auto"/>
        <w:ind w:left="2138" w:hanging="1418"/>
        <w:jc w:val="both"/>
        <w:rPr>
          <w:rFonts w:cs="Times New Roman"/>
          <w:sz w:val="22"/>
          <w:szCs w:val="22"/>
        </w:rPr>
      </w:pPr>
    </w:p>
    <w:p w14:paraId="4B360645" w14:textId="77777777" w:rsidR="00856649" w:rsidRPr="009301FA" w:rsidRDefault="00856649" w:rsidP="00856649">
      <w:pPr>
        <w:pStyle w:val="WW-ZkladntextIMP"/>
        <w:spacing w:line="240" w:lineRule="auto"/>
        <w:jc w:val="both"/>
        <w:rPr>
          <w:rFonts w:cs="Times New Roman"/>
          <w:sz w:val="22"/>
          <w:szCs w:val="22"/>
        </w:rPr>
      </w:pPr>
    </w:p>
    <w:p w14:paraId="729B529D" w14:textId="77777777" w:rsidR="00856649" w:rsidRPr="009301FA" w:rsidRDefault="00856649" w:rsidP="00856649">
      <w:pPr>
        <w:pStyle w:val="WW-ZkladntextIMP"/>
        <w:spacing w:line="240" w:lineRule="auto"/>
        <w:jc w:val="both"/>
        <w:rPr>
          <w:rFonts w:cs="Times New Roman"/>
          <w:sz w:val="22"/>
          <w:szCs w:val="22"/>
        </w:rPr>
      </w:pPr>
    </w:p>
    <w:p w14:paraId="19EC7896" w14:textId="5C7806CD" w:rsidR="00B672B3" w:rsidRPr="009301FA" w:rsidRDefault="00B672B3" w:rsidP="00B672B3">
      <w:pPr>
        <w:tabs>
          <w:tab w:val="left" w:pos="6096"/>
        </w:tabs>
        <w:ind w:right="21"/>
        <w:rPr>
          <w:sz w:val="22"/>
          <w:szCs w:val="22"/>
        </w:rPr>
      </w:pPr>
      <w:r w:rsidRPr="009301FA">
        <w:rPr>
          <w:sz w:val="22"/>
          <w:szCs w:val="22"/>
        </w:rPr>
        <w:t>V Ostravě dne ………………</w:t>
      </w:r>
      <w:r w:rsidRPr="009301FA">
        <w:rPr>
          <w:sz w:val="22"/>
          <w:szCs w:val="22"/>
        </w:rPr>
        <w:tab/>
        <w:t>V ………….. dne ………………</w:t>
      </w:r>
    </w:p>
    <w:p w14:paraId="1FDABF74" w14:textId="77777777" w:rsidR="00B672B3" w:rsidRPr="009301FA" w:rsidRDefault="00B672B3" w:rsidP="00B672B3">
      <w:pPr>
        <w:ind w:left="567" w:right="21" w:hanging="567"/>
        <w:rPr>
          <w:sz w:val="22"/>
          <w:szCs w:val="22"/>
        </w:rPr>
      </w:pPr>
    </w:p>
    <w:p w14:paraId="25EF7805" w14:textId="77777777" w:rsidR="00B672B3" w:rsidRPr="009301FA" w:rsidRDefault="00B672B3" w:rsidP="00B672B3">
      <w:pPr>
        <w:ind w:left="567" w:right="21" w:hanging="567"/>
        <w:rPr>
          <w:sz w:val="22"/>
          <w:szCs w:val="22"/>
        </w:rPr>
      </w:pPr>
    </w:p>
    <w:p w14:paraId="6EDC181A" w14:textId="77777777" w:rsidR="00B672B3" w:rsidRPr="009301FA" w:rsidRDefault="00B672B3" w:rsidP="00B672B3">
      <w:pPr>
        <w:tabs>
          <w:tab w:val="center" w:pos="7655"/>
        </w:tabs>
        <w:ind w:right="21"/>
        <w:rPr>
          <w:sz w:val="22"/>
          <w:szCs w:val="22"/>
        </w:rPr>
      </w:pPr>
      <w:r w:rsidRPr="009301FA">
        <w:rPr>
          <w:sz w:val="22"/>
          <w:szCs w:val="22"/>
        </w:rPr>
        <w:t>………………………………….</w:t>
      </w:r>
      <w:r w:rsidRPr="009301FA">
        <w:rPr>
          <w:sz w:val="22"/>
          <w:szCs w:val="22"/>
        </w:rPr>
        <w:tab/>
        <w:t>………………………………….</w:t>
      </w:r>
    </w:p>
    <w:p w14:paraId="0C9597CF" w14:textId="77777777" w:rsidR="00B672B3" w:rsidRPr="009301FA" w:rsidRDefault="00B672B3" w:rsidP="00B672B3">
      <w:pPr>
        <w:tabs>
          <w:tab w:val="center" w:pos="7655"/>
        </w:tabs>
        <w:ind w:right="21"/>
        <w:rPr>
          <w:i/>
          <w:sz w:val="22"/>
          <w:szCs w:val="22"/>
        </w:rPr>
      </w:pPr>
      <w:r w:rsidRPr="009301FA">
        <w:rPr>
          <w:sz w:val="22"/>
          <w:szCs w:val="22"/>
        </w:rPr>
        <w:t>Ing. Daniel Morys, MBA</w:t>
      </w:r>
      <w:r w:rsidRPr="009301FA">
        <w:rPr>
          <w:sz w:val="22"/>
          <w:szCs w:val="22"/>
        </w:rPr>
        <w:tab/>
        <w:t>oprávněná osoba zhotovitele</w:t>
      </w:r>
    </w:p>
    <w:p w14:paraId="61ED8523" w14:textId="77777777" w:rsidR="00B672B3" w:rsidRPr="009301FA" w:rsidRDefault="00B672B3" w:rsidP="00B672B3">
      <w:pPr>
        <w:tabs>
          <w:tab w:val="center" w:pos="7655"/>
        </w:tabs>
        <w:ind w:right="21"/>
        <w:rPr>
          <w:sz w:val="22"/>
          <w:szCs w:val="22"/>
        </w:rPr>
      </w:pPr>
      <w:r w:rsidRPr="009301FA">
        <w:rPr>
          <w:sz w:val="22"/>
          <w:szCs w:val="22"/>
        </w:rPr>
        <w:t>předseda  představenstva</w:t>
      </w:r>
    </w:p>
    <w:p w14:paraId="70197E9B" w14:textId="5A210D79" w:rsidR="00B672B3" w:rsidRPr="009301FA" w:rsidRDefault="00B672B3" w:rsidP="00B672B3">
      <w:pPr>
        <w:tabs>
          <w:tab w:val="center" w:pos="7655"/>
        </w:tabs>
        <w:ind w:right="21"/>
        <w:rPr>
          <w:sz w:val="22"/>
          <w:szCs w:val="22"/>
        </w:rPr>
      </w:pPr>
    </w:p>
    <w:p w14:paraId="69733713" w14:textId="77777777" w:rsidR="00485F3A" w:rsidRDefault="00485F3A" w:rsidP="00B672B3">
      <w:pPr>
        <w:tabs>
          <w:tab w:val="center" w:pos="7655"/>
        </w:tabs>
        <w:ind w:right="21"/>
        <w:rPr>
          <w:sz w:val="22"/>
          <w:szCs w:val="22"/>
        </w:rPr>
      </w:pPr>
    </w:p>
    <w:p w14:paraId="1D1AF9EB" w14:textId="491C9B00" w:rsidR="00B672B3" w:rsidRPr="009301FA" w:rsidRDefault="00B672B3" w:rsidP="00B672B3">
      <w:pPr>
        <w:tabs>
          <w:tab w:val="center" w:pos="7655"/>
        </w:tabs>
        <w:ind w:right="21"/>
        <w:rPr>
          <w:sz w:val="22"/>
          <w:szCs w:val="22"/>
        </w:rPr>
      </w:pPr>
      <w:r w:rsidRPr="009301FA">
        <w:rPr>
          <w:sz w:val="22"/>
          <w:szCs w:val="22"/>
        </w:rPr>
        <w:t>………………………………….</w:t>
      </w:r>
      <w:r w:rsidRPr="009301FA">
        <w:rPr>
          <w:sz w:val="22"/>
          <w:szCs w:val="22"/>
        </w:rPr>
        <w:tab/>
      </w:r>
    </w:p>
    <w:p w14:paraId="2EF27EB8" w14:textId="77777777" w:rsidR="00B672B3" w:rsidRPr="009301FA" w:rsidRDefault="00B672B3" w:rsidP="00B672B3">
      <w:pPr>
        <w:tabs>
          <w:tab w:val="center" w:pos="7655"/>
        </w:tabs>
        <w:ind w:right="21"/>
        <w:rPr>
          <w:i/>
          <w:sz w:val="22"/>
          <w:szCs w:val="22"/>
        </w:rPr>
      </w:pPr>
      <w:r w:rsidRPr="009301FA">
        <w:rPr>
          <w:sz w:val="22"/>
          <w:szCs w:val="22"/>
        </w:rPr>
        <w:t>Ing. Martin Chovanec</w:t>
      </w:r>
      <w:r w:rsidRPr="009301FA">
        <w:rPr>
          <w:sz w:val="22"/>
          <w:szCs w:val="22"/>
        </w:rPr>
        <w:tab/>
      </w:r>
    </w:p>
    <w:p w14:paraId="3771CD07" w14:textId="18ECC86A" w:rsidR="00A17B97" w:rsidRDefault="00B672B3" w:rsidP="00007E46">
      <w:pPr>
        <w:tabs>
          <w:tab w:val="center" w:pos="7655"/>
        </w:tabs>
        <w:ind w:right="21"/>
        <w:rPr>
          <w:sz w:val="22"/>
          <w:szCs w:val="22"/>
        </w:rPr>
      </w:pPr>
      <w:r w:rsidRPr="009301FA">
        <w:rPr>
          <w:sz w:val="22"/>
          <w:szCs w:val="22"/>
        </w:rPr>
        <w:t>člen představenstva</w:t>
      </w:r>
      <w:r w:rsidRPr="00E56975">
        <w:rPr>
          <w:sz w:val="22"/>
          <w:szCs w:val="22"/>
        </w:rPr>
        <w:t xml:space="preserve"> </w:t>
      </w:r>
    </w:p>
    <w:sectPr w:rsidR="00A17B97" w:rsidSect="00A6535B">
      <w:headerReference w:type="even" r:id="rId14"/>
      <w:headerReference w:type="default" r:id="rId15"/>
      <w:footerReference w:type="even" r:id="rId16"/>
      <w:footerReference w:type="default" r:id="rId17"/>
      <w:pgSz w:w="11906" w:h="16838" w:code="9"/>
      <w:pgMar w:top="1699" w:right="1418" w:bottom="1134" w:left="1418" w:header="426"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C836DC" w14:textId="77777777" w:rsidR="00B90DC3" w:rsidRDefault="00B90DC3">
      <w:r>
        <w:separator/>
      </w:r>
    </w:p>
  </w:endnote>
  <w:endnote w:type="continuationSeparator" w:id="0">
    <w:p w14:paraId="7789E42D" w14:textId="77777777" w:rsidR="00B90DC3" w:rsidRDefault="00B90DC3">
      <w:r>
        <w:continuationSeparator/>
      </w:r>
    </w:p>
  </w:endnote>
  <w:endnote w:type="continuationNotice" w:id="1">
    <w:p w14:paraId="24B815EF" w14:textId="77777777" w:rsidR="00B90DC3" w:rsidRDefault="00B90DC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8C9F17" w14:textId="77777777" w:rsidR="00B32A29" w:rsidRDefault="00B32A29">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57C00993" w14:textId="77777777" w:rsidR="00B32A29" w:rsidRDefault="00B32A29">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855F56" w14:textId="123BB0D1" w:rsidR="00B32A29" w:rsidRDefault="00B32A29" w:rsidP="005267C1">
    <w:pPr>
      <w:pStyle w:val="Zpat"/>
      <w:jc w:val="center"/>
    </w:pPr>
    <w:r w:rsidRPr="004F44E7">
      <w:rPr>
        <w:i/>
        <w:sz w:val="22"/>
        <w:szCs w:val="22"/>
      </w:rPr>
      <w:t xml:space="preserve">Stránka </w:t>
    </w:r>
    <w:r w:rsidRPr="004F44E7">
      <w:rPr>
        <w:i/>
        <w:sz w:val="22"/>
        <w:szCs w:val="22"/>
      </w:rPr>
      <w:fldChar w:fldCharType="begin"/>
    </w:r>
    <w:r w:rsidRPr="004F44E7">
      <w:rPr>
        <w:i/>
        <w:sz w:val="22"/>
        <w:szCs w:val="22"/>
      </w:rPr>
      <w:instrText>PAGE</w:instrText>
    </w:r>
    <w:r w:rsidRPr="004F44E7">
      <w:rPr>
        <w:i/>
        <w:sz w:val="22"/>
        <w:szCs w:val="22"/>
      </w:rPr>
      <w:fldChar w:fldCharType="separate"/>
    </w:r>
    <w:r w:rsidR="00E77A16">
      <w:rPr>
        <w:i/>
        <w:noProof/>
        <w:sz w:val="22"/>
        <w:szCs w:val="22"/>
      </w:rPr>
      <w:t>4</w:t>
    </w:r>
    <w:r w:rsidRPr="004F44E7">
      <w:rPr>
        <w:i/>
        <w:sz w:val="22"/>
        <w:szCs w:val="22"/>
      </w:rPr>
      <w:fldChar w:fldCharType="end"/>
    </w:r>
    <w:r w:rsidRPr="004F44E7">
      <w:rPr>
        <w:i/>
        <w:sz w:val="22"/>
        <w:szCs w:val="22"/>
      </w:rPr>
      <w:t xml:space="preserve"> z </w:t>
    </w:r>
    <w:r w:rsidRPr="004F44E7">
      <w:rPr>
        <w:i/>
        <w:sz w:val="22"/>
        <w:szCs w:val="22"/>
      </w:rPr>
      <w:fldChar w:fldCharType="begin"/>
    </w:r>
    <w:r w:rsidRPr="004F44E7">
      <w:rPr>
        <w:i/>
        <w:sz w:val="22"/>
        <w:szCs w:val="22"/>
      </w:rPr>
      <w:instrText>NUMPAGES</w:instrText>
    </w:r>
    <w:r w:rsidRPr="004F44E7">
      <w:rPr>
        <w:i/>
        <w:sz w:val="22"/>
        <w:szCs w:val="22"/>
      </w:rPr>
      <w:fldChar w:fldCharType="separate"/>
    </w:r>
    <w:r w:rsidR="00E77A16">
      <w:rPr>
        <w:i/>
        <w:noProof/>
        <w:sz w:val="22"/>
        <w:szCs w:val="22"/>
      </w:rPr>
      <w:t>9</w:t>
    </w:r>
    <w:r w:rsidRPr="004F44E7">
      <w:rPr>
        <w:i/>
        <w:sz w:val="22"/>
        <w:szCs w:val="22"/>
      </w:rPr>
      <w:fldChar w:fldCharType="end"/>
    </w:r>
  </w:p>
  <w:p w14:paraId="7FA71884" w14:textId="77777777" w:rsidR="00B32A29" w:rsidRPr="00DF66B3" w:rsidRDefault="00B32A29" w:rsidP="00DF66B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9B8CBB" w14:textId="77777777" w:rsidR="00B90DC3" w:rsidRDefault="00B90DC3">
      <w:r>
        <w:separator/>
      </w:r>
    </w:p>
  </w:footnote>
  <w:footnote w:type="continuationSeparator" w:id="0">
    <w:p w14:paraId="0EE5ABC6" w14:textId="77777777" w:rsidR="00B90DC3" w:rsidRDefault="00B90DC3">
      <w:r>
        <w:continuationSeparator/>
      </w:r>
    </w:p>
  </w:footnote>
  <w:footnote w:type="continuationNotice" w:id="1">
    <w:p w14:paraId="1978159A" w14:textId="77777777" w:rsidR="00B90DC3" w:rsidRDefault="00B90DC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A016E2" w14:textId="77777777" w:rsidR="00B32A29" w:rsidRDefault="00B32A29">
    <w:pPr>
      <w:pStyle w:val="Zhlav"/>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429ABD95" w14:textId="77777777" w:rsidR="00B32A29" w:rsidRDefault="00B32A29">
    <w:pPr>
      <w:pStyle w:val="Zhlav"/>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7D84F2" w14:textId="076513CB" w:rsidR="00B32A29" w:rsidRDefault="00B32A29" w:rsidP="00F9596E">
    <w:pPr>
      <w:pStyle w:val="Zhlav"/>
      <w:ind w:right="360"/>
      <w:jc w:val="center"/>
      <w:rPr>
        <w:noProof/>
        <w:sz w:val="24"/>
        <w:szCs w:val="24"/>
      </w:rPr>
    </w:pPr>
    <w:r>
      <w:rPr>
        <w:noProof/>
        <w:sz w:val="24"/>
        <w:szCs w:val="24"/>
      </w:rPr>
      <w:drawing>
        <wp:inline distT="0" distB="0" distL="0" distR="0" wp14:anchorId="7E7138B0" wp14:editId="5898B3CB">
          <wp:extent cx="1871476" cy="502921"/>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dp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71476" cy="502921"/>
                  </a:xfrm>
                  <a:prstGeom prst="rect">
                    <a:avLst/>
                  </a:prstGeom>
                </pic:spPr>
              </pic:pic>
            </a:graphicData>
          </a:graphic>
        </wp:inline>
      </w:drawing>
    </w:r>
    <w:r w:rsidRPr="00145BD8">
      <w:rPr>
        <w:noProof/>
        <w:sz w:val="24"/>
        <w:szCs w:val="24"/>
      </w:rPr>
      <w:ptab w:relativeTo="margin" w:alignment="center" w:leader="none"/>
    </w:r>
    <w:r w:rsidR="00125863">
      <w:rPr>
        <w:i/>
      </w:rPr>
      <w:t xml:space="preserve">Příloha č. 2 ZD </w:t>
    </w:r>
    <w:r w:rsidR="00F9596E">
      <w:rPr>
        <w:i/>
      </w:rPr>
      <w:t>Obchodní podmínky – závazný text n</w:t>
    </w:r>
    <w:r w:rsidR="00125863">
      <w:rPr>
        <w:i/>
      </w:rPr>
      <w:t>ávrh</w:t>
    </w:r>
    <w:r w:rsidR="00F9596E">
      <w:rPr>
        <w:i/>
      </w:rPr>
      <w:t>u</w:t>
    </w:r>
    <w:r w:rsidR="00125863">
      <w:rPr>
        <w:i/>
      </w:rPr>
      <w:t xml:space="preserve"> </w:t>
    </w:r>
    <w:r w:rsidR="00F9596E">
      <w:rPr>
        <w:i/>
      </w:rPr>
      <w:t>s</w:t>
    </w:r>
    <w:r w:rsidR="00125863">
      <w:rPr>
        <w:i/>
      </w:rPr>
      <w:t>mlouvy o dílo</w:t>
    </w:r>
    <w:r w:rsidRPr="00145BD8">
      <w:rPr>
        <w:noProof/>
        <w:sz w:val="24"/>
        <w:szCs w:val="24"/>
      </w:rP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B"/>
    <w:multiLevelType w:val="multilevel"/>
    <w:tmpl w:val="BB683976"/>
    <w:lvl w:ilvl="0">
      <w:start w:val="1"/>
      <w:numFmt w:val="none"/>
      <w:suff w:val="nothing"/>
      <w:lvlText w:val=""/>
      <w:lvlJc w:val="left"/>
      <w:pPr>
        <w:ind w:left="-1134" w:hanging="708"/>
      </w:pPr>
    </w:lvl>
    <w:lvl w:ilvl="1">
      <w:start w:val="1"/>
      <w:numFmt w:val="decimal"/>
      <w:suff w:val="space"/>
      <w:lvlText w:val="%2."/>
      <w:lvlJc w:val="left"/>
      <w:pPr>
        <w:ind w:left="0" w:firstLine="0"/>
      </w:pPr>
    </w:lvl>
    <w:lvl w:ilvl="2">
      <w:start w:val="1"/>
      <w:numFmt w:val="decimal"/>
      <w:pStyle w:val="Nadpis3"/>
      <w:lvlText w:val="%3."/>
      <w:lvlJc w:val="left"/>
      <w:pPr>
        <w:tabs>
          <w:tab w:val="num" w:pos="0"/>
        </w:tabs>
        <w:ind w:left="1700" w:hanging="708"/>
      </w:pPr>
    </w:lvl>
    <w:lvl w:ilvl="3">
      <w:start w:val="1"/>
      <w:numFmt w:val="lowerLetter"/>
      <w:pStyle w:val="Nadpis4"/>
      <w:lvlText w:val="%4)"/>
      <w:lvlJc w:val="left"/>
      <w:pPr>
        <w:tabs>
          <w:tab w:val="num" w:pos="0"/>
        </w:tabs>
        <w:ind w:left="2408" w:hanging="708"/>
      </w:pPr>
    </w:lvl>
    <w:lvl w:ilvl="4">
      <w:start w:val="1"/>
      <w:numFmt w:val="decimal"/>
      <w:pStyle w:val="Nadpis5"/>
      <w:lvlText w:val="(%5)"/>
      <w:lvlJc w:val="left"/>
      <w:pPr>
        <w:tabs>
          <w:tab w:val="num" w:pos="0"/>
        </w:tabs>
        <w:ind w:left="3116" w:hanging="708"/>
      </w:pPr>
    </w:lvl>
    <w:lvl w:ilvl="5">
      <w:start w:val="1"/>
      <w:numFmt w:val="lowerLetter"/>
      <w:pStyle w:val="Nadpis6"/>
      <w:lvlText w:val="(%6)"/>
      <w:lvlJc w:val="left"/>
      <w:pPr>
        <w:tabs>
          <w:tab w:val="num" w:pos="0"/>
        </w:tabs>
        <w:ind w:left="3824" w:hanging="708"/>
      </w:pPr>
    </w:lvl>
    <w:lvl w:ilvl="6">
      <w:start w:val="1"/>
      <w:numFmt w:val="lowerRoman"/>
      <w:pStyle w:val="Nadpis7"/>
      <w:lvlText w:val="(%7)"/>
      <w:lvlJc w:val="left"/>
      <w:pPr>
        <w:tabs>
          <w:tab w:val="num" w:pos="0"/>
        </w:tabs>
        <w:ind w:left="4532" w:hanging="708"/>
      </w:pPr>
    </w:lvl>
    <w:lvl w:ilvl="7">
      <w:start w:val="1"/>
      <w:numFmt w:val="lowerLetter"/>
      <w:pStyle w:val="Nadpis8"/>
      <w:lvlText w:val="(%8)"/>
      <w:lvlJc w:val="left"/>
      <w:pPr>
        <w:tabs>
          <w:tab w:val="num" w:pos="0"/>
        </w:tabs>
        <w:ind w:left="5240" w:hanging="708"/>
      </w:pPr>
    </w:lvl>
    <w:lvl w:ilvl="8">
      <w:start w:val="1"/>
      <w:numFmt w:val="lowerRoman"/>
      <w:pStyle w:val="Nadpis9"/>
      <w:lvlText w:val="(%9)"/>
      <w:lvlJc w:val="left"/>
      <w:pPr>
        <w:tabs>
          <w:tab w:val="num" w:pos="0"/>
        </w:tabs>
        <w:ind w:left="5948" w:hanging="708"/>
      </w:pPr>
    </w:lvl>
  </w:abstractNum>
  <w:abstractNum w:abstractNumId="1" w15:restartNumberingAfterBreak="0">
    <w:nsid w:val="00893E10"/>
    <w:multiLevelType w:val="hybridMultilevel"/>
    <w:tmpl w:val="3B98C1D4"/>
    <w:lvl w:ilvl="0" w:tplc="157CB3F2">
      <w:start w:val="1"/>
      <w:numFmt w:val="decimal"/>
      <w:lvlText w:val="%1."/>
      <w:lvlJc w:val="left"/>
      <w:pPr>
        <w:ind w:left="720" w:hanging="360"/>
      </w:pPr>
      <w:rPr>
        <w:rFonts w:hint="default"/>
        <w:b w:val="0"/>
        <w:i w:val="0"/>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872AF8"/>
    <w:multiLevelType w:val="hybridMultilevel"/>
    <w:tmpl w:val="316EC2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91B7BB9"/>
    <w:multiLevelType w:val="multilevel"/>
    <w:tmpl w:val="A20C3796"/>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1142"/>
        </w:tabs>
        <w:ind w:left="1142" w:hanging="432"/>
      </w:pPr>
      <w:rPr>
        <w:rFonts w:cs="Times New Roman"/>
        <w:b w:val="0"/>
        <w:i w:val="0"/>
        <w:color w:val="auto"/>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4" w15:restartNumberingAfterBreak="0">
    <w:nsid w:val="0B1271FD"/>
    <w:multiLevelType w:val="hybridMultilevel"/>
    <w:tmpl w:val="A0A80000"/>
    <w:lvl w:ilvl="0" w:tplc="DD8841B2">
      <w:start w:val="1"/>
      <w:numFmt w:val="decimal"/>
      <w:lvlText w:val="5.1.%1."/>
      <w:lvlJc w:val="left"/>
      <w:pPr>
        <w:ind w:left="1429" w:hanging="360"/>
      </w:pPr>
      <w:rPr>
        <w:rFonts w:cs="Times New Roman"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5" w15:restartNumberingAfterBreak="0">
    <w:nsid w:val="0FFA2989"/>
    <w:multiLevelType w:val="multilevel"/>
    <w:tmpl w:val="4F3048B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41F2DA1"/>
    <w:multiLevelType w:val="hybridMultilevel"/>
    <w:tmpl w:val="9C7EFCB2"/>
    <w:lvl w:ilvl="0" w:tplc="A1FA9A00">
      <w:start w:val="1"/>
      <w:numFmt w:val="decimal"/>
      <w:lvlText w:val="13.%1."/>
      <w:lvlJc w:val="left"/>
      <w:pPr>
        <w:ind w:left="720" w:hanging="360"/>
      </w:pPr>
      <w:rPr>
        <w:rFonts w:ascii="Times New Roman" w:hAnsi="Times New Roman"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8C02704"/>
    <w:multiLevelType w:val="multilevel"/>
    <w:tmpl w:val="CF045104"/>
    <w:lvl w:ilvl="0">
      <w:start w:val="1"/>
      <w:numFmt w:val="upperLetter"/>
      <w:lvlText w:val="%1."/>
      <w:lvlJc w:val="left"/>
      <w:pPr>
        <w:ind w:left="360" w:hanging="360"/>
      </w:pPr>
      <w:rPr>
        <w:rFonts w:hint="default"/>
        <w:color w:val="FFFFFF"/>
      </w:rPr>
    </w:lvl>
    <w:lvl w:ilvl="1">
      <w:start w:val="1"/>
      <w:numFmt w:val="decimal"/>
      <w:pStyle w:val="dlo"/>
      <w:lvlText w:val="%2."/>
      <w:lvlJc w:val="left"/>
      <w:pPr>
        <w:ind w:left="720" w:hanging="720"/>
      </w:pPr>
      <w:rPr>
        <w:rFonts w:hint="default"/>
        <w:b w:val="0"/>
        <w:bCs w:val="0"/>
        <w:i w:val="0"/>
        <w:iCs w:val="0"/>
        <w:caps w:val="0"/>
        <w:smallCaps w:val="0"/>
        <w:strike w:val="0"/>
        <w:dstrike w:val="0"/>
        <w:snapToGrid w:val="0"/>
        <w:vanish w:val="0"/>
        <w:color w:val="000000"/>
        <w:spacing w:val="0"/>
        <w:w w:val="0"/>
        <w:kern w:val="0"/>
        <w:position w:val="0"/>
        <w:sz w:val="22"/>
        <w:szCs w:val="22"/>
        <w:u w:val="none"/>
        <w:vertAlign w:val="baseline"/>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1BAD740C"/>
    <w:multiLevelType w:val="hybridMultilevel"/>
    <w:tmpl w:val="75CECD7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EEC6FAF"/>
    <w:multiLevelType w:val="hybridMultilevel"/>
    <w:tmpl w:val="96D61AAA"/>
    <w:lvl w:ilvl="0" w:tplc="B796A2DE">
      <w:numFmt w:val="bullet"/>
      <w:lvlText w:val="-"/>
      <w:lvlJc w:val="left"/>
      <w:pPr>
        <w:ind w:left="1069" w:hanging="360"/>
      </w:pPr>
      <w:rPr>
        <w:rFonts w:ascii="Times New Roman" w:eastAsia="Calibri" w:hAnsi="Times New Roman"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0" w15:restartNumberingAfterBreak="0">
    <w:nsid w:val="23AA6F7E"/>
    <w:multiLevelType w:val="multilevel"/>
    <w:tmpl w:val="DF541CDA"/>
    <w:lvl w:ilvl="0">
      <w:start w:val="1"/>
      <w:numFmt w:val="decimal"/>
      <w:lvlText w:val="%1."/>
      <w:lvlJc w:val="left"/>
      <w:pPr>
        <w:ind w:left="360" w:hanging="360"/>
      </w:pPr>
      <w:rPr>
        <w:rFonts w:hint="default"/>
        <w:b/>
        <w:u w:val="none"/>
      </w:rPr>
    </w:lvl>
    <w:lvl w:ilvl="1">
      <w:start w:val="1"/>
      <w:numFmt w:val="decimal"/>
      <w:lvlText w:val="%1.%2."/>
      <w:lvlJc w:val="left"/>
      <w:pPr>
        <w:ind w:left="4260" w:hanging="432"/>
      </w:pPr>
      <w:rPr>
        <w:rFonts w:hint="default"/>
        <w:b/>
        <w:i w:val="0"/>
        <w:sz w:val="22"/>
        <w:szCs w:val="22"/>
        <w:u w:val="none"/>
      </w:rPr>
    </w:lvl>
    <w:lvl w:ilvl="2">
      <w:start w:val="1"/>
      <w:numFmt w:val="decimal"/>
      <w:lvlText w:val="%1.%2.%3."/>
      <w:lvlJc w:val="left"/>
      <w:pPr>
        <w:ind w:left="1224" w:hanging="504"/>
      </w:pPr>
      <w:rPr>
        <w:rFonts w:hint="default"/>
        <w:b/>
        <w:u w:val="none"/>
      </w:rPr>
    </w:lvl>
    <w:lvl w:ilvl="3">
      <w:start w:val="1"/>
      <w:numFmt w:val="decimal"/>
      <w:lvlText w:val="%1.%2.%3.%4."/>
      <w:lvlJc w:val="left"/>
      <w:pPr>
        <w:ind w:left="1728" w:hanging="648"/>
      </w:pPr>
      <w:rPr>
        <w:rFonts w:hint="default"/>
        <w:b/>
        <w:u w:val="none"/>
      </w:rPr>
    </w:lvl>
    <w:lvl w:ilvl="4">
      <w:start w:val="1"/>
      <w:numFmt w:val="decimal"/>
      <w:lvlText w:val="%1.%2.%3.%4.%5."/>
      <w:lvlJc w:val="left"/>
      <w:pPr>
        <w:ind w:left="2232" w:hanging="792"/>
      </w:pPr>
      <w:rPr>
        <w:rFonts w:hint="default"/>
        <w:b/>
        <w:u w:val="none"/>
      </w:rPr>
    </w:lvl>
    <w:lvl w:ilvl="5">
      <w:start w:val="1"/>
      <w:numFmt w:val="decimal"/>
      <w:lvlText w:val="%1.%2.%3.%4.%5.%6."/>
      <w:lvlJc w:val="left"/>
      <w:pPr>
        <w:ind w:left="2736" w:hanging="936"/>
      </w:pPr>
      <w:rPr>
        <w:rFonts w:hint="default"/>
        <w:b/>
        <w:u w:val="none"/>
      </w:rPr>
    </w:lvl>
    <w:lvl w:ilvl="6">
      <w:start w:val="1"/>
      <w:numFmt w:val="decimal"/>
      <w:lvlText w:val="%1.%2.%3.%4.%5.%6.%7."/>
      <w:lvlJc w:val="left"/>
      <w:pPr>
        <w:ind w:left="3240" w:hanging="1080"/>
      </w:pPr>
      <w:rPr>
        <w:rFonts w:hint="default"/>
        <w:b/>
        <w:u w:val="none"/>
      </w:rPr>
    </w:lvl>
    <w:lvl w:ilvl="7">
      <w:start w:val="1"/>
      <w:numFmt w:val="decimal"/>
      <w:lvlText w:val="%1.%2.%3.%4.%5.%6.%7.%8."/>
      <w:lvlJc w:val="left"/>
      <w:pPr>
        <w:ind w:left="3744" w:hanging="1224"/>
      </w:pPr>
      <w:rPr>
        <w:rFonts w:hint="default"/>
        <w:b/>
        <w:u w:val="none"/>
      </w:rPr>
    </w:lvl>
    <w:lvl w:ilvl="8">
      <w:start w:val="1"/>
      <w:numFmt w:val="decimal"/>
      <w:lvlText w:val="%1.%2.%3.%4.%5.%6.%7.%8.%9."/>
      <w:lvlJc w:val="left"/>
      <w:pPr>
        <w:ind w:left="4320" w:hanging="1440"/>
      </w:pPr>
      <w:rPr>
        <w:rFonts w:hint="default"/>
        <w:b/>
        <w:u w:val="none"/>
      </w:rPr>
    </w:lvl>
  </w:abstractNum>
  <w:abstractNum w:abstractNumId="11" w15:restartNumberingAfterBreak="0">
    <w:nsid w:val="2478537E"/>
    <w:multiLevelType w:val="hybridMultilevel"/>
    <w:tmpl w:val="BD724946"/>
    <w:lvl w:ilvl="0" w:tplc="04050011">
      <w:start w:val="1"/>
      <w:numFmt w:val="decimal"/>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2" w15:restartNumberingAfterBreak="0">
    <w:nsid w:val="2B701828"/>
    <w:multiLevelType w:val="hybridMultilevel"/>
    <w:tmpl w:val="D6FC12E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1D85F43"/>
    <w:multiLevelType w:val="hybridMultilevel"/>
    <w:tmpl w:val="69AC805A"/>
    <w:lvl w:ilvl="0" w:tplc="09322682">
      <w:start w:val="1"/>
      <w:numFmt w:val="upperRoman"/>
      <w:lvlText w:val="%1."/>
      <w:lvlJc w:val="left"/>
      <w:pPr>
        <w:ind w:left="1145" w:hanging="720"/>
      </w:pPr>
      <w:rPr>
        <w:rFonts w:hint="default"/>
      </w:rPr>
    </w:lvl>
    <w:lvl w:ilvl="1" w:tplc="61268490">
      <w:start w:val="1"/>
      <w:numFmt w:val="lowerLetter"/>
      <w:lvlText w:val="%2)"/>
      <w:lvlJc w:val="left"/>
      <w:pPr>
        <w:ind w:left="1505" w:hanging="360"/>
      </w:pPr>
      <w:rPr>
        <w:rFonts w:hint="default"/>
        <w:b w:val="0"/>
      </w:r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14" w15:restartNumberingAfterBreak="0">
    <w:nsid w:val="3B294F17"/>
    <w:multiLevelType w:val="hybridMultilevel"/>
    <w:tmpl w:val="B5D06BE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5" w15:restartNumberingAfterBreak="0">
    <w:nsid w:val="3DF642B4"/>
    <w:multiLevelType w:val="hybridMultilevel"/>
    <w:tmpl w:val="65FA98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23642D8"/>
    <w:multiLevelType w:val="hybridMultilevel"/>
    <w:tmpl w:val="22A68726"/>
    <w:lvl w:ilvl="0" w:tplc="1786D274">
      <w:start w:val="3"/>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52B431E"/>
    <w:multiLevelType w:val="hybridMultilevel"/>
    <w:tmpl w:val="3FF03ECC"/>
    <w:lvl w:ilvl="0" w:tplc="2C806F4E">
      <w:numFmt w:val="bullet"/>
      <w:lvlText w:val="-"/>
      <w:lvlJc w:val="left"/>
      <w:pPr>
        <w:tabs>
          <w:tab w:val="num" w:pos="2088"/>
        </w:tabs>
        <w:ind w:left="2088" w:hanging="360"/>
      </w:pPr>
      <w:rPr>
        <w:rFonts w:ascii="Times New Roman" w:eastAsia="Times New Roman" w:hAnsi="Times New Roman" w:cs="Times New Roman" w:hint="default"/>
      </w:rPr>
    </w:lvl>
    <w:lvl w:ilvl="1" w:tplc="04050001">
      <w:start w:val="1"/>
      <w:numFmt w:val="bullet"/>
      <w:lvlText w:val=""/>
      <w:lvlJc w:val="left"/>
      <w:pPr>
        <w:tabs>
          <w:tab w:val="num" w:pos="2136"/>
        </w:tabs>
        <w:ind w:left="2136" w:hanging="360"/>
      </w:pPr>
      <w:rPr>
        <w:rFonts w:ascii="Symbol" w:hAnsi="Symbol"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8" w15:restartNumberingAfterBreak="0">
    <w:nsid w:val="46A26D85"/>
    <w:multiLevelType w:val="multilevel"/>
    <w:tmpl w:val="B4D4A98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71E0722"/>
    <w:multiLevelType w:val="multilevel"/>
    <w:tmpl w:val="FEC8F1D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7D041BA"/>
    <w:multiLevelType w:val="multilevel"/>
    <w:tmpl w:val="5A303AA2"/>
    <w:lvl w:ilvl="0">
      <w:start w:val="1"/>
      <w:numFmt w:val="upperRoman"/>
      <w:suff w:val="space"/>
      <w:lvlText w:val="%1."/>
      <w:lvlJc w:val="right"/>
      <w:pPr>
        <w:ind w:left="2977" w:firstLine="284"/>
      </w:pPr>
      <w:rPr>
        <w:rFonts w:hint="default"/>
        <w:b/>
      </w:rPr>
    </w:lvl>
    <w:lvl w:ilvl="1">
      <w:start w:val="1"/>
      <w:numFmt w:val="decimal"/>
      <w:isLgl/>
      <w:suff w:val="space"/>
      <w:lvlText w:val="%1.%2."/>
      <w:lvlJc w:val="left"/>
      <w:pPr>
        <w:ind w:left="425" w:hanging="42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85E7CA3"/>
    <w:multiLevelType w:val="hybridMultilevel"/>
    <w:tmpl w:val="5826390E"/>
    <w:lvl w:ilvl="0" w:tplc="4C48F6D8">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2" w15:restartNumberingAfterBreak="0">
    <w:nsid w:val="48F52D1E"/>
    <w:multiLevelType w:val="multilevel"/>
    <w:tmpl w:val="EBD27ACE"/>
    <w:lvl w:ilvl="0">
      <w:start w:val="13"/>
      <w:numFmt w:val="upperRoman"/>
      <w:lvlText w:val="%1."/>
      <w:lvlJc w:val="left"/>
      <w:pPr>
        <w:ind w:left="3845" w:hanging="300"/>
      </w:pPr>
      <w:rPr>
        <w:rFonts w:cs="Times New Roman" w:hint="default"/>
        <w:b/>
      </w:rPr>
    </w:lvl>
    <w:lvl w:ilvl="1">
      <w:start w:val="1"/>
      <w:numFmt w:val="decimal"/>
      <w:lvlText w:val="12.%2."/>
      <w:lvlJc w:val="left"/>
      <w:pPr>
        <w:ind w:left="502" w:hanging="360"/>
      </w:pPr>
      <w:rPr>
        <w:rFonts w:ascii="Times New Roman" w:hAnsi="Times New Roman" w:hint="default"/>
        <w:b w:val="0"/>
        <w:i w:val="0"/>
        <w:color w:val="auto"/>
        <w:sz w:val="22"/>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3" w15:restartNumberingAfterBreak="0">
    <w:nsid w:val="4B01252D"/>
    <w:multiLevelType w:val="multilevel"/>
    <w:tmpl w:val="A70E3C82"/>
    <w:styleLink w:val="Styl1"/>
    <w:lvl w:ilvl="0">
      <w:start w:val="1"/>
      <w:numFmt w:val="decimal"/>
      <w:lvlText w:val="%1."/>
      <w:lvlJc w:val="left"/>
      <w:pPr>
        <w:ind w:left="720" w:hanging="360"/>
      </w:pPr>
      <w:rPr>
        <w:rFonts w:hint="default"/>
      </w:rPr>
    </w:lvl>
    <w:lvl w:ilvl="1">
      <w:start w:val="2"/>
      <w:numFmt w:val="bullet"/>
      <w:lvlText w:val="-"/>
      <w:lvlJc w:val="left"/>
      <w:pPr>
        <w:ind w:left="1440" w:hanging="360"/>
      </w:pPr>
      <w:rPr>
        <w:rFonts w:ascii="Times New Roman" w:eastAsia="Times New Roman" w:hAnsi="Times New Roman" w:cs="Times New Roman"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4F2177E3"/>
    <w:multiLevelType w:val="hybridMultilevel"/>
    <w:tmpl w:val="45925C68"/>
    <w:lvl w:ilvl="0" w:tplc="0405000F">
      <w:start w:val="1"/>
      <w:numFmt w:val="decimal"/>
      <w:lvlText w:val="%1."/>
      <w:lvlJc w:val="left"/>
      <w:pPr>
        <w:tabs>
          <w:tab w:val="num" w:pos="644"/>
        </w:tabs>
        <w:ind w:left="644" w:hanging="360"/>
      </w:pPr>
      <w:rPr>
        <w:rFonts w:hint="default"/>
      </w:rPr>
    </w:lvl>
    <w:lvl w:ilvl="1" w:tplc="04050019" w:tentative="1">
      <w:start w:val="1"/>
      <w:numFmt w:val="lowerLetter"/>
      <w:lvlText w:val="%2."/>
      <w:lvlJc w:val="left"/>
      <w:pPr>
        <w:tabs>
          <w:tab w:val="num" w:pos="1364"/>
        </w:tabs>
        <w:ind w:left="1364" w:hanging="360"/>
      </w:pPr>
    </w:lvl>
    <w:lvl w:ilvl="2" w:tplc="0405001B" w:tentative="1">
      <w:start w:val="1"/>
      <w:numFmt w:val="lowerRoman"/>
      <w:lvlText w:val="%3."/>
      <w:lvlJc w:val="right"/>
      <w:pPr>
        <w:tabs>
          <w:tab w:val="num" w:pos="2084"/>
        </w:tabs>
        <w:ind w:left="2084" w:hanging="180"/>
      </w:pPr>
    </w:lvl>
    <w:lvl w:ilvl="3" w:tplc="0405000F" w:tentative="1">
      <w:start w:val="1"/>
      <w:numFmt w:val="decimal"/>
      <w:lvlText w:val="%4."/>
      <w:lvlJc w:val="left"/>
      <w:pPr>
        <w:tabs>
          <w:tab w:val="num" w:pos="2804"/>
        </w:tabs>
        <w:ind w:left="2804" w:hanging="360"/>
      </w:pPr>
    </w:lvl>
    <w:lvl w:ilvl="4" w:tplc="04050019" w:tentative="1">
      <w:start w:val="1"/>
      <w:numFmt w:val="lowerLetter"/>
      <w:lvlText w:val="%5."/>
      <w:lvlJc w:val="left"/>
      <w:pPr>
        <w:tabs>
          <w:tab w:val="num" w:pos="3524"/>
        </w:tabs>
        <w:ind w:left="3524" w:hanging="360"/>
      </w:pPr>
    </w:lvl>
    <w:lvl w:ilvl="5" w:tplc="0405001B" w:tentative="1">
      <w:start w:val="1"/>
      <w:numFmt w:val="lowerRoman"/>
      <w:lvlText w:val="%6."/>
      <w:lvlJc w:val="right"/>
      <w:pPr>
        <w:tabs>
          <w:tab w:val="num" w:pos="4244"/>
        </w:tabs>
        <w:ind w:left="4244" w:hanging="180"/>
      </w:pPr>
    </w:lvl>
    <w:lvl w:ilvl="6" w:tplc="0405000F" w:tentative="1">
      <w:start w:val="1"/>
      <w:numFmt w:val="decimal"/>
      <w:lvlText w:val="%7."/>
      <w:lvlJc w:val="left"/>
      <w:pPr>
        <w:tabs>
          <w:tab w:val="num" w:pos="4964"/>
        </w:tabs>
        <w:ind w:left="4964" w:hanging="360"/>
      </w:pPr>
    </w:lvl>
    <w:lvl w:ilvl="7" w:tplc="04050019" w:tentative="1">
      <w:start w:val="1"/>
      <w:numFmt w:val="lowerLetter"/>
      <w:lvlText w:val="%8."/>
      <w:lvlJc w:val="left"/>
      <w:pPr>
        <w:tabs>
          <w:tab w:val="num" w:pos="5684"/>
        </w:tabs>
        <w:ind w:left="5684" w:hanging="360"/>
      </w:pPr>
    </w:lvl>
    <w:lvl w:ilvl="8" w:tplc="0405001B" w:tentative="1">
      <w:start w:val="1"/>
      <w:numFmt w:val="lowerRoman"/>
      <w:lvlText w:val="%9."/>
      <w:lvlJc w:val="right"/>
      <w:pPr>
        <w:tabs>
          <w:tab w:val="num" w:pos="6404"/>
        </w:tabs>
        <w:ind w:left="6404" w:hanging="180"/>
      </w:pPr>
    </w:lvl>
  </w:abstractNum>
  <w:abstractNum w:abstractNumId="25" w15:restartNumberingAfterBreak="0">
    <w:nsid w:val="503A093B"/>
    <w:multiLevelType w:val="multilevel"/>
    <w:tmpl w:val="1E200D2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50"/>
        </w:tabs>
        <w:ind w:left="450" w:hanging="360"/>
      </w:pPr>
      <w:rPr>
        <w:rFonts w:ascii="Times New Roman" w:hAnsi="Times New Roman" w:cs="Times New Roman"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26" w15:restartNumberingAfterBreak="0">
    <w:nsid w:val="51515EB4"/>
    <w:multiLevelType w:val="hybridMultilevel"/>
    <w:tmpl w:val="797AA8C0"/>
    <w:lvl w:ilvl="0" w:tplc="3A923B64">
      <w:start w:val="1"/>
      <w:numFmt w:val="lowerLetter"/>
      <w:lvlText w:val="%1)"/>
      <w:lvlJc w:val="left"/>
      <w:pPr>
        <w:ind w:left="1429" w:hanging="360"/>
      </w:pPr>
      <w:rPr>
        <w:rFonts w:hint="default"/>
        <w:b w:val="0"/>
        <w:sz w:val="22"/>
        <w:szCs w:val="22"/>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7" w15:restartNumberingAfterBreak="0">
    <w:nsid w:val="52DF0E20"/>
    <w:multiLevelType w:val="multilevel"/>
    <w:tmpl w:val="0E38F3F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6D02FDD"/>
    <w:multiLevelType w:val="multilevel"/>
    <w:tmpl w:val="B680D86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8D11414"/>
    <w:multiLevelType w:val="hybridMultilevel"/>
    <w:tmpl w:val="14F8BD0E"/>
    <w:lvl w:ilvl="0" w:tplc="27FEC2A0">
      <w:numFmt w:val="bullet"/>
      <w:lvlText w:val="-"/>
      <w:lvlJc w:val="left"/>
      <w:pPr>
        <w:ind w:left="720" w:hanging="360"/>
      </w:pPr>
      <w:rPr>
        <w:rFonts w:ascii="Times New Roman" w:hAnsi="Times New Roman" w:hint="default"/>
        <w:b w:val="0"/>
        <w:i w:val="0"/>
        <w:sz w:val="22"/>
        <w:u w:color="365F91" w:themeColor="accent1" w:themeShade="BF"/>
      </w:rPr>
    </w:lvl>
    <w:lvl w:ilvl="1" w:tplc="EABCDC18" w:tentative="1">
      <w:start w:val="1"/>
      <w:numFmt w:val="bullet"/>
      <w:lvlText w:val="o"/>
      <w:lvlJc w:val="left"/>
      <w:pPr>
        <w:ind w:left="1440" w:hanging="360"/>
      </w:pPr>
      <w:rPr>
        <w:rFonts w:ascii="Courier New" w:hAnsi="Courier New" w:cs="Courier New" w:hint="default"/>
      </w:rPr>
    </w:lvl>
    <w:lvl w:ilvl="2" w:tplc="4136404E" w:tentative="1">
      <w:start w:val="1"/>
      <w:numFmt w:val="bullet"/>
      <w:lvlText w:val=""/>
      <w:lvlJc w:val="left"/>
      <w:pPr>
        <w:ind w:left="2160" w:hanging="360"/>
      </w:pPr>
      <w:rPr>
        <w:rFonts w:ascii="Wingdings" w:hAnsi="Wingdings" w:hint="default"/>
      </w:rPr>
    </w:lvl>
    <w:lvl w:ilvl="3" w:tplc="7C1486FE" w:tentative="1">
      <w:start w:val="1"/>
      <w:numFmt w:val="bullet"/>
      <w:lvlText w:val=""/>
      <w:lvlJc w:val="left"/>
      <w:pPr>
        <w:ind w:left="2880" w:hanging="360"/>
      </w:pPr>
      <w:rPr>
        <w:rFonts w:ascii="Symbol" w:hAnsi="Symbol" w:hint="default"/>
      </w:rPr>
    </w:lvl>
    <w:lvl w:ilvl="4" w:tplc="3296F8BE" w:tentative="1">
      <w:start w:val="1"/>
      <w:numFmt w:val="bullet"/>
      <w:lvlText w:val="o"/>
      <w:lvlJc w:val="left"/>
      <w:pPr>
        <w:ind w:left="3600" w:hanging="360"/>
      </w:pPr>
      <w:rPr>
        <w:rFonts w:ascii="Courier New" w:hAnsi="Courier New" w:cs="Courier New" w:hint="default"/>
      </w:rPr>
    </w:lvl>
    <w:lvl w:ilvl="5" w:tplc="4A38CCD4" w:tentative="1">
      <w:start w:val="1"/>
      <w:numFmt w:val="bullet"/>
      <w:lvlText w:val=""/>
      <w:lvlJc w:val="left"/>
      <w:pPr>
        <w:ind w:left="4320" w:hanging="360"/>
      </w:pPr>
      <w:rPr>
        <w:rFonts w:ascii="Wingdings" w:hAnsi="Wingdings" w:hint="default"/>
      </w:rPr>
    </w:lvl>
    <w:lvl w:ilvl="6" w:tplc="75607814" w:tentative="1">
      <w:start w:val="1"/>
      <w:numFmt w:val="bullet"/>
      <w:lvlText w:val=""/>
      <w:lvlJc w:val="left"/>
      <w:pPr>
        <w:ind w:left="5040" w:hanging="360"/>
      </w:pPr>
      <w:rPr>
        <w:rFonts w:ascii="Symbol" w:hAnsi="Symbol" w:hint="default"/>
      </w:rPr>
    </w:lvl>
    <w:lvl w:ilvl="7" w:tplc="F2C29E98" w:tentative="1">
      <w:start w:val="1"/>
      <w:numFmt w:val="bullet"/>
      <w:lvlText w:val="o"/>
      <w:lvlJc w:val="left"/>
      <w:pPr>
        <w:ind w:left="5760" w:hanging="360"/>
      </w:pPr>
      <w:rPr>
        <w:rFonts w:ascii="Courier New" w:hAnsi="Courier New" w:cs="Courier New" w:hint="default"/>
      </w:rPr>
    </w:lvl>
    <w:lvl w:ilvl="8" w:tplc="D21E72CA" w:tentative="1">
      <w:start w:val="1"/>
      <w:numFmt w:val="bullet"/>
      <w:lvlText w:val=""/>
      <w:lvlJc w:val="left"/>
      <w:pPr>
        <w:ind w:left="6480" w:hanging="360"/>
      </w:pPr>
      <w:rPr>
        <w:rFonts w:ascii="Wingdings" w:hAnsi="Wingdings" w:hint="default"/>
      </w:rPr>
    </w:lvl>
  </w:abstractNum>
  <w:abstractNum w:abstractNumId="30" w15:restartNumberingAfterBreak="0">
    <w:nsid w:val="598626CB"/>
    <w:multiLevelType w:val="multilevel"/>
    <w:tmpl w:val="45DEDD4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D3222FE"/>
    <w:multiLevelType w:val="multilevel"/>
    <w:tmpl w:val="EBE091A8"/>
    <w:lvl w:ilvl="0">
      <w:start w:val="5"/>
      <w:numFmt w:val="upperRoman"/>
      <w:lvlText w:val="%1."/>
      <w:lvlJc w:val="left"/>
      <w:pPr>
        <w:tabs>
          <w:tab w:val="num" w:pos="720"/>
        </w:tabs>
        <w:ind w:left="720" w:hanging="72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2" w15:restartNumberingAfterBreak="0">
    <w:nsid w:val="6AB1473F"/>
    <w:multiLevelType w:val="hybridMultilevel"/>
    <w:tmpl w:val="0164B1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B92193E"/>
    <w:multiLevelType w:val="hybridMultilevel"/>
    <w:tmpl w:val="8C806C3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2AB5358"/>
    <w:multiLevelType w:val="multilevel"/>
    <w:tmpl w:val="11D6BACA"/>
    <w:lvl w:ilvl="0">
      <w:start w:val="10"/>
      <w:numFmt w:val="decimal"/>
      <w:lvlText w:val="%1."/>
      <w:lvlJc w:val="left"/>
      <w:pPr>
        <w:ind w:left="480" w:hanging="480"/>
      </w:pPr>
      <w:rPr>
        <w:rFonts w:hint="default"/>
        <w:i w:val="0"/>
      </w:rPr>
    </w:lvl>
    <w:lvl w:ilvl="1">
      <w:start w:val="1"/>
      <w:numFmt w:val="decimal"/>
      <w:lvlText w:val="%1.%2."/>
      <w:lvlJc w:val="left"/>
      <w:pPr>
        <w:ind w:left="1185" w:hanging="48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5" w15:restartNumberingAfterBreak="0">
    <w:nsid w:val="796723EA"/>
    <w:multiLevelType w:val="hybridMultilevel"/>
    <w:tmpl w:val="1CE6ECD2"/>
    <w:lvl w:ilvl="0" w:tplc="0405000F">
      <w:start w:val="1"/>
      <w:numFmt w:val="decimal"/>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6" w15:restartNumberingAfterBreak="0">
    <w:nsid w:val="7BD97830"/>
    <w:multiLevelType w:val="multilevel"/>
    <w:tmpl w:val="C7663D4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25"/>
  </w:num>
  <w:num w:numId="3">
    <w:abstractNumId w:val="18"/>
  </w:num>
  <w:num w:numId="4">
    <w:abstractNumId w:val="23"/>
  </w:num>
  <w:num w:numId="5">
    <w:abstractNumId w:val="36"/>
  </w:num>
  <w:num w:numId="6">
    <w:abstractNumId w:val="27"/>
  </w:num>
  <w:num w:numId="7">
    <w:abstractNumId w:val="2"/>
  </w:num>
  <w:num w:numId="8">
    <w:abstractNumId w:val="28"/>
  </w:num>
  <w:num w:numId="9">
    <w:abstractNumId w:val="30"/>
  </w:num>
  <w:num w:numId="10">
    <w:abstractNumId w:val="5"/>
  </w:num>
  <w:num w:numId="11">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5"/>
  </w:num>
  <w:num w:numId="13">
    <w:abstractNumId w:val="32"/>
  </w:num>
  <w:num w:numId="14">
    <w:abstractNumId w:val="15"/>
  </w:num>
  <w:num w:numId="15">
    <w:abstractNumId w:val="24"/>
  </w:num>
  <w:num w:numId="16">
    <w:abstractNumId w:val="1"/>
  </w:num>
  <w:num w:numId="17">
    <w:abstractNumId w:val="19"/>
  </w:num>
  <w:num w:numId="18">
    <w:abstractNumId w:val="3"/>
  </w:num>
  <w:num w:numId="19">
    <w:abstractNumId w:val="9"/>
  </w:num>
  <w:num w:numId="20">
    <w:abstractNumId w:val="10"/>
  </w:num>
  <w:num w:numId="21">
    <w:abstractNumId w:val="16"/>
  </w:num>
  <w:num w:numId="22">
    <w:abstractNumId w:val="8"/>
  </w:num>
  <w:num w:numId="23">
    <w:abstractNumId w:val="12"/>
  </w:num>
  <w:num w:numId="24">
    <w:abstractNumId w:val="22"/>
  </w:num>
  <w:num w:numId="25">
    <w:abstractNumId w:val="6"/>
  </w:num>
  <w:num w:numId="26">
    <w:abstractNumId w:val="14"/>
  </w:num>
  <w:num w:numId="27">
    <w:abstractNumId w:val="26"/>
  </w:num>
  <w:num w:numId="28">
    <w:abstractNumId w:val="4"/>
  </w:num>
  <w:num w:numId="29">
    <w:abstractNumId w:val="29"/>
  </w:num>
  <w:num w:numId="30">
    <w:abstractNumId w:val="20"/>
  </w:num>
  <w:num w:numId="31">
    <w:abstractNumId w:val="34"/>
  </w:num>
  <w:num w:numId="32">
    <w:abstractNumId w:val="7"/>
  </w:num>
  <w:num w:numId="33">
    <w:abstractNumId w:val="13"/>
  </w:num>
  <w:num w:numId="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3"/>
  </w:num>
  <w:num w:numId="36">
    <w:abstractNumId w:val="31"/>
  </w:num>
  <w:num w:numId="37">
    <w:abstractNumId w:val="11"/>
  </w:num>
  <w:num w:numId="38">
    <w:abstractNumId w:val="21"/>
  </w:num>
  <w:numIdMacAtCleanup w:val="1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ilan Friedrich">
    <w15:presenceInfo w15:providerId="AD" w15:userId="S::Friedrich@mt-legal.com::3cfebed5-357c-4654-bc1b-dc3c9967a17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trackRevisions/>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00EA"/>
    <w:rsid w:val="000038CB"/>
    <w:rsid w:val="00004921"/>
    <w:rsid w:val="00005562"/>
    <w:rsid w:val="00005DA0"/>
    <w:rsid w:val="00006CA2"/>
    <w:rsid w:val="00007E46"/>
    <w:rsid w:val="00010621"/>
    <w:rsid w:val="0001081D"/>
    <w:rsid w:val="0001145B"/>
    <w:rsid w:val="00012E2F"/>
    <w:rsid w:val="000154EE"/>
    <w:rsid w:val="00015AB4"/>
    <w:rsid w:val="00016545"/>
    <w:rsid w:val="00020FA1"/>
    <w:rsid w:val="00020FA6"/>
    <w:rsid w:val="00021739"/>
    <w:rsid w:val="00023009"/>
    <w:rsid w:val="0002668D"/>
    <w:rsid w:val="00026BA8"/>
    <w:rsid w:val="00030C35"/>
    <w:rsid w:val="000313F1"/>
    <w:rsid w:val="00033BB7"/>
    <w:rsid w:val="000353C2"/>
    <w:rsid w:val="0003556F"/>
    <w:rsid w:val="000368E9"/>
    <w:rsid w:val="0003766E"/>
    <w:rsid w:val="00045748"/>
    <w:rsid w:val="0004582A"/>
    <w:rsid w:val="00045906"/>
    <w:rsid w:val="00047392"/>
    <w:rsid w:val="00047DE1"/>
    <w:rsid w:val="00052D88"/>
    <w:rsid w:val="0005328A"/>
    <w:rsid w:val="00054045"/>
    <w:rsid w:val="00055CA1"/>
    <w:rsid w:val="000566A5"/>
    <w:rsid w:val="00056FF5"/>
    <w:rsid w:val="00061685"/>
    <w:rsid w:val="00065C48"/>
    <w:rsid w:val="00066943"/>
    <w:rsid w:val="000717B3"/>
    <w:rsid w:val="000738A8"/>
    <w:rsid w:val="0008594F"/>
    <w:rsid w:val="00086CE0"/>
    <w:rsid w:val="00090129"/>
    <w:rsid w:val="00091D41"/>
    <w:rsid w:val="0009299F"/>
    <w:rsid w:val="0009506C"/>
    <w:rsid w:val="000950FC"/>
    <w:rsid w:val="0009635C"/>
    <w:rsid w:val="00096522"/>
    <w:rsid w:val="00097664"/>
    <w:rsid w:val="00097802"/>
    <w:rsid w:val="000A18FC"/>
    <w:rsid w:val="000A67A2"/>
    <w:rsid w:val="000B1465"/>
    <w:rsid w:val="000B1F9F"/>
    <w:rsid w:val="000B377D"/>
    <w:rsid w:val="000B4C40"/>
    <w:rsid w:val="000B4FC2"/>
    <w:rsid w:val="000B65FC"/>
    <w:rsid w:val="000C4744"/>
    <w:rsid w:val="000C518B"/>
    <w:rsid w:val="000C5D90"/>
    <w:rsid w:val="000C5F41"/>
    <w:rsid w:val="000D150C"/>
    <w:rsid w:val="000D1E74"/>
    <w:rsid w:val="000D4181"/>
    <w:rsid w:val="000D73B7"/>
    <w:rsid w:val="000E46C3"/>
    <w:rsid w:val="000F15AC"/>
    <w:rsid w:val="000F189D"/>
    <w:rsid w:val="000F2DEB"/>
    <w:rsid w:val="00101586"/>
    <w:rsid w:val="0010365B"/>
    <w:rsid w:val="00110028"/>
    <w:rsid w:val="00111A1D"/>
    <w:rsid w:val="00115218"/>
    <w:rsid w:val="001158B3"/>
    <w:rsid w:val="00115E00"/>
    <w:rsid w:val="00116CB4"/>
    <w:rsid w:val="00121199"/>
    <w:rsid w:val="0012147D"/>
    <w:rsid w:val="00124E37"/>
    <w:rsid w:val="0012556C"/>
    <w:rsid w:val="00125863"/>
    <w:rsid w:val="0013079E"/>
    <w:rsid w:val="001325AE"/>
    <w:rsid w:val="001340B4"/>
    <w:rsid w:val="00136858"/>
    <w:rsid w:val="0013692D"/>
    <w:rsid w:val="00137052"/>
    <w:rsid w:val="0014066F"/>
    <w:rsid w:val="00141FF8"/>
    <w:rsid w:val="0014347D"/>
    <w:rsid w:val="00143A36"/>
    <w:rsid w:val="00144148"/>
    <w:rsid w:val="00145658"/>
    <w:rsid w:val="00145BD8"/>
    <w:rsid w:val="00146DE5"/>
    <w:rsid w:val="00155924"/>
    <w:rsid w:val="00155C37"/>
    <w:rsid w:val="00155E11"/>
    <w:rsid w:val="0016284D"/>
    <w:rsid w:val="001632B9"/>
    <w:rsid w:val="0016675E"/>
    <w:rsid w:val="0017022F"/>
    <w:rsid w:val="0017160B"/>
    <w:rsid w:val="00175371"/>
    <w:rsid w:val="00181067"/>
    <w:rsid w:val="00181C3D"/>
    <w:rsid w:val="00185AED"/>
    <w:rsid w:val="00186881"/>
    <w:rsid w:val="00190412"/>
    <w:rsid w:val="00192E59"/>
    <w:rsid w:val="00193803"/>
    <w:rsid w:val="00193AA0"/>
    <w:rsid w:val="00196C75"/>
    <w:rsid w:val="001A0234"/>
    <w:rsid w:val="001A0970"/>
    <w:rsid w:val="001A16D3"/>
    <w:rsid w:val="001A5664"/>
    <w:rsid w:val="001A6C2F"/>
    <w:rsid w:val="001A7C2C"/>
    <w:rsid w:val="001B0ACC"/>
    <w:rsid w:val="001B2B3E"/>
    <w:rsid w:val="001B437C"/>
    <w:rsid w:val="001B4804"/>
    <w:rsid w:val="001B4EC1"/>
    <w:rsid w:val="001C05A9"/>
    <w:rsid w:val="001C3EDE"/>
    <w:rsid w:val="001C64DC"/>
    <w:rsid w:val="001C6C46"/>
    <w:rsid w:val="001D185D"/>
    <w:rsid w:val="001D18E8"/>
    <w:rsid w:val="001D1D4B"/>
    <w:rsid w:val="001D1FE4"/>
    <w:rsid w:val="001D2132"/>
    <w:rsid w:val="001D4677"/>
    <w:rsid w:val="001D724B"/>
    <w:rsid w:val="001E08E6"/>
    <w:rsid w:val="001E1BDC"/>
    <w:rsid w:val="001E2C97"/>
    <w:rsid w:val="001F50D2"/>
    <w:rsid w:val="001F775D"/>
    <w:rsid w:val="00201E7E"/>
    <w:rsid w:val="00210240"/>
    <w:rsid w:val="00211286"/>
    <w:rsid w:val="00211A78"/>
    <w:rsid w:val="00214D78"/>
    <w:rsid w:val="00220CA4"/>
    <w:rsid w:val="00222B90"/>
    <w:rsid w:val="002239E1"/>
    <w:rsid w:val="0022521F"/>
    <w:rsid w:val="002267D5"/>
    <w:rsid w:val="0023002C"/>
    <w:rsid w:val="00230909"/>
    <w:rsid w:val="00231CF7"/>
    <w:rsid w:val="002373B3"/>
    <w:rsid w:val="00237D99"/>
    <w:rsid w:val="00241299"/>
    <w:rsid w:val="00247111"/>
    <w:rsid w:val="0025140A"/>
    <w:rsid w:val="00252D51"/>
    <w:rsid w:val="00255A2E"/>
    <w:rsid w:val="00255E81"/>
    <w:rsid w:val="00255F91"/>
    <w:rsid w:val="00256C5C"/>
    <w:rsid w:val="00260137"/>
    <w:rsid w:val="0026222E"/>
    <w:rsid w:val="00262E41"/>
    <w:rsid w:val="00263972"/>
    <w:rsid w:val="002703CF"/>
    <w:rsid w:val="00270F50"/>
    <w:rsid w:val="00271EC7"/>
    <w:rsid w:val="00271F98"/>
    <w:rsid w:val="0027382C"/>
    <w:rsid w:val="00274AA8"/>
    <w:rsid w:val="0027519D"/>
    <w:rsid w:val="002755D2"/>
    <w:rsid w:val="002757D4"/>
    <w:rsid w:val="002769C5"/>
    <w:rsid w:val="00281509"/>
    <w:rsid w:val="00281D98"/>
    <w:rsid w:val="00282F08"/>
    <w:rsid w:val="00285086"/>
    <w:rsid w:val="0028561A"/>
    <w:rsid w:val="00292176"/>
    <w:rsid w:val="00292BA4"/>
    <w:rsid w:val="00292CB3"/>
    <w:rsid w:val="00292F3D"/>
    <w:rsid w:val="002954B4"/>
    <w:rsid w:val="00295E01"/>
    <w:rsid w:val="0029711A"/>
    <w:rsid w:val="00297857"/>
    <w:rsid w:val="002A1614"/>
    <w:rsid w:val="002A24F1"/>
    <w:rsid w:val="002A3457"/>
    <w:rsid w:val="002A58E9"/>
    <w:rsid w:val="002A66AD"/>
    <w:rsid w:val="002A7442"/>
    <w:rsid w:val="002A7CBA"/>
    <w:rsid w:val="002A7D0A"/>
    <w:rsid w:val="002B4127"/>
    <w:rsid w:val="002B4F4C"/>
    <w:rsid w:val="002B4FFC"/>
    <w:rsid w:val="002B5E98"/>
    <w:rsid w:val="002B6679"/>
    <w:rsid w:val="002B7416"/>
    <w:rsid w:val="002C208B"/>
    <w:rsid w:val="002C20BF"/>
    <w:rsid w:val="002C2338"/>
    <w:rsid w:val="002C3B60"/>
    <w:rsid w:val="002C7B1D"/>
    <w:rsid w:val="002D3AFA"/>
    <w:rsid w:val="002D4A1F"/>
    <w:rsid w:val="002D661C"/>
    <w:rsid w:val="002D66FF"/>
    <w:rsid w:val="002D732B"/>
    <w:rsid w:val="002D73DE"/>
    <w:rsid w:val="002E1B66"/>
    <w:rsid w:val="002E5510"/>
    <w:rsid w:val="002E5C40"/>
    <w:rsid w:val="002E6BD3"/>
    <w:rsid w:val="002E7C51"/>
    <w:rsid w:val="002F237F"/>
    <w:rsid w:val="002F2D50"/>
    <w:rsid w:val="002F678F"/>
    <w:rsid w:val="00300A42"/>
    <w:rsid w:val="00300B51"/>
    <w:rsid w:val="00305839"/>
    <w:rsid w:val="00311632"/>
    <w:rsid w:val="00312751"/>
    <w:rsid w:val="00316198"/>
    <w:rsid w:val="00316F4E"/>
    <w:rsid w:val="00317A8F"/>
    <w:rsid w:val="00317B22"/>
    <w:rsid w:val="00317C2E"/>
    <w:rsid w:val="003223F8"/>
    <w:rsid w:val="00325711"/>
    <w:rsid w:val="00327908"/>
    <w:rsid w:val="00330699"/>
    <w:rsid w:val="00331001"/>
    <w:rsid w:val="003325A6"/>
    <w:rsid w:val="00333EA5"/>
    <w:rsid w:val="00336222"/>
    <w:rsid w:val="00337C23"/>
    <w:rsid w:val="00337CB3"/>
    <w:rsid w:val="003461A8"/>
    <w:rsid w:val="00346B05"/>
    <w:rsid w:val="00346EDD"/>
    <w:rsid w:val="003516D4"/>
    <w:rsid w:val="00352B69"/>
    <w:rsid w:val="003542C9"/>
    <w:rsid w:val="00355D3C"/>
    <w:rsid w:val="0035661C"/>
    <w:rsid w:val="00360973"/>
    <w:rsid w:val="00362169"/>
    <w:rsid w:val="00362CEA"/>
    <w:rsid w:val="00364CCE"/>
    <w:rsid w:val="00366CAC"/>
    <w:rsid w:val="00367B3E"/>
    <w:rsid w:val="003701B2"/>
    <w:rsid w:val="00373550"/>
    <w:rsid w:val="0037406B"/>
    <w:rsid w:val="00375C85"/>
    <w:rsid w:val="00375D83"/>
    <w:rsid w:val="00376E0C"/>
    <w:rsid w:val="003821C8"/>
    <w:rsid w:val="00384341"/>
    <w:rsid w:val="00386614"/>
    <w:rsid w:val="00387BEE"/>
    <w:rsid w:val="00390A58"/>
    <w:rsid w:val="00396FFC"/>
    <w:rsid w:val="003979A4"/>
    <w:rsid w:val="003A1F67"/>
    <w:rsid w:val="003A4D67"/>
    <w:rsid w:val="003A56BE"/>
    <w:rsid w:val="003A781C"/>
    <w:rsid w:val="003A7DD9"/>
    <w:rsid w:val="003B19EA"/>
    <w:rsid w:val="003B3998"/>
    <w:rsid w:val="003D16D1"/>
    <w:rsid w:val="003D689A"/>
    <w:rsid w:val="003D6EB0"/>
    <w:rsid w:val="003D785D"/>
    <w:rsid w:val="003E0619"/>
    <w:rsid w:val="003E13B8"/>
    <w:rsid w:val="003E3EA7"/>
    <w:rsid w:val="003F5A76"/>
    <w:rsid w:val="003F67BD"/>
    <w:rsid w:val="00401008"/>
    <w:rsid w:val="00401795"/>
    <w:rsid w:val="00404BFF"/>
    <w:rsid w:val="004063A4"/>
    <w:rsid w:val="0041019B"/>
    <w:rsid w:val="00410D74"/>
    <w:rsid w:val="00411D8D"/>
    <w:rsid w:val="00417059"/>
    <w:rsid w:val="00420008"/>
    <w:rsid w:val="0042225E"/>
    <w:rsid w:val="004232E6"/>
    <w:rsid w:val="00423D2F"/>
    <w:rsid w:val="00431C96"/>
    <w:rsid w:val="004322FF"/>
    <w:rsid w:val="0043309C"/>
    <w:rsid w:val="004343FD"/>
    <w:rsid w:val="00435898"/>
    <w:rsid w:val="00435B3A"/>
    <w:rsid w:val="00437F3E"/>
    <w:rsid w:val="004506E3"/>
    <w:rsid w:val="00450B63"/>
    <w:rsid w:val="00450ED8"/>
    <w:rsid w:val="004511D7"/>
    <w:rsid w:val="00455368"/>
    <w:rsid w:val="00455DC6"/>
    <w:rsid w:val="00456660"/>
    <w:rsid w:val="00461453"/>
    <w:rsid w:val="00462ACE"/>
    <w:rsid w:val="00463307"/>
    <w:rsid w:val="004646B7"/>
    <w:rsid w:val="00466ECF"/>
    <w:rsid w:val="00480A13"/>
    <w:rsid w:val="00480C2F"/>
    <w:rsid w:val="004818EF"/>
    <w:rsid w:val="004825CF"/>
    <w:rsid w:val="00485C09"/>
    <w:rsid w:val="00485F3A"/>
    <w:rsid w:val="004860FB"/>
    <w:rsid w:val="0048616E"/>
    <w:rsid w:val="00486203"/>
    <w:rsid w:val="00486362"/>
    <w:rsid w:val="00487332"/>
    <w:rsid w:val="00494510"/>
    <w:rsid w:val="00494BBB"/>
    <w:rsid w:val="00495D59"/>
    <w:rsid w:val="004A265F"/>
    <w:rsid w:val="004A5629"/>
    <w:rsid w:val="004A5A30"/>
    <w:rsid w:val="004B5301"/>
    <w:rsid w:val="004B56A3"/>
    <w:rsid w:val="004B5A2F"/>
    <w:rsid w:val="004C0340"/>
    <w:rsid w:val="004C18E3"/>
    <w:rsid w:val="004C2609"/>
    <w:rsid w:val="004C2A39"/>
    <w:rsid w:val="004C4F72"/>
    <w:rsid w:val="004C5F65"/>
    <w:rsid w:val="004D07AE"/>
    <w:rsid w:val="004D1EC1"/>
    <w:rsid w:val="004D37C5"/>
    <w:rsid w:val="004D3E48"/>
    <w:rsid w:val="004D425A"/>
    <w:rsid w:val="004D4500"/>
    <w:rsid w:val="004D5D33"/>
    <w:rsid w:val="004D73FD"/>
    <w:rsid w:val="004D7871"/>
    <w:rsid w:val="004D7E2E"/>
    <w:rsid w:val="004E20E2"/>
    <w:rsid w:val="004F0436"/>
    <w:rsid w:val="004F377D"/>
    <w:rsid w:val="004F4132"/>
    <w:rsid w:val="004F44E7"/>
    <w:rsid w:val="004F4C6C"/>
    <w:rsid w:val="005056E7"/>
    <w:rsid w:val="00507815"/>
    <w:rsid w:val="00510809"/>
    <w:rsid w:val="00512B08"/>
    <w:rsid w:val="00513E1D"/>
    <w:rsid w:val="00513F44"/>
    <w:rsid w:val="0051628C"/>
    <w:rsid w:val="00520B16"/>
    <w:rsid w:val="00520DCD"/>
    <w:rsid w:val="005245C2"/>
    <w:rsid w:val="005267C1"/>
    <w:rsid w:val="00526DE6"/>
    <w:rsid w:val="0052745A"/>
    <w:rsid w:val="00531F6E"/>
    <w:rsid w:val="00534507"/>
    <w:rsid w:val="0053625A"/>
    <w:rsid w:val="005363B4"/>
    <w:rsid w:val="005371D9"/>
    <w:rsid w:val="0054036F"/>
    <w:rsid w:val="005404DB"/>
    <w:rsid w:val="00543803"/>
    <w:rsid w:val="0054656A"/>
    <w:rsid w:val="00546E8D"/>
    <w:rsid w:val="00546EF9"/>
    <w:rsid w:val="005532BB"/>
    <w:rsid w:val="005550FD"/>
    <w:rsid w:val="00563328"/>
    <w:rsid w:val="00564D65"/>
    <w:rsid w:val="005656DB"/>
    <w:rsid w:val="00572BEA"/>
    <w:rsid w:val="00585BB1"/>
    <w:rsid w:val="005861F5"/>
    <w:rsid w:val="005921A4"/>
    <w:rsid w:val="005924F9"/>
    <w:rsid w:val="005925E9"/>
    <w:rsid w:val="005951E1"/>
    <w:rsid w:val="00595559"/>
    <w:rsid w:val="005A090B"/>
    <w:rsid w:val="005A19F4"/>
    <w:rsid w:val="005A1C94"/>
    <w:rsid w:val="005A2405"/>
    <w:rsid w:val="005A43DC"/>
    <w:rsid w:val="005A5CA2"/>
    <w:rsid w:val="005A79A6"/>
    <w:rsid w:val="005B1236"/>
    <w:rsid w:val="005B4E91"/>
    <w:rsid w:val="005B77F3"/>
    <w:rsid w:val="005C3A07"/>
    <w:rsid w:val="005C448E"/>
    <w:rsid w:val="005C7B80"/>
    <w:rsid w:val="005D0906"/>
    <w:rsid w:val="005D45CE"/>
    <w:rsid w:val="005D7183"/>
    <w:rsid w:val="005E117D"/>
    <w:rsid w:val="005E17F4"/>
    <w:rsid w:val="005E3936"/>
    <w:rsid w:val="005E5441"/>
    <w:rsid w:val="005F0765"/>
    <w:rsid w:val="005F34DA"/>
    <w:rsid w:val="005F5AC3"/>
    <w:rsid w:val="005F5C0C"/>
    <w:rsid w:val="005F5CAE"/>
    <w:rsid w:val="005F713B"/>
    <w:rsid w:val="005F7416"/>
    <w:rsid w:val="00605D91"/>
    <w:rsid w:val="00607D0B"/>
    <w:rsid w:val="00607F9A"/>
    <w:rsid w:val="006130FF"/>
    <w:rsid w:val="00613442"/>
    <w:rsid w:val="00613ACA"/>
    <w:rsid w:val="00615CF5"/>
    <w:rsid w:val="0062046D"/>
    <w:rsid w:val="006205C4"/>
    <w:rsid w:val="00620FBB"/>
    <w:rsid w:val="00626166"/>
    <w:rsid w:val="00630800"/>
    <w:rsid w:val="006323AE"/>
    <w:rsid w:val="00632D15"/>
    <w:rsid w:val="00633B0C"/>
    <w:rsid w:val="00635346"/>
    <w:rsid w:val="00642745"/>
    <w:rsid w:val="00643336"/>
    <w:rsid w:val="00645B55"/>
    <w:rsid w:val="006472D6"/>
    <w:rsid w:val="00647A4C"/>
    <w:rsid w:val="00650723"/>
    <w:rsid w:val="00650CBA"/>
    <w:rsid w:val="00651C1B"/>
    <w:rsid w:val="00653817"/>
    <w:rsid w:val="0065518B"/>
    <w:rsid w:val="006553E4"/>
    <w:rsid w:val="0065751C"/>
    <w:rsid w:val="00663CD4"/>
    <w:rsid w:val="00664A18"/>
    <w:rsid w:val="0066514A"/>
    <w:rsid w:val="00665189"/>
    <w:rsid w:val="00670D27"/>
    <w:rsid w:val="006712D9"/>
    <w:rsid w:val="006732EF"/>
    <w:rsid w:val="006766AD"/>
    <w:rsid w:val="00677300"/>
    <w:rsid w:val="00677CF3"/>
    <w:rsid w:val="00680192"/>
    <w:rsid w:val="00680684"/>
    <w:rsid w:val="00682D05"/>
    <w:rsid w:val="00684553"/>
    <w:rsid w:val="00684785"/>
    <w:rsid w:val="006865D3"/>
    <w:rsid w:val="00686EE2"/>
    <w:rsid w:val="00687846"/>
    <w:rsid w:val="00687A64"/>
    <w:rsid w:val="006904E3"/>
    <w:rsid w:val="0069126F"/>
    <w:rsid w:val="00693F15"/>
    <w:rsid w:val="0069425E"/>
    <w:rsid w:val="006966CD"/>
    <w:rsid w:val="006A00CF"/>
    <w:rsid w:val="006A4141"/>
    <w:rsid w:val="006A51F0"/>
    <w:rsid w:val="006A5E89"/>
    <w:rsid w:val="006B2011"/>
    <w:rsid w:val="006B4C62"/>
    <w:rsid w:val="006B757B"/>
    <w:rsid w:val="006C04DE"/>
    <w:rsid w:val="006C371F"/>
    <w:rsid w:val="006C5C5F"/>
    <w:rsid w:val="006C62AC"/>
    <w:rsid w:val="006C735A"/>
    <w:rsid w:val="006D0D6E"/>
    <w:rsid w:val="006D1D17"/>
    <w:rsid w:val="006D2FA7"/>
    <w:rsid w:val="006D3EE4"/>
    <w:rsid w:val="006D50C5"/>
    <w:rsid w:val="006D63A9"/>
    <w:rsid w:val="006E00DB"/>
    <w:rsid w:val="006E0905"/>
    <w:rsid w:val="006E1A8F"/>
    <w:rsid w:val="006E481A"/>
    <w:rsid w:val="006F187A"/>
    <w:rsid w:val="006F3116"/>
    <w:rsid w:val="006F3574"/>
    <w:rsid w:val="006F4600"/>
    <w:rsid w:val="006F6D44"/>
    <w:rsid w:val="006F6D7A"/>
    <w:rsid w:val="006F7012"/>
    <w:rsid w:val="007066C5"/>
    <w:rsid w:val="00711972"/>
    <w:rsid w:val="00716E89"/>
    <w:rsid w:val="007179C0"/>
    <w:rsid w:val="007219CB"/>
    <w:rsid w:val="007219CE"/>
    <w:rsid w:val="00725D95"/>
    <w:rsid w:val="00731CA7"/>
    <w:rsid w:val="00732922"/>
    <w:rsid w:val="007353ED"/>
    <w:rsid w:val="007369ED"/>
    <w:rsid w:val="00740B8C"/>
    <w:rsid w:val="007424AA"/>
    <w:rsid w:val="007457B7"/>
    <w:rsid w:val="007468CF"/>
    <w:rsid w:val="00746AB6"/>
    <w:rsid w:val="0075085E"/>
    <w:rsid w:val="007509D0"/>
    <w:rsid w:val="007521F6"/>
    <w:rsid w:val="00755802"/>
    <w:rsid w:val="007572F1"/>
    <w:rsid w:val="007574B8"/>
    <w:rsid w:val="00763999"/>
    <w:rsid w:val="007650BC"/>
    <w:rsid w:val="00766898"/>
    <w:rsid w:val="007720F3"/>
    <w:rsid w:val="00774C15"/>
    <w:rsid w:val="00775CBB"/>
    <w:rsid w:val="00777CFF"/>
    <w:rsid w:val="00780DB5"/>
    <w:rsid w:val="00785F74"/>
    <w:rsid w:val="007871EA"/>
    <w:rsid w:val="00787908"/>
    <w:rsid w:val="00790032"/>
    <w:rsid w:val="0079251F"/>
    <w:rsid w:val="00797905"/>
    <w:rsid w:val="007979BB"/>
    <w:rsid w:val="007A0716"/>
    <w:rsid w:val="007A0969"/>
    <w:rsid w:val="007A12CA"/>
    <w:rsid w:val="007A5CD8"/>
    <w:rsid w:val="007A70EE"/>
    <w:rsid w:val="007B0802"/>
    <w:rsid w:val="007B16E1"/>
    <w:rsid w:val="007B2CBA"/>
    <w:rsid w:val="007C29A0"/>
    <w:rsid w:val="007C3D0B"/>
    <w:rsid w:val="007C550B"/>
    <w:rsid w:val="007C7826"/>
    <w:rsid w:val="007D1A8A"/>
    <w:rsid w:val="007D7283"/>
    <w:rsid w:val="007E05F8"/>
    <w:rsid w:val="007E0E07"/>
    <w:rsid w:val="007E41B9"/>
    <w:rsid w:val="007E5A90"/>
    <w:rsid w:val="007F1CC5"/>
    <w:rsid w:val="007F46F6"/>
    <w:rsid w:val="008015BF"/>
    <w:rsid w:val="0080161D"/>
    <w:rsid w:val="00812C5B"/>
    <w:rsid w:val="0081575E"/>
    <w:rsid w:val="00815DA0"/>
    <w:rsid w:val="00817DEF"/>
    <w:rsid w:val="008216AA"/>
    <w:rsid w:val="00821E7B"/>
    <w:rsid w:val="0082320A"/>
    <w:rsid w:val="0083081D"/>
    <w:rsid w:val="00832228"/>
    <w:rsid w:val="00832E97"/>
    <w:rsid w:val="008357AC"/>
    <w:rsid w:val="00836223"/>
    <w:rsid w:val="008364F5"/>
    <w:rsid w:val="00836F51"/>
    <w:rsid w:val="00837456"/>
    <w:rsid w:val="00840233"/>
    <w:rsid w:val="00841D90"/>
    <w:rsid w:val="008420B6"/>
    <w:rsid w:val="008423B6"/>
    <w:rsid w:val="008436FC"/>
    <w:rsid w:val="00854DA6"/>
    <w:rsid w:val="00856000"/>
    <w:rsid w:val="00856649"/>
    <w:rsid w:val="00861EDF"/>
    <w:rsid w:val="00862E12"/>
    <w:rsid w:val="00863692"/>
    <w:rsid w:val="008636A6"/>
    <w:rsid w:val="00865113"/>
    <w:rsid w:val="00865E42"/>
    <w:rsid w:val="00873BEB"/>
    <w:rsid w:val="00873CFE"/>
    <w:rsid w:val="00873F05"/>
    <w:rsid w:val="0087413F"/>
    <w:rsid w:val="00875763"/>
    <w:rsid w:val="00876CF9"/>
    <w:rsid w:val="00877E6D"/>
    <w:rsid w:val="00881BF0"/>
    <w:rsid w:val="00882C76"/>
    <w:rsid w:val="00884617"/>
    <w:rsid w:val="00885A39"/>
    <w:rsid w:val="00887427"/>
    <w:rsid w:val="00887CF6"/>
    <w:rsid w:val="00890999"/>
    <w:rsid w:val="00891D62"/>
    <w:rsid w:val="00891F75"/>
    <w:rsid w:val="008A07AD"/>
    <w:rsid w:val="008A1360"/>
    <w:rsid w:val="008A187D"/>
    <w:rsid w:val="008A1F3A"/>
    <w:rsid w:val="008A341A"/>
    <w:rsid w:val="008A360C"/>
    <w:rsid w:val="008A55AB"/>
    <w:rsid w:val="008A5C87"/>
    <w:rsid w:val="008A5F60"/>
    <w:rsid w:val="008A65D0"/>
    <w:rsid w:val="008B09E5"/>
    <w:rsid w:val="008B2006"/>
    <w:rsid w:val="008B3D9F"/>
    <w:rsid w:val="008B598A"/>
    <w:rsid w:val="008B607A"/>
    <w:rsid w:val="008C3B0D"/>
    <w:rsid w:val="008C3BAD"/>
    <w:rsid w:val="008C5828"/>
    <w:rsid w:val="008C607F"/>
    <w:rsid w:val="008D1245"/>
    <w:rsid w:val="008D3285"/>
    <w:rsid w:val="008D4128"/>
    <w:rsid w:val="008D581A"/>
    <w:rsid w:val="008D6E68"/>
    <w:rsid w:val="008D7418"/>
    <w:rsid w:val="008E03F3"/>
    <w:rsid w:val="008E45A0"/>
    <w:rsid w:val="008E50EC"/>
    <w:rsid w:val="008E691B"/>
    <w:rsid w:val="008E691D"/>
    <w:rsid w:val="008E7155"/>
    <w:rsid w:val="008F064C"/>
    <w:rsid w:val="008F0AAF"/>
    <w:rsid w:val="008F1A8A"/>
    <w:rsid w:val="008F3F97"/>
    <w:rsid w:val="008F414A"/>
    <w:rsid w:val="008F544D"/>
    <w:rsid w:val="008F63B9"/>
    <w:rsid w:val="008F767E"/>
    <w:rsid w:val="009019CA"/>
    <w:rsid w:val="00903578"/>
    <w:rsid w:val="00906B9B"/>
    <w:rsid w:val="00907AD0"/>
    <w:rsid w:val="009101C2"/>
    <w:rsid w:val="00912BCD"/>
    <w:rsid w:val="00913C57"/>
    <w:rsid w:val="00914B71"/>
    <w:rsid w:val="009170A9"/>
    <w:rsid w:val="0092119E"/>
    <w:rsid w:val="00921AD7"/>
    <w:rsid w:val="00923ED3"/>
    <w:rsid w:val="00927F17"/>
    <w:rsid w:val="009301FA"/>
    <w:rsid w:val="009342D9"/>
    <w:rsid w:val="009343F2"/>
    <w:rsid w:val="009371DB"/>
    <w:rsid w:val="009444B6"/>
    <w:rsid w:val="00945411"/>
    <w:rsid w:val="009464D6"/>
    <w:rsid w:val="0095037B"/>
    <w:rsid w:val="009505BB"/>
    <w:rsid w:val="00951B8B"/>
    <w:rsid w:val="009531B9"/>
    <w:rsid w:val="0095386D"/>
    <w:rsid w:val="00957043"/>
    <w:rsid w:val="00957B3E"/>
    <w:rsid w:val="00962773"/>
    <w:rsid w:val="00962965"/>
    <w:rsid w:val="00966FFF"/>
    <w:rsid w:val="00967254"/>
    <w:rsid w:val="009712E7"/>
    <w:rsid w:val="00971902"/>
    <w:rsid w:val="00973368"/>
    <w:rsid w:val="00973A25"/>
    <w:rsid w:val="00974939"/>
    <w:rsid w:val="00974BDD"/>
    <w:rsid w:val="00975A8C"/>
    <w:rsid w:val="009770F5"/>
    <w:rsid w:val="00981A78"/>
    <w:rsid w:val="00991043"/>
    <w:rsid w:val="009920ED"/>
    <w:rsid w:val="00995BC1"/>
    <w:rsid w:val="0099628B"/>
    <w:rsid w:val="009972B0"/>
    <w:rsid w:val="00997C65"/>
    <w:rsid w:val="009A185B"/>
    <w:rsid w:val="009A3866"/>
    <w:rsid w:val="009A4675"/>
    <w:rsid w:val="009A4853"/>
    <w:rsid w:val="009A4DCD"/>
    <w:rsid w:val="009B01A2"/>
    <w:rsid w:val="009B16A0"/>
    <w:rsid w:val="009B43A1"/>
    <w:rsid w:val="009B4EA9"/>
    <w:rsid w:val="009B5625"/>
    <w:rsid w:val="009B59D4"/>
    <w:rsid w:val="009B7479"/>
    <w:rsid w:val="009C1556"/>
    <w:rsid w:val="009C5FFC"/>
    <w:rsid w:val="009C677F"/>
    <w:rsid w:val="009C7D49"/>
    <w:rsid w:val="009D0306"/>
    <w:rsid w:val="009D449B"/>
    <w:rsid w:val="009D44C5"/>
    <w:rsid w:val="009E0274"/>
    <w:rsid w:val="009E5F53"/>
    <w:rsid w:val="009F08A8"/>
    <w:rsid w:val="009F244F"/>
    <w:rsid w:val="009F7EE5"/>
    <w:rsid w:val="00A010D6"/>
    <w:rsid w:val="00A01FC8"/>
    <w:rsid w:val="00A036D9"/>
    <w:rsid w:val="00A0410B"/>
    <w:rsid w:val="00A04329"/>
    <w:rsid w:val="00A045C3"/>
    <w:rsid w:val="00A04845"/>
    <w:rsid w:val="00A10404"/>
    <w:rsid w:val="00A1099D"/>
    <w:rsid w:val="00A13090"/>
    <w:rsid w:val="00A15077"/>
    <w:rsid w:val="00A157AE"/>
    <w:rsid w:val="00A15E6B"/>
    <w:rsid w:val="00A17686"/>
    <w:rsid w:val="00A17B97"/>
    <w:rsid w:val="00A20233"/>
    <w:rsid w:val="00A20995"/>
    <w:rsid w:val="00A21FD2"/>
    <w:rsid w:val="00A22292"/>
    <w:rsid w:val="00A227FB"/>
    <w:rsid w:val="00A24BC5"/>
    <w:rsid w:val="00A318FC"/>
    <w:rsid w:val="00A33A60"/>
    <w:rsid w:val="00A357D8"/>
    <w:rsid w:val="00A35D77"/>
    <w:rsid w:val="00A3764D"/>
    <w:rsid w:val="00A3765D"/>
    <w:rsid w:val="00A4006C"/>
    <w:rsid w:val="00A405F1"/>
    <w:rsid w:val="00A40F58"/>
    <w:rsid w:val="00A41F80"/>
    <w:rsid w:val="00A42BFD"/>
    <w:rsid w:val="00A50A19"/>
    <w:rsid w:val="00A5138A"/>
    <w:rsid w:val="00A51D84"/>
    <w:rsid w:val="00A5200E"/>
    <w:rsid w:val="00A53DE1"/>
    <w:rsid w:val="00A564B2"/>
    <w:rsid w:val="00A56D47"/>
    <w:rsid w:val="00A574E8"/>
    <w:rsid w:val="00A60A6B"/>
    <w:rsid w:val="00A60BC8"/>
    <w:rsid w:val="00A63B49"/>
    <w:rsid w:val="00A644A2"/>
    <w:rsid w:val="00A6535B"/>
    <w:rsid w:val="00A6571F"/>
    <w:rsid w:val="00A658DB"/>
    <w:rsid w:val="00A700EA"/>
    <w:rsid w:val="00A72B9F"/>
    <w:rsid w:val="00A746BC"/>
    <w:rsid w:val="00A76270"/>
    <w:rsid w:val="00A76BEE"/>
    <w:rsid w:val="00A80B3C"/>
    <w:rsid w:val="00A83488"/>
    <w:rsid w:val="00A85857"/>
    <w:rsid w:val="00A8602F"/>
    <w:rsid w:val="00A93852"/>
    <w:rsid w:val="00A93880"/>
    <w:rsid w:val="00A941A2"/>
    <w:rsid w:val="00A9717C"/>
    <w:rsid w:val="00A97802"/>
    <w:rsid w:val="00A978D2"/>
    <w:rsid w:val="00AA03EA"/>
    <w:rsid w:val="00AB329D"/>
    <w:rsid w:val="00AB3886"/>
    <w:rsid w:val="00AB3EEE"/>
    <w:rsid w:val="00AD2869"/>
    <w:rsid w:val="00AD30ED"/>
    <w:rsid w:val="00AD3D5D"/>
    <w:rsid w:val="00AD61FE"/>
    <w:rsid w:val="00AD7290"/>
    <w:rsid w:val="00AD76E6"/>
    <w:rsid w:val="00AE015A"/>
    <w:rsid w:val="00AE13B0"/>
    <w:rsid w:val="00AE1B15"/>
    <w:rsid w:val="00AE4AEB"/>
    <w:rsid w:val="00AE67D8"/>
    <w:rsid w:val="00AF0A49"/>
    <w:rsid w:val="00AF594F"/>
    <w:rsid w:val="00B027DC"/>
    <w:rsid w:val="00B02A58"/>
    <w:rsid w:val="00B035BA"/>
    <w:rsid w:val="00B03871"/>
    <w:rsid w:val="00B07E0E"/>
    <w:rsid w:val="00B137DE"/>
    <w:rsid w:val="00B17D6B"/>
    <w:rsid w:val="00B22057"/>
    <w:rsid w:val="00B23621"/>
    <w:rsid w:val="00B23B4C"/>
    <w:rsid w:val="00B26B38"/>
    <w:rsid w:val="00B3073A"/>
    <w:rsid w:val="00B32A29"/>
    <w:rsid w:val="00B33748"/>
    <w:rsid w:val="00B33AB7"/>
    <w:rsid w:val="00B368F6"/>
    <w:rsid w:val="00B36BD7"/>
    <w:rsid w:val="00B379FB"/>
    <w:rsid w:val="00B4111B"/>
    <w:rsid w:val="00B429D9"/>
    <w:rsid w:val="00B43B87"/>
    <w:rsid w:val="00B43E48"/>
    <w:rsid w:val="00B44851"/>
    <w:rsid w:val="00B44A40"/>
    <w:rsid w:val="00B450B4"/>
    <w:rsid w:val="00B514EA"/>
    <w:rsid w:val="00B523AD"/>
    <w:rsid w:val="00B55D03"/>
    <w:rsid w:val="00B57BBE"/>
    <w:rsid w:val="00B62778"/>
    <w:rsid w:val="00B629F5"/>
    <w:rsid w:val="00B62DDD"/>
    <w:rsid w:val="00B637C3"/>
    <w:rsid w:val="00B66AAA"/>
    <w:rsid w:val="00B672B3"/>
    <w:rsid w:val="00B67AD1"/>
    <w:rsid w:val="00B70796"/>
    <w:rsid w:val="00B72032"/>
    <w:rsid w:val="00B73870"/>
    <w:rsid w:val="00B740DC"/>
    <w:rsid w:val="00B83894"/>
    <w:rsid w:val="00B84946"/>
    <w:rsid w:val="00B84C7B"/>
    <w:rsid w:val="00B857E1"/>
    <w:rsid w:val="00B8778F"/>
    <w:rsid w:val="00B90DC3"/>
    <w:rsid w:val="00B9317C"/>
    <w:rsid w:val="00B93EDA"/>
    <w:rsid w:val="00B94933"/>
    <w:rsid w:val="00B94C54"/>
    <w:rsid w:val="00BA0779"/>
    <w:rsid w:val="00BA0CAC"/>
    <w:rsid w:val="00BA17E0"/>
    <w:rsid w:val="00BA364D"/>
    <w:rsid w:val="00BA3C0F"/>
    <w:rsid w:val="00BB41C4"/>
    <w:rsid w:val="00BB569D"/>
    <w:rsid w:val="00BB62FE"/>
    <w:rsid w:val="00BB64B3"/>
    <w:rsid w:val="00BC1D46"/>
    <w:rsid w:val="00BC1DB9"/>
    <w:rsid w:val="00BC3670"/>
    <w:rsid w:val="00BC4847"/>
    <w:rsid w:val="00BC5F1E"/>
    <w:rsid w:val="00BD21E4"/>
    <w:rsid w:val="00BD26EA"/>
    <w:rsid w:val="00BD4002"/>
    <w:rsid w:val="00BD5373"/>
    <w:rsid w:val="00BD5A9F"/>
    <w:rsid w:val="00BD6749"/>
    <w:rsid w:val="00BE1ED6"/>
    <w:rsid w:val="00BE2240"/>
    <w:rsid w:val="00BE296D"/>
    <w:rsid w:val="00BE2B24"/>
    <w:rsid w:val="00BE3CD0"/>
    <w:rsid w:val="00BE6F92"/>
    <w:rsid w:val="00BF0C1E"/>
    <w:rsid w:val="00BF1A60"/>
    <w:rsid w:val="00BF47CE"/>
    <w:rsid w:val="00BF57BC"/>
    <w:rsid w:val="00BF79EF"/>
    <w:rsid w:val="00C00577"/>
    <w:rsid w:val="00C02778"/>
    <w:rsid w:val="00C035AB"/>
    <w:rsid w:val="00C05482"/>
    <w:rsid w:val="00C05CBA"/>
    <w:rsid w:val="00C06B3F"/>
    <w:rsid w:val="00C103D4"/>
    <w:rsid w:val="00C10EE9"/>
    <w:rsid w:val="00C11C80"/>
    <w:rsid w:val="00C11E4B"/>
    <w:rsid w:val="00C12C20"/>
    <w:rsid w:val="00C13BBD"/>
    <w:rsid w:val="00C14C30"/>
    <w:rsid w:val="00C15278"/>
    <w:rsid w:val="00C15FA2"/>
    <w:rsid w:val="00C16228"/>
    <w:rsid w:val="00C2561C"/>
    <w:rsid w:val="00C30B1F"/>
    <w:rsid w:val="00C3175F"/>
    <w:rsid w:val="00C3241B"/>
    <w:rsid w:val="00C32928"/>
    <w:rsid w:val="00C361CD"/>
    <w:rsid w:val="00C440DA"/>
    <w:rsid w:val="00C460EA"/>
    <w:rsid w:val="00C46B0C"/>
    <w:rsid w:val="00C47B42"/>
    <w:rsid w:val="00C50F96"/>
    <w:rsid w:val="00C5216B"/>
    <w:rsid w:val="00C52404"/>
    <w:rsid w:val="00C55CED"/>
    <w:rsid w:val="00C6167D"/>
    <w:rsid w:val="00C672D0"/>
    <w:rsid w:val="00C6774B"/>
    <w:rsid w:val="00C72FA1"/>
    <w:rsid w:val="00C73B04"/>
    <w:rsid w:val="00C769BF"/>
    <w:rsid w:val="00C77716"/>
    <w:rsid w:val="00C832BE"/>
    <w:rsid w:val="00C83F5C"/>
    <w:rsid w:val="00C84966"/>
    <w:rsid w:val="00C9165C"/>
    <w:rsid w:val="00C931FA"/>
    <w:rsid w:val="00C93521"/>
    <w:rsid w:val="00C950CF"/>
    <w:rsid w:val="00C9616F"/>
    <w:rsid w:val="00CA176F"/>
    <w:rsid w:val="00CA3D84"/>
    <w:rsid w:val="00CA4953"/>
    <w:rsid w:val="00CA6AB3"/>
    <w:rsid w:val="00CA7BB3"/>
    <w:rsid w:val="00CA7E01"/>
    <w:rsid w:val="00CB0B0A"/>
    <w:rsid w:val="00CB2C41"/>
    <w:rsid w:val="00CB316C"/>
    <w:rsid w:val="00CB419A"/>
    <w:rsid w:val="00CB4349"/>
    <w:rsid w:val="00CB5138"/>
    <w:rsid w:val="00CB6A4A"/>
    <w:rsid w:val="00CB7937"/>
    <w:rsid w:val="00CB7F28"/>
    <w:rsid w:val="00CC12EE"/>
    <w:rsid w:val="00CC1C10"/>
    <w:rsid w:val="00CD0EEE"/>
    <w:rsid w:val="00CD1329"/>
    <w:rsid w:val="00CD152C"/>
    <w:rsid w:val="00CD16F0"/>
    <w:rsid w:val="00CD1705"/>
    <w:rsid w:val="00CD2EC3"/>
    <w:rsid w:val="00CD3FFF"/>
    <w:rsid w:val="00CD776A"/>
    <w:rsid w:val="00CE19EB"/>
    <w:rsid w:val="00CE1BD2"/>
    <w:rsid w:val="00CE2114"/>
    <w:rsid w:val="00CE45A4"/>
    <w:rsid w:val="00CE5439"/>
    <w:rsid w:val="00CF115A"/>
    <w:rsid w:val="00CF1371"/>
    <w:rsid w:val="00CF13C0"/>
    <w:rsid w:val="00CF15C2"/>
    <w:rsid w:val="00CF3136"/>
    <w:rsid w:val="00CF5794"/>
    <w:rsid w:val="00CF66F7"/>
    <w:rsid w:val="00CF6CE6"/>
    <w:rsid w:val="00CF6F33"/>
    <w:rsid w:val="00D01FB4"/>
    <w:rsid w:val="00D020CC"/>
    <w:rsid w:val="00D033EE"/>
    <w:rsid w:val="00D03A28"/>
    <w:rsid w:val="00D0746E"/>
    <w:rsid w:val="00D11BBD"/>
    <w:rsid w:val="00D12BC3"/>
    <w:rsid w:val="00D13605"/>
    <w:rsid w:val="00D14A00"/>
    <w:rsid w:val="00D16C5E"/>
    <w:rsid w:val="00D21150"/>
    <w:rsid w:val="00D26336"/>
    <w:rsid w:val="00D3335F"/>
    <w:rsid w:val="00D34461"/>
    <w:rsid w:val="00D3521C"/>
    <w:rsid w:val="00D35740"/>
    <w:rsid w:val="00D3589A"/>
    <w:rsid w:val="00D362B7"/>
    <w:rsid w:val="00D40765"/>
    <w:rsid w:val="00D42AEA"/>
    <w:rsid w:val="00D444BE"/>
    <w:rsid w:val="00D508EF"/>
    <w:rsid w:val="00D53AFF"/>
    <w:rsid w:val="00D545FA"/>
    <w:rsid w:val="00D60093"/>
    <w:rsid w:val="00D6016E"/>
    <w:rsid w:val="00D61D16"/>
    <w:rsid w:val="00D74934"/>
    <w:rsid w:val="00D74C70"/>
    <w:rsid w:val="00D75F7A"/>
    <w:rsid w:val="00D766CF"/>
    <w:rsid w:val="00D77F6E"/>
    <w:rsid w:val="00D80272"/>
    <w:rsid w:val="00D80D18"/>
    <w:rsid w:val="00D80F49"/>
    <w:rsid w:val="00D81029"/>
    <w:rsid w:val="00D91A75"/>
    <w:rsid w:val="00D92E79"/>
    <w:rsid w:val="00D94F71"/>
    <w:rsid w:val="00D952C4"/>
    <w:rsid w:val="00D955FE"/>
    <w:rsid w:val="00D96921"/>
    <w:rsid w:val="00D96C5A"/>
    <w:rsid w:val="00DA3563"/>
    <w:rsid w:val="00DA3D7F"/>
    <w:rsid w:val="00DA43F8"/>
    <w:rsid w:val="00DA592A"/>
    <w:rsid w:val="00DA5BCC"/>
    <w:rsid w:val="00DA61AE"/>
    <w:rsid w:val="00DB067D"/>
    <w:rsid w:val="00DB56D7"/>
    <w:rsid w:val="00DC03AB"/>
    <w:rsid w:val="00DC21D9"/>
    <w:rsid w:val="00DC5FE5"/>
    <w:rsid w:val="00DC71E3"/>
    <w:rsid w:val="00DC759B"/>
    <w:rsid w:val="00DE08AA"/>
    <w:rsid w:val="00DE190B"/>
    <w:rsid w:val="00DE22B3"/>
    <w:rsid w:val="00DE482E"/>
    <w:rsid w:val="00DE5676"/>
    <w:rsid w:val="00DE6843"/>
    <w:rsid w:val="00DF2A3F"/>
    <w:rsid w:val="00DF2AF0"/>
    <w:rsid w:val="00DF4191"/>
    <w:rsid w:val="00DF66B3"/>
    <w:rsid w:val="00E00851"/>
    <w:rsid w:val="00E01DD8"/>
    <w:rsid w:val="00E03931"/>
    <w:rsid w:val="00E05392"/>
    <w:rsid w:val="00E10FE4"/>
    <w:rsid w:val="00E16F7D"/>
    <w:rsid w:val="00E20217"/>
    <w:rsid w:val="00E24350"/>
    <w:rsid w:val="00E25108"/>
    <w:rsid w:val="00E26492"/>
    <w:rsid w:val="00E41DC5"/>
    <w:rsid w:val="00E44189"/>
    <w:rsid w:val="00E46868"/>
    <w:rsid w:val="00E46BE8"/>
    <w:rsid w:val="00E51555"/>
    <w:rsid w:val="00E51884"/>
    <w:rsid w:val="00E53976"/>
    <w:rsid w:val="00E539B8"/>
    <w:rsid w:val="00E55BD7"/>
    <w:rsid w:val="00E613D3"/>
    <w:rsid w:val="00E6188B"/>
    <w:rsid w:val="00E63803"/>
    <w:rsid w:val="00E63A8B"/>
    <w:rsid w:val="00E655AB"/>
    <w:rsid w:val="00E65F67"/>
    <w:rsid w:val="00E66DBA"/>
    <w:rsid w:val="00E6705D"/>
    <w:rsid w:val="00E67E91"/>
    <w:rsid w:val="00E70221"/>
    <w:rsid w:val="00E7136E"/>
    <w:rsid w:val="00E7162B"/>
    <w:rsid w:val="00E732E0"/>
    <w:rsid w:val="00E73D74"/>
    <w:rsid w:val="00E7522D"/>
    <w:rsid w:val="00E77216"/>
    <w:rsid w:val="00E77A16"/>
    <w:rsid w:val="00E81959"/>
    <w:rsid w:val="00E81D98"/>
    <w:rsid w:val="00E820E3"/>
    <w:rsid w:val="00E82649"/>
    <w:rsid w:val="00E82B26"/>
    <w:rsid w:val="00E83F89"/>
    <w:rsid w:val="00E84EDC"/>
    <w:rsid w:val="00E8514C"/>
    <w:rsid w:val="00E862CF"/>
    <w:rsid w:val="00E870AE"/>
    <w:rsid w:val="00E91A3D"/>
    <w:rsid w:val="00E97595"/>
    <w:rsid w:val="00EA3F21"/>
    <w:rsid w:val="00EA4FCE"/>
    <w:rsid w:val="00EA53BD"/>
    <w:rsid w:val="00EA699A"/>
    <w:rsid w:val="00EB157B"/>
    <w:rsid w:val="00EB15B4"/>
    <w:rsid w:val="00EB4B90"/>
    <w:rsid w:val="00EB532C"/>
    <w:rsid w:val="00EB5351"/>
    <w:rsid w:val="00EB6FB6"/>
    <w:rsid w:val="00EB7FD5"/>
    <w:rsid w:val="00EC07A3"/>
    <w:rsid w:val="00EC1D62"/>
    <w:rsid w:val="00EC651D"/>
    <w:rsid w:val="00EC7107"/>
    <w:rsid w:val="00EC73FD"/>
    <w:rsid w:val="00EC7C01"/>
    <w:rsid w:val="00EC7E20"/>
    <w:rsid w:val="00ED36D4"/>
    <w:rsid w:val="00ED44A6"/>
    <w:rsid w:val="00ED6969"/>
    <w:rsid w:val="00ED6FFE"/>
    <w:rsid w:val="00ED7BE3"/>
    <w:rsid w:val="00EF2DBE"/>
    <w:rsid w:val="00EF42F2"/>
    <w:rsid w:val="00EF5E74"/>
    <w:rsid w:val="00EF6C26"/>
    <w:rsid w:val="00F059CB"/>
    <w:rsid w:val="00F06E59"/>
    <w:rsid w:val="00F15265"/>
    <w:rsid w:val="00F16A93"/>
    <w:rsid w:val="00F17A0F"/>
    <w:rsid w:val="00F23BA7"/>
    <w:rsid w:val="00F25496"/>
    <w:rsid w:val="00F263EE"/>
    <w:rsid w:val="00F2641F"/>
    <w:rsid w:val="00F2656A"/>
    <w:rsid w:val="00F266D6"/>
    <w:rsid w:val="00F27196"/>
    <w:rsid w:val="00F30B8A"/>
    <w:rsid w:val="00F30D37"/>
    <w:rsid w:val="00F315B9"/>
    <w:rsid w:val="00F3339F"/>
    <w:rsid w:val="00F351C3"/>
    <w:rsid w:val="00F359F5"/>
    <w:rsid w:val="00F41A81"/>
    <w:rsid w:val="00F41BBC"/>
    <w:rsid w:val="00F42009"/>
    <w:rsid w:val="00F42CCF"/>
    <w:rsid w:val="00F4574C"/>
    <w:rsid w:val="00F50411"/>
    <w:rsid w:val="00F52DCC"/>
    <w:rsid w:val="00F5546F"/>
    <w:rsid w:val="00F56E59"/>
    <w:rsid w:val="00F61D20"/>
    <w:rsid w:val="00F62E27"/>
    <w:rsid w:val="00F635DB"/>
    <w:rsid w:val="00F64410"/>
    <w:rsid w:val="00F7210D"/>
    <w:rsid w:val="00F74094"/>
    <w:rsid w:val="00F750F8"/>
    <w:rsid w:val="00F756BD"/>
    <w:rsid w:val="00F77A3C"/>
    <w:rsid w:val="00F90C31"/>
    <w:rsid w:val="00F94008"/>
    <w:rsid w:val="00F9596E"/>
    <w:rsid w:val="00F97544"/>
    <w:rsid w:val="00FA0C95"/>
    <w:rsid w:val="00FA20DF"/>
    <w:rsid w:val="00FA35E2"/>
    <w:rsid w:val="00FA3A0E"/>
    <w:rsid w:val="00FA4866"/>
    <w:rsid w:val="00FA5EAB"/>
    <w:rsid w:val="00FB293B"/>
    <w:rsid w:val="00FB2B8C"/>
    <w:rsid w:val="00FB6FA6"/>
    <w:rsid w:val="00FC0F1F"/>
    <w:rsid w:val="00FC0FCF"/>
    <w:rsid w:val="00FC2CC8"/>
    <w:rsid w:val="00FC33B1"/>
    <w:rsid w:val="00FC4FD8"/>
    <w:rsid w:val="00FC5184"/>
    <w:rsid w:val="00FC55C0"/>
    <w:rsid w:val="00FD33FC"/>
    <w:rsid w:val="00FD515F"/>
    <w:rsid w:val="00FD6684"/>
    <w:rsid w:val="00FD68F0"/>
    <w:rsid w:val="00FE119B"/>
    <w:rsid w:val="00FE168F"/>
    <w:rsid w:val="00FE22F1"/>
    <w:rsid w:val="00FE2CA1"/>
    <w:rsid w:val="00FE4BDC"/>
    <w:rsid w:val="00FE5A4C"/>
    <w:rsid w:val="00FE6B18"/>
    <w:rsid w:val="00FE747B"/>
    <w:rsid w:val="00FF0D21"/>
    <w:rsid w:val="00FF197A"/>
    <w:rsid w:val="00FF3768"/>
    <w:rsid w:val="00FF4B96"/>
    <w:rsid w:val="00FF5639"/>
    <w:rsid w:val="00FF6A29"/>
    <w:rsid w:val="00FF78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AD3270"/>
  <w15:docId w15:val="{5AEE149C-7523-446D-A133-353DA6720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40F58"/>
  </w:style>
  <w:style w:type="paragraph" w:styleId="Nadpis1">
    <w:name w:val="heading 1"/>
    <w:basedOn w:val="Normln"/>
    <w:next w:val="Normln"/>
    <w:qFormat/>
    <w:rsid w:val="00A40F58"/>
    <w:pPr>
      <w:keepNext/>
      <w:outlineLvl w:val="0"/>
    </w:pPr>
    <w:rPr>
      <w:rFonts w:ascii="Tahoma" w:hAnsi="Tahoma"/>
      <w:sz w:val="24"/>
    </w:rPr>
  </w:style>
  <w:style w:type="paragraph" w:styleId="Nadpis2">
    <w:name w:val="heading 2"/>
    <w:basedOn w:val="Normln"/>
    <w:next w:val="Normln"/>
    <w:qFormat/>
    <w:rsid w:val="00A40F58"/>
    <w:pPr>
      <w:keepNext/>
      <w:ind w:left="426" w:hanging="426"/>
      <w:jc w:val="both"/>
      <w:outlineLvl w:val="1"/>
    </w:pPr>
    <w:rPr>
      <w:rFonts w:ascii="Tahoma" w:hAnsi="Tahoma"/>
      <w:i/>
      <w:sz w:val="26"/>
    </w:rPr>
  </w:style>
  <w:style w:type="paragraph" w:styleId="Nadpis3">
    <w:name w:val="heading 3"/>
    <w:basedOn w:val="Normln"/>
    <w:next w:val="Normln"/>
    <w:qFormat/>
    <w:rsid w:val="00A40F58"/>
    <w:pPr>
      <w:keepNext/>
      <w:numPr>
        <w:ilvl w:val="2"/>
        <w:numId w:val="1"/>
      </w:numPr>
      <w:spacing w:before="240" w:after="60"/>
      <w:outlineLvl w:val="2"/>
    </w:pPr>
    <w:rPr>
      <w:b/>
      <w:sz w:val="24"/>
      <w:lang w:val="pl-PL"/>
    </w:rPr>
  </w:style>
  <w:style w:type="paragraph" w:styleId="Nadpis4">
    <w:name w:val="heading 4"/>
    <w:basedOn w:val="Normln"/>
    <w:next w:val="Normln"/>
    <w:qFormat/>
    <w:rsid w:val="00A40F58"/>
    <w:pPr>
      <w:keepNext/>
      <w:numPr>
        <w:ilvl w:val="3"/>
        <w:numId w:val="1"/>
      </w:numPr>
      <w:spacing w:before="240" w:after="60"/>
      <w:outlineLvl w:val="3"/>
    </w:pPr>
    <w:rPr>
      <w:b/>
      <w:i/>
      <w:sz w:val="24"/>
      <w:lang w:val="pl-PL"/>
    </w:rPr>
  </w:style>
  <w:style w:type="paragraph" w:styleId="Nadpis5">
    <w:name w:val="heading 5"/>
    <w:basedOn w:val="Normln"/>
    <w:next w:val="Normln"/>
    <w:qFormat/>
    <w:rsid w:val="00A40F58"/>
    <w:pPr>
      <w:numPr>
        <w:ilvl w:val="4"/>
        <w:numId w:val="1"/>
      </w:numPr>
      <w:spacing w:before="240" w:after="60"/>
      <w:outlineLvl w:val="4"/>
    </w:pPr>
    <w:rPr>
      <w:rFonts w:ascii="Arial" w:hAnsi="Arial"/>
      <w:sz w:val="22"/>
      <w:lang w:val="pl-PL"/>
    </w:rPr>
  </w:style>
  <w:style w:type="paragraph" w:styleId="Nadpis6">
    <w:name w:val="heading 6"/>
    <w:basedOn w:val="Normln"/>
    <w:next w:val="Normln"/>
    <w:qFormat/>
    <w:rsid w:val="00A40F58"/>
    <w:pPr>
      <w:numPr>
        <w:ilvl w:val="5"/>
        <w:numId w:val="1"/>
      </w:numPr>
      <w:spacing w:before="240" w:after="60"/>
      <w:outlineLvl w:val="5"/>
    </w:pPr>
    <w:rPr>
      <w:rFonts w:ascii="Arial" w:hAnsi="Arial"/>
      <w:i/>
      <w:sz w:val="22"/>
      <w:lang w:val="pl-PL"/>
    </w:rPr>
  </w:style>
  <w:style w:type="paragraph" w:styleId="Nadpis7">
    <w:name w:val="heading 7"/>
    <w:basedOn w:val="Normln"/>
    <w:next w:val="Normln"/>
    <w:qFormat/>
    <w:rsid w:val="00A40F58"/>
    <w:pPr>
      <w:numPr>
        <w:ilvl w:val="6"/>
        <w:numId w:val="1"/>
      </w:numPr>
      <w:spacing w:before="240" w:after="60"/>
      <w:outlineLvl w:val="6"/>
    </w:pPr>
    <w:rPr>
      <w:rFonts w:ascii="Arial" w:hAnsi="Arial"/>
      <w:lang w:val="pl-PL"/>
    </w:rPr>
  </w:style>
  <w:style w:type="paragraph" w:styleId="Nadpis8">
    <w:name w:val="heading 8"/>
    <w:basedOn w:val="Normln"/>
    <w:next w:val="Normln"/>
    <w:qFormat/>
    <w:rsid w:val="00A40F58"/>
    <w:pPr>
      <w:numPr>
        <w:ilvl w:val="7"/>
        <w:numId w:val="1"/>
      </w:numPr>
      <w:spacing w:before="240" w:after="60"/>
      <w:outlineLvl w:val="7"/>
    </w:pPr>
    <w:rPr>
      <w:rFonts w:ascii="Arial" w:hAnsi="Arial"/>
      <w:i/>
      <w:lang w:val="pl-PL"/>
    </w:rPr>
  </w:style>
  <w:style w:type="paragraph" w:styleId="Nadpis9">
    <w:name w:val="heading 9"/>
    <w:basedOn w:val="Normln"/>
    <w:next w:val="Normln"/>
    <w:qFormat/>
    <w:rsid w:val="00A40F58"/>
    <w:pPr>
      <w:numPr>
        <w:ilvl w:val="8"/>
        <w:numId w:val="1"/>
      </w:numPr>
      <w:spacing w:before="240" w:after="60"/>
      <w:outlineLvl w:val="8"/>
    </w:pPr>
    <w:rPr>
      <w:rFonts w:ascii="Arial" w:hAnsi="Arial"/>
      <w:i/>
      <w:sz w:val="18"/>
      <w:lang w:val="pl-P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semiHidden/>
    <w:rsid w:val="00A40F58"/>
    <w:pPr>
      <w:ind w:left="705" w:hanging="705"/>
      <w:jc w:val="center"/>
    </w:pPr>
    <w:rPr>
      <w:rFonts w:ascii="Tahoma" w:hAnsi="Tahoma"/>
      <w:b/>
      <w:sz w:val="36"/>
    </w:rPr>
  </w:style>
  <w:style w:type="paragraph" w:styleId="Zkladntextodsazen2">
    <w:name w:val="Body Text Indent 2"/>
    <w:basedOn w:val="Normln"/>
    <w:semiHidden/>
    <w:rsid w:val="00A40F58"/>
    <w:pPr>
      <w:ind w:firstLine="708"/>
      <w:jc w:val="both"/>
    </w:pPr>
    <w:rPr>
      <w:rFonts w:ascii="Tahoma" w:hAnsi="Tahoma"/>
      <w:sz w:val="24"/>
    </w:rPr>
  </w:style>
  <w:style w:type="paragraph" w:styleId="Zhlav">
    <w:name w:val="header"/>
    <w:basedOn w:val="Normln"/>
    <w:semiHidden/>
    <w:rsid w:val="00A40F58"/>
    <w:pPr>
      <w:tabs>
        <w:tab w:val="center" w:pos="4536"/>
        <w:tab w:val="right" w:pos="9072"/>
      </w:tabs>
    </w:pPr>
  </w:style>
  <w:style w:type="paragraph" w:styleId="Zpat">
    <w:name w:val="footer"/>
    <w:basedOn w:val="Normln"/>
    <w:link w:val="ZpatChar"/>
    <w:uiPriority w:val="99"/>
    <w:rsid w:val="00A40F58"/>
    <w:pPr>
      <w:tabs>
        <w:tab w:val="center" w:pos="4536"/>
        <w:tab w:val="right" w:pos="9072"/>
      </w:tabs>
    </w:pPr>
  </w:style>
  <w:style w:type="paragraph" w:styleId="Zkladntext">
    <w:name w:val="Body Text"/>
    <w:basedOn w:val="Normln"/>
    <w:semiHidden/>
    <w:rsid w:val="00A40F58"/>
    <w:pPr>
      <w:jc w:val="center"/>
    </w:pPr>
    <w:rPr>
      <w:rFonts w:ascii="Tahoma" w:hAnsi="Tahoma"/>
      <w:sz w:val="40"/>
    </w:rPr>
  </w:style>
  <w:style w:type="paragraph" w:styleId="Rozloendokumentu">
    <w:name w:val="Document Map"/>
    <w:basedOn w:val="Normln"/>
    <w:semiHidden/>
    <w:rsid w:val="00A40F58"/>
    <w:pPr>
      <w:shd w:val="clear" w:color="auto" w:fill="000080"/>
    </w:pPr>
    <w:rPr>
      <w:rFonts w:ascii="Tahoma" w:hAnsi="Tahoma"/>
    </w:rPr>
  </w:style>
  <w:style w:type="paragraph" w:styleId="Zkladntext2">
    <w:name w:val="Body Text 2"/>
    <w:basedOn w:val="Normln"/>
    <w:semiHidden/>
    <w:rsid w:val="00A40F58"/>
    <w:pPr>
      <w:jc w:val="both"/>
    </w:pPr>
    <w:rPr>
      <w:rFonts w:ascii="Tahoma" w:hAnsi="Tahoma"/>
      <w:i/>
      <w:sz w:val="26"/>
    </w:rPr>
  </w:style>
  <w:style w:type="paragraph" w:customStyle="1" w:styleId="odstavec">
    <w:name w:val="odstavec"/>
    <w:basedOn w:val="Normln"/>
    <w:rsid w:val="00A40F58"/>
    <w:pPr>
      <w:ind w:left="1021"/>
      <w:jc w:val="both"/>
    </w:pPr>
    <w:rPr>
      <w:rFonts w:ascii="Arial" w:hAnsi="Arial"/>
    </w:rPr>
  </w:style>
  <w:style w:type="character" w:styleId="Hypertextovodkaz">
    <w:name w:val="Hyperlink"/>
    <w:basedOn w:val="Standardnpsmoodstavce"/>
    <w:semiHidden/>
    <w:rsid w:val="00A40F58"/>
    <w:rPr>
      <w:color w:val="0000FF"/>
      <w:u w:val="single"/>
    </w:rPr>
  </w:style>
  <w:style w:type="character" w:styleId="Sledovanodkaz">
    <w:name w:val="FollowedHyperlink"/>
    <w:basedOn w:val="Standardnpsmoodstavce"/>
    <w:semiHidden/>
    <w:rsid w:val="00A40F58"/>
    <w:rPr>
      <w:color w:val="800080"/>
      <w:u w:val="single"/>
    </w:rPr>
  </w:style>
  <w:style w:type="character" w:styleId="slostrnky">
    <w:name w:val="page number"/>
    <w:basedOn w:val="Standardnpsmoodstavce"/>
    <w:semiHidden/>
    <w:rsid w:val="00A40F58"/>
  </w:style>
  <w:style w:type="paragraph" w:styleId="Zkladntextodsazen3">
    <w:name w:val="Body Text Indent 3"/>
    <w:basedOn w:val="Normln"/>
    <w:semiHidden/>
    <w:rsid w:val="00A40F58"/>
    <w:pPr>
      <w:ind w:left="708"/>
      <w:jc w:val="both"/>
    </w:pPr>
    <w:rPr>
      <w:rFonts w:ascii="Tahoma" w:hAnsi="Tahoma"/>
      <w:i/>
      <w:sz w:val="26"/>
    </w:rPr>
  </w:style>
  <w:style w:type="paragraph" w:styleId="Nzev">
    <w:name w:val="Title"/>
    <w:basedOn w:val="Normln"/>
    <w:qFormat/>
    <w:rsid w:val="00A40F58"/>
    <w:pPr>
      <w:jc w:val="center"/>
    </w:pPr>
    <w:rPr>
      <w:b/>
      <w:sz w:val="32"/>
      <w:lang w:val="pl-PL" w:eastAsia="pl-PL"/>
    </w:rPr>
  </w:style>
  <w:style w:type="paragraph" w:styleId="Textkomente">
    <w:name w:val="annotation text"/>
    <w:basedOn w:val="Normln"/>
    <w:link w:val="TextkomenteChar"/>
    <w:uiPriority w:val="99"/>
    <w:rsid w:val="00A40F58"/>
    <w:rPr>
      <w:lang w:val="pl-PL"/>
    </w:rPr>
  </w:style>
  <w:style w:type="paragraph" w:styleId="Zkladntext3">
    <w:name w:val="Body Text 3"/>
    <w:basedOn w:val="Normln"/>
    <w:semiHidden/>
    <w:rsid w:val="00A40F58"/>
    <w:pPr>
      <w:jc w:val="both"/>
    </w:pPr>
    <w:rPr>
      <w:sz w:val="22"/>
      <w:lang w:val="pl-PL"/>
    </w:rPr>
  </w:style>
  <w:style w:type="paragraph" w:styleId="Textbubliny">
    <w:name w:val="Balloon Text"/>
    <w:basedOn w:val="Normln"/>
    <w:semiHidden/>
    <w:rsid w:val="00A40F58"/>
    <w:rPr>
      <w:rFonts w:ascii="Tahoma" w:hAnsi="Tahoma" w:cs="Tahoma"/>
      <w:sz w:val="16"/>
      <w:szCs w:val="16"/>
    </w:rPr>
  </w:style>
  <w:style w:type="character" w:customStyle="1" w:styleId="ZpatChar">
    <w:name w:val="Zápatí Char"/>
    <w:basedOn w:val="Standardnpsmoodstavce"/>
    <w:link w:val="Zpat"/>
    <w:uiPriority w:val="99"/>
    <w:rsid w:val="006C62AC"/>
  </w:style>
  <w:style w:type="paragraph" w:styleId="Odstavecseseznamem">
    <w:name w:val="List Paragraph"/>
    <w:basedOn w:val="Normln"/>
    <w:link w:val="OdstavecseseznamemChar"/>
    <w:uiPriority w:val="99"/>
    <w:qFormat/>
    <w:rsid w:val="0012556C"/>
    <w:pPr>
      <w:ind w:left="708"/>
    </w:pPr>
    <w:rPr>
      <w:sz w:val="24"/>
      <w:szCs w:val="24"/>
    </w:rPr>
  </w:style>
  <w:style w:type="character" w:styleId="Odkaznakoment">
    <w:name w:val="annotation reference"/>
    <w:basedOn w:val="Standardnpsmoodstavce"/>
    <w:uiPriority w:val="99"/>
    <w:semiHidden/>
    <w:unhideWhenUsed/>
    <w:rsid w:val="002769C5"/>
    <w:rPr>
      <w:sz w:val="16"/>
      <w:szCs w:val="16"/>
    </w:rPr>
  </w:style>
  <w:style w:type="character" w:customStyle="1" w:styleId="TextkomenteChar">
    <w:name w:val="Text komentáře Char"/>
    <w:basedOn w:val="Standardnpsmoodstavce"/>
    <w:link w:val="Textkomente"/>
    <w:uiPriority w:val="99"/>
    <w:rsid w:val="002769C5"/>
    <w:rPr>
      <w:lang w:val="pl-PL"/>
    </w:rPr>
  </w:style>
  <w:style w:type="paragraph" w:styleId="Revize">
    <w:name w:val="Revision"/>
    <w:hidden/>
    <w:uiPriority w:val="99"/>
    <w:semiHidden/>
    <w:rsid w:val="003A56BE"/>
  </w:style>
  <w:style w:type="paragraph" w:customStyle="1" w:styleId="Odstavec0">
    <w:name w:val="Odstavec"/>
    <w:basedOn w:val="Normln"/>
    <w:rsid w:val="00D81029"/>
    <w:pPr>
      <w:overflowPunct w:val="0"/>
      <w:autoSpaceDE w:val="0"/>
      <w:autoSpaceDN w:val="0"/>
      <w:adjustRightInd w:val="0"/>
      <w:spacing w:before="120"/>
      <w:ind w:left="567" w:hanging="567"/>
      <w:textAlignment w:val="baseline"/>
    </w:pPr>
    <w:rPr>
      <w:sz w:val="22"/>
    </w:rPr>
  </w:style>
  <w:style w:type="numbering" w:customStyle="1" w:styleId="Styl1">
    <w:name w:val="Styl1"/>
    <w:uiPriority w:val="99"/>
    <w:rsid w:val="00D81029"/>
    <w:pPr>
      <w:numPr>
        <w:numId w:val="4"/>
      </w:numPr>
    </w:pPr>
  </w:style>
  <w:style w:type="paragraph" w:customStyle="1" w:styleId="adrvpr">
    <w:name w:val="adr vpr"/>
    <w:basedOn w:val="Normln"/>
    <w:rsid w:val="00012E2F"/>
    <w:pPr>
      <w:tabs>
        <w:tab w:val="left" w:pos="7513"/>
      </w:tabs>
      <w:ind w:left="-993" w:right="-426"/>
    </w:pPr>
    <w:rPr>
      <w:sz w:val="22"/>
    </w:rPr>
  </w:style>
  <w:style w:type="paragraph" w:customStyle="1" w:styleId="Normln0">
    <w:name w:val="Normální~"/>
    <w:basedOn w:val="Normln"/>
    <w:rsid w:val="0010365B"/>
    <w:pPr>
      <w:widowControl w:val="0"/>
      <w:spacing w:before="150" w:line="288" w:lineRule="auto"/>
    </w:pPr>
    <w:rPr>
      <w:sz w:val="24"/>
    </w:rPr>
  </w:style>
  <w:style w:type="paragraph" w:customStyle="1" w:styleId="HLAVICKA">
    <w:name w:val="HLAVICKA"/>
    <w:basedOn w:val="Normln"/>
    <w:rsid w:val="0010365B"/>
    <w:pPr>
      <w:widowControl w:val="0"/>
      <w:tabs>
        <w:tab w:val="left" w:pos="284"/>
        <w:tab w:val="left" w:pos="1134"/>
      </w:tabs>
      <w:spacing w:after="60"/>
    </w:pPr>
  </w:style>
  <w:style w:type="paragraph" w:styleId="Pedmtkomente">
    <w:name w:val="annotation subject"/>
    <w:basedOn w:val="Textkomente"/>
    <w:next w:val="Textkomente"/>
    <w:link w:val="PedmtkomenteChar"/>
    <w:uiPriority w:val="99"/>
    <w:semiHidden/>
    <w:unhideWhenUsed/>
    <w:rsid w:val="00630800"/>
    <w:rPr>
      <w:b/>
      <w:bCs/>
      <w:lang w:val="cs-CZ"/>
    </w:rPr>
  </w:style>
  <w:style w:type="character" w:customStyle="1" w:styleId="PedmtkomenteChar">
    <w:name w:val="Předmět komentáře Char"/>
    <w:basedOn w:val="TextkomenteChar"/>
    <w:link w:val="Pedmtkomente"/>
    <w:uiPriority w:val="99"/>
    <w:semiHidden/>
    <w:rsid w:val="00630800"/>
    <w:rPr>
      <w:b/>
      <w:bCs/>
      <w:lang w:val="pl-PL"/>
    </w:rPr>
  </w:style>
  <w:style w:type="paragraph" w:customStyle="1" w:styleId="ZkladntextIMP">
    <w:name w:val="Základní text_IMP"/>
    <w:basedOn w:val="Normln"/>
    <w:rsid w:val="000738A8"/>
    <w:pPr>
      <w:suppressAutoHyphens/>
      <w:spacing w:line="276" w:lineRule="auto"/>
    </w:pPr>
    <w:rPr>
      <w:rFonts w:cs="Arial"/>
      <w:sz w:val="24"/>
      <w:lang w:eastAsia="ar-SA"/>
    </w:rPr>
  </w:style>
  <w:style w:type="paragraph" w:customStyle="1" w:styleId="WW-ZkladntextIMP">
    <w:name w:val="WW-Základní text_IMP"/>
    <w:basedOn w:val="Normln"/>
    <w:rsid w:val="00A20233"/>
    <w:pPr>
      <w:suppressAutoHyphens/>
      <w:spacing w:line="264" w:lineRule="auto"/>
    </w:pPr>
    <w:rPr>
      <w:rFonts w:cs="Arial"/>
      <w:sz w:val="24"/>
      <w:lang w:eastAsia="ar-SA"/>
    </w:rPr>
  </w:style>
  <w:style w:type="paragraph" w:customStyle="1" w:styleId="rove1">
    <w:name w:val="úroveň 1"/>
    <w:basedOn w:val="Normln"/>
    <w:next w:val="rove2"/>
    <w:rsid w:val="001D1D4B"/>
    <w:pPr>
      <w:spacing w:before="480" w:after="240"/>
    </w:pPr>
    <w:rPr>
      <w:rFonts w:eastAsia="Calibri"/>
      <w:b/>
      <w:bCs/>
      <w:sz w:val="24"/>
      <w:szCs w:val="24"/>
    </w:rPr>
  </w:style>
  <w:style w:type="paragraph" w:customStyle="1" w:styleId="rove2">
    <w:name w:val="úroveň 2"/>
    <w:basedOn w:val="Normln"/>
    <w:rsid w:val="001D1D4B"/>
    <w:pPr>
      <w:spacing w:after="120"/>
      <w:jc w:val="both"/>
    </w:pPr>
    <w:rPr>
      <w:rFonts w:eastAsia="Calibri"/>
      <w:sz w:val="24"/>
      <w:szCs w:val="24"/>
    </w:rPr>
  </w:style>
  <w:style w:type="paragraph" w:customStyle="1" w:styleId="Text">
    <w:name w:val="Text"/>
    <w:basedOn w:val="Normln"/>
    <w:uiPriority w:val="99"/>
    <w:rsid w:val="001D1D4B"/>
    <w:pPr>
      <w:tabs>
        <w:tab w:val="left" w:pos="227"/>
      </w:tabs>
      <w:spacing w:line="220" w:lineRule="exact"/>
      <w:jc w:val="both"/>
    </w:pPr>
    <w:rPr>
      <w:rFonts w:ascii="Book Antiqua" w:hAnsi="Book Antiqua"/>
      <w:color w:val="000000"/>
      <w:sz w:val="18"/>
      <w:lang w:val="en-US"/>
    </w:rPr>
  </w:style>
  <w:style w:type="character" w:styleId="Zstupntext">
    <w:name w:val="Placeholder Text"/>
    <w:basedOn w:val="Standardnpsmoodstavce"/>
    <w:uiPriority w:val="99"/>
    <w:semiHidden/>
    <w:rsid w:val="007219CB"/>
    <w:rPr>
      <w:color w:val="808080"/>
    </w:rPr>
  </w:style>
  <w:style w:type="table" w:styleId="Mkatabulky">
    <w:name w:val="Table Grid"/>
    <w:basedOn w:val="Normlntabulka"/>
    <w:uiPriority w:val="59"/>
    <w:rsid w:val="00CB31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basedOn w:val="Standardnpsmoodstavce"/>
    <w:link w:val="Odstavecseseznamem"/>
    <w:uiPriority w:val="99"/>
    <w:rsid w:val="00C9616F"/>
    <w:rPr>
      <w:sz w:val="24"/>
      <w:szCs w:val="24"/>
    </w:rPr>
  </w:style>
  <w:style w:type="paragraph" w:customStyle="1" w:styleId="dlo">
    <w:name w:val="dílo"/>
    <w:basedOn w:val="Odstavecseseznamem"/>
    <w:link w:val="dloChar"/>
    <w:qFormat/>
    <w:rsid w:val="00D3335F"/>
    <w:pPr>
      <w:numPr>
        <w:ilvl w:val="1"/>
        <w:numId w:val="32"/>
      </w:numPr>
      <w:contextualSpacing/>
      <w:jc w:val="both"/>
    </w:pPr>
    <w:rPr>
      <w:rFonts w:ascii="Cambria" w:eastAsia="Calibri" w:hAnsi="Cambria"/>
      <w:color w:val="000000"/>
      <w:sz w:val="20"/>
      <w:szCs w:val="20"/>
    </w:rPr>
  </w:style>
  <w:style w:type="character" w:customStyle="1" w:styleId="dloChar">
    <w:name w:val="dílo Char"/>
    <w:link w:val="dlo"/>
    <w:locked/>
    <w:rsid w:val="00D3335F"/>
    <w:rPr>
      <w:rFonts w:ascii="Cambria" w:eastAsia="Calibri" w:hAnsi="Cambria"/>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73608066">
      <w:bodyDiv w:val="1"/>
      <w:marLeft w:val="0"/>
      <w:marRight w:val="0"/>
      <w:marTop w:val="0"/>
      <w:marBottom w:val="0"/>
      <w:divBdr>
        <w:top w:val="none" w:sz="0" w:space="0" w:color="auto"/>
        <w:left w:val="none" w:sz="0" w:space="0" w:color="auto"/>
        <w:bottom w:val="none" w:sz="0" w:space="0" w:color="auto"/>
        <w:right w:val="none" w:sz="0" w:space="0" w:color="auto"/>
      </w:divBdr>
    </w:div>
    <w:div w:id="1253588562">
      <w:bodyDiv w:val="1"/>
      <w:marLeft w:val="0"/>
      <w:marRight w:val="0"/>
      <w:marTop w:val="0"/>
      <w:marBottom w:val="0"/>
      <w:divBdr>
        <w:top w:val="none" w:sz="0" w:space="0" w:color="auto"/>
        <w:left w:val="none" w:sz="0" w:space="0" w:color="auto"/>
        <w:bottom w:val="none" w:sz="0" w:space="0" w:color="auto"/>
        <w:right w:val="none" w:sz="0" w:space="0" w:color="auto"/>
      </w:divBdr>
    </w:div>
    <w:div w:id="1626813054">
      <w:bodyDiv w:val="1"/>
      <w:marLeft w:val="0"/>
      <w:marRight w:val="0"/>
      <w:marTop w:val="0"/>
      <w:marBottom w:val="0"/>
      <w:divBdr>
        <w:top w:val="none" w:sz="0" w:space="0" w:color="auto"/>
        <w:left w:val="none" w:sz="0" w:space="0" w:color="auto"/>
        <w:bottom w:val="none" w:sz="0" w:space="0" w:color="auto"/>
        <w:right w:val="none" w:sz="0" w:space="0" w:color="auto"/>
      </w:divBdr>
    </w:div>
    <w:div w:id="1932396997">
      <w:bodyDiv w:val="1"/>
      <w:marLeft w:val="0"/>
      <w:marRight w:val="0"/>
      <w:marTop w:val="0"/>
      <w:marBottom w:val="0"/>
      <w:divBdr>
        <w:top w:val="none" w:sz="0" w:space="0" w:color="auto"/>
        <w:left w:val="none" w:sz="0" w:space="0" w:color="auto"/>
        <w:bottom w:val="none" w:sz="0" w:space="0" w:color="auto"/>
        <w:right w:val="none" w:sz="0" w:space="0" w:color="auto"/>
      </w:divBdr>
    </w:div>
    <w:div w:id="2136019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r.tomala@dpo.cz" TargetMode="External"/><Relationship Id="rId13" Type="http://schemas.openxmlformats.org/officeDocument/2006/relationships/hyperlink" Target="mailto:elektronicka.fakturace@dpo.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oman.vaverka@dpo.cz"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ndrej.cubik@dpo.cz"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radim.pilch@dpo.cz" TargetMode="Externa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mailto:tomas.benda@dpo.cz"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D7626F-59C5-4B85-9E1C-4D0B719BCB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263</TotalTime>
  <Pages>9</Pages>
  <Words>3905</Words>
  <Characters>23041</Characters>
  <Application>Microsoft Office Word</Application>
  <DocSecurity>0</DocSecurity>
  <Lines>192</Lines>
  <Paragraphs>53</Paragraphs>
  <ScaleCrop>false</ScaleCrop>
  <HeadingPairs>
    <vt:vector size="2" baseType="variant">
      <vt:variant>
        <vt:lpstr>Název</vt:lpstr>
      </vt:variant>
      <vt:variant>
        <vt:i4>1</vt:i4>
      </vt:variant>
    </vt:vector>
  </HeadingPairs>
  <TitlesOfParts>
    <vt:vector size="1" baseType="lpstr">
      <vt:lpstr>1</vt:lpstr>
    </vt:vector>
  </TitlesOfParts>
  <Company>DP Ostrava a.s.</Company>
  <LinksUpToDate>false</LinksUpToDate>
  <CharactersWithSpaces>26893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Otto Kožušník</dc:creator>
  <cp:lastModifiedBy>Milan Friedrich</cp:lastModifiedBy>
  <cp:revision>41</cp:revision>
  <cp:lastPrinted>2016-07-15T05:45:00Z</cp:lastPrinted>
  <dcterms:created xsi:type="dcterms:W3CDTF">2020-01-22T10:21:00Z</dcterms:created>
  <dcterms:modified xsi:type="dcterms:W3CDTF">2020-05-15T08:56:00Z</dcterms:modified>
</cp:coreProperties>
</file>