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F4D6F" w14:textId="77777777" w:rsidR="00754D95" w:rsidRPr="00E061E2" w:rsidRDefault="002B3591" w:rsidP="00243F7B">
      <w:pPr>
        <w:pStyle w:val="Zpat"/>
        <w:tabs>
          <w:tab w:val="clear" w:pos="4536"/>
          <w:tab w:val="clear" w:pos="9072"/>
        </w:tabs>
        <w:spacing w:before="120"/>
        <w:rPr>
          <w:rFonts w:ascii="Garamond" w:hAnsi="Garamond"/>
        </w:rPr>
      </w:pPr>
      <w:r w:rsidRPr="00E061E2">
        <w:rPr>
          <w:rFonts w:ascii="Garamond" w:hAnsi="Garamond"/>
        </w:rPr>
        <w:t xml:space="preserve"> </w:t>
      </w:r>
    </w:p>
    <w:p w14:paraId="244A8BDE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5AE496E4" w14:textId="77777777" w:rsidR="00754D95" w:rsidRPr="00E061E2" w:rsidRDefault="00754D95" w:rsidP="00243F7B">
      <w:pPr>
        <w:pStyle w:val="Zpat"/>
        <w:tabs>
          <w:tab w:val="clear" w:pos="4536"/>
          <w:tab w:val="clear" w:pos="9072"/>
        </w:tabs>
        <w:rPr>
          <w:rFonts w:ascii="Garamond" w:hAnsi="Garamond"/>
        </w:rPr>
      </w:pPr>
    </w:p>
    <w:p w14:paraId="0E7DA177" w14:textId="77777777" w:rsidR="00754D95" w:rsidRPr="00E061E2" w:rsidRDefault="00470FAE" w:rsidP="00243F7B">
      <w:pPr>
        <w:spacing w:before="120"/>
        <w:rPr>
          <w:rFonts w:ascii="Garamond" w:hAnsi="Garamond"/>
        </w:rPr>
      </w:pPr>
      <w:r w:rsidRPr="00E061E2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 wp14:anchorId="2A7A916F" wp14:editId="3B2A2711">
            <wp:simplePos x="0" y="0"/>
            <wp:positionH relativeFrom="page">
              <wp:posOffset>2205659</wp:posOffset>
            </wp:positionH>
            <wp:positionV relativeFrom="page">
              <wp:posOffset>2011680</wp:posOffset>
            </wp:positionV>
            <wp:extent cx="3304595" cy="88259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4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A816A5" w14:textId="77777777" w:rsidR="00754D95" w:rsidRPr="00E061E2" w:rsidRDefault="00754D95" w:rsidP="007D6427">
      <w:pPr>
        <w:spacing w:before="120"/>
        <w:jc w:val="center"/>
        <w:rPr>
          <w:rFonts w:ascii="Garamond" w:hAnsi="Garamond"/>
        </w:rPr>
      </w:pPr>
    </w:p>
    <w:p w14:paraId="3F796533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2F2C2447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4B788DF6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6AEAEBDC" w14:textId="77777777" w:rsidR="00754D95" w:rsidRPr="0035035F" w:rsidRDefault="00611C13" w:rsidP="00042882">
      <w:pPr>
        <w:spacing w:before="120"/>
        <w:jc w:val="center"/>
        <w:rPr>
          <w:b/>
        </w:rPr>
      </w:pPr>
      <w:r w:rsidRPr="0035035F">
        <w:rPr>
          <w:b/>
          <w:sz w:val="44"/>
          <w:szCs w:val="44"/>
          <w:u w:val="single"/>
        </w:rPr>
        <w:t>Technická specifikace</w:t>
      </w:r>
      <w:r w:rsidR="0014220D" w:rsidRPr="0035035F">
        <w:rPr>
          <w:b/>
          <w:sz w:val="44"/>
          <w:szCs w:val="44"/>
          <w:u w:val="single"/>
        </w:rPr>
        <w:t xml:space="preserve"> </w:t>
      </w:r>
      <w:r w:rsidR="00137DD7" w:rsidRPr="0035035F">
        <w:rPr>
          <w:b/>
          <w:sz w:val="44"/>
          <w:szCs w:val="44"/>
          <w:u w:val="single"/>
        </w:rPr>
        <w:t xml:space="preserve">2 </w:t>
      </w:r>
      <w:r w:rsidR="00935E45" w:rsidRPr="0035035F">
        <w:rPr>
          <w:b/>
          <w:sz w:val="44"/>
          <w:szCs w:val="44"/>
          <w:u w:val="single"/>
        </w:rPr>
        <w:t xml:space="preserve">ks </w:t>
      </w:r>
      <w:r w:rsidR="0014220D" w:rsidRPr="0035035F">
        <w:rPr>
          <w:b/>
          <w:sz w:val="44"/>
          <w:szCs w:val="44"/>
          <w:u w:val="single"/>
        </w:rPr>
        <w:t>NABÍJECÍ</w:t>
      </w:r>
      <w:r w:rsidR="00137DD7" w:rsidRPr="0035035F">
        <w:rPr>
          <w:b/>
          <w:sz w:val="44"/>
          <w:szCs w:val="44"/>
          <w:u w:val="single"/>
        </w:rPr>
        <w:t>CH</w:t>
      </w:r>
      <w:r w:rsidR="0014220D" w:rsidRPr="0035035F">
        <w:rPr>
          <w:b/>
          <w:sz w:val="44"/>
          <w:szCs w:val="44"/>
          <w:u w:val="single"/>
        </w:rPr>
        <w:t xml:space="preserve"> STANIC</w:t>
      </w:r>
      <w:r w:rsidR="004A159B" w:rsidRPr="0035035F">
        <w:rPr>
          <w:b/>
          <w:sz w:val="44"/>
          <w:szCs w:val="44"/>
          <w:u w:val="single"/>
        </w:rPr>
        <w:t xml:space="preserve"> </w:t>
      </w:r>
    </w:p>
    <w:p w14:paraId="51673A6D" w14:textId="77777777" w:rsidR="00754D95" w:rsidRPr="0035035F" w:rsidRDefault="00754D95" w:rsidP="00243F7B">
      <w:pPr>
        <w:spacing w:before="120"/>
        <w:rPr>
          <w:b/>
        </w:rPr>
      </w:pPr>
    </w:p>
    <w:p w14:paraId="003949D5" w14:textId="77777777" w:rsidR="00754D95" w:rsidRPr="0035035F" w:rsidRDefault="00754D95" w:rsidP="00243F7B">
      <w:pPr>
        <w:pStyle w:val="Nzev"/>
        <w:rPr>
          <w:rFonts w:ascii="Times New Roman" w:hAnsi="Times New Roman" w:cs="Times New Roman"/>
          <w:bCs w:val="0"/>
          <w:sz w:val="44"/>
          <w:szCs w:val="44"/>
          <w:u w:val="single"/>
        </w:rPr>
      </w:pPr>
      <w:r w:rsidRPr="0035035F">
        <w:rPr>
          <w:rFonts w:ascii="Times New Roman" w:hAnsi="Times New Roman" w:cs="Times New Roman"/>
          <w:bCs w:val="0"/>
          <w:sz w:val="44"/>
          <w:szCs w:val="44"/>
          <w:u w:val="single"/>
        </w:rPr>
        <w:t>Soupis požadavků</w:t>
      </w:r>
    </w:p>
    <w:p w14:paraId="30D228E0" w14:textId="77777777" w:rsidR="00754D95" w:rsidRPr="0035035F" w:rsidRDefault="00754D95" w:rsidP="00243F7B">
      <w:pPr>
        <w:spacing w:before="120"/>
        <w:rPr>
          <w:rFonts w:ascii="Arial Black" w:hAnsi="Arial Black"/>
          <w:bCs/>
          <w:sz w:val="44"/>
          <w:szCs w:val="44"/>
          <w:u w:val="single"/>
        </w:rPr>
      </w:pPr>
    </w:p>
    <w:p w14:paraId="0976F192" w14:textId="77777777" w:rsidR="00754D95" w:rsidRPr="0035035F" w:rsidRDefault="00754D95" w:rsidP="0091792A">
      <w:pPr>
        <w:pStyle w:val="Zkladntext"/>
        <w:spacing w:line="360" w:lineRule="atLeast"/>
        <w:jc w:val="center"/>
        <w:rPr>
          <w:b/>
          <w:sz w:val="28"/>
          <w:szCs w:val="28"/>
          <w:u w:val="single"/>
        </w:rPr>
      </w:pPr>
      <w:r w:rsidRPr="0035035F">
        <w:rPr>
          <w:b/>
          <w:sz w:val="28"/>
          <w:szCs w:val="28"/>
          <w:u w:val="single"/>
        </w:rPr>
        <w:t>na dodávku</w:t>
      </w:r>
      <w:r w:rsidR="00712DB3" w:rsidRPr="0035035F">
        <w:rPr>
          <w:b/>
          <w:sz w:val="28"/>
          <w:szCs w:val="28"/>
          <w:u w:val="single"/>
        </w:rPr>
        <w:t xml:space="preserve"> </w:t>
      </w:r>
      <w:r w:rsidR="00783E2D" w:rsidRPr="0035035F">
        <w:rPr>
          <w:b/>
          <w:sz w:val="28"/>
          <w:szCs w:val="28"/>
          <w:u w:val="single"/>
        </w:rPr>
        <w:t>2</w:t>
      </w:r>
      <w:r w:rsidR="00712DB3" w:rsidRPr="0035035F">
        <w:rPr>
          <w:b/>
          <w:sz w:val="28"/>
          <w:szCs w:val="28"/>
          <w:u w:val="single"/>
        </w:rPr>
        <w:t xml:space="preserve"> kus</w:t>
      </w:r>
      <w:r w:rsidR="00935E45" w:rsidRPr="0035035F">
        <w:rPr>
          <w:b/>
          <w:sz w:val="28"/>
          <w:szCs w:val="28"/>
          <w:u w:val="single"/>
        </w:rPr>
        <w:t>ů</w:t>
      </w:r>
      <w:r w:rsidR="00712DB3" w:rsidRPr="0035035F">
        <w:rPr>
          <w:b/>
          <w:sz w:val="28"/>
          <w:szCs w:val="28"/>
          <w:u w:val="single"/>
        </w:rPr>
        <w:t xml:space="preserve"> </w:t>
      </w:r>
      <w:r w:rsidR="00A6771E">
        <w:rPr>
          <w:b/>
          <w:sz w:val="28"/>
          <w:szCs w:val="28"/>
          <w:u w:val="single"/>
        </w:rPr>
        <w:t>N</w:t>
      </w:r>
      <w:r w:rsidR="00725E36" w:rsidRPr="0035035F">
        <w:rPr>
          <w:b/>
          <w:sz w:val="28"/>
          <w:szCs w:val="28"/>
          <w:u w:val="single"/>
        </w:rPr>
        <w:t>abíjecí</w:t>
      </w:r>
      <w:r w:rsidR="00935E45" w:rsidRPr="0035035F">
        <w:rPr>
          <w:b/>
          <w:sz w:val="28"/>
          <w:szCs w:val="28"/>
          <w:u w:val="single"/>
        </w:rPr>
        <w:t>ch</w:t>
      </w:r>
      <w:r w:rsidR="00725E36" w:rsidRPr="0035035F">
        <w:rPr>
          <w:b/>
          <w:sz w:val="28"/>
          <w:szCs w:val="28"/>
          <w:u w:val="single"/>
        </w:rPr>
        <w:t xml:space="preserve"> stanic</w:t>
      </w:r>
      <w:r w:rsidR="0091792A" w:rsidRPr="0035035F">
        <w:rPr>
          <w:b/>
          <w:sz w:val="28"/>
          <w:szCs w:val="28"/>
          <w:u w:val="single"/>
        </w:rPr>
        <w:t xml:space="preserve"> pro průběžné dobíjení </w:t>
      </w:r>
      <w:proofErr w:type="spellStart"/>
      <w:r w:rsidR="000B13FD">
        <w:rPr>
          <w:b/>
          <w:sz w:val="28"/>
          <w:szCs w:val="28"/>
          <w:u w:val="single"/>
        </w:rPr>
        <w:t>Jednočlánkových</w:t>
      </w:r>
      <w:proofErr w:type="spellEnd"/>
      <w:r w:rsidR="000B13FD">
        <w:rPr>
          <w:b/>
          <w:sz w:val="28"/>
          <w:szCs w:val="28"/>
          <w:u w:val="single"/>
        </w:rPr>
        <w:t xml:space="preserve"> </w:t>
      </w:r>
      <w:proofErr w:type="spellStart"/>
      <w:r w:rsidR="0091792A" w:rsidRPr="0035035F">
        <w:rPr>
          <w:b/>
          <w:sz w:val="28"/>
          <w:szCs w:val="28"/>
          <w:u w:val="single"/>
        </w:rPr>
        <w:t>elektrobusů</w:t>
      </w:r>
      <w:proofErr w:type="spellEnd"/>
      <w:r w:rsidR="009D0742" w:rsidRPr="0035035F">
        <w:rPr>
          <w:b/>
          <w:sz w:val="28"/>
          <w:szCs w:val="28"/>
          <w:u w:val="single"/>
        </w:rPr>
        <w:t xml:space="preserve"> a </w:t>
      </w:r>
      <w:r w:rsidR="00783E2D" w:rsidRPr="0035035F">
        <w:rPr>
          <w:b/>
          <w:sz w:val="28"/>
          <w:szCs w:val="28"/>
          <w:u w:val="single"/>
        </w:rPr>
        <w:t>2</w:t>
      </w:r>
      <w:r w:rsidR="008C0DD3" w:rsidRPr="0035035F">
        <w:rPr>
          <w:b/>
          <w:sz w:val="28"/>
          <w:szCs w:val="28"/>
          <w:u w:val="single"/>
        </w:rPr>
        <w:t xml:space="preserve"> kus</w:t>
      </w:r>
      <w:r w:rsidR="00935E45" w:rsidRPr="0035035F">
        <w:rPr>
          <w:b/>
          <w:sz w:val="28"/>
          <w:szCs w:val="28"/>
          <w:u w:val="single"/>
        </w:rPr>
        <w:t>ů</w:t>
      </w:r>
      <w:r w:rsidR="008C0DD3" w:rsidRPr="0035035F">
        <w:rPr>
          <w:b/>
          <w:sz w:val="28"/>
          <w:szCs w:val="28"/>
          <w:u w:val="single"/>
        </w:rPr>
        <w:t xml:space="preserve"> </w:t>
      </w:r>
      <w:r w:rsidR="001364BA" w:rsidRPr="0035035F">
        <w:rPr>
          <w:b/>
          <w:sz w:val="28"/>
          <w:szCs w:val="28"/>
          <w:u w:val="single"/>
        </w:rPr>
        <w:t>trafostanic pro jej</w:t>
      </w:r>
      <w:r w:rsidR="00935E45" w:rsidRPr="0035035F">
        <w:rPr>
          <w:b/>
          <w:sz w:val="28"/>
          <w:szCs w:val="28"/>
          <w:u w:val="single"/>
        </w:rPr>
        <w:t>ich</w:t>
      </w:r>
      <w:r w:rsidR="006B75B4" w:rsidRPr="0035035F">
        <w:rPr>
          <w:b/>
          <w:sz w:val="28"/>
          <w:szCs w:val="28"/>
          <w:u w:val="single"/>
        </w:rPr>
        <w:t xml:space="preserve"> napájení </w:t>
      </w:r>
      <w:r w:rsidR="00DD7192" w:rsidRPr="0035035F">
        <w:rPr>
          <w:b/>
          <w:sz w:val="28"/>
          <w:szCs w:val="28"/>
          <w:u w:val="single"/>
        </w:rPr>
        <w:t>s připojením</w:t>
      </w:r>
      <w:r w:rsidR="009D0742" w:rsidRPr="0035035F">
        <w:rPr>
          <w:b/>
          <w:sz w:val="28"/>
          <w:szCs w:val="28"/>
          <w:u w:val="single"/>
        </w:rPr>
        <w:t xml:space="preserve"> na síť </w:t>
      </w:r>
      <w:r w:rsidR="001C4178" w:rsidRPr="0035035F">
        <w:rPr>
          <w:b/>
          <w:sz w:val="28"/>
          <w:szCs w:val="28"/>
          <w:u w:val="single"/>
        </w:rPr>
        <w:t>3x</w:t>
      </w:r>
      <w:r w:rsidR="009D0742" w:rsidRPr="0035035F">
        <w:rPr>
          <w:b/>
          <w:sz w:val="28"/>
          <w:szCs w:val="28"/>
          <w:u w:val="single"/>
        </w:rPr>
        <w:t>22kV</w:t>
      </w:r>
      <w:r w:rsidR="001C4178" w:rsidRPr="0035035F">
        <w:rPr>
          <w:b/>
          <w:sz w:val="28"/>
          <w:szCs w:val="28"/>
          <w:u w:val="single"/>
        </w:rPr>
        <w:t xml:space="preserve"> IT</w:t>
      </w:r>
    </w:p>
    <w:p w14:paraId="331E27E3" w14:textId="77777777" w:rsidR="00754D95" w:rsidRPr="00AE6BF6" w:rsidRDefault="00754D95" w:rsidP="00243F7B">
      <w:pPr>
        <w:jc w:val="center"/>
        <w:rPr>
          <w:rFonts w:ascii="Arial Black" w:hAnsi="Arial Black"/>
          <w:bCs/>
          <w:sz w:val="36"/>
          <w:szCs w:val="36"/>
          <w:u w:val="single"/>
        </w:rPr>
      </w:pPr>
    </w:p>
    <w:p w14:paraId="26ECEBA2" w14:textId="77777777" w:rsidR="00754D95" w:rsidRPr="00E061E2" w:rsidRDefault="00754D95" w:rsidP="00243F7B">
      <w:pPr>
        <w:spacing w:before="120"/>
        <w:jc w:val="center"/>
        <w:rPr>
          <w:rFonts w:ascii="Garamond" w:hAnsi="Garamond"/>
          <w:sz w:val="40"/>
          <w:szCs w:val="40"/>
          <w:u w:val="single"/>
        </w:rPr>
      </w:pPr>
    </w:p>
    <w:p w14:paraId="6A187A38" w14:textId="77777777"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14:paraId="4815A46A" w14:textId="77777777"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14:paraId="015149D5" w14:textId="77777777" w:rsidR="00754D95" w:rsidRPr="00E061E2" w:rsidRDefault="00754D95" w:rsidP="00243F7B">
      <w:pPr>
        <w:spacing w:before="120"/>
        <w:jc w:val="center"/>
        <w:rPr>
          <w:rFonts w:ascii="Garamond" w:hAnsi="Garamond"/>
        </w:rPr>
      </w:pPr>
    </w:p>
    <w:p w14:paraId="268A2342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1C775B45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29F51F33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3BBAC168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069A74C2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6E7DFAA9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72060A78" w14:textId="77777777" w:rsidR="00EA5C73" w:rsidRPr="00E061E2" w:rsidRDefault="00EA5C73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6CCC9F24" w14:textId="77777777"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01022A88" w14:textId="77777777"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4B266006" w14:textId="77777777" w:rsidR="00E22991" w:rsidRPr="00E061E2" w:rsidRDefault="00E22991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1A3E9E00" w14:textId="77777777" w:rsidR="00754D95" w:rsidRPr="00E061E2" w:rsidRDefault="00754D95" w:rsidP="00243F7B">
      <w:pPr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lastRenderedPageBreak/>
        <w:t>OBSAH:</w:t>
      </w:r>
    </w:p>
    <w:p w14:paraId="6F402071" w14:textId="77777777" w:rsidR="00754D95" w:rsidRPr="00E061E2" w:rsidRDefault="00754D95" w:rsidP="00243F7B">
      <w:pPr>
        <w:pStyle w:val="Zkladntextodsazen"/>
        <w:rPr>
          <w:rFonts w:ascii="Garamond" w:hAnsi="Garamond"/>
          <w:sz w:val="22"/>
          <w:szCs w:val="22"/>
        </w:rPr>
      </w:pPr>
    </w:p>
    <w:p w14:paraId="0A2982F8" w14:textId="77777777" w:rsidR="00950544" w:rsidRDefault="00CD03E0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begin"/>
      </w:r>
      <w:r w:rsidR="00754D95" w:rsidRPr="00E061E2">
        <w:rPr>
          <w:rFonts w:ascii="Garamond" w:hAnsi="Garamond"/>
          <w:b/>
          <w:bCs/>
          <w:sz w:val="22"/>
          <w:szCs w:val="22"/>
          <w:u w:val="single"/>
        </w:rPr>
        <w:instrText xml:space="preserve"> TOC \o "1-3" </w:instrText>
      </w: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separate"/>
      </w:r>
      <w:r w:rsidR="00950544" w:rsidRPr="00A362B5">
        <w:rPr>
          <w:rFonts w:ascii="Garamond" w:hAnsi="Garamond"/>
          <w:noProof/>
        </w:rPr>
        <w:t>1.</w:t>
      </w:r>
      <w:r w:rsidR="00950544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950544" w:rsidRPr="00A362B5">
        <w:rPr>
          <w:rFonts w:ascii="Garamond" w:hAnsi="Garamond"/>
          <w:noProof/>
        </w:rPr>
        <w:t>Všeobecně</w:t>
      </w:r>
      <w:r w:rsidR="00950544">
        <w:rPr>
          <w:noProof/>
        </w:rPr>
        <w:tab/>
      </w:r>
      <w:r w:rsidR="00950544">
        <w:rPr>
          <w:noProof/>
        </w:rPr>
        <w:fldChar w:fldCharType="begin"/>
      </w:r>
      <w:r w:rsidR="00950544">
        <w:rPr>
          <w:noProof/>
        </w:rPr>
        <w:instrText xml:space="preserve"> PAGEREF _Toc28346208 \h </w:instrText>
      </w:r>
      <w:r w:rsidR="00950544">
        <w:rPr>
          <w:noProof/>
        </w:rPr>
      </w:r>
      <w:r w:rsidR="00950544">
        <w:rPr>
          <w:noProof/>
        </w:rPr>
        <w:fldChar w:fldCharType="separate"/>
      </w:r>
      <w:r w:rsidR="00074D55">
        <w:rPr>
          <w:noProof/>
        </w:rPr>
        <w:t>3</w:t>
      </w:r>
      <w:r w:rsidR="00950544">
        <w:rPr>
          <w:noProof/>
        </w:rPr>
        <w:fldChar w:fldCharType="end"/>
      </w:r>
    </w:p>
    <w:p w14:paraId="75921791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1.1.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základní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_Toc28346209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009F0DB7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Podmínky provozování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70DDD8A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Provozní režim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09CD8133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Provozní režim trafostanice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2BE22A3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Klimatické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1E7A4BA9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Přistavování vozidel k nabíjení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54B5576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Dílenské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4BE6EF6C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Opatření proti úniku škodlivých látek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757BD660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Koncepce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2ADC2068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59D3EF40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Velikost, rozměry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328E504E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Vnější vzhled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18AB82F3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Omezení úrovně hluku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06CB6A1D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Vlastnosti materiálů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44B2991A" w14:textId="77777777" w:rsidR="00950544" w:rsidRDefault="00950544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Požární odolnost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12A847A0" w14:textId="77777777" w:rsidR="00950544" w:rsidRDefault="00950544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Všeobecné ekologické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5CD07C0C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Technické údaje Nabíjecí stanice a trafostanice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4533B7A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Tělo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6C19F6C2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připojení stanice V LOKALITĚ vALCHAŘSKÁ na elektrickou síť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3B1C4FF0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připojení stanice V LOKALITĚ HRANEČNÍK na elektrickou síť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48336D8C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Proces nabíjení Nabíjecí stanicí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77FE7902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Bezpečnost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78754A2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SW vybavení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9</w:t>
      </w:r>
      <w:r>
        <w:rPr>
          <w:noProof/>
        </w:rPr>
        <w:fldChar w:fldCharType="end"/>
      </w:r>
    </w:p>
    <w:p w14:paraId="46AB4AF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4.7.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mazací tuky A NÁPLNĚ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10</w:t>
      </w:r>
      <w:r>
        <w:rPr>
          <w:noProof/>
        </w:rPr>
        <w:fldChar w:fldCharType="end"/>
      </w:r>
    </w:p>
    <w:p w14:paraId="346866A9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Elektrické vybavení – elektroinstalace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24373551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750528AF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umístění přístrojů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61F6AD9E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komunikační systém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4F6F83E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napojení vozidel dodaných prodávajícím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0424184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Napojení vozidel provozovaných Kupujícím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77C409B9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nouzové odpojení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36B5E54F" w14:textId="77777777" w:rsidR="00754D95" w:rsidRPr="00E061E2" w:rsidRDefault="00CD03E0" w:rsidP="005D03B4">
      <w:pPr>
        <w:pStyle w:val="Obsah2"/>
        <w:rPr>
          <w:rFonts w:ascii="Garamond" w:hAnsi="Garamond"/>
          <w:b/>
          <w:bCs/>
          <w:sz w:val="22"/>
          <w:szCs w:val="22"/>
          <w:u w:val="single"/>
        </w:rPr>
      </w:pPr>
      <w:r w:rsidRPr="00E061E2">
        <w:rPr>
          <w:rFonts w:ascii="Garamond" w:hAnsi="Garamond"/>
          <w:b/>
          <w:bCs/>
          <w:caps w:val="0"/>
          <w:sz w:val="22"/>
          <w:szCs w:val="22"/>
          <w:u w:val="single"/>
        </w:rPr>
        <w:fldChar w:fldCharType="end"/>
      </w:r>
    </w:p>
    <w:p w14:paraId="7B2ADF23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sz w:val="22"/>
          <w:szCs w:val="22"/>
          <w:u w:val="single"/>
          <w:lang w:eastAsia="en-US"/>
        </w:rPr>
      </w:pP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Názvy firem, společností a osob, u kterých </w:t>
      </w:r>
      <w:r w:rsidR="004A7549">
        <w:rPr>
          <w:rFonts w:ascii="Garamond" w:eastAsia="Calibri" w:hAnsi="Garamond"/>
          <w:sz w:val="22"/>
          <w:szCs w:val="22"/>
          <w:u w:val="single"/>
          <w:lang w:eastAsia="en-US"/>
        </w:rPr>
        <w:t>K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upující prováděl průzkum trhu</w:t>
      </w:r>
      <w:r w:rsidRPr="00E03749">
        <w:rPr>
          <w:rFonts w:ascii="Garamond" w:eastAsia="Calibri" w:hAnsi="Garamond"/>
          <w:sz w:val="22"/>
          <w:szCs w:val="22"/>
          <w:lang w:eastAsia="en-US"/>
        </w:rPr>
        <w:t xml:space="preserve"> </w:t>
      </w:r>
    </w:p>
    <w:p w14:paraId="36BF40F2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.</w:t>
      </w:r>
    </w:p>
    <w:p w14:paraId="622B47DF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="00B34FF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A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:1 - ABB s.r.o., p. Kuželka, 2 – HELIOX,. </w:t>
      </w:r>
      <w:proofErr w:type="gram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</w:t>
      </w:r>
      <w:proofErr w:type="gram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Bouhuijs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</w:t>
      </w:r>
    </w:p>
    <w:p w14:paraId="31712C8D" w14:textId="77777777"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14:paraId="5DC6DE55" w14:textId="77777777"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14:paraId="314C5D2A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599ED884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3DE52C00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1BD5D2FF" w14:textId="77777777" w:rsidR="00DB7631" w:rsidRPr="00E061E2" w:rsidRDefault="00DB7631" w:rsidP="006B75B4">
      <w:pPr>
        <w:jc w:val="center"/>
        <w:rPr>
          <w:rFonts w:ascii="Garamond" w:hAnsi="Garamond"/>
          <w:sz w:val="22"/>
          <w:szCs w:val="22"/>
        </w:rPr>
      </w:pPr>
    </w:p>
    <w:p w14:paraId="750C2FB0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6F8E75D6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474B792B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35744C26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499A2C5D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3AA4CE77" w14:textId="77777777"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0" w:name="_Toc401111419"/>
      <w:bookmarkStart w:id="1" w:name="_Toc401112126"/>
      <w:bookmarkStart w:id="2" w:name="_Toc403281454"/>
      <w:bookmarkStart w:id="3" w:name="_Toc28346208"/>
      <w:r w:rsidRPr="00E061E2">
        <w:rPr>
          <w:rFonts w:ascii="Garamond" w:hAnsi="Garamond"/>
          <w:sz w:val="22"/>
          <w:szCs w:val="22"/>
        </w:rPr>
        <w:lastRenderedPageBreak/>
        <w:t>Všeobecně</w:t>
      </w:r>
      <w:bookmarkEnd w:id="0"/>
      <w:bookmarkEnd w:id="1"/>
      <w:bookmarkEnd w:id="2"/>
      <w:bookmarkEnd w:id="3"/>
    </w:p>
    <w:p w14:paraId="5F918D89" w14:textId="77777777" w:rsidR="003858B8" w:rsidRPr="00E061E2" w:rsidRDefault="003858B8" w:rsidP="003858B8">
      <w:pPr>
        <w:rPr>
          <w:rFonts w:ascii="Garamond" w:hAnsi="Garamond"/>
        </w:rPr>
      </w:pPr>
    </w:p>
    <w:p w14:paraId="6DEFA698" w14:textId="77777777" w:rsidR="00754D95" w:rsidRPr="00E061E2" w:rsidRDefault="00725E36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" w:name="_Toc28346209"/>
      <w:r w:rsidRPr="00E061E2">
        <w:rPr>
          <w:rFonts w:ascii="Garamond" w:hAnsi="Garamond"/>
          <w:sz w:val="22"/>
          <w:szCs w:val="22"/>
        </w:rPr>
        <w:t>základní popis</w:t>
      </w:r>
      <w:bookmarkEnd w:id="4"/>
    </w:p>
    <w:p w14:paraId="1DD70FA7" w14:textId="77777777" w:rsidR="00754D95" w:rsidRPr="00E061E2" w:rsidRDefault="00725E36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bookmarkStart w:id="5" w:name="_Toc129651218"/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F2215" w:rsidRPr="00E061E2">
        <w:rPr>
          <w:rFonts w:ascii="Garamond" w:hAnsi="Garamond"/>
          <w:sz w:val="22"/>
          <w:szCs w:val="22"/>
        </w:rPr>
        <w:t xml:space="preserve"> určená k napájení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6771E">
        <w:rPr>
          <w:rFonts w:ascii="Garamond" w:hAnsi="Garamond"/>
          <w:sz w:val="22"/>
          <w:szCs w:val="22"/>
        </w:rPr>
        <w:t>N</w:t>
      </w:r>
      <w:r w:rsidR="008C0DD3" w:rsidRPr="00E061E2">
        <w:rPr>
          <w:rFonts w:ascii="Garamond" w:hAnsi="Garamond"/>
          <w:sz w:val="22"/>
          <w:szCs w:val="22"/>
        </w:rPr>
        <w:t xml:space="preserve">abíjecí stanice </w:t>
      </w:r>
      <w:r w:rsidRPr="00E061E2">
        <w:rPr>
          <w:rFonts w:ascii="Garamond" w:hAnsi="Garamond"/>
          <w:sz w:val="22"/>
          <w:szCs w:val="22"/>
        </w:rPr>
        <w:t xml:space="preserve">bude sloužit v </w:t>
      </w:r>
      <w:r w:rsidR="00D42E90" w:rsidRPr="00E061E2">
        <w:rPr>
          <w:rFonts w:ascii="Garamond" w:hAnsi="Garamond"/>
          <w:sz w:val="22"/>
          <w:szCs w:val="22"/>
        </w:rPr>
        <w:t>Dopravní</w:t>
      </w:r>
      <w:r w:rsidRPr="00E061E2">
        <w:rPr>
          <w:rFonts w:ascii="Garamond" w:hAnsi="Garamond"/>
          <w:sz w:val="22"/>
          <w:szCs w:val="22"/>
        </w:rPr>
        <w:t>m</w:t>
      </w:r>
      <w:r w:rsidR="00D42E90" w:rsidRPr="00E061E2">
        <w:rPr>
          <w:rFonts w:ascii="Garamond" w:hAnsi="Garamond"/>
          <w:sz w:val="22"/>
          <w:szCs w:val="22"/>
        </w:rPr>
        <w:t xml:space="preserve"> podnik</w:t>
      </w:r>
      <w:r w:rsidRPr="00E061E2">
        <w:rPr>
          <w:rFonts w:ascii="Garamond" w:hAnsi="Garamond"/>
          <w:sz w:val="22"/>
          <w:szCs w:val="22"/>
        </w:rPr>
        <w:t>u</w:t>
      </w:r>
      <w:r w:rsidR="00D42E90" w:rsidRPr="00E061E2">
        <w:rPr>
          <w:rFonts w:ascii="Garamond" w:hAnsi="Garamond"/>
          <w:sz w:val="22"/>
          <w:szCs w:val="22"/>
        </w:rPr>
        <w:t xml:space="preserve"> Ostrav</w:t>
      </w:r>
      <w:r w:rsidR="001F0D33" w:rsidRPr="00E061E2">
        <w:rPr>
          <w:rFonts w:ascii="Garamond" w:hAnsi="Garamond"/>
          <w:sz w:val="22"/>
          <w:szCs w:val="22"/>
        </w:rPr>
        <w:t>a</w:t>
      </w:r>
      <w:r w:rsidR="00754D95" w:rsidRPr="00E061E2">
        <w:rPr>
          <w:rFonts w:ascii="Garamond" w:hAnsi="Garamond"/>
          <w:sz w:val="22"/>
          <w:szCs w:val="22"/>
        </w:rPr>
        <w:t xml:space="preserve"> a.s. </w:t>
      </w:r>
      <w:r w:rsidRPr="00E061E2">
        <w:rPr>
          <w:rFonts w:ascii="Garamond" w:hAnsi="Garamond"/>
          <w:sz w:val="22"/>
          <w:szCs w:val="22"/>
        </w:rPr>
        <w:t xml:space="preserve">k průběžnému </w:t>
      </w:r>
      <w:proofErr w:type="spellStart"/>
      <w:r w:rsidRPr="00E061E2">
        <w:rPr>
          <w:rFonts w:ascii="Garamond" w:hAnsi="Garamond"/>
          <w:sz w:val="22"/>
          <w:szCs w:val="22"/>
        </w:rPr>
        <w:t>rychlonabíjení</w:t>
      </w:r>
      <w:proofErr w:type="spellEnd"/>
      <w:r w:rsidRPr="00E061E2">
        <w:rPr>
          <w:rFonts w:ascii="Garamond" w:hAnsi="Garamond"/>
          <w:sz w:val="22"/>
          <w:szCs w:val="22"/>
        </w:rPr>
        <w:t xml:space="preserve"> </w:t>
      </w:r>
      <w:proofErr w:type="spellStart"/>
      <w:r w:rsidRPr="00E061E2">
        <w:rPr>
          <w:rFonts w:ascii="Garamond" w:hAnsi="Garamond"/>
          <w:sz w:val="22"/>
          <w:szCs w:val="22"/>
        </w:rPr>
        <w:t>elektrobusů</w:t>
      </w:r>
      <w:proofErr w:type="spellEnd"/>
      <w:r w:rsidR="00BA53AB">
        <w:rPr>
          <w:rFonts w:ascii="Garamond" w:hAnsi="Garamond"/>
          <w:sz w:val="22"/>
          <w:szCs w:val="22"/>
        </w:rPr>
        <w:t xml:space="preserve"> (dále jen vozidlo/vozidel)</w:t>
      </w:r>
      <w:r w:rsidRPr="00E061E2">
        <w:rPr>
          <w:rFonts w:ascii="Garamond" w:hAnsi="Garamond"/>
          <w:sz w:val="22"/>
          <w:szCs w:val="22"/>
        </w:rPr>
        <w:t>.</w:t>
      </w:r>
    </w:p>
    <w:p w14:paraId="5E804C03" w14:textId="77777777" w:rsidR="00725E36" w:rsidRPr="00E061E2" w:rsidRDefault="00DD719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</w:t>
      </w:r>
      <w:r w:rsidR="000C2013" w:rsidRPr="00E061E2">
        <w:rPr>
          <w:rFonts w:ascii="Garamond" w:hAnsi="Garamond"/>
          <w:sz w:val="22"/>
          <w:szCs w:val="22"/>
        </w:rPr>
        <w:t xml:space="preserve">místění </w:t>
      </w:r>
      <w:r w:rsidR="00725E36" w:rsidRPr="00E061E2">
        <w:rPr>
          <w:rFonts w:ascii="Garamond" w:hAnsi="Garamond"/>
          <w:sz w:val="22"/>
          <w:szCs w:val="22"/>
        </w:rPr>
        <w:t>Nabíjecí</w:t>
      </w:r>
      <w:r w:rsidR="00783E2D">
        <w:rPr>
          <w:rFonts w:ascii="Garamond" w:hAnsi="Garamond"/>
          <w:sz w:val="22"/>
          <w:szCs w:val="22"/>
        </w:rPr>
        <w:t>ch</w:t>
      </w:r>
      <w:r w:rsidR="00725E36" w:rsidRPr="00E061E2">
        <w:rPr>
          <w:rFonts w:ascii="Garamond" w:hAnsi="Garamond"/>
          <w:sz w:val="22"/>
          <w:szCs w:val="22"/>
        </w:rPr>
        <w:t xml:space="preserve"> stanic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se předpokládá</w:t>
      </w:r>
      <w:r w:rsidR="000C2013" w:rsidRPr="00E061E2">
        <w:rPr>
          <w:rFonts w:ascii="Garamond" w:hAnsi="Garamond"/>
          <w:sz w:val="22"/>
          <w:szCs w:val="22"/>
        </w:rPr>
        <w:t xml:space="preserve"> </w:t>
      </w:r>
      <w:r w:rsidR="0076131C" w:rsidRPr="00E061E2">
        <w:rPr>
          <w:rFonts w:ascii="Garamond" w:hAnsi="Garamond"/>
          <w:sz w:val="22"/>
          <w:szCs w:val="22"/>
        </w:rPr>
        <w:t>v městské</w:t>
      </w:r>
      <w:r w:rsidR="00935E45">
        <w:rPr>
          <w:rFonts w:ascii="Garamond" w:hAnsi="Garamond"/>
          <w:sz w:val="22"/>
          <w:szCs w:val="22"/>
        </w:rPr>
        <w:t>m</w:t>
      </w:r>
      <w:r w:rsidR="0076131C" w:rsidRPr="00E061E2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>obvodě</w:t>
      </w:r>
      <w:r w:rsidR="00935E45" w:rsidRPr="00E061E2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 xml:space="preserve">Moravská </w:t>
      </w:r>
      <w:r w:rsidR="0076131C" w:rsidRPr="00E061E2">
        <w:rPr>
          <w:rFonts w:ascii="Garamond" w:hAnsi="Garamond"/>
          <w:sz w:val="22"/>
          <w:szCs w:val="22"/>
        </w:rPr>
        <w:t xml:space="preserve">Ostrava </w:t>
      </w:r>
      <w:r w:rsidR="00783E2D">
        <w:rPr>
          <w:rFonts w:ascii="Garamond" w:hAnsi="Garamond"/>
          <w:sz w:val="22"/>
          <w:szCs w:val="22"/>
        </w:rPr>
        <w:t>–</w:t>
      </w:r>
      <w:r w:rsidR="0076131C" w:rsidRPr="00E061E2">
        <w:rPr>
          <w:rFonts w:ascii="Garamond" w:hAnsi="Garamond"/>
          <w:sz w:val="22"/>
          <w:szCs w:val="22"/>
        </w:rPr>
        <w:t xml:space="preserve"> </w:t>
      </w:r>
      <w:r w:rsidR="00783E2D">
        <w:rPr>
          <w:rFonts w:ascii="Garamond" w:hAnsi="Garamond"/>
          <w:sz w:val="22"/>
          <w:szCs w:val="22"/>
        </w:rPr>
        <w:t>lokalit</w:t>
      </w:r>
      <w:r w:rsidR="00935E45">
        <w:rPr>
          <w:rFonts w:ascii="Garamond" w:hAnsi="Garamond"/>
          <w:sz w:val="22"/>
          <w:szCs w:val="22"/>
        </w:rPr>
        <w:t>a</w:t>
      </w:r>
      <w:r w:rsidR="00783E2D">
        <w:rPr>
          <w:rFonts w:ascii="Garamond" w:hAnsi="Garamond"/>
          <w:sz w:val="22"/>
          <w:szCs w:val="22"/>
        </w:rPr>
        <w:t xml:space="preserve"> </w:t>
      </w:r>
      <w:r w:rsidR="00755E3F">
        <w:rPr>
          <w:rFonts w:ascii="Garamond" w:hAnsi="Garamond"/>
          <w:sz w:val="22"/>
          <w:szCs w:val="22"/>
        </w:rPr>
        <w:t>Valchařská</w:t>
      </w:r>
      <w:r w:rsidR="00686E7D">
        <w:rPr>
          <w:rFonts w:ascii="Garamond" w:hAnsi="Garamond"/>
          <w:sz w:val="22"/>
          <w:szCs w:val="22"/>
        </w:rPr>
        <w:t xml:space="preserve"> a</w:t>
      </w:r>
      <w:r w:rsidR="00783E2D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 xml:space="preserve">v městském obvodě Slezská Ostrava – lokalita </w:t>
      </w:r>
      <w:r w:rsidR="00783E2D">
        <w:rPr>
          <w:rFonts w:ascii="Garamond" w:hAnsi="Garamond"/>
          <w:sz w:val="22"/>
          <w:szCs w:val="22"/>
        </w:rPr>
        <w:t>Hranečník.</w:t>
      </w:r>
      <w:r w:rsidR="00725E36" w:rsidRPr="00E061E2">
        <w:rPr>
          <w:rFonts w:ascii="Garamond" w:hAnsi="Garamond"/>
          <w:sz w:val="22"/>
          <w:szCs w:val="22"/>
        </w:rPr>
        <w:t xml:space="preserve"> Přesné umístění bude určeno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upujícím</w:t>
      </w:r>
      <w:r w:rsidR="00725E36" w:rsidRPr="00E061E2">
        <w:rPr>
          <w:rFonts w:ascii="Garamond" w:hAnsi="Garamond"/>
          <w:sz w:val="22"/>
          <w:szCs w:val="22"/>
        </w:rPr>
        <w:t xml:space="preserve"> a veškeré změny</w:t>
      </w:r>
      <w:r w:rsidR="008C0DD3" w:rsidRPr="00E061E2">
        <w:rPr>
          <w:rFonts w:ascii="Garamond" w:hAnsi="Garamond"/>
          <w:sz w:val="22"/>
          <w:szCs w:val="22"/>
        </w:rPr>
        <w:t xml:space="preserve"> provedené </w:t>
      </w:r>
      <w:r w:rsidR="004A7549">
        <w:rPr>
          <w:rFonts w:ascii="Garamond" w:hAnsi="Garamond"/>
          <w:sz w:val="22"/>
          <w:szCs w:val="22"/>
        </w:rPr>
        <w:t>P</w:t>
      </w:r>
      <w:r w:rsidR="008C0DD3" w:rsidRPr="00E061E2">
        <w:rPr>
          <w:rFonts w:ascii="Garamond" w:hAnsi="Garamond"/>
          <w:sz w:val="22"/>
          <w:szCs w:val="22"/>
        </w:rPr>
        <w:t>rodávajícím v</w:t>
      </w:r>
      <w:r w:rsidR="00725E36" w:rsidRPr="00E061E2">
        <w:rPr>
          <w:rFonts w:ascii="Garamond" w:hAnsi="Garamond"/>
          <w:sz w:val="22"/>
          <w:szCs w:val="22"/>
        </w:rPr>
        <w:t xml:space="preserve"> postavení</w:t>
      </w:r>
      <w:r w:rsidR="00EF2215" w:rsidRPr="00E061E2">
        <w:rPr>
          <w:rFonts w:ascii="Garamond" w:hAnsi="Garamond"/>
          <w:sz w:val="22"/>
          <w:szCs w:val="22"/>
        </w:rPr>
        <w:t>,</w:t>
      </w:r>
      <w:r w:rsidR="00725E36" w:rsidRPr="00E061E2">
        <w:rPr>
          <w:rFonts w:ascii="Garamond" w:hAnsi="Garamond"/>
          <w:sz w:val="22"/>
          <w:szCs w:val="22"/>
        </w:rPr>
        <w:t xml:space="preserve"> orientac</w:t>
      </w:r>
      <w:r w:rsidR="00EF2215" w:rsidRPr="00E061E2">
        <w:rPr>
          <w:rFonts w:ascii="Garamond" w:hAnsi="Garamond"/>
          <w:sz w:val="22"/>
          <w:szCs w:val="22"/>
        </w:rPr>
        <w:t xml:space="preserve">i a </w:t>
      </w:r>
      <w:r w:rsidR="0076131C" w:rsidRPr="00E061E2">
        <w:rPr>
          <w:rFonts w:ascii="Garamond" w:hAnsi="Garamond"/>
          <w:sz w:val="22"/>
          <w:szCs w:val="22"/>
        </w:rPr>
        <w:t>umístění</w:t>
      </w:r>
      <w:r w:rsidR="00725E36" w:rsidRPr="00E061E2">
        <w:rPr>
          <w:rFonts w:ascii="Garamond" w:hAnsi="Garamond"/>
          <w:sz w:val="22"/>
          <w:szCs w:val="22"/>
        </w:rPr>
        <w:t xml:space="preserve"> podléhají </w:t>
      </w:r>
      <w:r w:rsidR="0076131C" w:rsidRPr="00E061E2">
        <w:rPr>
          <w:rFonts w:ascii="Garamond" w:hAnsi="Garamond"/>
          <w:sz w:val="22"/>
          <w:szCs w:val="22"/>
        </w:rPr>
        <w:t xml:space="preserve">schválení </w:t>
      </w:r>
      <w:r w:rsidR="004A7549">
        <w:rPr>
          <w:rFonts w:ascii="Garamond" w:hAnsi="Garamond"/>
          <w:sz w:val="22"/>
          <w:szCs w:val="22"/>
        </w:rPr>
        <w:t>K</w:t>
      </w:r>
      <w:r w:rsidR="00EF2215" w:rsidRPr="00E061E2">
        <w:rPr>
          <w:rFonts w:ascii="Garamond" w:hAnsi="Garamond"/>
          <w:sz w:val="22"/>
          <w:szCs w:val="22"/>
        </w:rPr>
        <w:t>u</w:t>
      </w:r>
      <w:r w:rsidR="00DA2922" w:rsidRPr="00E061E2">
        <w:rPr>
          <w:rFonts w:ascii="Garamond" w:hAnsi="Garamond"/>
          <w:sz w:val="22"/>
          <w:szCs w:val="22"/>
        </w:rPr>
        <w:t>pujícím.</w:t>
      </w:r>
    </w:p>
    <w:p w14:paraId="7AF100D4" w14:textId="77777777" w:rsidR="0076131C" w:rsidRPr="00E061E2" w:rsidRDefault="00DA292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Kupující</w:t>
      </w:r>
      <w:r w:rsidR="0076131C" w:rsidRPr="00E061E2">
        <w:rPr>
          <w:rFonts w:ascii="Garamond" w:hAnsi="Garamond"/>
          <w:sz w:val="22"/>
          <w:szCs w:val="22"/>
        </w:rPr>
        <w:t xml:space="preserve"> pro účely připojení </w:t>
      </w:r>
      <w:r w:rsidR="00A6771E">
        <w:rPr>
          <w:rFonts w:ascii="Garamond" w:hAnsi="Garamond"/>
          <w:sz w:val="22"/>
          <w:szCs w:val="22"/>
        </w:rPr>
        <w:t>N</w:t>
      </w:r>
      <w:r w:rsidR="0076131C" w:rsidRPr="00E061E2">
        <w:rPr>
          <w:rFonts w:ascii="Garamond" w:hAnsi="Garamond"/>
          <w:sz w:val="22"/>
          <w:szCs w:val="22"/>
        </w:rPr>
        <w:t>abíjecí stanice na elektrickou síť zřídí v místě plánovaného umístění</w:t>
      </w:r>
      <w:r w:rsidR="00EF2215" w:rsidRPr="00E061E2">
        <w:rPr>
          <w:rFonts w:ascii="Garamond" w:hAnsi="Garamond"/>
          <w:sz w:val="22"/>
          <w:szCs w:val="22"/>
        </w:rPr>
        <w:t xml:space="preserve"> trafostanice pro napájení Nabíjecí stanice</w:t>
      </w:r>
      <w:r w:rsidR="0076131C" w:rsidRPr="00E061E2">
        <w:rPr>
          <w:rFonts w:ascii="Garamond" w:hAnsi="Garamond"/>
          <w:sz w:val="22"/>
          <w:szCs w:val="22"/>
        </w:rPr>
        <w:t xml:space="preserve"> přípojku </w:t>
      </w:r>
      <w:r w:rsidR="00CC22CB" w:rsidRPr="00E061E2">
        <w:rPr>
          <w:rFonts w:ascii="Garamond" w:hAnsi="Garamond"/>
          <w:sz w:val="22"/>
          <w:szCs w:val="22"/>
        </w:rPr>
        <w:t>3x</w:t>
      </w:r>
      <w:r w:rsidR="0076131C" w:rsidRPr="00E061E2">
        <w:rPr>
          <w:rFonts w:ascii="Garamond" w:hAnsi="Garamond"/>
          <w:sz w:val="22"/>
          <w:szCs w:val="22"/>
        </w:rPr>
        <w:t>22</w:t>
      </w:r>
      <w:r w:rsidR="002B3591" w:rsidRPr="00E061E2">
        <w:rPr>
          <w:rFonts w:ascii="Garamond" w:hAnsi="Garamond"/>
          <w:sz w:val="22"/>
          <w:szCs w:val="22"/>
        </w:rPr>
        <w:t>kV IT</w:t>
      </w:r>
      <w:r w:rsidR="0076131C" w:rsidRPr="00E061E2">
        <w:rPr>
          <w:rFonts w:ascii="Garamond" w:hAnsi="Garamond"/>
          <w:sz w:val="22"/>
          <w:szCs w:val="22"/>
        </w:rPr>
        <w:t xml:space="preserve"> s maximálním </w:t>
      </w:r>
      <w:r w:rsidR="00553D8C" w:rsidRPr="00E061E2">
        <w:rPr>
          <w:rFonts w:ascii="Garamond" w:hAnsi="Garamond"/>
          <w:sz w:val="22"/>
          <w:szCs w:val="22"/>
        </w:rPr>
        <w:t xml:space="preserve">garantovaným </w:t>
      </w:r>
      <w:r w:rsidR="005976CD" w:rsidRPr="00E061E2">
        <w:rPr>
          <w:rFonts w:ascii="Garamond" w:hAnsi="Garamond"/>
          <w:sz w:val="22"/>
          <w:szCs w:val="22"/>
        </w:rPr>
        <w:t xml:space="preserve">příkonem </w:t>
      </w:r>
      <w:r w:rsidR="00686E7D">
        <w:rPr>
          <w:rFonts w:ascii="Garamond" w:hAnsi="Garamond"/>
          <w:sz w:val="22"/>
          <w:szCs w:val="22"/>
        </w:rPr>
        <w:t>pro lokalitu Valchařská 2,4 MW a pro lokalitu Hranečník 1,6 MW</w:t>
      </w:r>
      <w:r w:rsidR="0000794A" w:rsidRPr="00E061E2">
        <w:rPr>
          <w:rFonts w:ascii="Garamond" w:hAnsi="Garamond"/>
          <w:sz w:val="22"/>
          <w:szCs w:val="22"/>
        </w:rPr>
        <w:t xml:space="preserve">, </w:t>
      </w:r>
      <w:r w:rsidR="00917E44" w:rsidRPr="00E061E2">
        <w:rPr>
          <w:rFonts w:ascii="Garamond" w:hAnsi="Garamond"/>
          <w:sz w:val="22"/>
          <w:szCs w:val="22"/>
        </w:rPr>
        <w:t xml:space="preserve">která bude ukončena </w:t>
      </w:r>
      <w:r w:rsidR="0000794A" w:rsidRPr="00E061E2">
        <w:rPr>
          <w:rFonts w:ascii="Garamond" w:hAnsi="Garamond"/>
          <w:sz w:val="22"/>
          <w:szCs w:val="22"/>
        </w:rPr>
        <w:t>vyvedením kabelu</w:t>
      </w:r>
      <w:r w:rsidR="00917E44" w:rsidRPr="00E061E2">
        <w:rPr>
          <w:rFonts w:ascii="Garamond" w:hAnsi="Garamond"/>
          <w:sz w:val="22"/>
          <w:szCs w:val="22"/>
        </w:rPr>
        <w:t xml:space="preserve"> VN</w:t>
      </w:r>
      <w:r w:rsidR="008C0DD3" w:rsidRPr="00E061E2">
        <w:rPr>
          <w:rFonts w:ascii="Garamond" w:hAnsi="Garamond"/>
          <w:sz w:val="22"/>
          <w:szCs w:val="22"/>
        </w:rPr>
        <w:t>.</w:t>
      </w:r>
      <w:r w:rsidR="00AE48C6" w:rsidRPr="00E061E2">
        <w:rPr>
          <w:rFonts w:ascii="Garamond" w:hAnsi="Garamond"/>
          <w:sz w:val="22"/>
          <w:szCs w:val="22"/>
        </w:rPr>
        <w:t xml:space="preserve"> </w:t>
      </w:r>
      <w:r w:rsidR="009433EB" w:rsidRPr="006F4F9D">
        <w:rPr>
          <w:rFonts w:ascii="Garamond" w:hAnsi="Garamond"/>
          <w:sz w:val="22"/>
          <w:szCs w:val="22"/>
        </w:rPr>
        <w:t xml:space="preserve">Přepokládané </w:t>
      </w:r>
      <w:r w:rsidR="004E2ABA" w:rsidRPr="006F4F9D">
        <w:rPr>
          <w:rFonts w:ascii="Garamond" w:hAnsi="Garamond"/>
          <w:sz w:val="22"/>
          <w:szCs w:val="22"/>
        </w:rPr>
        <w:t xml:space="preserve">umístění </w:t>
      </w:r>
      <w:r w:rsidR="00AE48C6" w:rsidRPr="006F4F9D">
        <w:rPr>
          <w:rFonts w:ascii="Garamond" w:hAnsi="Garamond"/>
          <w:sz w:val="22"/>
          <w:szCs w:val="22"/>
        </w:rPr>
        <w:t xml:space="preserve">přípojky je </w:t>
      </w:r>
      <w:r w:rsidR="00396BA4" w:rsidRPr="006F4F9D">
        <w:rPr>
          <w:rFonts w:ascii="Garamond" w:hAnsi="Garamond"/>
          <w:sz w:val="22"/>
          <w:szCs w:val="22"/>
        </w:rPr>
        <w:t>zakresleno</w:t>
      </w:r>
      <w:r w:rsidR="00AE48C6" w:rsidRPr="006F4F9D">
        <w:rPr>
          <w:rFonts w:ascii="Garamond" w:hAnsi="Garamond"/>
          <w:sz w:val="22"/>
          <w:szCs w:val="22"/>
        </w:rPr>
        <w:t xml:space="preserve"> v příloze </w:t>
      </w:r>
      <w:r w:rsidR="00EF2215" w:rsidRPr="006F4F9D">
        <w:rPr>
          <w:rFonts w:ascii="Garamond" w:hAnsi="Garamond"/>
          <w:sz w:val="22"/>
          <w:szCs w:val="22"/>
        </w:rPr>
        <w:t xml:space="preserve">smlouvy </w:t>
      </w:r>
      <w:r w:rsidR="00AE48C6" w:rsidRPr="006F4F9D">
        <w:rPr>
          <w:rFonts w:ascii="Garamond" w:hAnsi="Garamond"/>
          <w:sz w:val="22"/>
          <w:szCs w:val="22"/>
        </w:rPr>
        <w:t xml:space="preserve">č. </w:t>
      </w:r>
      <w:r w:rsidR="00E87D26">
        <w:rPr>
          <w:rFonts w:ascii="Garamond" w:hAnsi="Garamond"/>
          <w:sz w:val="22"/>
          <w:szCs w:val="22"/>
        </w:rPr>
        <w:t>12</w:t>
      </w:r>
      <w:r w:rsidR="006F0910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EF2215" w:rsidRPr="00E061E2">
        <w:rPr>
          <w:rFonts w:ascii="Garamond" w:hAnsi="Garamond"/>
          <w:sz w:val="22"/>
          <w:szCs w:val="22"/>
        </w:rPr>
        <w:t xml:space="preserve">– Trasa </w:t>
      </w:r>
      <w:r w:rsidR="006F0910" w:rsidRPr="00E061E2">
        <w:rPr>
          <w:rFonts w:ascii="Garamond" w:hAnsi="Garamond"/>
          <w:sz w:val="22"/>
          <w:szCs w:val="22"/>
        </w:rPr>
        <w:t>a vy</w:t>
      </w:r>
      <w:r w:rsidR="00EF2215" w:rsidRPr="00E061E2">
        <w:rPr>
          <w:rFonts w:ascii="Garamond" w:hAnsi="Garamond"/>
          <w:sz w:val="22"/>
          <w:szCs w:val="22"/>
        </w:rPr>
        <w:t xml:space="preserve">vedení přívodního kabelu </w:t>
      </w:r>
      <w:r w:rsidR="006F0910" w:rsidRPr="00E061E2">
        <w:rPr>
          <w:rFonts w:ascii="Garamond" w:hAnsi="Garamond"/>
          <w:sz w:val="22"/>
          <w:szCs w:val="22"/>
        </w:rPr>
        <w:t xml:space="preserve">pro </w:t>
      </w:r>
      <w:r w:rsidR="00EF2215" w:rsidRPr="00E061E2">
        <w:rPr>
          <w:rFonts w:ascii="Garamond" w:hAnsi="Garamond"/>
          <w:sz w:val="22"/>
          <w:szCs w:val="22"/>
        </w:rPr>
        <w:t xml:space="preserve">napájení </w:t>
      </w:r>
      <w:r w:rsidR="00985E8E" w:rsidRPr="00E061E2">
        <w:rPr>
          <w:rFonts w:ascii="Garamond" w:hAnsi="Garamond"/>
          <w:sz w:val="22"/>
          <w:szCs w:val="22"/>
        </w:rPr>
        <w:t>trafostanic</w:t>
      </w:r>
      <w:r w:rsidR="001C16D2">
        <w:rPr>
          <w:rFonts w:ascii="Garamond" w:hAnsi="Garamond"/>
          <w:sz w:val="22"/>
          <w:szCs w:val="22"/>
        </w:rPr>
        <w:t xml:space="preserve"> pro lokalitu </w:t>
      </w:r>
      <w:r w:rsidR="00755E3F">
        <w:rPr>
          <w:rFonts w:ascii="Garamond" w:hAnsi="Garamond"/>
          <w:sz w:val="22"/>
          <w:szCs w:val="22"/>
        </w:rPr>
        <w:t>Valchařská</w:t>
      </w:r>
      <w:r w:rsidR="00686E7D">
        <w:rPr>
          <w:rFonts w:ascii="Garamond" w:hAnsi="Garamond"/>
          <w:sz w:val="22"/>
          <w:szCs w:val="22"/>
        </w:rPr>
        <w:t xml:space="preserve"> a Hranečník.</w:t>
      </w:r>
    </w:p>
    <w:bookmarkEnd w:id="5"/>
    <w:p w14:paraId="0AB9BAE2" w14:textId="77777777" w:rsidR="00AA6966" w:rsidRPr="00E061E2" w:rsidRDefault="00725E36" w:rsidP="0008667C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 xml:space="preserve">musí </w:t>
      </w:r>
      <w:r w:rsidR="00D42E90" w:rsidRPr="00E061E2">
        <w:rPr>
          <w:rFonts w:ascii="Garamond" w:hAnsi="Garamond"/>
          <w:sz w:val="22"/>
          <w:szCs w:val="22"/>
        </w:rPr>
        <w:t xml:space="preserve">v době dodání </w:t>
      </w:r>
      <w:r w:rsidR="00754D95" w:rsidRPr="00E061E2">
        <w:rPr>
          <w:rFonts w:ascii="Garamond" w:hAnsi="Garamond"/>
          <w:sz w:val="22"/>
          <w:szCs w:val="22"/>
        </w:rPr>
        <w:t>splňovat normy a legislativu platnou v České republice. Pokud se zadávací dokumentace odkazuje na konkrétní zákon nebo vyhlášku, rozumí se tím platné znění tohoto zákona nebo vyhlášky</w:t>
      </w:r>
      <w:r w:rsidR="0000794A" w:rsidRPr="00E061E2">
        <w:rPr>
          <w:rFonts w:ascii="Garamond" w:hAnsi="Garamond"/>
          <w:sz w:val="22"/>
          <w:szCs w:val="22"/>
        </w:rPr>
        <w:t xml:space="preserve"> ve znění pozdějších předpisů a jejich </w:t>
      </w:r>
      <w:r w:rsidR="00754D95" w:rsidRPr="00E061E2">
        <w:rPr>
          <w:rFonts w:ascii="Garamond" w:hAnsi="Garamond"/>
          <w:sz w:val="22"/>
          <w:szCs w:val="22"/>
        </w:rPr>
        <w:t>novelizací.</w:t>
      </w:r>
      <w:r w:rsidR="003672C4" w:rsidRPr="00E061E2">
        <w:rPr>
          <w:rFonts w:ascii="Garamond" w:hAnsi="Garamond"/>
          <w:sz w:val="22"/>
          <w:szCs w:val="22"/>
        </w:rPr>
        <w:t xml:space="preserve"> </w:t>
      </w:r>
      <w:r w:rsidR="00985E8E" w:rsidRPr="00E061E2">
        <w:rPr>
          <w:rFonts w:ascii="Garamond" w:hAnsi="Garamond"/>
          <w:sz w:val="22"/>
          <w:szCs w:val="22"/>
        </w:rPr>
        <w:t xml:space="preserve">Nabíjecí stanice se bude řídit standardy stanovenými dohodami pro </w:t>
      </w:r>
      <w:proofErr w:type="spellStart"/>
      <w:r w:rsidR="00985E8E" w:rsidRPr="00E061E2">
        <w:rPr>
          <w:rFonts w:ascii="Garamond" w:hAnsi="Garamond"/>
          <w:sz w:val="22"/>
          <w:szCs w:val="22"/>
        </w:rPr>
        <w:t>elektrobusy</w:t>
      </w:r>
      <w:proofErr w:type="spellEnd"/>
      <w:r w:rsidR="00985E8E" w:rsidRPr="00E061E2">
        <w:rPr>
          <w:rFonts w:ascii="Garamond" w:hAnsi="Garamond"/>
          <w:sz w:val="22"/>
          <w:szCs w:val="22"/>
        </w:rPr>
        <w:t xml:space="preserve"> s průběžným dobíjením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AA6966" w:rsidRPr="00E061E2">
        <w:rPr>
          <w:rFonts w:ascii="Garamond" w:hAnsi="Garamond"/>
        </w:rPr>
        <w:t xml:space="preserve"> </w:t>
      </w:r>
      <w:r w:rsidR="00AA6966" w:rsidRPr="00E061E2">
        <w:rPr>
          <w:rFonts w:ascii="Garamond" w:hAnsi="Garamond"/>
          <w:sz w:val="22"/>
          <w:szCs w:val="22"/>
        </w:rPr>
        <w:t>dle stanovené standardizace pro připojení technolo</w:t>
      </w:r>
      <w:r w:rsidR="0008667C">
        <w:rPr>
          <w:rFonts w:ascii="Garamond" w:hAnsi="Garamond"/>
          <w:sz w:val="22"/>
          <w:szCs w:val="22"/>
        </w:rPr>
        <w:t xml:space="preserve">gií kontaktního </w:t>
      </w:r>
      <w:proofErr w:type="spellStart"/>
      <w:r w:rsidR="0008667C">
        <w:rPr>
          <w:rFonts w:ascii="Garamond" w:hAnsi="Garamond"/>
          <w:sz w:val="22"/>
          <w:szCs w:val="22"/>
        </w:rPr>
        <w:t>rychlonabíjení</w:t>
      </w:r>
      <w:proofErr w:type="spellEnd"/>
      <w:r w:rsidR="0008667C">
        <w:rPr>
          <w:rFonts w:ascii="Garamond" w:hAnsi="Garamond"/>
          <w:sz w:val="22"/>
          <w:szCs w:val="22"/>
        </w:rPr>
        <w:t xml:space="preserve"> s pantografem umístěným na nabíjecím rameni.</w:t>
      </w:r>
    </w:p>
    <w:p w14:paraId="124318F1" w14:textId="77777777" w:rsidR="004E216B" w:rsidRPr="00E061E2" w:rsidRDefault="004E216B" w:rsidP="000F0A93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13F010B3" w14:textId="77777777" w:rsidTr="0059744A">
        <w:tc>
          <w:tcPr>
            <w:tcW w:w="9495" w:type="dxa"/>
          </w:tcPr>
          <w:p w14:paraId="332088C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22D039B" w14:textId="77777777"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14:paraId="2B1DA424" w14:textId="77777777" w:rsidTr="0059744A">
        <w:tc>
          <w:tcPr>
            <w:tcW w:w="9495" w:type="dxa"/>
          </w:tcPr>
          <w:p w14:paraId="7BBD7021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D838F4F" w14:textId="77777777"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2B2EB5C6" w14:textId="77777777" w:rsidR="00754D95" w:rsidRPr="00E061E2" w:rsidRDefault="00754D95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14:paraId="3A00255A" w14:textId="77777777" w:rsidR="006B75B4" w:rsidRPr="00E061E2" w:rsidRDefault="006B75B4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14:paraId="32A5BEEB" w14:textId="77777777"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" w:name="_Toc401111424"/>
      <w:bookmarkStart w:id="7" w:name="_Toc401112131"/>
      <w:bookmarkStart w:id="8" w:name="_Toc403281459"/>
      <w:bookmarkStart w:id="9" w:name="_Toc28346210"/>
      <w:r w:rsidRPr="00E061E2">
        <w:rPr>
          <w:rFonts w:ascii="Garamond" w:hAnsi="Garamond"/>
          <w:sz w:val="22"/>
          <w:szCs w:val="22"/>
        </w:rPr>
        <w:t xml:space="preserve">Podmínky </w:t>
      </w:r>
      <w:bookmarkEnd w:id="6"/>
      <w:bookmarkEnd w:id="7"/>
      <w:bookmarkEnd w:id="8"/>
      <w:r w:rsidR="008E31C2" w:rsidRPr="00E061E2">
        <w:rPr>
          <w:rFonts w:ascii="Garamond" w:hAnsi="Garamond"/>
          <w:sz w:val="22"/>
          <w:szCs w:val="22"/>
        </w:rPr>
        <w:t>provozování</w:t>
      </w:r>
      <w:bookmarkEnd w:id="9"/>
    </w:p>
    <w:p w14:paraId="1B9A1351" w14:textId="77777777" w:rsidR="003858B8" w:rsidRPr="00E061E2" w:rsidRDefault="003858B8" w:rsidP="003858B8">
      <w:pPr>
        <w:rPr>
          <w:rFonts w:ascii="Garamond" w:hAnsi="Garamond"/>
        </w:rPr>
      </w:pPr>
    </w:p>
    <w:p w14:paraId="00E3CB05" w14:textId="77777777" w:rsidR="00754D95" w:rsidRPr="00E061E2" w:rsidRDefault="00754D95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10" w:name="_Toc401111426"/>
      <w:bookmarkStart w:id="11" w:name="_Toc401112133"/>
      <w:bookmarkStart w:id="12" w:name="_Toc403281461"/>
      <w:bookmarkStart w:id="13" w:name="_Toc28346211"/>
      <w:r w:rsidRPr="00E061E2">
        <w:rPr>
          <w:rFonts w:ascii="Garamond" w:hAnsi="Garamond"/>
          <w:sz w:val="22"/>
          <w:szCs w:val="22"/>
        </w:rPr>
        <w:t>Provozní režim</w:t>
      </w:r>
      <w:bookmarkEnd w:id="10"/>
      <w:bookmarkEnd w:id="11"/>
      <w:bookmarkEnd w:id="12"/>
      <w:r w:rsidR="002A64BE" w:rsidRPr="00E061E2">
        <w:rPr>
          <w:rFonts w:ascii="Garamond" w:hAnsi="Garamond"/>
          <w:sz w:val="22"/>
          <w:szCs w:val="22"/>
        </w:rPr>
        <w:t xml:space="preserve"> Nabíjecí stanice</w:t>
      </w:r>
      <w:bookmarkEnd w:id="13"/>
    </w:p>
    <w:p w14:paraId="3DF021F5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</w:t>
      </w:r>
      <w:r w:rsidR="00EE6751" w:rsidRPr="00E061E2">
        <w:rPr>
          <w:rFonts w:ascii="Garamond" w:hAnsi="Garamond"/>
          <w:sz w:val="22"/>
          <w:szCs w:val="22"/>
        </w:rPr>
        <w:t xml:space="preserve">i </w:t>
      </w:r>
      <w:r w:rsidR="00A6771E">
        <w:rPr>
          <w:rFonts w:ascii="Garamond" w:hAnsi="Garamond"/>
          <w:sz w:val="22"/>
          <w:szCs w:val="22"/>
        </w:rPr>
        <w:t>N</w:t>
      </w:r>
      <w:r w:rsidR="00725E36" w:rsidRPr="00E061E2">
        <w:rPr>
          <w:rFonts w:ascii="Garamond" w:hAnsi="Garamond"/>
          <w:sz w:val="22"/>
          <w:szCs w:val="22"/>
        </w:rPr>
        <w:t>abíjecí stanice</w:t>
      </w:r>
      <w:r w:rsidR="00EE6751" w:rsidRPr="00E061E2">
        <w:rPr>
          <w:rFonts w:ascii="Garamond" w:hAnsi="Garamond"/>
          <w:sz w:val="22"/>
          <w:szCs w:val="22"/>
        </w:rPr>
        <w:t xml:space="preserve"> jsou určující režimy</w:t>
      </w:r>
      <w:r w:rsidRPr="00E061E2">
        <w:rPr>
          <w:rFonts w:ascii="Garamond" w:hAnsi="Garamond"/>
          <w:sz w:val="22"/>
          <w:szCs w:val="22"/>
        </w:rPr>
        <w:t>:</w:t>
      </w:r>
    </w:p>
    <w:p w14:paraId="4053951D" w14:textId="77777777" w:rsidR="00E02ED8" w:rsidRPr="00E061E2" w:rsidRDefault="00E02ED8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14:paraId="618C480F" w14:textId="77777777" w:rsidR="00754D95" w:rsidRPr="00E061E2" w:rsidRDefault="00754D95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zajišťování </w:t>
      </w:r>
      <w:r w:rsidR="00725E36" w:rsidRPr="00E061E2">
        <w:rPr>
          <w:rFonts w:ascii="Garamond" w:hAnsi="Garamond"/>
          <w:sz w:val="22"/>
          <w:szCs w:val="22"/>
        </w:rPr>
        <w:t xml:space="preserve">průběžného </w:t>
      </w:r>
      <w:proofErr w:type="spellStart"/>
      <w:r w:rsidR="005F013D">
        <w:rPr>
          <w:rFonts w:ascii="Garamond" w:hAnsi="Garamond"/>
          <w:sz w:val="22"/>
          <w:szCs w:val="22"/>
        </w:rPr>
        <w:t>rychlo</w:t>
      </w:r>
      <w:r w:rsidR="00725E36" w:rsidRPr="00E061E2">
        <w:rPr>
          <w:rFonts w:ascii="Garamond" w:hAnsi="Garamond"/>
          <w:sz w:val="22"/>
          <w:szCs w:val="22"/>
        </w:rPr>
        <w:t>dobíjení</w:t>
      </w:r>
      <w:proofErr w:type="spellEnd"/>
      <w:r w:rsidR="00725E36" w:rsidRPr="00E061E2">
        <w:rPr>
          <w:rFonts w:ascii="Garamond" w:hAnsi="Garamond"/>
          <w:sz w:val="22"/>
          <w:szCs w:val="22"/>
        </w:rPr>
        <w:t xml:space="preserve"> </w:t>
      </w:r>
      <w:proofErr w:type="spellStart"/>
      <w:r w:rsidR="00725E36" w:rsidRPr="00E061E2">
        <w:rPr>
          <w:rFonts w:ascii="Garamond" w:hAnsi="Garamond"/>
          <w:sz w:val="22"/>
          <w:szCs w:val="22"/>
        </w:rPr>
        <w:t>elektrobusů</w:t>
      </w:r>
      <w:proofErr w:type="spellEnd"/>
    </w:p>
    <w:p w14:paraId="5DB54F13" w14:textId="77777777" w:rsidR="00754D95" w:rsidRPr="00E061E2" w:rsidRDefault="00B44E02" w:rsidP="009433EB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průběžné </w:t>
      </w:r>
      <w:proofErr w:type="spellStart"/>
      <w:r w:rsidR="005F013D">
        <w:rPr>
          <w:rFonts w:ascii="Garamond" w:hAnsi="Garamond"/>
          <w:sz w:val="22"/>
          <w:szCs w:val="22"/>
        </w:rPr>
        <w:t>rychlo</w:t>
      </w:r>
      <w:r w:rsidR="008232F0">
        <w:rPr>
          <w:rFonts w:ascii="Garamond" w:hAnsi="Garamond"/>
          <w:sz w:val="22"/>
          <w:szCs w:val="22"/>
        </w:rPr>
        <w:t>do</w:t>
      </w:r>
      <w:r w:rsidR="008232F0" w:rsidRPr="00E061E2">
        <w:rPr>
          <w:rFonts w:ascii="Garamond" w:hAnsi="Garamond"/>
          <w:sz w:val="22"/>
          <w:szCs w:val="22"/>
        </w:rPr>
        <w:t>bíjení</w:t>
      </w:r>
      <w:proofErr w:type="spellEnd"/>
      <w:r w:rsidR="008232F0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v maximální délce 10 minut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A</w:t>
      </w:r>
      <w:r w:rsidR="00744DCD">
        <w:rPr>
          <w:rFonts w:ascii="Garamond" w:hAnsi="Garamond"/>
          <w:sz w:val="22"/>
          <w:szCs w:val="22"/>
        </w:rPr>
        <w:sym w:font="Symbol" w:char="F05D"/>
      </w:r>
      <w:r w:rsidR="00744DCD">
        <w:rPr>
          <w:rFonts w:ascii="Garamond" w:hAnsi="Garamond"/>
          <w:sz w:val="22"/>
          <w:szCs w:val="22"/>
        </w:rPr>
        <w:t>,</w:t>
      </w:r>
    </w:p>
    <w:p w14:paraId="0FA76DC3" w14:textId="77777777" w:rsidR="008F5734" w:rsidRPr="006F4F9D" w:rsidRDefault="00B44E02" w:rsidP="000378A8">
      <w:pPr>
        <w:pStyle w:val="Zkladntext"/>
        <w:numPr>
          <w:ilvl w:val="0"/>
          <w:numId w:val="30"/>
        </w:numPr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dobití trakčních akumulátorů na kapacitu umožňující dojezd vozidlu minimálně </w:t>
      </w:r>
      <w:r w:rsidRPr="006F4F9D">
        <w:rPr>
          <w:rFonts w:ascii="Garamond" w:hAnsi="Garamond"/>
          <w:sz w:val="22"/>
          <w:szCs w:val="22"/>
        </w:rPr>
        <w:t>30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6F4F9D">
        <w:rPr>
          <w:rFonts w:ascii="Garamond" w:hAnsi="Garamond"/>
          <w:sz w:val="22"/>
          <w:szCs w:val="22"/>
        </w:rPr>
        <w:t>km</w:t>
      </w:r>
    </w:p>
    <w:p w14:paraId="252A8DDC" w14:textId="77777777" w:rsidR="00B44E02" w:rsidRDefault="00744DCD" w:rsidP="006F4F9D">
      <w:pPr>
        <w:pStyle w:val="Zkladntext"/>
        <w:ind w:left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E62F26">
        <w:rPr>
          <w:b/>
          <w:color w:val="FF0000"/>
          <w:sz w:val="16"/>
          <w:szCs w:val="16"/>
        </w:rPr>
        <w:sym w:font="Symbol" w:char="F05B"/>
      </w:r>
      <w:r w:rsidRPr="00E62F26">
        <w:rPr>
          <w:b/>
          <w:color w:val="FF0000"/>
          <w:sz w:val="16"/>
          <w:szCs w:val="16"/>
        </w:rPr>
        <w:t>A</w:t>
      </w:r>
      <w:r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</w:rPr>
        <w:t xml:space="preserve"> </w:t>
      </w:r>
      <w:r w:rsidR="00B44E02" w:rsidRPr="00E061E2">
        <w:rPr>
          <w:rFonts w:ascii="Garamond" w:hAnsi="Garamond"/>
          <w:sz w:val="22"/>
          <w:szCs w:val="22"/>
        </w:rPr>
        <w:t xml:space="preserve"> v režimu 1</w:t>
      </w:r>
      <w:r w:rsidR="00AA171D">
        <w:rPr>
          <w:rFonts w:ascii="Garamond" w:hAnsi="Garamond"/>
          <w:sz w:val="22"/>
          <w:szCs w:val="22"/>
        </w:rPr>
        <w:t>8</w:t>
      </w:r>
      <w:r w:rsidR="00B44E02" w:rsidRPr="00E061E2">
        <w:rPr>
          <w:rFonts w:ascii="Garamond" w:hAnsi="Garamond"/>
          <w:sz w:val="22"/>
          <w:szCs w:val="22"/>
        </w:rPr>
        <w:t>x za 24 hodin</w:t>
      </w:r>
      <w:r w:rsidR="00AE48C6" w:rsidRPr="00E061E2">
        <w:rPr>
          <w:rFonts w:ascii="Garamond" w:hAnsi="Garamond"/>
          <w:sz w:val="22"/>
          <w:szCs w:val="22"/>
        </w:rPr>
        <w:t xml:space="preserve"> při denním nájezdu vozidla minimálně 350 km.</w:t>
      </w:r>
    </w:p>
    <w:p w14:paraId="6C90F75A" w14:textId="77777777" w:rsidR="00744DCD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p w14:paraId="106E2E03" w14:textId="77777777" w:rsidR="00744DCD" w:rsidRPr="00E061E2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51213B" w:rsidRPr="00E061E2" w14:paraId="597F125E" w14:textId="77777777" w:rsidTr="00AE48C6">
        <w:tc>
          <w:tcPr>
            <w:tcW w:w="9495" w:type="dxa"/>
          </w:tcPr>
          <w:p w14:paraId="6DE7D55F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1F184C3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14:paraId="6D1196AB" w14:textId="77777777" w:rsidTr="00AE48C6">
        <w:tc>
          <w:tcPr>
            <w:tcW w:w="9495" w:type="dxa"/>
          </w:tcPr>
          <w:p w14:paraId="7AF07EC8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73CA84D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56CE1255" w14:textId="77777777" w:rsidR="00394D15" w:rsidRDefault="00394D15" w:rsidP="00394D15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</w:p>
    <w:p w14:paraId="3AA23C98" w14:textId="77777777" w:rsidR="00AA171D" w:rsidRDefault="00AA171D" w:rsidP="00AA171D">
      <w:pPr>
        <w:pStyle w:val="Zkladntext"/>
      </w:pPr>
    </w:p>
    <w:p w14:paraId="7CFB5467" w14:textId="77777777" w:rsidR="00AA171D" w:rsidRPr="00AA171D" w:rsidRDefault="00AA171D" w:rsidP="00AA171D">
      <w:pPr>
        <w:pStyle w:val="Zkladntext"/>
      </w:pPr>
    </w:p>
    <w:p w14:paraId="50E1F4AB" w14:textId="77777777" w:rsidR="002A64BE" w:rsidRPr="00E061E2" w:rsidRDefault="002A64BE" w:rsidP="002A64BE">
      <w:pPr>
        <w:pStyle w:val="Nadpis2"/>
        <w:numPr>
          <w:ilvl w:val="1"/>
          <w:numId w:val="5"/>
        </w:numPr>
        <w:rPr>
          <w:rFonts w:ascii="Garamond" w:hAnsi="Garamond"/>
          <w:sz w:val="22"/>
          <w:szCs w:val="22"/>
        </w:rPr>
      </w:pPr>
      <w:bookmarkStart w:id="14" w:name="_Toc28346212"/>
      <w:r w:rsidRPr="00E061E2">
        <w:rPr>
          <w:rFonts w:ascii="Garamond" w:hAnsi="Garamond"/>
          <w:sz w:val="22"/>
          <w:szCs w:val="22"/>
        </w:rPr>
        <w:lastRenderedPageBreak/>
        <w:t>Provozní režim trafostanice</w:t>
      </w:r>
      <w:bookmarkEnd w:id="14"/>
    </w:p>
    <w:p w14:paraId="07742AB4" w14:textId="77777777" w:rsidR="00E02ED8" w:rsidRPr="00E061E2" w:rsidRDefault="00E02ED8" w:rsidP="00E02ED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konstrukci trafostanice jsou určující režimy:</w:t>
      </w:r>
    </w:p>
    <w:p w14:paraId="0E96E20F" w14:textId="77777777"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14:paraId="4D6B026F" w14:textId="77777777" w:rsidR="00E02ED8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zajišťování napájení Nabíjecí stanice</w:t>
      </w:r>
    </w:p>
    <w:p w14:paraId="1D4943E1" w14:textId="77777777" w:rsidR="00AE195F" w:rsidRPr="00E061E2" w:rsidRDefault="00AE195F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možnost zajištění napájení VN rozvodny napětím AC 230/400 V</w:t>
      </w:r>
    </w:p>
    <w:p w14:paraId="1EBDC344" w14:textId="77777777" w:rsidR="00E02ED8" w:rsidRPr="00E061E2" w:rsidRDefault="00E02ED8" w:rsidP="00E02ED8">
      <w:pPr>
        <w:pStyle w:val="Zkladntext"/>
        <w:spacing w:after="0"/>
        <w:ind w:left="851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E02ED8" w:rsidRPr="00E061E2" w14:paraId="051E6198" w14:textId="77777777" w:rsidTr="00E02ED8">
        <w:tc>
          <w:tcPr>
            <w:tcW w:w="9495" w:type="dxa"/>
          </w:tcPr>
          <w:p w14:paraId="70F8C7D7" w14:textId="77777777"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3176F88" w14:textId="77777777"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E02ED8" w:rsidRPr="00E061E2" w14:paraId="5329820E" w14:textId="77777777" w:rsidTr="00E02ED8">
        <w:tc>
          <w:tcPr>
            <w:tcW w:w="9495" w:type="dxa"/>
          </w:tcPr>
          <w:p w14:paraId="7992A5A2" w14:textId="77777777"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9E93882" w14:textId="77777777"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7A6F4114" w14:textId="77777777" w:rsidR="0051213B" w:rsidRPr="00E061E2" w:rsidRDefault="0051213B" w:rsidP="0051213B">
      <w:pPr>
        <w:pStyle w:val="Zkladntext"/>
        <w:rPr>
          <w:rFonts w:ascii="Garamond" w:hAnsi="Garamond"/>
          <w:sz w:val="22"/>
          <w:szCs w:val="22"/>
        </w:rPr>
      </w:pPr>
    </w:p>
    <w:p w14:paraId="19208EFC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5" w:name="_Toc401111428"/>
      <w:bookmarkStart w:id="16" w:name="_Toc401112135"/>
      <w:bookmarkStart w:id="17" w:name="_Toc403281463"/>
      <w:bookmarkStart w:id="18" w:name="_Toc28346213"/>
      <w:r w:rsidRPr="00E061E2">
        <w:rPr>
          <w:rFonts w:ascii="Garamond" w:hAnsi="Garamond"/>
          <w:sz w:val="22"/>
          <w:szCs w:val="22"/>
        </w:rPr>
        <w:t>Klimatické podmínky</w:t>
      </w:r>
      <w:bookmarkEnd w:id="15"/>
      <w:bookmarkEnd w:id="16"/>
      <w:bookmarkEnd w:id="17"/>
      <w:bookmarkEnd w:id="18"/>
      <w:r w:rsidR="00E02ED8" w:rsidRPr="00E061E2">
        <w:rPr>
          <w:rFonts w:ascii="Garamond" w:hAnsi="Garamond"/>
          <w:sz w:val="22"/>
          <w:szCs w:val="22"/>
        </w:rPr>
        <w:t xml:space="preserve"> </w:t>
      </w:r>
    </w:p>
    <w:p w14:paraId="111A109F" w14:textId="77777777" w:rsidR="00754D95" w:rsidRPr="00E061E2" w:rsidRDefault="00754D95" w:rsidP="00243F7B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Musí se uvažovat s těmito klimatickými podmínkami:</w:t>
      </w:r>
    </w:p>
    <w:p w14:paraId="2FFC6AA5" w14:textId="77777777" w:rsidR="00754D95" w:rsidRPr="00E061E2" w:rsidRDefault="00754D95" w:rsidP="00F24E22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teplota okolního prostředí</w:t>
      </w:r>
      <w:r w:rsidRPr="00E061E2">
        <w:rPr>
          <w:rFonts w:ascii="Garamond" w:hAnsi="Garamond"/>
          <w:sz w:val="22"/>
          <w:szCs w:val="22"/>
        </w:rPr>
        <w:tab/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- 30 °C</w:t>
      </w:r>
      <w:r w:rsidR="001E3988" w:rsidRPr="00E061E2" w:rsidDel="008563F5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až</w:t>
      </w:r>
      <w:r w:rsidRPr="00E061E2">
        <w:rPr>
          <w:rFonts w:ascii="Garamond" w:hAnsi="Garamond"/>
          <w:sz w:val="22"/>
          <w:szCs w:val="22"/>
        </w:rPr>
        <w:t xml:space="preserve"> + 40 </w:t>
      </w:r>
      <w:r w:rsidR="00F24E22" w:rsidRPr="00E061E2">
        <w:rPr>
          <w:rFonts w:ascii="Garamond" w:hAnsi="Garamond"/>
          <w:sz w:val="22"/>
          <w:szCs w:val="22"/>
        </w:rPr>
        <w:t>°</w:t>
      </w:r>
      <w:r w:rsidRPr="00E061E2">
        <w:rPr>
          <w:rFonts w:ascii="Garamond" w:hAnsi="Garamond"/>
          <w:sz w:val="22"/>
          <w:szCs w:val="22"/>
        </w:rPr>
        <w:t>C</w:t>
      </w:r>
    </w:p>
    <w:p w14:paraId="01940F57" w14:textId="77777777" w:rsidR="002A64BE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nadmořská výška</w:t>
      </w:r>
      <w:r w:rsidRPr="00E061E2">
        <w:rPr>
          <w:rFonts w:ascii="Garamond" w:hAnsi="Garamond"/>
          <w:sz w:val="22"/>
          <w:szCs w:val="22"/>
        </w:rPr>
        <w:tab/>
      </w:r>
      <w:r w:rsidR="00E061E2">
        <w:rPr>
          <w:rFonts w:ascii="Garamond" w:hAnsi="Garamond"/>
          <w:sz w:val="22"/>
          <w:szCs w:val="22"/>
        </w:rPr>
        <w:t>…………………………………………</w:t>
      </w:r>
      <w:r w:rsidR="004637DE" w:rsidRPr="00E061E2">
        <w:rPr>
          <w:rFonts w:ascii="Garamond" w:hAnsi="Garamond"/>
          <w:sz w:val="22"/>
          <w:szCs w:val="22"/>
        </w:rPr>
        <w:t>200 – 400 m n. m.</w:t>
      </w:r>
    </w:p>
    <w:p w14:paraId="281D3674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relativní vlhkost </w:t>
      </w:r>
      <w:r w:rsidR="00B44E02" w:rsidRPr="00E061E2">
        <w:rPr>
          <w:rFonts w:ascii="Garamond" w:hAnsi="Garamond"/>
          <w:sz w:val="22"/>
          <w:szCs w:val="22"/>
        </w:rPr>
        <w:t>………….</w:t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… </w:t>
      </w:r>
      <w:r w:rsidRPr="00E061E2">
        <w:rPr>
          <w:rFonts w:ascii="Garamond" w:hAnsi="Garamond"/>
          <w:sz w:val="22"/>
          <w:szCs w:val="22"/>
        </w:rPr>
        <w:t>100 %</w:t>
      </w:r>
    </w:p>
    <w:p w14:paraId="03BEBC50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výška </w:t>
      </w:r>
      <w:r w:rsidR="00032EF7" w:rsidRPr="00E061E2">
        <w:rPr>
          <w:rFonts w:ascii="Garamond" w:hAnsi="Garamond"/>
          <w:sz w:val="22"/>
          <w:szCs w:val="22"/>
        </w:rPr>
        <w:t xml:space="preserve">vrstvy sněhu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………………………………………</w:t>
      </w:r>
      <w:r w:rsidR="002A64BE" w:rsidRPr="00E061E2">
        <w:rPr>
          <w:rFonts w:ascii="Garamond" w:hAnsi="Garamond"/>
          <w:sz w:val="22"/>
          <w:szCs w:val="22"/>
        </w:rPr>
        <w:t>…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 </w:t>
      </w:r>
      <w:r w:rsidR="00AE48C6" w:rsidRPr="00E061E2">
        <w:rPr>
          <w:rFonts w:ascii="Garamond" w:hAnsi="Garamond"/>
          <w:sz w:val="22"/>
          <w:szCs w:val="22"/>
        </w:rPr>
        <w:t>3</w:t>
      </w:r>
      <w:r w:rsidRPr="00E061E2">
        <w:rPr>
          <w:rFonts w:ascii="Garamond" w:hAnsi="Garamond"/>
          <w:sz w:val="22"/>
          <w:szCs w:val="22"/>
        </w:rPr>
        <w:t>00 mm</w:t>
      </w:r>
    </w:p>
    <w:p w14:paraId="474B0292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max. výška v</w:t>
      </w:r>
      <w:r w:rsidR="00032EF7" w:rsidRPr="00E061E2">
        <w:rPr>
          <w:rFonts w:ascii="Garamond" w:hAnsi="Garamond"/>
          <w:sz w:val="22"/>
          <w:szCs w:val="22"/>
        </w:rPr>
        <w:t xml:space="preserve">odní hladiny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B26924" w:rsidRPr="00E061E2">
        <w:rPr>
          <w:rFonts w:ascii="Garamond" w:hAnsi="Garamond"/>
          <w:sz w:val="22"/>
          <w:szCs w:val="22"/>
        </w:rPr>
        <w:t>…..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1</w:t>
      </w:r>
      <w:r w:rsidR="00AE48C6" w:rsidRPr="00E061E2">
        <w:rPr>
          <w:rFonts w:ascii="Garamond" w:hAnsi="Garamond"/>
          <w:sz w:val="22"/>
          <w:szCs w:val="22"/>
        </w:rPr>
        <w:t>50</w:t>
      </w:r>
      <w:r w:rsidRPr="00E061E2">
        <w:rPr>
          <w:rFonts w:ascii="Garamond" w:hAnsi="Garamond"/>
          <w:sz w:val="22"/>
          <w:szCs w:val="22"/>
        </w:rPr>
        <w:t xml:space="preserve"> mm</w:t>
      </w:r>
    </w:p>
    <w:p w14:paraId="23AE7165" w14:textId="77777777" w:rsidR="007D0ED1" w:rsidRPr="00E061E2" w:rsidRDefault="007D0ED1" w:rsidP="007D0ED1">
      <w:pPr>
        <w:pStyle w:val="Zkladntext"/>
        <w:spacing w:after="0"/>
        <w:ind w:left="709" w:hanging="709"/>
        <w:jc w:val="left"/>
        <w:rPr>
          <w:rFonts w:ascii="Garamond" w:hAnsi="Garamond"/>
          <w:sz w:val="22"/>
          <w:szCs w:val="22"/>
        </w:rPr>
      </w:pPr>
    </w:p>
    <w:p w14:paraId="76410375" w14:textId="77777777" w:rsidR="00754D95" w:rsidRPr="00E061E2" w:rsidRDefault="00E77A14" w:rsidP="00243F7B">
      <w:pPr>
        <w:pStyle w:val="Zkladntext"/>
        <w:spacing w:after="0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Srážky: všechny</w:t>
      </w:r>
      <w:r w:rsidR="00754D95" w:rsidRPr="00E061E2">
        <w:rPr>
          <w:rFonts w:ascii="Garamond" w:hAnsi="Garamond"/>
          <w:sz w:val="22"/>
          <w:szCs w:val="22"/>
        </w:rPr>
        <w:t xml:space="preserve"> přístroje a </w:t>
      </w:r>
      <w:r w:rsidR="006714EB" w:rsidRPr="00E061E2">
        <w:rPr>
          <w:rFonts w:ascii="Garamond" w:hAnsi="Garamond"/>
          <w:sz w:val="22"/>
          <w:szCs w:val="22"/>
        </w:rPr>
        <w:t>chladící</w:t>
      </w:r>
      <w:r w:rsidR="00754D95" w:rsidRPr="00E061E2">
        <w:rPr>
          <w:rFonts w:ascii="Garamond" w:hAnsi="Garamond"/>
          <w:sz w:val="22"/>
          <w:szCs w:val="22"/>
        </w:rPr>
        <w:t xml:space="preserve"> otvory ventilace uspořádat tak, aby se zabránilo nežádoucímu vnikání dešťové a </w:t>
      </w:r>
      <w:proofErr w:type="spellStart"/>
      <w:r w:rsidR="00754D95" w:rsidRPr="00E061E2">
        <w:rPr>
          <w:rFonts w:ascii="Garamond" w:hAnsi="Garamond"/>
          <w:sz w:val="22"/>
          <w:szCs w:val="22"/>
        </w:rPr>
        <w:t>odstřikové</w:t>
      </w:r>
      <w:proofErr w:type="spellEnd"/>
      <w:r w:rsidR="00754D95" w:rsidRPr="00E061E2">
        <w:rPr>
          <w:rFonts w:ascii="Garamond" w:hAnsi="Garamond"/>
          <w:sz w:val="22"/>
          <w:szCs w:val="22"/>
        </w:rPr>
        <w:t xml:space="preserve"> vody</w:t>
      </w:r>
      <w:r w:rsidR="00B44E02" w:rsidRPr="00E061E2">
        <w:rPr>
          <w:rFonts w:ascii="Garamond" w:hAnsi="Garamond"/>
          <w:sz w:val="22"/>
          <w:szCs w:val="22"/>
        </w:rPr>
        <w:t xml:space="preserve"> i padajícího sněhu do zařízení.</w:t>
      </w:r>
    </w:p>
    <w:p w14:paraId="372EA28E" w14:textId="77777777" w:rsidR="00754D95" w:rsidRPr="00E061E2" w:rsidRDefault="001E3988" w:rsidP="0086002E">
      <w:pPr>
        <w:pStyle w:val="Zkladntext"/>
        <w:ind w:left="720" w:hanging="7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Prach: nutno</w:t>
      </w:r>
      <w:r w:rsidR="00754D95" w:rsidRPr="00E061E2">
        <w:rPr>
          <w:rFonts w:ascii="Garamond" w:hAnsi="Garamond"/>
          <w:sz w:val="22"/>
          <w:szCs w:val="22"/>
        </w:rPr>
        <w:t xml:space="preserve"> počítat se spadem prachu z okolního prostředí, který může obsahovat i el. </w:t>
      </w:r>
      <w:proofErr w:type="gramStart"/>
      <w:r w:rsidR="00754D95" w:rsidRPr="00E061E2">
        <w:rPr>
          <w:rFonts w:ascii="Garamond" w:hAnsi="Garamond"/>
          <w:sz w:val="22"/>
          <w:szCs w:val="22"/>
        </w:rPr>
        <w:t>vodivé</w:t>
      </w:r>
      <w:proofErr w:type="gramEnd"/>
      <w:r w:rsidR="00754D95" w:rsidRPr="00E061E2">
        <w:rPr>
          <w:rFonts w:ascii="Garamond" w:hAnsi="Garamond"/>
          <w:sz w:val="22"/>
          <w:szCs w:val="22"/>
        </w:rPr>
        <w:t xml:space="preserve"> částice (uhlík, kov).</w:t>
      </w:r>
    </w:p>
    <w:p w14:paraId="131EEF97" w14:textId="77777777" w:rsidR="00754D95" w:rsidRPr="00E061E2" w:rsidRDefault="00754D95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Odolnost proti chemickému ošetření</w:t>
      </w:r>
      <w:r w:rsidR="00AE48C6" w:rsidRPr="00E061E2">
        <w:rPr>
          <w:rFonts w:ascii="Garamond" w:hAnsi="Garamond"/>
          <w:sz w:val="22"/>
          <w:szCs w:val="22"/>
        </w:rPr>
        <w:t xml:space="preserve"> a inertním materiálům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E48C6" w:rsidRPr="00E061E2">
        <w:rPr>
          <w:rFonts w:ascii="Garamond" w:hAnsi="Garamond"/>
          <w:sz w:val="22"/>
          <w:szCs w:val="22"/>
        </w:rPr>
        <w:t>v zimním období</w:t>
      </w:r>
      <w:r w:rsidRPr="00E061E2">
        <w:rPr>
          <w:rFonts w:ascii="Garamond" w:hAnsi="Garamond"/>
          <w:sz w:val="22"/>
          <w:szCs w:val="22"/>
        </w:rPr>
        <w:t>.</w:t>
      </w:r>
    </w:p>
    <w:p w14:paraId="24DA2AB4" w14:textId="77777777"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51213B" w:rsidRPr="00E061E2" w14:paraId="78A38162" w14:textId="77777777" w:rsidTr="00AE48C6">
        <w:tc>
          <w:tcPr>
            <w:tcW w:w="9495" w:type="dxa"/>
          </w:tcPr>
          <w:p w14:paraId="60A513BB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7F2CCB1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14:paraId="52E4B67F" w14:textId="77777777" w:rsidTr="00AE48C6">
        <w:tc>
          <w:tcPr>
            <w:tcW w:w="9495" w:type="dxa"/>
          </w:tcPr>
          <w:p w14:paraId="33A779B3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AF48D7D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2B3A07EB" w14:textId="77777777" w:rsidR="0051213B" w:rsidRPr="00E061E2" w:rsidRDefault="0051213B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14:paraId="6C4E9DC8" w14:textId="77777777" w:rsidR="001C4178" w:rsidRPr="00E061E2" w:rsidRDefault="001C4178" w:rsidP="001C4178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9" w:name="_Toc28346214"/>
      <w:r w:rsidRPr="00E061E2">
        <w:rPr>
          <w:rFonts w:ascii="Garamond" w:hAnsi="Garamond"/>
          <w:sz w:val="22"/>
          <w:szCs w:val="22"/>
        </w:rPr>
        <w:t>Přistavování vozidel k nabíjení</w:t>
      </w:r>
      <w:bookmarkEnd w:id="19"/>
    </w:p>
    <w:p w14:paraId="1F07F293" w14:textId="77777777" w:rsidR="003858B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Přistavování vozidel k nabíjení bude respektovat dohodu o standardizaci pro </w:t>
      </w:r>
      <w:r w:rsidR="00233D68" w:rsidRPr="00E061E2">
        <w:rPr>
          <w:rFonts w:ascii="Garamond" w:hAnsi="Garamond"/>
          <w:sz w:val="22"/>
          <w:szCs w:val="22"/>
        </w:rPr>
        <w:t xml:space="preserve">toleranci pro </w:t>
      </w:r>
      <w:proofErr w:type="gramStart"/>
      <w:r w:rsidR="00233D68" w:rsidRPr="00E061E2">
        <w:rPr>
          <w:rFonts w:ascii="Garamond" w:hAnsi="Garamond"/>
          <w:sz w:val="22"/>
          <w:szCs w:val="22"/>
        </w:rPr>
        <w:t>polohu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04201F" w:rsidRPr="00E62F26" w:rsidDel="0004201F">
        <w:rPr>
          <w:b/>
          <w:color w:val="FF0000"/>
          <w:sz w:val="16"/>
          <w:szCs w:val="16"/>
        </w:rPr>
        <w:t xml:space="preserve"> </w:t>
      </w:r>
      <w:r w:rsidR="00744DCD">
        <w:rPr>
          <w:rFonts w:ascii="Garamond" w:hAnsi="Garamond"/>
          <w:sz w:val="22"/>
          <w:szCs w:val="22"/>
        </w:rPr>
        <w:t>:</w:t>
      </w:r>
      <w:proofErr w:type="gramEnd"/>
    </w:p>
    <w:p w14:paraId="0EF1C10E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a) v ose X: ±500mm</w:t>
      </w:r>
      <w:r w:rsidR="00233D68" w:rsidRPr="00E061E2">
        <w:rPr>
          <w:rFonts w:ascii="Garamond" w:hAnsi="Garamond"/>
          <w:sz w:val="22"/>
          <w:szCs w:val="22"/>
        </w:rPr>
        <w:t>, ±2°</w:t>
      </w:r>
    </w:p>
    <w:p w14:paraId="6B87ECC8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b) v ose Y: </w:t>
      </w:r>
      <w:r w:rsidR="00233D68" w:rsidRPr="00E061E2">
        <w:rPr>
          <w:rFonts w:ascii="Garamond" w:hAnsi="Garamond"/>
          <w:sz w:val="22"/>
          <w:szCs w:val="22"/>
        </w:rPr>
        <w:t>250mm, max. 500mm</w:t>
      </w:r>
    </w:p>
    <w:p w14:paraId="5893A56C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c) v ose Z</w:t>
      </w:r>
      <w:r w:rsidR="00233D68" w:rsidRPr="00E061E2">
        <w:rPr>
          <w:rFonts w:ascii="Garamond" w:hAnsi="Garamond"/>
          <w:sz w:val="22"/>
          <w:szCs w:val="22"/>
        </w:rPr>
        <w:t>: ±2°(</w:t>
      </w:r>
      <w:proofErr w:type="spellStart"/>
      <w:r w:rsidR="00233D68" w:rsidRPr="00E061E2">
        <w:rPr>
          <w:rFonts w:ascii="Garamond" w:hAnsi="Garamond"/>
          <w:sz w:val="22"/>
          <w:szCs w:val="22"/>
        </w:rPr>
        <w:t>příklek</w:t>
      </w:r>
      <w:proofErr w:type="spellEnd"/>
      <w:r w:rsidR="00233D68" w:rsidRPr="00E061E2">
        <w:rPr>
          <w:rFonts w:ascii="Garamond" w:hAnsi="Garamond"/>
          <w:sz w:val="22"/>
          <w:szCs w:val="22"/>
        </w:rPr>
        <w:t>)</w:t>
      </w:r>
    </w:p>
    <w:p w14:paraId="333E0850" w14:textId="77777777" w:rsidR="00233D68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Podélná osa stojanu pro infrastrukturní komponenty Nabíjecí stanice na</w:t>
      </w:r>
      <w:r w:rsidR="00985E8E" w:rsidRPr="00E061E2">
        <w:rPr>
          <w:rFonts w:ascii="Garamond" w:hAnsi="Garamond"/>
          <w:sz w:val="22"/>
          <w:szCs w:val="22"/>
        </w:rPr>
        <w:t>d</w:t>
      </w:r>
      <w:r w:rsidRPr="00E061E2">
        <w:rPr>
          <w:rFonts w:ascii="Garamond" w:hAnsi="Garamond"/>
          <w:sz w:val="22"/>
          <w:szCs w:val="22"/>
        </w:rPr>
        <w:t xml:space="preserve"> stře</w:t>
      </w:r>
      <w:r w:rsidR="00985E8E" w:rsidRPr="00E061E2">
        <w:rPr>
          <w:rFonts w:ascii="Garamond" w:hAnsi="Garamond"/>
          <w:sz w:val="22"/>
          <w:szCs w:val="22"/>
        </w:rPr>
        <w:t>chou</w:t>
      </w:r>
      <w:r w:rsidR="00B95AA2" w:rsidRPr="00E061E2">
        <w:rPr>
          <w:rFonts w:ascii="Garamond" w:hAnsi="Garamond"/>
          <w:sz w:val="22"/>
          <w:szCs w:val="22"/>
        </w:rPr>
        <w:t xml:space="preserve"> vozidla bude v</w:t>
      </w:r>
      <w:r w:rsidR="00B95AA2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B95AA2" w:rsidRPr="00E061E2">
        <w:rPr>
          <w:rFonts w:ascii="Garamond" w:hAnsi="Garamond"/>
          <w:sz w:val="22"/>
          <w:szCs w:val="22"/>
        </w:rPr>
        <w:t>toleranci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A7642">
        <w:rPr>
          <w:rFonts w:ascii="Garamond" w:hAnsi="Garamond"/>
          <w:sz w:val="22"/>
          <w:szCs w:val="22"/>
        </w:rPr>
        <w:br/>
      </w:r>
      <w:r w:rsidRPr="00E061E2">
        <w:rPr>
          <w:rFonts w:ascii="Garamond" w:hAnsi="Garamond"/>
          <w:sz w:val="22"/>
          <w:szCs w:val="22"/>
        </w:rPr>
        <w:t>±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250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mm.</w:t>
      </w:r>
    </w:p>
    <w:p w14:paraId="6DD1A400" w14:textId="77777777" w:rsidR="00EF2215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sledování polohových tolerancí lze použít mechanické navádění</w:t>
      </w:r>
      <w:r w:rsidR="00415A78" w:rsidRPr="00E061E2">
        <w:rPr>
          <w:rFonts w:ascii="Garamond" w:hAnsi="Garamond"/>
          <w:sz w:val="22"/>
          <w:szCs w:val="22"/>
        </w:rPr>
        <w:t>.</w:t>
      </w:r>
    </w:p>
    <w:p w14:paraId="1E8D8405" w14:textId="77777777" w:rsidR="00233D68" w:rsidRPr="00E061E2" w:rsidRDefault="00EF221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stanice musí </w:t>
      </w:r>
      <w:r w:rsidR="0042091F" w:rsidRPr="00E061E2">
        <w:rPr>
          <w:rFonts w:ascii="Garamond" w:hAnsi="Garamond"/>
          <w:sz w:val="22"/>
          <w:szCs w:val="22"/>
        </w:rPr>
        <w:t>vykrývat</w:t>
      </w:r>
      <w:r w:rsidRPr="00E061E2">
        <w:rPr>
          <w:rFonts w:ascii="Garamond" w:hAnsi="Garamond"/>
          <w:sz w:val="22"/>
          <w:szCs w:val="22"/>
        </w:rPr>
        <w:t xml:space="preserve"> tyto tolerance</w:t>
      </w:r>
      <w:r w:rsidR="0042091F" w:rsidRPr="00E061E2">
        <w:rPr>
          <w:rFonts w:ascii="Garamond" w:hAnsi="Garamond"/>
          <w:sz w:val="22"/>
          <w:szCs w:val="22"/>
        </w:rPr>
        <w:t xml:space="preserve"> ve všech osách přistavovaného vozidla.</w:t>
      </w:r>
      <w:r w:rsidR="00233D68" w:rsidRPr="00E061E2">
        <w:rPr>
          <w:rFonts w:ascii="Garamond" w:hAnsi="Garamond"/>
          <w:sz w:val="22"/>
          <w:szCs w:val="22"/>
        </w:rPr>
        <w:t xml:space="preserve"> </w:t>
      </w:r>
    </w:p>
    <w:p w14:paraId="360E7C93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14:paraId="64CDD530" w14:textId="77777777"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p w14:paraId="47787EB5" w14:textId="77777777" w:rsidR="00324CC5" w:rsidRPr="00E061E2" w:rsidRDefault="00324CC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noProof/>
          <w:sz w:val="22"/>
          <w:szCs w:val="22"/>
        </w:rPr>
        <w:lastRenderedPageBreak/>
        <w:drawing>
          <wp:inline distT="0" distB="0" distL="0" distR="0" wp14:anchorId="5B29858D" wp14:editId="62F54BE9">
            <wp:extent cx="1801799" cy="2248582"/>
            <wp:effectExtent l="19050" t="0" r="795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28" cy="2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1D1A6" w14:textId="77777777"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1C4178" w:rsidRPr="00E061E2" w14:paraId="20271A62" w14:textId="77777777" w:rsidTr="001C4178">
        <w:tc>
          <w:tcPr>
            <w:tcW w:w="9495" w:type="dxa"/>
          </w:tcPr>
          <w:p w14:paraId="7EF4BCB8" w14:textId="77777777"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DF8E2F2" w14:textId="77777777"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1C4178" w:rsidRPr="00E061E2" w14:paraId="0DB84AE3" w14:textId="77777777" w:rsidTr="001C4178">
        <w:tc>
          <w:tcPr>
            <w:tcW w:w="9495" w:type="dxa"/>
          </w:tcPr>
          <w:p w14:paraId="172BEB7C" w14:textId="77777777"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AF5AB46" w14:textId="77777777"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721DB19D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14:paraId="7833DB5A" w14:textId="77777777"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14:paraId="78730DB1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0" w:name="_Toc401111429"/>
      <w:bookmarkStart w:id="21" w:name="_Toc401112136"/>
      <w:bookmarkStart w:id="22" w:name="_Toc403281464"/>
      <w:bookmarkStart w:id="23" w:name="_Toc28346215"/>
      <w:r w:rsidRPr="00E061E2">
        <w:rPr>
          <w:rFonts w:ascii="Garamond" w:hAnsi="Garamond"/>
          <w:sz w:val="22"/>
          <w:szCs w:val="22"/>
        </w:rPr>
        <w:t>Dílenské podmínky</w:t>
      </w:r>
      <w:bookmarkEnd w:id="20"/>
      <w:bookmarkEnd w:id="21"/>
      <w:bookmarkEnd w:id="22"/>
      <w:bookmarkEnd w:id="23"/>
    </w:p>
    <w:p w14:paraId="70E14532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</w:t>
      </w:r>
      <w:r w:rsidR="005266B5" w:rsidRPr="00E061E2">
        <w:rPr>
          <w:rFonts w:ascii="Garamond" w:hAnsi="Garamond"/>
          <w:sz w:val="22"/>
          <w:szCs w:val="22"/>
        </w:rPr>
        <w:t>revize a opravy</w:t>
      </w:r>
      <w:r w:rsidRPr="00E061E2">
        <w:rPr>
          <w:rFonts w:ascii="Garamond" w:hAnsi="Garamond"/>
          <w:sz w:val="22"/>
          <w:szCs w:val="22"/>
        </w:rPr>
        <w:t xml:space="preserve"> musí být určena odpovídající, snadno přístupná místa umožňující </w:t>
      </w:r>
      <w:r w:rsidR="005266B5" w:rsidRPr="00E061E2">
        <w:rPr>
          <w:rFonts w:ascii="Garamond" w:hAnsi="Garamond"/>
          <w:sz w:val="22"/>
          <w:szCs w:val="22"/>
        </w:rPr>
        <w:t>snadné provedení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E31C2" w:rsidRPr="00E061E2">
        <w:rPr>
          <w:rFonts w:ascii="Garamond" w:hAnsi="Garamond"/>
          <w:sz w:val="22"/>
          <w:szCs w:val="22"/>
        </w:rPr>
        <w:t>reviz</w:t>
      </w:r>
      <w:r w:rsidR="007B0A47" w:rsidRPr="00E061E2">
        <w:rPr>
          <w:rFonts w:ascii="Garamond" w:hAnsi="Garamond"/>
          <w:sz w:val="22"/>
          <w:szCs w:val="22"/>
        </w:rPr>
        <w:t>í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a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oprav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470A1A" w:rsidRPr="00E061E2" w14:paraId="50745A4A" w14:textId="77777777" w:rsidTr="00C42E86">
        <w:tc>
          <w:tcPr>
            <w:tcW w:w="9495" w:type="dxa"/>
          </w:tcPr>
          <w:p w14:paraId="0D287FC9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65BAF5CB" w14:textId="77777777"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14:paraId="58A031DB" w14:textId="77777777" w:rsidTr="00C42E86">
        <w:tc>
          <w:tcPr>
            <w:tcW w:w="9495" w:type="dxa"/>
          </w:tcPr>
          <w:p w14:paraId="1AB8B827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B7D7FE4" w14:textId="77777777"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14A58B35" w14:textId="77777777" w:rsidR="0062680D" w:rsidRPr="00E061E2" w:rsidRDefault="0062680D" w:rsidP="00243F7B">
      <w:pPr>
        <w:pStyle w:val="Zkladntext"/>
        <w:rPr>
          <w:rFonts w:ascii="Garamond" w:hAnsi="Garamond"/>
          <w:sz w:val="22"/>
          <w:szCs w:val="22"/>
        </w:rPr>
      </w:pPr>
    </w:p>
    <w:p w14:paraId="2DDA3244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24" w:name="_Toc401111431"/>
      <w:bookmarkStart w:id="25" w:name="_Toc401112138"/>
      <w:bookmarkStart w:id="26" w:name="_Toc403281466"/>
      <w:bookmarkStart w:id="27" w:name="_Toc28346216"/>
      <w:r w:rsidRPr="00E061E2">
        <w:rPr>
          <w:rFonts w:ascii="Garamond" w:hAnsi="Garamond"/>
          <w:sz w:val="22"/>
          <w:szCs w:val="22"/>
        </w:rPr>
        <w:t>Opatření proti úniku škodlivých látek</w:t>
      </w:r>
      <w:bookmarkEnd w:id="24"/>
      <w:bookmarkEnd w:id="25"/>
      <w:bookmarkEnd w:id="26"/>
      <w:bookmarkEnd w:id="27"/>
    </w:p>
    <w:p w14:paraId="26C73585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U </w:t>
      </w:r>
      <w:r w:rsidR="00A6771E">
        <w:rPr>
          <w:rFonts w:ascii="Garamond" w:hAnsi="Garamond"/>
          <w:sz w:val="22"/>
          <w:szCs w:val="22"/>
        </w:rPr>
        <w:t>N</w:t>
      </w:r>
      <w:r w:rsidR="008E31C2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musí být brán zřetel na všeobecně platné ekologické požadavky. Místa, ve kterých by mohl hrozit únik </w:t>
      </w:r>
      <w:r w:rsidR="008E31C2" w:rsidRPr="00E061E2">
        <w:rPr>
          <w:rFonts w:ascii="Garamond" w:hAnsi="Garamond"/>
          <w:sz w:val="22"/>
          <w:szCs w:val="22"/>
        </w:rPr>
        <w:t>olejů a maziv</w:t>
      </w:r>
      <w:r w:rsidR="00FA12AA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dostatečně zabezpečena a ochráněna.</w:t>
      </w:r>
    </w:p>
    <w:p w14:paraId="435CE87D" w14:textId="77777777" w:rsidR="00470A1A" w:rsidRPr="00E061E2" w:rsidRDefault="00470A1A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470A1A" w:rsidRPr="00E061E2" w14:paraId="242510FA" w14:textId="77777777" w:rsidTr="00C42E86">
        <w:tc>
          <w:tcPr>
            <w:tcW w:w="9495" w:type="dxa"/>
          </w:tcPr>
          <w:p w14:paraId="5E4FCD96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68EECF4" w14:textId="77777777"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14:paraId="59CA29CF" w14:textId="77777777" w:rsidTr="00C42E86">
        <w:tc>
          <w:tcPr>
            <w:tcW w:w="9495" w:type="dxa"/>
          </w:tcPr>
          <w:p w14:paraId="3D091379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03CDBD4" w14:textId="77777777"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3BB2C337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p w14:paraId="53F7E6BA" w14:textId="77777777"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28" w:name="_Toc401111432"/>
      <w:bookmarkStart w:id="29" w:name="_Toc401112139"/>
      <w:bookmarkStart w:id="30" w:name="_Toc403281467"/>
      <w:bookmarkStart w:id="31" w:name="_Toc28346217"/>
      <w:r w:rsidRPr="00E061E2">
        <w:rPr>
          <w:rFonts w:ascii="Garamond" w:hAnsi="Garamond"/>
          <w:sz w:val="22"/>
          <w:szCs w:val="22"/>
        </w:rPr>
        <w:t xml:space="preserve">Koncepce </w:t>
      </w:r>
      <w:bookmarkEnd w:id="28"/>
      <w:bookmarkEnd w:id="29"/>
      <w:bookmarkEnd w:id="30"/>
      <w:r w:rsidR="005266B5" w:rsidRPr="00E061E2">
        <w:rPr>
          <w:rFonts w:ascii="Garamond" w:hAnsi="Garamond"/>
          <w:sz w:val="22"/>
          <w:szCs w:val="22"/>
        </w:rPr>
        <w:t>nabíjecí stanice</w:t>
      </w:r>
      <w:bookmarkEnd w:id="31"/>
    </w:p>
    <w:p w14:paraId="685B4DED" w14:textId="77777777" w:rsidR="00754D95" w:rsidRPr="00E061E2" w:rsidRDefault="00444DA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2" w:name="_Toc401111433"/>
      <w:bookmarkStart w:id="33" w:name="_Toc401112140"/>
      <w:bookmarkStart w:id="34" w:name="_Toc403281468"/>
      <w:bookmarkStart w:id="35" w:name="_Toc28346218"/>
      <w:r w:rsidRPr="00E061E2">
        <w:rPr>
          <w:rFonts w:ascii="Garamond" w:hAnsi="Garamond"/>
          <w:sz w:val="22"/>
          <w:szCs w:val="22"/>
        </w:rPr>
        <w:t>Všeobecné údaje</w:t>
      </w:r>
      <w:bookmarkEnd w:id="32"/>
      <w:bookmarkEnd w:id="33"/>
      <w:bookmarkEnd w:id="34"/>
      <w:bookmarkEnd w:id="35"/>
      <w:r w:rsidRPr="00E061E2">
        <w:rPr>
          <w:rFonts w:ascii="Garamond" w:hAnsi="Garamond"/>
          <w:sz w:val="22"/>
          <w:szCs w:val="22"/>
        </w:rPr>
        <w:t xml:space="preserve"> </w:t>
      </w:r>
    </w:p>
    <w:p w14:paraId="11C96D91" w14:textId="77777777"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14:paraId="777D1FCD" w14:textId="77777777" w:rsidR="00D014D5" w:rsidRPr="00E061E2" w:rsidRDefault="00D014D5" w:rsidP="00D014D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požadována </w:t>
      </w:r>
      <w:r w:rsidRPr="006E542C">
        <w:rPr>
          <w:rFonts w:ascii="Garamond" w:hAnsi="Garamond"/>
          <w:sz w:val="22"/>
          <w:szCs w:val="22"/>
        </w:rPr>
        <w:t>Nabíjecí stanice,</w:t>
      </w:r>
      <w:r w:rsidRPr="00E061E2">
        <w:rPr>
          <w:rFonts w:ascii="Garamond" w:hAnsi="Garamond"/>
          <w:sz w:val="22"/>
          <w:szCs w:val="22"/>
        </w:rPr>
        <w:t xml:space="preserve"> určená pro průběžné nabíjení </w:t>
      </w:r>
      <w:proofErr w:type="spellStart"/>
      <w:r w:rsidRPr="00E061E2">
        <w:rPr>
          <w:rFonts w:ascii="Garamond" w:hAnsi="Garamond"/>
          <w:sz w:val="22"/>
          <w:szCs w:val="22"/>
        </w:rPr>
        <w:t>elektrobusů</w:t>
      </w:r>
      <w:proofErr w:type="spellEnd"/>
      <w:r w:rsidRPr="00E061E2">
        <w:rPr>
          <w:rFonts w:ascii="Garamond" w:hAnsi="Garamond"/>
          <w:sz w:val="22"/>
          <w:szCs w:val="22"/>
        </w:rPr>
        <w:t xml:space="preserve"> používaných ve městech v rámci závazku veřejné služby. Tomuto požadavku musí odpovídat výkon, dizajn, rozměry a architektonické včlenění do místa je</w:t>
      </w:r>
      <w:r w:rsidR="009C1E71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 xml:space="preserve">ho umístění. </w:t>
      </w:r>
    </w:p>
    <w:p w14:paraId="1639EA4B" w14:textId="77777777"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14:paraId="46DE0B99" w14:textId="77777777" w:rsidR="00754D95" w:rsidRPr="00E061E2" w:rsidRDefault="002B1A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technologii mechanického spojení s vozidlem j</w:t>
      </w:r>
      <w:r w:rsidR="00D014D5" w:rsidRPr="00E061E2">
        <w:rPr>
          <w:rFonts w:ascii="Garamond" w:hAnsi="Garamond"/>
          <w:sz w:val="22"/>
          <w:szCs w:val="22"/>
        </w:rPr>
        <w:t>e požadováno, aby</w:t>
      </w:r>
      <w:r w:rsidRPr="00E061E2">
        <w:rPr>
          <w:rFonts w:ascii="Garamond" w:hAnsi="Garamond"/>
          <w:sz w:val="22"/>
          <w:szCs w:val="22"/>
        </w:rPr>
        <w:t xml:space="preserve"> splňovala</w:t>
      </w:r>
      <w:r w:rsidR="00D014D5" w:rsidRPr="00E061E2">
        <w:rPr>
          <w:rFonts w:ascii="Garamond" w:hAnsi="Garamond"/>
          <w:sz w:val="22"/>
          <w:szCs w:val="22"/>
        </w:rPr>
        <w:t xml:space="preserve"> podmínky </w:t>
      </w:r>
      <w:r w:rsidR="00AA6966" w:rsidRPr="00E061E2">
        <w:rPr>
          <w:rFonts w:ascii="Garamond" w:hAnsi="Garamond"/>
          <w:sz w:val="22"/>
          <w:szCs w:val="22"/>
        </w:rPr>
        <w:t xml:space="preserve">bodu </w:t>
      </w:r>
      <w:r w:rsidR="00785226" w:rsidRPr="00E061E2">
        <w:rPr>
          <w:rFonts w:ascii="Garamond" w:hAnsi="Garamond"/>
          <w:sz w:val="22"/>
          <w:szCs w:val="22"/>
        </w:rPr>
        <w:t>1. 1.</w:t>
      </w:r>
      <w:r w:rsidR="00D014D5" w:rsidRPr="00E061E2">
        <w:rPr>
          <w:rFonts w:ascii="Garamond" w:hAnsi="Garamond"/>
          <w:sz w:val="22"/>
          <w:szCs w:val="22"/>
        </w:rPr>
        <w:t xml:space="preserve"> smlouvy</w:t>
      </w:r>
      <w:r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4F6FC9F1" w14:textId="77777777" w:rsidR="0054321E" w:rsidRPr="00E061E2" w:rsidRDefault="0054321E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83116C" w:rsidRPr="00E061E2">
        <w:rPr>
          <w:rFonts w:ascii="Garamond" w:hAnsi="Garamond"/>
          <w:sz w:val="22"/>
          <w:szCs w:val="22"/>
        </w:rPr>
        <w:t>musí být konstruován</w:t>
      </w:r>
      <w:r w:rsidRPr="00E061E2">
        <w:rPr>
          <w:rFonts w:ascii="Garamond" w:hAnsi="Garamond"/>
          <w:sz w:val="22"/>
          <w:szCs w:val="22"/>
        </w:rPr>
        <w:t>a</w:t>
      </w:r>
      <w:r w:rsidR="0083116C" w:rsidRPr="00E061E2">
        <w:rPr>
          <w:rFonts w:ascii="Garamond" w:hAnsi="Garamond"/>
          <w:sz w:val="22"/>
          <w:szCs w:val="22"/>
        </w:rPr>
        <w:t xml:space="preserve"> tak, aby při běžném způsobu používání (tj. </w:t>
      </w:r>
      <w:r w:rsidRPr="00E061E2">
        <w:rPr>
          <w:rFonts w:ascii="Garamond" w:hAnsi="Garamond"/>
          <w:sz w:val="22"/>
          <w:szCs w:val="22"/>
        </w:rPr>
        <w:t>při dobíjení</w:t>
      </w:r>
      <w:r w:rsidR="0083116C" w:rsidRPr="00E061E2">
        <w:rPr>
          <w:rFonts w:ascii="Garamond" w:hAnsi="Garamond"/>
          <w:sz w:val="22"/>
          <w:szCs w:val="22"/>
        </w:rPr>
        <w:t xml:space="preserve">) nemohlo dojít k přetížení kterékoliv </w:t>
      </w:r>
      <w:r w:rsidRPr="00E061E2">
        <w:rPr>
          <w:rFonts w:ascii="Garamond" w:hAnsi="Garamond"/>
          <w:sz w:val="22"/>
          <w:szCs w:val="22"/>
        </w:rPr>
        <w:t xml:space="preserve">nabíjecí nebo přívodní </w:t>
      </w:r>
      <w:r w:rsidR="008C0DD3" w:rsidRPr="00E061E2">
        <w:rPr>
          <w:rFonts w:ascii="Garamond" w:hAnsi="Garamond"/>
          <w:sz w:val="22"/>
          <w:szCs w:val="22"/>
        </w:rPr>
        <w:t xml:space="preserve">napájecí </w:t>
      </w:r>
      <w:r w:rsidRPr="00E061E2">
        <w:rPr>
          <w:rFonts w:ascii="Garamond" w:hAnsi="Garamond"/>
          <w:sz w:val="22"/>
          <w:szCs w:val="22"/>
        </w:rPr>
        <w:t>kabelové části</w:t>
      </w:r>
      <w:r w:rsidR="00E02ED8" w:rsidRPr="00E061E2">
        <w:rPr>
          <w:rFonts w:ascii="Garamond" w:hAnsi="Garamond"/>
          <w:sz w:val="22"/>
          <w:szCs w:val="22"/>
        </w:rPr>
        <w:t xml:space="preserve"> včetně trafostanice</w:t>
      </w:r>
    </w:p>
    <w:p w14:paraId="0EA308D5" w14:textId="77777777" w:rsidR="003858B8" w:rsidRPr="00E061E2" w:rsidRDefault="003858B8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E724B36" w14:textId="77777777" w:rsidTr="0059744A">
        <w:tc>
          <w:tcPr>
            <w:tcW w:w="9495" w:type="dxa"/>
          </w:tcPr>
          <w:p w14:paraId="1F96848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6C67353D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2C45B70" w14:textId="77777777" w:rsidTr="0059744A">
        <w:tc>
          <w:tcPr>
            <w:tcW w:w="9495" w:type="dxa"/>
          </w:tcPr>
          <w:p w14:paraId="11BC3FB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DE62FCA" w14:textId="77777777" w:rsidR="00754D95" w:rsidRPr="00E061E2" w:rsidRDefault="00590511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41F47F53" w14:textId="77777777" w:rsidR="0051213B" w:rsidRPr="00E061E2" w:rsidRDefault="0051213B" w:rsidP="003858B8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  <w:bookmarkStart w:id="36" w:name="_Toc401111434"/>
      <w:bookmarkStart w:id="37" w:name="_Toc401112141"/>
      <w:bookmarkStart w:id="38" w:name="_Toc403281469"/>
    </w:p>
    <w:p w14:paraId="5BC5705D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9" w:name="_Toc28346219"/>
      <w:r w:rsidRPr="00E061E2">
        <w:rPr>
          <w:rFonts w:ascii="Garamond" w:hAnsi="Garamond"/>
          <w:sz w:val="22"/>
          <w:szCs w:val="22"/>
        </w:rPr>
        <w:t xml:space="preserve">Velikost, rozměry </w:t>
      </w:r>
      <w:bookmarkEnd w:id="36"/>
      <w:bookmarkEnd w:id="37"/>
      <w:bookmarkEnd w:id="38"/>
      <w:r w:rsidR="0054321E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bookmarkEnd w:id="39"/>
      <w:r w:rsidRPr="00E061E2">
        <w:rPr>
          <w:rFonts w:ascii="Garamond" w:hAnsi="Garamond"/>
          <w:sz w:val="22"/>
          <w:szCs w:val="22"/>
        </w:rPr>
        <w:t xml:space="preserve"> </w:t>
      </w:r>
    </w:p>
    <w:p w14:paraId="40748F21" w14:textId="77777777" w:rsidR="00C7607B" w:rsidRPr="00E62F26" w:rsidRDefault="007A009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Minimáln</w:t>
      </w:r>
      <w:r w:rsidR="00DD1C78" w:rsidRPr="00E061E2">
        <w:rPr>
          <w:rFonts w:ascii="Garamond" w:hAnsi="Garamond"/>
          <w:sz w:val="22"/>
          <w:szCs w:val="22"/>
        </w:rPr>
        <w:t xml:space="preserve">í </w:t>
      </w:r>
      <w:r w:rsidR="00A55E4B" w:rsidRPr="00E061E2">
        <w:rPr>
          <w:rFonts w:ascii="Garamond" w:hAnsi="Garamond"/>
          <w:sz w:val="22"/>
          <w:szCs w:val="22"/>
        </w:rPr>
        <w:t>vzdálenost mezi dolním koncem</w:t>
      </w:r>
      <w:r w:rsidR="00DD1C78" w:rsidRPr="00E061E2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 xml:space="preserve">konzolové </w:t>
      </w:r>
      <w:r w:rsidR="00A55E4B" w:rsidRPr="00E061E2">
        <w:rPr>
          <w:rFonts w:ascii="Garamond" w:hAnsi="Garamond"/>
          <w:sz w:val="22"/>
          <w:szCs w:val="22"/>
        </w:rPr>
        <w:t xml:space="preserve">části </w:t>
      </w:r>
      <w:r w:rsidR="00DD1C78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r w:rsidR="00A55E4B" w:rsidRPr="00E061E2">
        <w:rPr>
          <w:rFonts w:ascii="Garamond" w:hAnsi="Garamond"/>
          <w:sz w:val="22"/>
          <w:szCs w:val="22"/>
        </w:rPr>
        <w:t xml:space="preserve">, která zasahuje do průjezdného profilu vozovky, </w:t>
      </w:r>
      <w:r w:rsidR="00DD1C78" w:rsidRPr="00E061E2">
        <w:rPr>
          <w:rFonts w:ascii="Garamond" w:hAnsi="Garamond"/>
          <w:sz w:val="22"/>
          <w:szCs w:val="22"/>
        </w:rPr>
        <w:t xml:space="preserve">musí být minimálně </w:t>
      </w:r>
      <w:r w:rsidR="00D46ED4" w:rsidRPr="00E061E2">
        <w:rPr>
          <w:rFonts w:ascii="Garamond" w:hAnsi="Garamond"/>
          <w:sz w:val="22"/>
          <w:szCs w:val="22"/>
        </w:rPr>
        <w:t>4</w:t>
      </w:r>
      <w:r w:rsidR="00A55E4B" w:rsidRPr="00E061E2">
        <w:rPr>
          <w:rFonts w:ascii="Garamond" w:hAnsi="Garamond"/>
          <w:sz w:val="22"/>
          <w:szCs w:val="22"/>
        </w:rPr>
        <w:t> 500 mm</w:t>
      </w:r>
      <w:r w:rsidR="00DD1C78" w:rsidRPr="00E061E2">
        <w:rPr>
          <w:rFonts w:ascii="Garamond" w:hAnsi="Garamond"/>
          <w:sz w:val="22"/>
          <w:szCs w:val="22"/>
        </w:rPr>
        <w:t xml:space="preserve"> nad úrovní vozovky.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52A3BBAE" w14:textId="77777777" w:rsidR="00754D95" w:rsidRPr="00E061E2" w:rsidRDefault="00754D95" w:rsidP="00005281">
      <w:pPr>
        <w:pStyle w:val="Zkladntext"/>
        <w:tabs>
          <w:tab w:val="right" w:leader="dot" w:pos="9356"/>
        </w:tabs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Veškeré další rozměry je nutno podřídit </w:t>
      </w:r>
      <w:r w:rsidR="00DD1C78" w:rsidRPr="00E061E2">
        <w:rPr>
          <w:rFonts w:ascii="Garamond" w:hAnsi="Garamond"/>
          <w:sz w:val="22"/>
          <w:szCs w:val="22"/>
        </w:rPr>
        <w:t>účelu Nabíjecí</w:t>
      </w:r>
      <w:r w:rsidR="00C06F1F" w:rsidRPr="00E061E2">
        <w:rPr>
          <w:rFonts w:ascii="Garamond" w:hAnsi="Garamond"/>
          <w:sz w:val="22"/>
          <w:szCs w:val="22"/>
        </w:rPr>
        <w:t xml:space="preserve"> </w:t>
      </w:r>
      <w:r w:rsidR="00E02ED8" w:rsidRPr="00E061E2">
        <w:rPr>
          <w:rFonts w:ascii="Garamond" w:hAnsi="Garamond"/>
          <w:sz w:val="22"/>
          <w:szCs w:val="22"/>
        </w:rPr>
        <w:t>stanice</w:t>
      </w:r>
      <w:r w:rsidR="00DD1C78" w:rsidRPr="00E061E2">
        <w:rPr>
          <w:rFonts w:ascii="Garamond" w:hAnsi="Garamond"/>
          <w:sz w:val="22"/>
          <w:szCs w:val="22"/>
        </w:rPr>
        <w:t xml:space="preserve"> s návazností na platné normy a předpisy pro jejich provozování</w:t>
      </w:r>
      <w:r w:rsidRPr="00E061E2">
        <w:rPr>
          <w:rFonts w:ascii="Garamond" w:hAnsi="Garamond"/>
          <w:sz w:val="22"/>
          <w:szCs w:val="22"/>
        </w:rPr>
        <w:t>.</w:t>
      </w:r>
    </w:p>
    <w:p w14:paraId="6E63E21E" w14:textId="77777777" w:rsidR="00B26924" w:rsidRPr="00E061E2" w:rsidRDefault="00B26924" w:rsidP="00243F7B">
      <w:pPr>
        <w:pStyle w:val="Zkladntext"/>
        <w:rPr>
          <w:rFonts w:ascii="Garamond" w:hAnsi="Garamond"/>
          <w:i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7E9F027" w14:textId="77777777" w:rsidTr="0059744A">
        <w:tc>
          <w:tcPr>
            <w:tcW w:w="9495" w:type="dxa"/>
          </w:tcPr>
          <w:p w14:paraId="08E685E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EAC6D4E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3D50B965" w14:textId="77777777" w:rsidTr="0059744A">
        <w:tc>
          <w:tcPr>
            <w:tcW w:w="9495" w:type="dxa"/>
          </w:tcPr>
          <w:p w14:paraId="34AEBF1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EE5B4AA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5CE53726" w14:textId="77777777" w:rsidR="003858B8" w:rsidRPr="00E061E2" w:rsidRDefault="003858B8" w:rsidP="003858B8">
      <w:pPr>
        <w:pStyle w:val="Nadpis2"/>
        <w:numPr>
          <w:ilvl w:val="0"/>
          <w:numId w:val="0"/>
        </w:numPr>
        <w:ind w:left="709"/>
        <w:rPr>
          <w:rFonts w:ascii="Garamond" w:hAnsi="Garamond"/>
          <w:sz w:val="22"/>
          <w:szCs w:val="22"/>
        </w:rPr>
      </w:pPr>
      <w:bookmarkStart w:id="40" w:name="_Toc401111435"/>
      <w:bookmarkStart w:id="41" w:name="_Toc401112142"/>
      <w:bookmarkStart w:id="42" w:name="_Toc403281470"/>
    </w:p>
    <w:p w14:paraId="60819661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3" w:name="_Toc28346220"/>
      <w:r w:rsidRPr="00E061E2">
        <w:rPr>
          <w:rFonts w:ascii="Garamond" w:hAnsi="Garamond"/>
          <w:sz w:val="22"/>
          <w:szCs w:val="22"/>
        </w:rPr>
        <w:t xml:space="preserve">Vnější </w:t>
      </w:r>
      <w:bookmarkEnd w:id="40"/>
      <w:bookmarkEnd w:id="41"/>
      <w:bookmarkEnd w:id="42"/>
      <w:r w:rsidR="00DD1C78" w:rsidRPr="00E061E2">
        <w:rPr>
          <w:rFonts w:ascii="Garamond" w:hAnsi="Garamond"/>
          <w:sz w:val="22"/>
          <w:szCs w:val="22"/>
        </w:rPr>
        <w:t>vzhled</w:t>
      </w:r>
      <w:bookmarkEnd w:id="43"/>
      <w:r w:rsidRPr="00E061E2">
        <w:rPr>
          <w:rFonts w:ascii="Garamond" w:hAnsi="Garamond"/>
          <w:sz w:val="22"/>
          <w:szCs w:val="22"/>
        </w:rPr>
        <w:t xml:space="preserve"> </w:t>
      </w:r>
    </w:p>
    <w:p w14:paraId="6672DE74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Vnější </w:t>
      </w:r>
      <w:r w:rsidR="00DD1C78" w:rsidRPr="00E061E2">
        <w:rPr>
          <w:rFonts w:ascii="Garamond" w:hAnsi="Garamond"/>
          <w:sz w:val="22"/>
          <w:szCs w:val="22"/>
        </w:rPr>
        <w:t>vzhled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D1C78" w:rsidRPr="00E061E2">
        <w:rPr>
          <w:rFonts w:ascii="Garamond" w:hAnsi="Garamond"/>
          <w:sz w:val="22"/>
          <w:szCs w:val="22"/>
        </w:rPr>
        <w:t>a t</w:t>
      </w:r>
      <w:r w:rsidRPr="00E061E2">
        <w:rPr>
          <w:rFonts w:ascii="Garamond" w:hAnsi="Garamond"/>
          <w:sz w:val="22"/>
          <w:szCs w:val="22"/>
        </w:rPr>
        <w:t xml:space="preserve">varové </w:t>
      </w:r>
      <w:r w:rsidR="00DD1C78" w:rsidRPr="00E061E2">
        <w:rPr>
          <w:rFonts w:ascii="Garamond" w:hAnsi="Garamond"/>
          <w:sz w:val="22"/>
          <w:szCs w:val="22"/>
        </w:rPr>
        <w:t>provedení</w:t>
      </w:r>
      <w:r w:rsidRPr="00E061E2">
        <w:rPr>
          <w:rFonts w:ascii="Garamond" w:hAnsi="Garamond"/>
          <w:sz w:val="22"/>
          <w:szCs w:val="22"/>
        </w:rPr>
        <w:t xml:space="preserve"> by mělo odpovídat současnému vývojovému trendu s ohledem na hospodárný provoz</w:t>
      </w:r>
      <w:r w:rsidR="00DD1C78" w:rsidRPr="00E061E2">
        <w:rPr>
          <w:rFonts w:ascii="Garamond" w:hAnsi="Garamond"/>
          <w:sz w:val="22"/>
          <w:szCs w:val="22"/>
        </w:rPr>
        <w:t xml:space="preserve"> a bezpečnost. </w:t>
      </w:r>
      <w:r w:rsidRPr="00E061E2">
        <w:rPr>
          <w:rFonts w:ascii="Garamond" w:hAnsi="Garamond"/>
          <w:sz w:val="22"/>
          <w:szCs w:val="22"/>
        </w:rPr>
        <w:t xml:space="preserve">Návrh vnějšího barevného řešení </w:t>
      </w:r>
      <w:r w:rsidR="00DE13D2" w:rsidRPr="00E061E2">
        <w:rPr>
          <w:rFonts w:ascii="Garamond" w:hAnsi="Garamond"/>
          <w:sz w:val="22"/>
          <w:szCs w:val="22"/>
        </w:rPr>
        <w:t xml:space="preserve">podléhá </w:t>
      </w:r>
      <w:r w:rsidR="00CF5599" w:rsidRPr="00E061E2">
        <w:rPr>
          <w:rFonts w:ascii="Garamond" w:hAnsi="Garamond"/>
          <w:sz w:val="22"/>
          <w:szCs w:val="22"/>
        </w:rPr>
        <w:t>schválení</w:t>
      </w:r>
      <w:r w:rsidR="00DE13D2" w:rsidRPr="00E061E2">
        <w:rPr>
          <w:rFonts w:ascii="Garamond" w:hAnsi="Garamond"/>
          <w:sz w:val="22"/>
          <w:szCs w:val="22"/>
        </w:rPr>
        <w:t xml:space="preserve">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upujícího</w:t>
      </w:r>
      <w:r w:rsidR="00DE13D2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 Technologie provedení úpravy vnějších nátěrových hmot </w:t>
      </w:r>
      <w:r w:rsidR="00ED79F6" w:rsidRPr="00E061E2">
        <w:rPr>
          <w:rFonts w:ascii="Garamond" w:hAnsi="Garamond"/>
          <w:sz w:val="22"/>
          <w:szCs w:val="22"/>
        </w:rPr>
        <w:t>povrchu</w:t>
      </w:r>
      <w:r w:rsidRPr="00E061E2">
        <w:rPr>
          <w:rFonts w:ascii="Garamond" w:hAnsi="Garamond"/>
          <w:sz w:val="22"/>
          <w:szCs w:val="22"/>
        </w:rPr>
        <w:t xml:space="preserve"> by měla počítat s usnadněním odstraňování následků vandalismu.</w:t>
      </w:r>
    </w:p>
    <w:p w14:paraId="5FCCF276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212FAA1D" w14:textId="77777777" w:rsidTr="0059744A">
        <w:tc>
          <w:tcPr>
            <w:tcW w:w="9495" w:type="dxa"/>
          </w:tcPr>
          <w:p w14:paraId="547E8F6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65049E6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2FAD2BBD" w14:textId="77777777" w:rsidTr="0059744A">
        <w:tc>
          <w:tcPr>
            <w:tcW w:w="9495" w:type="dxa"/>
          </w:tcPr>
          <w:p w14:paraId="3C9DDEC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F78FDCC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2173C715" w14:textId="77777777" w:rsidR="00CE74BF" w:rsidRPr="00E061E2" w:rsidRDefault="00CE74BF" w:rsidP="00CE74BF">
      <w:pPr>
        <w:pStyle w:val="Zkladntext"/>
        <w:rPr>
          <w:rFonts w:ascii="Garamond" w:hAnsi="Garamond"/>
        </w:rPr>
      </w:pPr>
      <w:bookmarkStart w:id="44" w:name="_Toc401111436"/>
      <w:bookmarkStart w:id="45" w:name="_Toc401112143"/>
      <w:bookmarkStart w:id="46" w:name="_Toc403281471"/>
    </w:p>
    <w:p w14:paraId="71A926CD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7" w:name="_Toc401111442"/>
      <w:bookmarkStart w:id="48" w:name="_Toc401112149"/>
      <w:bookmarkStart w:id="49" w:name="_Toc403281477"/>
      <w:bookmarkStart w:id="50" w:name="_Toc28346221"/>
      <w:bookmarkEnd w:id="44"/>
      <w:bookmarkEnd w:id="45"/>
      <w:bookmarkEnd w:id="46"/>
      <w:r w:rsidRPr="00E061E2">
        <w:rPr>
          <w:rFonts w:ascii="Garamond" w:hAnsi="Garamond"/>
          <w:sz w:val="22"/>
          <w:szCs w:val="22"/>
        </w:rPr>
        <w:t>Omezení úrovně hluku</w:t>
      </w:r>
      <w:bookmarkEnd w:id="47"/>
      <w:bookmarkEnd w:id="48"/>
      <w:bookmarkEnd w:id="49"/>
      <w:bookmarkEnd w:id="50"/>
      <w:r w:rsidRPr="00E061E2">
        <w:rPr>
          <w:rFonts w:ascii="Garamond" w:hAnsi="Garamond"/>
          <w:sz w:val="22"/>
          <w:szCs w:val="22"/>
        </w:rPr>
        <w:t xml:space="preserve"> </w:t>
      </w:r>
    </w:p>
    <w:p w14:paraId="01426CD4" w14:textId="77777777" w:rsidR="00B26924" w:rsidRPr="00E061E2" w:rsidRDefault="00ED79F6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AE195F">
        <w:rPr>
          <w:rFonts w:ascii="Garamond" w:hAnsi="Garamond"/>
          <w:sz w:val="22"/>
          <w:szCs w:val="22"/>
        </w:rPr>
        <w:t xml:space="preserve"> (včetně trafostanice)</w:t>
      </w:r>
      <w:r w:rsidR="00754D95" w:rsidRPr="00E061E2">
        <w:rPr>
          <w:rFonts w:ascii="Garamond" w:hAnsi="Garamond"/>
          <w:sz w:val="22"/>
          <w:szCs w:val="22"/>
        </w:rPr>
        <w:t xml:space="preserve">, </w:t>
      </w:r>
      <w:r w:rsidR="00E00793" w:rsidRPr="00E061E2">
        <w:rPr>
          <w:rFonts w:ascii="Garamond" w:hAnsi="Garamond"/>
          <w:sz w:val="22"/>
          <w:szCs w:val="22"/>
        </w:rPr>
        <w:t>její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pohony</w:t>
      </w:r>
      <w:r w:rsidR="00754D95" w:rsidRPr="00E061E2">
        <w:rPr>
          <w:rFonts w:ascii="Garamond" w:hAnsi="Garamond"/>
          <w:sz w:val="22"/>
          <w:szCs w:val="22"/>
        </w:rPr>
        <w:t>, díly a všechna ústrojí, ve kterých dochází k pohybu částí</w:t>
      </w:r>
      <w:r w:rsidR="005C624D" w:rsidRPr="00E061E2">
        <w:rPr>
          <w:rFonts w:ascii="Garamond" w:hAnsi="Garamond"/>
          <w:sz w:val="22"/>
          <w:szCs w:val="22"/>
        </w:rPr>
        <w:t>,</w:t>
      </w:r>
      <w:r w:rsidR="00754D95"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54A19" w:rsidRPr="00E061E2">
        <w:rPr>
          <w:rFonts w:ascii="Garamond" w:hAnsi="Garamond"/>
          <w:sz w:val="22"/>
          <w:szCs w:val="22"/>
        </w:rPr>
        <w:t xml:space="preserve">hladina </w:t>
      </w:r>
      <w:r w:rsidR="00754D95" w:rsidRPr="00E061E2">
        <w:rPr>
          <w:rFonts w:ascii="Garamond" w:hAnsi="Garamond"/>
          <w:sz w:val="22"/>
          <w:szCs w:val="22"/>
        </w:rPr>
        <w:t>hluk</w:t>
      </w:r>
      <w:r w:rsidR="00654A19" w:rsidRPr="00E061E2">
        <w:rPr>
          <w:rFonts w:ascii="Garamond" w:hAnsi="Garamond"/>
          <w:sz w:val="22"/>
          <w:szCs w:val="22"/>
        </w:rPr>
        <w:t>u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nepřekračoval</w:t>
      </w:r>
      <w:r w:rsidR="00654A19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335FB" w:rsidRPr="00E061E2">
        <w:rPr>
          <w:rFonts w:ascii="Garamond" w:hAnsi="Garamond"/>
          <w:sz w:val="22"/>
          <w:szCs w:val="22"/>
        </w:rPr>
        <w:t xml:space="preserve">stanovené </w:t>
      </w:r>
      <w:r w:rsidRPr="00E061E2">
        <w:rPr>
          <w:rFonts w:ascii="Garamond" w:hAnsi="Garamond"/>
          <w:sz w:val="22"/>
          <w:szCs w:val="22"/>
        </w:rPr>
        <w:t>hlukové limity v místě je</w:t>
      </w:r>
      <w:r w:rsidR="00E00793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>ho umístění</w:t>
      </w:r>
      <w:r w:rsidR="008335FB"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5CFCCE58" w14:textId="77777777" w:rsidTr="0059744A">
        <w:tc>
          <w:tcPr>
            <w:tcW w:w="9495" w:type="dxa"/>
          </w:tcPr>
          <w:p w14:paraId="6C55B94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FB20F2C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5A5D8EE4" w14:textId="77777777" w:rsidTr="0059744A">
        <w:tc>
          <w:tcPr>
            <w:tcW w:w="9495" w:type="dxa"/>
          </w:tcPr>
          <w:p w14:paraId="6984EB1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B3CE658" w14:textId="77777777" w:rsidR="00754D95" w:rsidRPr="00E061E2" w:rsidRDefault="00754D95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590511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23FA143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51" w:name="_Toc401111443"/>
      <w:bookmarkStart w:id="52" w:name="_Toc401112150"/>
      <w:bookmarkStart w:id="53" w:name="_Toc403281478"/>
    </w:p>
    <w:p w14:paraId="6E1A5869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54" w:name="_Toc28346222"/>
      <w:r w:rsidRPr="00E061E2">
        <w:rPr>
          <w:rFonts w:ascii="Garamond" w:hAnsi="Garamond"/>
          <w:sz w:val="22"/>
          <w:szCs w:val="22"/>
        </w:rPr>
        <w:lastRenderedPageBreak/>
        <w:t>Vlastnosti materiálů</w:t>
      </w:r>
      <w:bookmarkEnd w:id="51"/>
      <w:bookmarkEnd w:id="52"/>
      <w:bookmarkEnd w:id="53"/>
      <w:bookmarkEnd w:id="54"/>
    </w:p>
    <w:p w14:paraId="03BEA285" w14:textId="77777777"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55" w:name="_Toc401111444"/>
      <w:bookmarkStart w:id="56" w:name="_Toc401112151"/>
      <w:r w:rsidRPr="00E061E2">
        <w:rPr>
          <w:rFonts w:ascii="Garamond" w:hAnsi="Garamond"/>
          <w:sz w:val="22"/>
          <w:szCs w:val="22"/>
        </w:rPr>
        <w:t xml:space="preserve"> </w:t>
      </w:r>
      <w:bookmarkStart w:id="57" w:name="_Toc403281479"/>
      <w:bookmarkStart w:id="58" w:name="_Toc28346223"/>
      <w:r w:rsidRPr="00E061E2">
        <w:rPr>
          <w:rFonts w:ascii="Garamond" w:hAnsi="Garamond"/>
          <w:sz w:val="22"/>
          <w:szCs w:val="22"/>
        </w:rPr>
        <w:t>Požární odolnost</w:t>
      </w:r>
      <w:bookmarkEnd w:id="55"/>
      <w:bookmarkEnd w:id="56"/>
      <w:bookmarkEnd w:id="57"/>
      <w:bookmarkEnd w:id="58"/>
      <w:r w:rsidRPr="00E061E2">
        <w:rPr>
          <w:rFonts w:ascii="Garamond" w:hAnsi="Garamond"/>
          <w:sz w:val="22"/>
          <w:szCs w:val="22"/>
        </w:rPr>
        <w:t xml:space="preserve"> </w:t>
      </w:r>
    </w:p>
    <w:p w14:paraId="436D6ADC" w14:textId="77777777" w:rsidR="00754D95" w:rsidRPr="00E061E2" w:rsidRDefault="00754D95" w:rsidP="009B1097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Požární zátěž </w:t>
      </w:r>
      <w:r w:rsidR="00654A19" w:rsidRPr="00E061E2">
        <w:rPr>
          <w:rFonts w:ascii="Garamond" w:hAnsi="Garamond"/>
          <w:sz w:val="22"/>
          <w:szCs w:val="22"/>
        </w:rPr>
        <w:t>n</w:t>
      </w:r>
      <w:r w:rsidR="008335FB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má být co možná nejmenší</w:t>
      </w:r>
      <w:r w:rsidR="005C624D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Stejně tak kabeláž </w:t>
      </w:r>
      <w:r w:rsidR="008335FB" w:rsidRPr="00E061E2">
        <w:rPr>
          <w:rFonts w:ascii="Garamond" w:hAnsi="Garamond"/>
          <w:sz w:val="22"/>
          <w:szCs w:val="22"/>
        </w:rPr>
        <w:t>musí být zhotovena</w:t>
      </w:r>
      <w:r w:rsidRPr="00E061E2">
        <w:rPr>
          <w:rFonts w:ascii="Garamond" w:hAnsi="Garamond"/>
          <w:sz w:val="22"/>
          <w:szCs w:val="22"/>
        </w:rPr>
        <w:t xml:space="preserve"> z materiálů obtížně zápalných, samozhášivých, málo dýmajících a chudých na halogeny. Tyto materiály nemají při požáru vydávat žádné, anebo pouze slabě toxické plyny. Ke konstrukci </w:t>
      </w:r>
      <w:r w:rsidR="008335FB" w:rsidRPr="00E061E2">
        <w:rPr>
          <w:rFonts w:ascii="Garamond" w:hAnsi="Garamond"/>
          <w:sz w:val="22"/>
          <w:szCs w:val="22"/>
        </w:rPr>
        <w:t>odhlučnění nebo izolace</w:t>
      </w:r>
      <w:r w:rsidRPr="00E061E2">
        <w:rPr>
          <w:rFonts w:ascii="Garamond" w:hAnsi="Garamond"/>
          <w:sz w:val="22"/>
          <w:szCs w:val="22"/>
        </w:rPr>
        <w:t xml:space="preserve"> nesmí být použit materiál, který nasává maziva, vlhkost nebo mycí prostředky. </w:t>
      </w:r>
    </w:p>
    <w:p w14:paraId="57A949A5" w14:textId="77777777" w:rsidR="00BE3960" w:rsidRPr="00E061E2" w:rsidRDefault="00BE3960" w:rsidP="00540F94">
      <w:pPr>
        <w:pStyle w:val="Zkladntext3"/>
        <w:overflowPunct/>
        <w:autoSpaceDE/>
        <w:autoSpaceDN/>
        <w:adjustRightInd/>
        <w:spacing w:after="0"/>
        <w:ind w:left="1068"/>
        <w:jc w:val="both"/>
        <w:textAlignment w:val="auto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666EB09" w14:textId="77777777" w:rsidTr="0059744A">
        <w:tc>
          <w:tcPr>
            <w:tcW w:w="9495" w:type="dxa"/>
          </w:tcPr>
          <w:p w14:paraId="147B22F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2F970BD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4FC85183" w14:textId="77777777" w:rsidTr="0059744A">
        <w:tc>
          <w:tcPr>
            <w:tcW w:w="9495" w:type="dxa"/>
          </w:tcPr>
          <w:p w14:paraId="75539314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23E6C2A" w14:textId="77777777"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2EBE8A7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59" w:name="_Toc401111446"/>
      <w:bookmarkStart w:id="60" w:name="_Toc401112153"/>
      <w:bookmarkStart w:id="61" w:name="_Toc403281481"/>
    </w:p>
    <w:p w14:paraId="3F49353F" w14:textId="77777777"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62" w:name="_Toc28346224"/>
      <w:r w:rsidRPr="00E061E2">
        <w:rPr>
          <w:rFonts w:ascii="Garamond" w:hAnsi="Garamond"/>
          <w:sz w:val="22"/>
          <w:szCs w:val="22"/>
        </w:rPr>
        <w:t>Všeobecné ekologické požadavky</w:t>
      </w:r>
      <w:bookmarkEnd w:id="59"/>
      <w:bookmarkEnd w:id="60"/>
      <w:bookmarkEnd w:id="61"/>
      <w:bookmarkEnd w:id="62"/>
      <w:r w:rsidRPr="00E061E2">
        <w:rPr>
          <w:rFonts w:ascii="Garamond" w:hAnsi="Garamond"/>
          <w:sz w:val="22"/>
          <w:szCs w:val="22"/>
        </w:rPr>
        <w:t xml:space="preserve"> </w:t>
      </w:r>
    </w:p>
    <w:p w14:paraId="768C7EE9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 volbě materiálů je potřebné brát zřetel i na problémy související s jejich likvidací. Pokud existují technicky a ekonomicky zastupitelné recyklovatelné materiály, je potřebné je při výběru upřednostnit. Stejné podmínky musí splňovat i použité nátěrové hmoty.</w:t>
      </w:r>
    </w:p>
    <w:p w14:paraId="06EDA65C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A60C558" w14:textId="77777777" w:rsidTr="0059744A">
        <w:tc>
          <w:tcPr>
            <w:tcW w:w="9495" w:type="dxa"/>
          </w:tcPr>
          <w:p w14:paraId="6613D8A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26C936F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3E83CAB8" w14:textId="77777777" w:rsidTr="0059744A">
        <w:tc>
          <w:tcPr>
            <w:tcW w:w="9495" w:type="dxa"/>
          </w:tcPr>
          <w:p w14:paraId="2D7F876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07A4A5F" w14:textId="77777777" w:rsidR="00754D95" w:rsidRPr="00E061E2" w:rsidRDefault="008B70A9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297715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104D520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</w:p>
    <w:p w14:paraId="11711621" w14:textId="77777777"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3" w:name="_Toc401111447"/>
      <w:bookmarkStart w:id="64" w:name="_Toc401112154"/>
      <w:bookmarkStart w:id="65" w:name="_Toc403281482"/>
      <w:bookmarkStart w:id="66" w:name="_Toc28346225"/>
      <w:r w:rsidRPr="00E061E2">
        <w:rPr>
          <w:rFonts w:ascii="Garamond" w:hAnsi="Garamond"/>
          <w:sz w:val="22"/>
          <w:szCs w:val="22"/>
        </w:rPr>
        <w:t xml:space="preserve">Technické údaje </w:t>
      </w:r>
      <w:bookmarkEnd w:id="63"/>
      <w:bookmarkEnd w:id="64"/>
      <w:bookmarkEnd w:id="65"/>
      <w:r w:rsidR="008335FB" w:rsidRPr="00E061E2">
        <w:rPr>
          <w:rFonts w:ascii="Garamond" w:hAnsi="Garamond"/>
          <w:sz w:val="22"/>
          <w:szCs w:val="22"/>
        </w:rPr>
        <w:t>Nabíjecí stanice</w:t>
      </w:r>
      <w:r w:rsidR="005A252B" w:rsidRPr="00E061E2">
        <w:rPr>
          <w:rFonts w:ascii="Garamond" w:hAnsi="Garamond"/>
          <w:sz w:val="22"/>
          <w:szCs w:val="22"/>
        </w:rPr>
        <w:t xml:space="preserve"> a trafostanice</w:t>
      </w:r>
      <w:bookmarkEnd w:id="66"/>
    </w:p>
    <w:p w14:paraId="3A6A99E0" w14:textId="77777777" w:rsidR="00754D95" w:rsidRPr="00E061E2" w:rsidRDefault="008335FB" w:rsidP="007274E3">
      <w:pPr>
        <w:pStyle w:val="Nadpis2"/>
        <w:numPr>
          <w:ilvl w:val="1"/>
          <w:numId w:val="5"/>
        </w:numPr>
        <w:ind w:left="0" w:firstLine="0"/>
        <w:rPr>
          <w:rFonts w:ascii="Garamond" w:hAnsi="Garamond"/>
          <w:sz w:val="22"/>
          <w:szCs w:val="22"/>
        </w:rPr>
      </w:pPr>
      <w:bookmarkStart w:id="67" w:name="_Toc28346226"/>
      <w:r w:rsidRPr="00E061E2">
        <w:rPr>
          <w:rFonts w:ascii="Garamond" w:hAnsi="Garamond"/>
          <w:sz w:val="22"/>
          <w:szCs w:val="22"/>
        </w:rPr>
        <w:t xml:space="preserve">Tělo </w:t>
      </w:r>
      <w:r w:rsidR="000663FD" w:rsidRPr="00E061E2">
        <w:rPr>
          <w:rFonts w:ascii="Garamond" w:hAnsi="Garamond"/>
          <w:sz w:val="22"/>
          <w:szCs w:val="22"/>
        </w:rPr>
        <w:t>nabíjecí stanice</w:t>
      </w:r>
      <w:bookmarkEnd w:id="67"/>
    </w:p>
    <w:p w14:paraId="269DEE75" w14:textId="77777777"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Vlastní konstrukce musí zajišťovat nej</w:t>
      </w:r>
      <w:r w:rsidR="00654A19" w:rsidRPr="00E061E2">
        <w:rPr>
          <w:rFonts w:ascii="Garamond" w:hAnsi="Garamond"/>
          <w:sz w:val="22"/>
          <w:szCs w:val="22"/>
        </w:rPr>
        <w:t>vyšší</w:t>
      </w:r>
      <w:r w:rsidRPr="00E061E2">
        <w:rPr>
          <w:rFonts w:ascii="Garamond" w:hAnsi="Garamond"/>
          <w:sz w:val="22"/>
          <w:szCs w:val="22"/>
        </w:rPr>
        <w:t xml:space="preserve"> míru bezpečnosti při </w:t>
      </w:r>
      <w:r w:rsidR="008335FB" w:rsidRPr="00E061E2">
        <w:rPr>
          <w:rFonts w:ascii="Garamond" w:hAnsi="Garamond"/>
          <w:sz w:val="22"/>
          <w:szCs w:val="22"/>
        </w:rPr>
        <w:t>všech klimatických podmínkách stanovených v bodě</w:t>
      </w:r>
      <w:r w:rsidR="00E00793" w:rsidRPr="00E061E2">
        <w:rPr>
          <w:rFonts w:ascii="Garamond" w:hAnsi="Garamond"/>
          <w:sz w:val="22"/>
          <w:szCs w:val="22"/>
        </w:rPr>
        <w:t xml:space="preserve"> 2.3</w:t>
      </w:r>
    </w:p>
    <w:p w14:paraId="13D1CE4E" w14:textId="77777777"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  <w:u w:val="single"/>
        </w:rPr>
      </w:pPr>
      <w:r w:rsidRPr="00E061E2">
        <w:rPr>
          <w:rFonts w:ascii="Garamond" w:hAnsi="Garamond"/>
          <w:sz w:val="22"/>
          <w:szCs w:val="22"/>
        </w:rPr>
        <w:t xml:space="preserve"> S ohledem na předpokládanou životnost musí být věnována pozornost korozní odolnosti materiálu</w:t>
      </w:r>
      <w:r w:rsidR="008335FB" w:rsidRPr="00E061E2">
        <w:rPr>
          <w:rFonts w:ascii="Garamond" w:hAnsi="Garamond"/>
          <w:sz w:val="22"/>
          <w:szCs w:val="22"/>
        </w:rPr>
        <w:t>.</w:t>
      </w:r>
    </w:p>
    <w:p w14:paraId="72E44AF8" w14:textId="77777777" w:rsidR="0099402F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Konstrukčně </w:t>
      </w:r>
      <w:r w:rsidR="00FC5FBC" w:rsidRPr="00E061E2">
        <w:rPr>
          <w:rFonts w:ascii="Garamond" w:hAnsi="Garamond"/>
          <w:sz w:val="22"/>
          <w:szCs w:val="22"/>
        </w:rPr>
        <w:t xml:space="preserve">musí </w:t>
      </w:r>
      <w:r w:rsidRPr="00E061E2">
        <w:rPr>
          <w:rFonts w:ascii="Garamond" w:hAnsi="Garamond"/>
          <w:sz w:val="22"/>
          <w:szCs w:val="22"/>
        </w:rPr>
        <w:t xml:space="preserve">být zamezeno </w:t>
      </w:r>
      <w:r w:rsidR="0099402F" w:rsidRPr="00E061E2">
        <w:rPr>
          <w:rFonts w:ascii="Garamond" w:hAnsi="Garamond"/>
          <w:sz w:val="22"/>
          <w:szCs w:val="22"/>
        </w:rPr>
        <w:t>vnikání vody, nečistot a minimalizováno vnikání prachových částí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14:paraId="3B1CF49F" w14:textId="77777777" w:rsidR="00A2045E" w:rsidRPr="00E061E2" w:rsidRDefault="00A2045E" w:rsidP="00E27317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Vnějš</w:t>
      </w:r>
      <w:r w:rsidR="0099402F" w:rsidRPr="00E061E2">
        <w:rPr>
          <w:rFonts w:ascii="Garamond" w:hAnsi="Garamond"/>
          <w:sz w:val="22"/>
          <w:szCs w:val="22"/>
        </w:rPr>
        <w:t>í lak bude v barevném provedení, které podléhá schválení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upujícího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14:paraId="60E13A39" w14:textId="77777777" w:rsidR="00A2045E" w:rsidRPr="00E061E2" w:rsidRDefault="00A2045E" w:rsidP="00314F6F">
      <w:pPr>
        <w:pStyle w:val="Zkladntext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7406458" w14:textId="77777777" w:rsidTr="0059744A">
        <w:tc>
          <w:tcPr>
            <w:tcW w:w="9495" w:type="dxa"/>
          </w:tcPr>
          <w:p w14:paraId="3B837AF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E1142E7" w14:textId="77777777" w:rsidR="00754D95" w:rsidRPr="00E061E2" w:rsidRDefault="009862E7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4FD8F018" w14:textId="77777777" w:rsidTr="0059744A">
        <w:tc>
          <w:tcPr>
            <w:tcW w:w="9495" w:type="dxa"/>
          </w:tcPr>
          <w:p w14:paraId="3C56684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EC0DC4" w14:textId="77777777" w:rsidR="00754D95" w:rsidRPr="00E061E2" w:rsidRDefault="009862E7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175380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07FA508" w14:textId="77777777" w:rsidR="00B26924" w:rsidRPr="00E061E2" w:rsidRDefault="00B26924" w:rsidP="00636AD5">
      <w:pPr>
        <w:pStyle w:val="Zkladntext"/>
        <w:rPr>
          <w:rFonts w:ascii="Garamond" w:hAnsi="Garamond"/>
          <w:sz w:val="22"/>
          <w:szCs w:val="22"/>
        </w:rPr>
      </w:pPr>
      <w:bookmarkStart w:id="68" w:name="_Toc401111451"/>
      <w:bookmarkStart w:id="69" w:name="_Toc401112158"/>
      <w:bookmarkStart w:id="70" w:name="_Toc403281486"/>
    </w:p>
    <w:p w14:paraId="4BEAF55A" w14:textId="77777777" w:rsidR="003A6CA3" w:rsidRDefault="003A6CA3" w:rsidP="00636AD5">
      <w:pPr>
        <w:pStyle w:val="Zkladntext"/>
        <w:rPr>
          <w:rFonts w:ascii="Garamond" w:hAnsi="Garamond"/>
          <w:sz w:val="22"/>
          <w:szCs w:val="22"/>
        </w:rPr>
      </w:pPr>
    </w:p>
    <w:p w14:paraId="0FD3688C" w14:textId="77777777" w:rsidR="002B578E" w:rsidRPr="00E061E2" w:rsidRDefault="002B578E" w:rsidP="00636AD5">
      <w:pPr>
        <w:pStyle w:val="Zkladntext"/>
        <w:rPr>
          <w:rFonts w:ascii="Garamond" w:hAnsi="Garamond"/>
          <w:sz w:val="22"/>
          <w:szCs w:val="22"/>
        </w:rPr>
      </w:pPr>
    </w:p>
    <w:p w14:paraId="3C5E7716" w14:textId="77777777" w:rsidR="00754D95" w:rsidRPr="00E061E2" w:rsidRDefault="00022F82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1" w:name="_Toc28346227"/>
      <w:bookmarkEnd w:id="68"/>
      <w:bookmarkEnd w:id="69"/>
      <w:bookmarkEnd w:id="70"/>
      <w:r w:rsidRPr="00E061E2">
        <w:rPr>
          <w:rFonts w:ascii="Garamond" w:hAnsi="Garamond"/>
          <w:sz w:val="22"/>
          <w:szCs w:val="22"/>
        </w:rPr>
        <w:t>připojení stanice</w:t>
      </w:r>
      <w:r w:rsidR="0070402F">
        <w:rPr>
          <w:rFonts w:ascii="Garamond" w:hAnsi="Garamond"/>
          <w:sz w:val="22"/>
          <w:szCs w:val="22"/>
        </w:rPr>
        <w:t xml:space="preserve"> V LOKALITĚ vALCHAŘSKÁ</w:t>
      </w:r>
      <w:r w:rsidRPr="00E061E2">
        <w:rPr>
          <w:rFonts w:ascii="Garamond" w:hAnsi="Garamond"/>
          <w:sz w:val="22"/>
          <w:szCs w:val="22"/>
        </w:rPr>
        <w:t xml:space="preserve"> na elektrickou síť</w:t>
      </w:r>
      <w:bookmarkEnd w:id="71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368B5BFE" w14:textId="77777777" w:rsidR="007274E3" w:rsidRPr="007274E3" w:rsidRDefault="00022F82" w:rsidP="007274E3">
      <w:pPr>
        <w:pStyle w:val="Zkladntext"/>
        <w:spacing w:after="0"/>
        <w:rPr>
          <w:ins w:id="72" w:author="Janečková Iveta, Bc." w:date="2020-10-14T14:25:00Z"/>
          <w:i/>
          <w:iCs/>
        </w:rPr>
      </w:pPr>
      <w:r w:rsidRPr="00E061E2">
        <w:rPr>
          <w:rFonts w:ascii="Garamond" w:hAnsi="Garamond"/>
          <w:sz w:val="22"/>
          <w:szCs w:val="22"/>
        </w:rPr>
        <w:t>Připojení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FC56A3" w:rsidRPr="00E061E2">
        <w:rPr>
          <w:rFonts w:ascii="Garamond" w:hAnsi="Garamond"/>
          <w:sz w:val="22"/>
          <w:szCs w:val="22"/>
        </w:rPr>
        <w:t>Nabíjec</w:t>
      </w:r>
      <w:r w:rsidR="003C06D4">
        <w:rPr>
          <w:rFonts w:ascii="Garamond" w:hAnsi="Garamond"/>
          <w:sz w:val="22"/>
          <w:szCs w:val="22"/>
        </w:rPr>
        <w:t>í</w:t>
      </w:r>
      <w:r w:rsidR="00FC56A3" w:rsidRPr="00E061E2">
        <w:rPr>
          <w:rFonts w:ascii="Garamond" w:hAnsi="Garamond"/>
          <w:sz w:val="22"/>
          <w:szCs w:val="22"/>
        </w:rPr>
        <w:t xml:space="preserve"> </w:t>
      </w:r>
      <w:r w:rsidR="00E70873">
        <w:rPr>
          <w:rFonts w:ascii="Garamond" w:hAnsi="Garamond"/>
          <w:sz w:val="22"/>
          <w:szCs w:val="22"/>
        </w:rPr>
        <w:t>stanic</w:t>
      </w:r>
      <w:r w:rsidR="00C25F81">
        <w:rPr>
          <w:rFonts w:ascii="Garamond" w:hAnsi="Garamond"/>
          <w:sz w:val="22"/>
          <w:szCs w:val="22"/>
        </w:rPr>
        <w:t>e pro</w:t>
      </w:r>
      <w:r w:rsidR="00D6399A">
        <w:rPr>
          <w:rFonts w:ascii="Garamond" w:hAnsi="Garamond"/>
          <w:sz w:val="22"/>
          <w:szCs w:val="22"/>
        </w:rPr>
        <w:t xml:space="preserve"> tři nabíjecí ramena, bude</w:t>
      </w:r>
      <w:r w:rsidR="00E70873">
        <w:rPr>
          <w:rFonts w:ascii="Garamond" w:hAnsi="Garamond"/>
          <w:sz w:val="22"/>
          <w:szCs w:val="22"/>
        </w:rPr>
        <w:t xml:space="preserve"> v lokalitě Valchařská </w:t>
      </w:r>
      <w:r w:rsidR="00654A19" w:rsidRPr="00E061E2">
        <w:rPr>
          <w:rFonts w:ascii="Garamond" w:hAnsi="Garamond"/>
          <w:sz w:val="22"/>
          <w:szCs w:val="22"/>
        </w:rPr>
        <w:t>realizován</w:t>
      </w:r>
      <w:r w:rsidR="00D6399A">
        <w:rPr>
          <w:rFonts w:ascii="Garamond" w:hAnsi="Garamond"/>
          <w:sz w:val="22"/>
          <w:szCs w:val="22"/>
        </w:rPr>
        <w:t>a</w:t>
      </w:r>
      <w:r w:rsidR="00654A19" w:rsidRPr="00E061E2">
        <w:rPr>
          <w:rFonts w:ascii="Garamond" w:hAnsi="Garamond"/>
          <w:sz w:val="22"/>
          <w:szCs w:val="22"/>
        </w:rPr>
        <w:t xml:space="preserve"> pomocí </w:t>
      </w:r>
      <w:r w:rsidR="00D6399A">
        <w:rPr>
          <w:rFonts w:ascii="Garamond" w:hAnsi="Garamond"/>
          <w:sz w:val="22"/>
          <w:szCs w:val="22"/>
        </w:rPr>
        <w:t xml:space="preserve">dvou </w:t>
      </w:r>
      <w:r w:rsidR="00654A19" w:rsidRPr="00E061E2">
        <w:rPr>
          <w:rFonts w:ascii="Garamond" w:hAnsi="Garamond"/>
          <w:sz w:val="22"/>
          <w:szCs w:val="22"/>
        </w:rPr>
        <w:t>výkono</w:t>
      </w:r>
      <w:r w:rsidR="00D6399A">
        <w:rPr>
          <w:rFonts w:ascii="Garamond" w:hAnsi="Garamond"/>
          <w:sz w:val="22"/>
          <w:szCs w:val="22"/>
        </w:rPr>
        <w:t>vých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735514">
        <w:rPr>
          <w:rFonts w:ascii="Garamond" w:hAnsi="Garamond"/>
          <w:sz w:val="22"/>
          <w:szCs w:val="22"/>
        </w:rPr>
        <w:t>such</w:t>
      </w:r>
      <w:r w:rsidR="00D6399A">
        <w:rPr>
          <w:rFonts w:ascii="Garamond" w:hAnsi="Garamond"/>
          <w:sz w:val="22"/>
          <w:szCs w:val="22"/>
        </w:rPr>
        <w:t>ých</w:t>
      </w:r>
      <w:r w:rsidR="00735514">
        <w:rPr>
          <w:rFonts w:ascii="Garamond" w:hAnsi="Garamond"/>
          <w:sz w:val="22"/>
          <w:szCs w:val="22"/>
        </w:rPr>
        <w:t xml:space="preserve"> </w:t>
      </w:r>
      <w:r w:rsidR="00654A19" w:rsidRPr="00E061E2">
        <w:rPr>
          <w:rFonts w:ascii="Garamond" w:hAnsi="Garamond"/>
          <w:sz w:val="22"/>
          <w:szCs w:val="22"/>
        </w:rPr>
        <w:t>transformátor</w:t>
      </w:r>
      <w:r w:rsidR="00D6399A">
        <w:rPr>
          <w:rFonts w:ascii="Garamond" w:hAnsi="Garamond"/>
          <w:sz w:val="22"/>
          <w:szCs w:val="22"/>
        </w:rPr>
        <w:t>ů</w:t>
      </w:r>
      <w:r w:rsidR="003C06D4">
        <w:rPr>
          <w:rFonts w:ascii="Garamond" w:hAnsi="Garamond"/>
          <w:sz w:val="22"/>
          <w:szCs w:val="22"/>
        </w:rPr>
        <w:t>. Transformátory</w:t>
      </w:r>
      <w:r w:rsidR="00C25F81">
        <w:rPr>
          <w:rFonts w:ascii="Garamond" w:hAnsi="Garamond"/>
          <w:sz w:val="22"/>
          <w:szCs w:val="22"/>
        </w:rPr>
        <w:t xml:space="preserve"> nainstaluje </w:t>
      </w:r>
      <w:r w:rsidR="004A7549">
        <w:rPr>
          <w:rFonts w:ascii="Garamond" w:hAnsi="Garamond"/>
          <w:sz w:val="22"/>
          <w:szCs w:val="22"/>
        </w:rPr>
        <w:t>P</w:t>
      </w:r>
      <w:r w:rsidR="00114EF4">
        <w:rPr>
          <w:rFonts w:ascii="Garamond" w:hAnsi="Garamond"/>
          <w:sz w:val="22"/>
          <w:szCs w:val="22"/>
        </w:rPr>
        <w:t>rodávající</w:t>
      </w:r>
      <w:r w:rsidR="00C25F81">
        <w:rPr>
          <w:rFonts w:ascii="Garamond" w:hAnsi="Garamond"/>
          <w:sz w:val="22"/>
          <w:szCs w:val="22"/>
        </w:rPr>
        <w:t xml:space="preserve"> nabíjecí stanice do </w:t>
      </w:r>
      <w:proofErr w:type="spellStart"/>
      <w:r w:rsidR="00C25F81">
        <w:rPr>
          <w:rFonts w:ascii="Garamond" w:hAnsi="Garamond"/>
          <w:sz w:val="22"/>
          <w:szCs w:val="22"/>
        </w:rPr>
        <w:t>trafokomor</w:t>
      </w:r>
      <w:proofErr w:type="spellEnd"/>
      <w:r w:rsidR="00C25F81">
        <w:rPr>
          <w:rFonts w:ascii="Garamond" w:hAnsi="Garamond"/>
          <w:sz w:val="22"/>
          <w:szCs w:val="22"/>
        </w:rPr>
        <w:t xml:space="preserve"> umístěných v rozvodně VN 22 </w:t>
      </w:r>
      <w:proofErr w:type="spellStart"/>
      <w:r w:rsidR="00C25F81">
        <w:rPr>
          <w:rFonts w:ascii="Garamond" w:hAnsi="Garamond"/>
          <w:sz w:val="22"/>
          <w:szCs w:val="22"/>
        </w:rPr>
        <w:t>kV</w:t>
      </w:r>
      <w:proofErr w:type="spellEnd"/>
      <w:r w:rsidR="00C25F81">
        <w:rPr>
          <w:rFonts w:ascii="Garamond" w:hAnsi="Garamond"/>
          <w:sz w:val="22"/>
          <w:szCs w:val="22"/>
        </w:rPr>
        <w:t xml:space="preserve">. Dodané transformátory připojí </w:t>
      </w:r>
      <w:r w:rsidR="004A7549">
        <w:rPr>
          <w:rFonts w:ascii="Garamond" w:hAnsi="Garamond"/>
          <w:sz w:val="22"/>
          <w:szCs w:val="22"/>
        </w:rPr>
        <w:t>P</w:t>
      </w:r>
      <w:r w:rsidR="00114EF4">
        <w:rPr>
          <w:rFonts w:ascii="Garamond" w:hAnsi="Garamond"/>
          <w:sz w:val="22"/>
          <w:szCs w:val="22"/>
        </w:rPr>
        <w:t>rodávající</w:t>
      </w:r>
      <w:r w:rsidR="00C25F81">
        <w:rPr>
          <w:rFonts w:ascii="Garamond" w:hAnsi="Garamond"/>
          <w:sz w:val="22"/>
          <w:szCs w:val="22"/>
        </w:rPr>
        <w:t xml:space="preserve"> na vývodní pole výkonových pojistkových odpínačů v rozvaděči VN o napětí 3x22 </w:t>
      </w:r>
      <w:proofErr w:type="spellStart"/>
      <w:r w:rsidR="00C25F81">
        <w:rPr>
          <w:rFonts w:ascii="Garamond" w:hAnsi="Garamond"/>
          <w:sz w:val="22"/>
          <w:szCs w:val="22"/>
        </w:rPr>
        <w:t>kV</w:t>
      </w:r>
      <w:proofErr w:type="spellEnd"/>
      <w:r w:rsidR="00C25F81">
        <w:rPr>
          <w:rFonts w:ascii="Garamond" w:hAnsi="Garamond"/>
          <w:sz w:val="22"/>
          <w:szCs w:val="22"/>
        </w:rPr>
        <w:t xml:space="preserve"> IT.</w:t>
      </w:r>
      <w:r w:rsidR="002457DD" w:rsidRPr="00E061E2">
        <w:rPr>
          <w:rFonts w:ascii="Garamond" w:hAnsi="Garamond"/>
          <w:sz w:val="22"/>
          <w:szCs w:val="22"/>
        </w:rPr>
        <w:t xml:space="preserve"> </w:t>
      </w:r>
      <w:del w:id="73" w:author="Janečková Iveta, Bc." w:date="2020-10-14T09:53:00Z">
        <w:r w:rsidR="00647013" w:rsidRPr="00E061E2" w:rsidDel="009901BA">
          <w:rPr>
            <w:rFonts w:ascii="Garamond" w:hAnsi="Garamond"/>
            <w:sz w:val="22"/>
            <w:szCs w:val="22"/>
          </w:rPr>
          <w:delText xml:space="preserve">Součásti dodávky </w:delText>
        </w:r>
        <w:r w:rsidR="00C25F81" w:rsidDel="009901BA">
          <w:rPr>
            <w:rFonts w:ascii="Garamond" w:hAnsi="Garamond"/>
            <w:sz w:val="22"/>
            <w:szCs w:val="22"/>
          </w:rPr>
          <w:delText xml:space="preserve">je </w:delText>
        </w:r>
        <w:r w:rsidR="003C06D4" w:rsidDel="009901BA">
          <w:rPr>
            <w:rFonts w:ascii="Garamond" w:hAnsi="Garamond"/>
            <w:sz w:val="22"/>
            <w:szCs w:val="22"/>
          </w:rPr>
          <w:delText xml:space="preserve">i </w:delText>
        </w:r>
        <w:r w:rsidR="00C25F81" w:rsidDel="009901BA">
          <w:rPr>
            <w:rFonts w:ascii="Garamond" w:hAnsi="Garamond"/>
            <w:sz w:val="22"/>
            <w:szCs w:val="22"/>
          </w:rPr>
          <w:delText>dodání o</w:delText>
        </w:r>
        <w:r w:rsidR="003C06D4" w:rsidDel="009901BA">
          <w:rPr>
            <w:rFonts w:ascii="Garamond" w:hAnsi="Garamond"/>
            <w:sz w:val="22"/>
            <w:szCs w:val="22"/>
          </w:rPr>
          <w:delText>d</w:delText>
        </w:r>
        <w:r w:rsidR="00C25F81" w:rsidDel="009901BA">
          <w:rPr>
            <w:rFonts w:ascii="Garamond" w:hAnsi="Garamond"/>
            <w:sz w:val="22"/>
            <w:szCs w:val="22"/>
          </w:rPr>
          <w:delText xml:space="preserve">povídajících VN pojistek k jištění proti zkratu a přetížení (navržených dle požadavků výrobce transformátorů), navedení signalizace do systému AISYS – teploty </w:delText>
        </w:r>
        <w:r w:rsidR="002A550A" w:rsidDel="009901BA">
          <w:rPr>
            <w:rFonts w:ascii="Garamond" w:hAnsi="Garamond"/>
            <w:sz w:val="22"/>
            <w:szCs w:val="22"/>
          </w:rPr>
          <w:delText>transformátorů, vypnutí odpínače při překročení maximální teploty transformátoru</w:delText>
        </w:r>
      </w:del>
      <w:ins w:id="74" w:author="Janečková Iveta, Bc." w:date="2020-10-14T09:53:00Z">
        <w:r w:rsidR="009901BA" w:rsidRPr="007274E3">
          <w:rPr>
            <w:rFonts w:ascii="Garamond" w:hAnsi="Garamond"/>
            <w:sz w:val="22"/>
            <w:szCs w:val="22"/>
          </w:rPr>
          <w:t>-</w:t>
        </w:r>
      </w:ins>
      <w:r w:rsidR="002A550A" w:rsidRPr="007274E3">
        <w:rPr>
          <w:rFonts w:ascii="Garamond" w:hAnsi="Garamond"/>
          <w:sz w:val="22"/>
          <w:szCs w:val="22"/>
        </w:rPr>
        <w:t>.</w:t>
      </w:r>
      <w:ins w:id="75" w:author="Janečková Iveta, Bc." w:date="2020-10-14T14:25:00Z">
        <w:r w:rsidR="007274E3" w:rsidRPr="007274E3">
          <w:rPr>
            <w:rFonts w:ascii="Garamond" w:hAnsi="Garamond"/>
            <w:sz w:val="22"/>
            <w:szCs w:val="22"/>
          </w:rPr>
          <w:t xml:space="preserve"> </w:t>
        </w:r>
        <w:r w:rsidR="007274E3" w:rsidRPr="007274E3">
          <w:rPr>
            <w:i/>
            <w:iCs/>
          </w:rPr>
          <w:t>Dodání odpovídajících VN pojistek k jištění proti zkratu a přetížení (navržených dle požadavků výrobce transformátorů), na základě specifikace zhotovitele, zajistí kupující. Součásti dodávky je navedení signalizace do systému AISYS – teploty transformátorů, vypnutí odpínače při překročení maximální teploty transformátoru.</w:t>
        </w:r>
      </w:ins>
    </w:p>
    <w:p w14:paraId="0F0B51A0" w14:textId="6F36349E" w:rsidR="0070402F" w:rsidRDefault="002A550A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Součástí dodávky není</w:t>
      </w:r>
      <w:r w:rsidR="002248C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VN rozvodna</w:t>
      </w:r>
      <w:r w:rsidR="002248C6">
        <w:rPr>
          <w:rFonts w:ascii="Garamond" w:hAnsi="Garamond"/>
          <w:sz w:val="22"/>
          <w:szCs w:val="22"/>
        </w:rPr>
        <w:t xml:space="preserve"> (</w:t>
      </w:r>
      <w:proofErr w:type="spellStart"/>
      <w:r w:rsidR="002248C6">
        <w:rPr>
          <w:rFonts w:ascii="Garamond" w:hAnsi="Garamond"/>
          <w:sz w:val="22"/>
          <w:szCs w:val="22"/>
        </w:rPr>
        <w:t>trafokomory</w:t>
      </w:r>
      <w:proofErr w:type="spellEnd"/>
      <w:r w:rsidR="002248C6">
        <w:rPr>
          <w:rFonts w:ascii="Garamond" w:hAnsi="Garamond"/>
          <w:sz w:val="22"/>
          <w:szCs w:val="22"/>
        </w:rPr>
        <w:t xml:space="preserve">, </w:t>
      </w:r>
      <w:r w:rsidR="002248C6" w:rsidRPr="00E061E2">
        <w:rPr>
          <w:rFonts w:ascii="Garamond" w:hAnsi="Garamond"/>
          <w:sz w:val="22"/>
          <w:szCs w:val="22"/>
        </w:rPr>
        <w:t>skříňový rozvaděč VN s odpínačem-uzemňovačem se</w:t>
      </w:r>
      <w:r w:rsidR="002248C6">
        <w:rPr>
          <w:rFonts w:ascii="Garamond" w:hAnsi="Garamond"/>
          <w:sz w:val="22"/>
          <w:szCs w:val="22"/>
        </w:rPr>
        <w:t xml:space="preserve"> signalizací)</w:t>
      </w:r>
      <w:r>
        <w:rPr>
          <w:rFonts w:ascii="Garamond" w:hAnsi="Garamond"/>
          <w:sz w:val="22"/>
          <w:szCs w:val="22"/>
        </w:rPr>
        <w:t xml:space="preserve"> 22 </w:t>
      </w:r>
      <w:proofErr w:type="spellStart"/>
      <w:r>
        <w:rPr>
          <w:rFonts w:ascii="Garamond" w:hAnsi="Garamond"/>
          <w:sz w:val="22"/>
          <w:szCs w:val="22"/>
        </w:rPr>
        <w:t>kV</w:t>
      </w:r>
      <w:proofErr w:type="spellEnd"/>
      <w:r>
        <w:rPr>
          <w:rFonts w:ascii="Garamond" w:hAnsi="Garamond"/>
          <w:sz w:val="22"/>
          <w:szCs w:val="22"/>
        </w:rPr>
        <w:t xml:space="preserve"> IT</w:t>
      </w:r>
      <w:r w:rsidR="003C06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před transformátorem</w:t>
      </w:r>
      <w:r w:rsidR="002235E2">
        <w:rPr>
          <w:rFonts w:ascii="Garamond" w:hAnsi="Garamond"/>
          <w:sz w:val="22"/>
          <w:szCs w:val="22"/>
        </w:rPr>
        <w:t>. Součástí dodávky je</w:t>
      </w:r>
      <w:r w:rsidR="002248C6">
        <w:rPr>
          <w:rFonts w:ascii="Garamond" w:hAnsi="Garamond"/>
          <w:sz w:val="22"/>
          <w:szCs w:val="22"/>
        </w:rPr>
        <w:t xml:space="preserve"> </w:t>
      </w:r>
      <w:r w:rsidR="00042EE0" w:rsidRPr="00E061E2">
        <w:rPr>
          <w:rFonts w:ascii="Garamond" w:hAnsi="Garamond"/>
          <w:sz w:val="22"/>
          <w:szCs w:val="22"/>
        </w:rPr>
        <w:t>pod</w:t>
      </w:r>
      <w:r w:rsidR="005A252B" w:rsidRPr="00E061E2">
        <w:rPr>
          <w:rFonts w:ascii="Garamond" w:hAnsi="Garamond"/>
          <w:sz w:val="22"/>
          <w:szCs w:val="22"/>
        </w:rPr>
        <w:t>k</w:t>
      </w:r>
      <w:r w:rsidR="00042EE0" w:rsidRPr="00E061E2">
        <w:rPr>
          <w:rFonts w:ascii="Garamond" w:hAnsi="Garamond"/>
          <w:sz w:val="22"/>
          <w:szCs w:val="22"/>
        </w:rPr>
        <w:t xml:space="preserve">ladová deska pro umístění </w:t>
      </w:r>
      <w:r>
        <w:rPr>
          <w:rFonts w:ascii="Garamond" w:hAnsi="Garamond"/>
          <w:sz w:val="22"/>
          <w:szCs w:val="22"/>
        </w:rPr>
        <w:t>nabíjecí stanice</w:t>
      </w:r>
      <w:r w:rsidR="00FD55D7" w:rsidRPr="00E061E2">
        <w:rPr>
          <w:rFonts w:ascii="Garamond" w:hAnsi="Garamond"/>
          <w:sz w:val="22"/>
          <w:szCs w:val="22"/>
        </w:rPr>
        <w:t xml:space="preserve"> včetně pracovního </w:t>
      </w:r>
      <w:r w:rsidR="00FD55D7" w:rsidRPr="00E061E2">
        <w:rPr>
          <w:rFonts w:ascii="Garamond" w:hAnsi="Garamond"/>
          <w:sz w:val="22"/>
          <w:szCs w:val="22"/>
        </w:rPr>
        <w:lastRenderedPageBreak/>
        <w:t>uzemnění</w:t>
      </w:r>
      <w:r w:rsidR="00042EE0" w:rsidRPr="00E061E2">
        <w:rPr>
          <w:rFonts w:ascii="Garamond" w:hAnsi="Garamond"/>
          <w:sz w:val="22"/>
          <w:szCs w:val="22"/>
        </w:rPr>
        <w:t>.</w:t>
      </w:r>
      <w:r w:rsidR="00D6399A">
        <w:rPr>
          <w:rFonts w:ascii="Garamond" w:hAnsi="Garamond"/>
          <w:sz w:val="22"/>
          <w:szCs w:val="22"/>
        </w:rPr>
        <w:t xml:space="preserve"> Nabíjecí ramena bude možné omezit na 50% nabíjení, které půjde dálkově</w:t>
      </w:r>
      <w:r>
        <w:rPr>
          <w:rFonts w:ascii="Garamond" w:hAnsi="Garamond"/>
          <w:sz w:val="22"/>
          <w:szCs w:val="22"/>
        </w:rPr>
        <w:t xml:space="preserve"> (přes systém AISYS)</w:t>
      </w:r>
      <w:r w:rsidR="00D6399A">
        <w:rPr>
          <w:rFonts w:ascii="Garamond" w:hAnsi="Garamond"/>
          <w:sz w:val="22"/>
          <w:szCs w:val="22"/>
        </w:rPr>
        <w:t>/místně zapnout v případě poruchy jednoho transformátoru.</w:t>
      </w:r>
      <w:bookmarkStart w:id="76" w:name="_GoBack"/>
      <w:bookmarkEnd w:id="76"/>
    </w:p>
    <w:p w14:paraId="4047174E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2B578E">
        <w:rPr>
          <w:rFonts w:ascii="Garamond" w:hAnsi="Garamond"/>
          <w:sz w:val="22"/>
          <w:szCs w:val="22"/>
        </w:rPr>
        <w:t>V nabídce dodavatele je uveden popis, výrobce a parametry transformátoru pro lokalitu</w:t>
      </w:r>
      <w:r>
        <w:rPr>
          <w:rFonts w:ascii="Garamond" w:hAnsi="Garamond"/>
          <w:sz w:val="22"/>
          <w:szCs w:val="22"/>
        </w:rPr>
        <w:t xml:space="preserve"> Valchařská.</w:t>
      </w:r>
    </w:p>
    <w:p w14:paraId="0255DD50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2B578E" w:rsidRPr="00E061E2" w14:paraId="22B00F32" w14:textId="77777777" w:rsidTr="00DB6466">
        <w:tc>
          <w:tcPr>
            <w:tcW w:w="9495" w:type="dxa"/>
          </w:tcPr>
          <w:p w14:paraId="3317EE9A" w14:textId="77777777" w:rsidR="002B578E" w:rsidRPr="00E061E2" w:rsidRDefault="002B578E" w:rsidP="00DB646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82947B0" w14:textId="77777777" w:rsidR="002B578E" w:rsidRPr="00E061E2" w:rsidRDefault="002B578E" w:rsidP="00DB646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2B578E" w:rsidRPr="00E061E2" w14:paraId="15CD57AD" w14:textId="77777777" w:rsidTr="00DB6466">
        <w:tc>
          <w:tcPr>
            <w:tcW w:w="9495" w:type="dxa"/>
          </w:tcPr>
          <w:p w14:paraId="5743A5FD" w14:textId="77777777" w:rsidR="002B578E" w:rsidRPr="00E061E2" w:rsidRDefault="002B578E" w:rsidP="00DB646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43B6EC" w14:textId="77777777" w:rsidR="002B578E" w:rsidRPr="00E061E2" w:rsidRDefault="002B578E" w:rsidP="00DB646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01A93675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14:paraId="539AD93B" w14:textId="77777777" w:rsidR="0070402F" w:rsidRPr="00DB6466" w:rsidRDefault="0070402F" w:rsidP="0070402F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7" w:name="_Toc454965521"/>
      <w:bookmarkStart w:id="78" w:name="_Toc28346228"/>
      <w:r w:rsidRPr="00DB6466">
        <w:rPr>
          <w:rFonts w:ascii="Garamond" w:hAnsi="Garamond"/>
          <w:sz w:val="22"/>
          <w:szCs w:val="22"/>
        </w:rPr>
        <w:t>připojení stanice V LOKALITĚ HRANEČNÍK na elektrickou síť</w:t>
      </w:r>
      <w:bookmarkEnd w:id="77"/>
      <w:bookmarkEnd w:id="78"/>
      <w:r w:rsidRPr="00DB6466">
        <w:rPr>
          <w:rFonts w:ascii="Garamond" w:hAnsi="Garamond"/>
          <w:sz w:val="22"/>
          <w:szCs w:val="22"/>
        </w:rPr>
        <w:t xml:space="preserve"> </w:t>
      </w:r>
    </w:p>
    <w:p w14:paraId="768C8526" w14:textId="77777777" w:rsidR="0070402F" w:rsidRPr="00E70873" w:rsidRDefault="0070402F" w:rsidP="0070402F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70873">
        <w:rPr>
          <w:rFonts w:ascii="Garamond" w:hAnsi="Garamond"/>
          <w:sz w:val="22"/>
          <w:szCs w:val="22"/>
        </w:rPr>
        <w:t>Připojení Nabíjecí stanice</w:t>
      </w:r>
      <w:r w:rsidR="00E70873">
        <w:rPr>
          <w:rFonts w:ascii="Garamond" w:hAnsi="Garamond"/>
          <w:sz w:val="22"/>
          <w:szCs w:val="22"/>
        </w:rPr>
        <w:t xml:space="preserve"> </w:t>
      </w:r>
      <w:r w:rsidR="00BA53AB">
        <w:rPr>
          <w:rFonts w:ascii="Garamond" w:hAnsi="Garamond"/>
          <w:sz w:val="22"/>
          <w:szCs w:val="22"/>
        </w:rPr>
        <w:t>o jednom</w:t>
      </w:r>
      <w:r w:rsidR="001F369B">
        <w:rPr>
          <w:rFonts w:ascii="Garamond" w:hAnsi="Garamond"/>
          <w:sz w:val="22"/>
          <w:szCs w:val="22"/>
        </w:rPr>
        <w:t xml:space="preserve"> nabíjecí</w:t>
      </w:r>
      <w:r w:rsidR="00BA53AB">
        <w:rPr>
          <w:rFonts w:ascii="Garamond" w:hAnsi="Garamond"/>
          <w:sz w:val="22"/>
          <w:szCs w:val="22"/>
        </w:rPr>
        <w:t>m</w:t>
      </w:r>
      <w:r w:rsidR="001F369B">
        <w:rPr>
          <w:rFonts w:ascii="Garamond" w:hAnsi="Garamond"/>
          <w:sz w:val="22"/>
          <w:szCs w:val="22"/>
        </w:rPr>
        <w:t xml:space="preserve"> ramen</w:t>
      </w:r>
      <w:r w:rsidR="00BA53AB">
        <w:rPr>
          <w:rFonts w:ascii="Garamond" w:hAnsi="Garamond"/>
          <w:sz w:val="22"/>
          <w:szCs w:val="22"/>
        </w:rPr>
        <w:t>i</w:t>
      </w:r>
      <w:r w:rsidR="001F369B">
        <w:rPr>
          <w:rFonts w:ascii="Garamond" w:hAnsi="Garamond"/>
          <w:sz w:val="22"/>
          <w:szCs w:val="22"/>
        </w:rPr>
        <w:t xml:space="preserve"> pro </w:t>
      </w:r>
      <w:r w:rsidR="00BA53AB">
        <w:rPr>
          <w:rFonts w:ascii="Garamond" w:hAnsi="Garamond"/>
          <w:sz w:val="22"/>
          <w:szCs w:val="22"/>
        </w:rPr>
        <w:t>vozidla</w:t>
      </w:r>
      <w:r w:rsidR="001F369B">
        <w:rPr>
          <w:rFonts w:ascii="Garamond" w:hAnsi="Garamond"/>
          <w:sz w:val="22"/>
          <w:szCs w:val="22"/>
        </w:rPr>
        <w:t xml:space="preserve">, bude </w:t>
      </w:r>
      <w:r w:rsidR="00E70873">
        <w:rPr>
          <w:rFonts w:ascii="Garamond" w:hAnsi="Garamond"/>
          <w:sz w:val="22"/>
          <w:szCs w:val="22"/>
        </w:rPr>
        <w:t>v lokalitě Hranečník</w:t>
      </w:r>
      <w:r w:rsidRPr="00E70873">
        <w:rPr>
          <w:rFonts w:ascii="Garamond" w:hAnsi="Garamond"/>
          <w:sz w:val="22"/>
          <w:szCs w:val="22"/>
        </w:rPr>
        <w:t xml:space="preserve"> realizováno pomocí výkonného</w:t>
      </w:r>
      <w:r w:rsidR="00735514" w:rsidRPr="00E70873">
        <w:rPr>
          <w:rFonts w:ascii="Garamond" w:hAnsi="Garamond"/>
          <w:sz w:val="22"/>
          <w:szCs w:val="22"/>
        </w:rPr>
        <w:t xml:space="preserve"> suchého</w:t>
      </w:r>
      <w:r w:rsidRPr="00E70873">
        <w:rPr>
          <w:rFonts w:ascii="Garamond" w:hAnsi="Garamond"/>
          <w:sz w:val="22"/>
          <w:szCs w:val="22"/>
        </w:rPr>
        <w:t xml:space="preserve"> transformátoru napojeného na</w:t>
      </w:r>
      <w:r w:rsidR="00735514" w:rsidRPr="00E70873">
        <w:rPr>
          <w:rFonts w:ascii="Garamond" w:hAnsi="Garamond"/>
          <w:sz w:val="22"/>
          <w:szCs w:val="22"/>
        </w:rPr>
        <w:t xml:space="preserve"> </w:t>
      </w:r>
      <w:r w:rsidR="00735514" w:rsidRPr="00E061E2">
        <w:rPr>
          <w:rFonts w:ascii="Garamond" w:hAnsi="Garamond"/>
          <w:sz w:val="22"/>
          <w:szCs w:val="22"/>
        </w:rPr>
        <w:t>přivedený kabel o napětí 3 x 22kV IT</w:t>
      </w:r>
      <w:r w:rsidRPr="00E70873">
        <w:rPr>
          <w:rFonts w:ascii="Garamond" w:hAnsi="Garamond"/>
          <w:sz w:val="22"/>
          <w:szCs w:val="22"/>
        </w:rPr>
        <w:t xml:space="preserve">. Na dodaný transformátor bude </w:t>
      </w:r>
      <w:r w:rsidR="00BA53AB">
        <w:rPr>
          <w:rFonts w:ascii="Garamond" w:hAnsi="Garamond"/>
          <w:sz w:val="22"/>
          <w:szCs w:val="22"/>
        </w:rPr>
        <w:t xml:space="preserve">v budoucnu </w:t>
      </w:r>
      <w:r w:rsidRPr="00E70873">
        <w:rPr>
          <w:rFonts w:ascii="Garamond" w:hAnsi="Garamond"/>
          <w:sz w:val="22"/>
          <w:szCs w:val="22"/>
        </w:rPr>
        <w:t xml:space="preserve">možno napojit </w:t>
      </w:r>
      <w:r w:rsidR="00C30F28" w:rsidRPr="00E70873">
        <w:rPr>
          <w:rFonts w:ascii="Garamond" w:hAnsi="Garamond"/>
          <w:sz w:val="22"/>
          <w:szCs w:val="22"/>
        </w:rPr>
        <w:t>ještě jednu</w:t>
      </w:r>
      <w:r w:rsidR="002B578E" w:rsidRPr="00E70873">
        <w:rPr>
          <w:rFonts w:ascii="Garamond" w:hAnsi="Garamond"/>
          <w:sz w:val="22"/>
          <w:szCs w:val="22"/>
        </w:rPr>
        <w:t xml:space="preserve"> nabíjecí stanici s jedním ramenem</w:t>
      </w:r>
      <w:r w:rsidRPr="00E70873">
        <w:rPr>
          <w:rFonts w:ascii="Garamond" w:hAnsi="Garamond"/>
          <w:sz w:val="22"/>
          <w:szCs w:val="22"/>
        </w:rPr>
        <w:t xml:space="preserve"> o stejném výkonu jako </w:t>
      </w:r>
      <w:r w:rsidR="00BA53AB">
        <w:rPr>
          <w:rFonts w:ascii="Garamond" w:hAnsi="Garamond"/>
          <w:sz w:val="22"/>
          <w:szCs w:val="22"/>
        </w:rPr>
        <w:t>již dodávaná</w:t>
      </w:r>
      <w:r w:rsidRPr="00E70873">
        <w:rPr>
          <w:rFonts w:ascii="Garamond" w:hAnsi="Garamond"/>
          <w:sz w:val="22"/>
          <w:szCs w:val="22"/>
        </w:rPr>
        <w:t xml:space="preserve"> Nabíjecí stanice</w:t>
      </w:r>
      <w:r w:rsidR="002B578E" w:rsidRPr="00E70873">
        <w:rPr>
          <w:rFonts w:ascii="Garamond" w:hAnsi="Garamond"/>
          <w:sz w:val="22"/>
          <w:szCs w:val="22"/>
        </w:rPr>
        <w:t xml:space="preserve"> do lokality Hranečník.</w:t>
      </w:r>
      <w:r w:rsidR="00F90EC2" w:rsidRPr="00F90EC2">
        <w:rPr>
          <w:rFonts w:ascii="Garamond" w:hAnsi="Garamond"/>
          <w:sz w:val="22"/>
          <w:szCs w:val="22"/>
        </w:rPr>
        <w:t xml:space="preserve"> </w:t>
      </w:r>
      <w:r w:rsidR="00F90EC2" w:rsidRPr="00E061E2">
        <w:rPr>
          <w:rFonts w:ascii="Garamond" w:hAnsi="Garamond"/>
          <w:sz w:val="22"/>
          <w:szCs w:val="22"/>
        </w:rPr>
        <w:t xml:space="preserve">Součásti dodávky trafostanice je i kontejner pro jeho umístění, zařízení na odpojení a jištění 22kV IT před transformátorem (skříňový rozvaděč VN s odpínačem-uzemňovačem a VN pojistkami se signalizací) a podkladová deska pro umístění kontejneru včetně pracovního </w:t>
      </w:r>
      <w:r w:rsidR="00E70873" w:rsidRPr="00E061E2">
        <w:rPr>
          <w:rFonts w:ascii="Garamond" w:hAnsi="Garamond"/>
          <w:sz w:val="22"/>
          <w:szCs w:val="22"/>
        </w:rPr>
        <w:t>uzemnění.</w:t>
      </w:r>
      <w:r w:rsidR="008E6550">
        <w:rPr>
          <w:rFonts w:ascii="Garamond" w:hAnsi="Garamond"/>
          <w:sz w:val="22"/>
          <w:szCs w:val="22"/>
        </w:rPr>
        <w:t xml:space="preserve"> Měření odebrané elektrické energie na napěťové hladině VN stanoveným způsobem s dálkovým přenosem do energetického systému AISYS.</w:t>
      </w:r>
      <w:r w:rsidR="00E70873" w:rsidRPr="00E70873">
        <w:rPr>
          <w:rFonts w:ascii="Garamond" w:hAnsi="Garamond"/>
          <w:sz w:val="22"/>
          <w:szCs w:val="22"/>
        </w:rPr>
        <w:t xml:space="preserve"> V</w:t>
      </w:r>
      <w:r w:rsidRPr="00E70873">
        <w:rPr>
          <w:rFonts w:ascii="Garamond" w:hAnsi="Garamond"/>
          <w:sz w:val="22"/>
          <w:szCs w:val="22"/>
        </w:rPr>
        <w:t> nabídce dodavatele je uveden popis, výrobce a parametry transformátoru</w:t>
      </w:r>
      <w:r w:rsidR="002B578E" w:rsidRPr="00E70873">
        <w:rPr>
          <w:rFonts w:ascii="Garamond" w:hAnsi="Garamond"/>
          <w:sz w:val="22"/>
          <w:szCs w:val="22"/>
        </w:rPr>
        <w:t xml:space="preserve"> pro lokalitu Hranečník</w:t>
      </w:r>
      <w:r w:rsidRPr="00E70873">
        <w:rPr>
          <w:rFonts w:ascii="Garamond" w:hAnsi="Garamond"/>
          <w:sz w:val="22"/>
          <w:szCs w:val="22"/>
        </w:rPr>
        <w:t xml:space="preserve">. </w:t>
      </w:r>
      <w:r w:rsidR="00D6399A">
        <w:rPr>
          <w:rFonts w:ascii="Garamond" w:hAnsi="Garamond"/>
          <w:sz w:val="22"/>
          <w:szCs w:val="22"/>
        </w:rPr>
        <w:t>Nabíjecí rameno bude možné omezit na 50% nabíjení.</w:t>
      </w:r>
    </w:p>
    <w:p w14:paraId="07DCEA82" w14:textId="77777777" w:rsidR="002E7694" w:rsidRPr="00E061E2" w:rsidRDefault="00647013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</w:t>
      </w:r>
    </w:p>
    <w:p w14:paraId="411D3FB0" w14:textId="77777777" w:rsidR="00B26924" w:rsidRPr="00E061E2" w:rsidRDefault="00B26924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14:paraId="1A212133" w14:textId="77777777" w:rsidR="00EA73CA" w:rsidRPr="00E061E2" w:rsidRDefault="00EA73CA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5E9BF74" w14:textId="77777777" w:rsidTr="0059744A">
        <w:tc>
          <w:tcPr>
            <w:tcW w:w="9495" w:type="dxa"/>
          </w:tcPr>
          <w:p w14:paraId="0403685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1C677AC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59BD0DF" w14:textId="77777777" w:rsidTr="0059744A">
        <w:tc>
          <w:tcPr>
            <w:tcW w:w="9495" w:type="dxa"/>
          </w:tcPr>
          <w:p w14:paraId="736280E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4F928B8" w14:textId="77777777" w:rsidR="00754D95" w:rsidRPr="00E061E2" w:rsidRDefault="00362FA8" w:rsidP="00265744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9C7A65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45A8AD10" w14:textId="77777777" w:rsidR="003858B8" w:rsidRPr="00E061E2" w:rsidRDefault="003858B8" w:rsidP="003858B8">
      <w:pPr>
        <w:pStyle w:val="Zkladntext"/>
        <w:rPr>
          <w:rFonts w:ascii="Garamond" w:hAnsi="Garamond"/>
        </w:rPr>
      </w:pPr>
    </w:p>
    <w:p w14:paraId="73042589" w14:textId="77777777"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9" w:name="_Toc28346229"/>
      <w:r w:rsidRPr="00E061E2">
        <w:rPr>
          <w:rFonts w:ascii="Garamond" w:hAnsi="Garamond"/>
          <w:sz w:val="22"/>
          <w:szCs w:val="22"/>
        </w:rPr>
        <w:t>Proces nabíjení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>Nabíjecí stanicí</w:t>
      </w:r>
      <w:bookmarkEnd w:id="79"/>
    </w:p>
    <w:p w14:paraId="0120FA1A" w14:textId="77777777" w:rsidR="00754D95" w:rsidRPr="00E061E2" w:rsidRDefault="00A11FD3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Proces</w:t>
      </w:r>
      <w:r w:rsidR="00CC3AB1" w:rsidRPr="00E061E2">
        <w:rPr>
          <w:rFonts w:ascii="Garamond" w:hAnsi="Garamond"/>
          <w:sz w:val="22"/>
          <w:szCs w:val="22"/>
        </w:rPr>
        <w:t xml:space="preserve"> nabíjení bude zaručovat, že </w:t>
      </w:r>
      <w:r w:rsidR="00A61896">
        <w:rPr>
          <w:rFonts w:ascii="Garamond" w:hAnsi="Garamond"/>
          <w:sz w:val="22"/>
          <w:szCs w:val="22"/>
        </w:rPr>
        <w:t>maximálně</w:t>
      </w:r>
      <w:r w:rsidR="007B55C3">
        <w:rPr>
          <w:rFonts w:ascii="Garamond" w:hAnsi="Garamond"/>
          <w:sz w:val="22"/>
          <w:szCs w:val="22"/>
        </w:rPr>
        <w:t xml:space="preserve"> </w:t>
      </w:r>
      <w:r w:rsidR="00CC3AB1" w:rsidRPr="00E061E2">
        <w:rPr>
          <w:rFonts w:ascii="Garamond" w:hAnsi="Garamond"/>
          <w:sz w:val="22"/>
          <w:szCs w:val="22"/>
        </w:rPr>
        <w:t>po 10</w:t>
      </w:r>
      <w:r w:rsidR="00DA7642">
        <w:rPr>
          <w:rFonts w:ascii="Garamond" w:hAnsi="Garamond"/>
          <w:sz w:val="22"/>
          <w:szCs w:val="22"/>
        </w:rPr>
        <w:t xml:space="preserve"> </w:t>
      </w:r>
      <w:r w:rsidR="00CC3AB1" w:rsidRPr="00E061E2">
        <w:rPr>
          <w:rFonts w:ascii="Garamond" w:hAnsi="Garamond"/>
          <w:sz w:val="22"/>
          <w:szCs w:val="22"/>
        </w:rPr>
        <w:t>minutách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C3AB1" w:rsidRPr="00E061E2">
        <w:rPr>
          <w:rFonts w:ascii="Garamond" w:hAnsi="Garamond"/>
          <w:sz w:val="22"/>
          <w:szCs w:val="22"/>
        </w:rPr>
        <w:t xml:space="preserve"> nabíjení bude, vozilo zásobeno elektrickou </w:t>
      </w:r>
      <w:r w:rsidR="001E3988" w:rsidRPr="00E061E2">
        <w:rPr>
          <w:rFonts w:ascii="Garamond" w:hAnsi="Garamond"/>
          <w:sz w:val="22"/>
          <w:szCs w:val="22"/>
        </w:rPr>
        <w:t>energií, která</w:t>
      </w:r>
      <w:r w:rsidR="00CC3AB1" w:rsidRPr="00E061E2">
        <w:rPr>
          <w:rFonts w:ascii="Garamond" w:hAnsi="Garamond"/>
          <w:sz w:val="22"/>
          <w:szCs w:val="22"/>
        </w:rPr>
        <w:t xml:space="preserve"> umožní vozidlu ujet vzdálenost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 xml:space="preserve">minimálně </w:t>
      </w:r>
      <w:r w:rsidR="00654A19" w:rsidRPr="006F4F9D">
        <w:rPr>
          <w:rFonts w:ascii="Garamond" w:hAnsi="Garamond"/>
          <w:sz w:val="22"/>
          <w:szCs w:val="22"/>
        </w:rPr>
        <w:t>30 km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654A19" w:rsidRPr="00E061E2">
        <w:rPr>
          <w:rFonts w:ascii="Garamond" w:hAnsi="Garamond"/>
          <w:sz w:val="22"/>
          <w:szCs w:val="22"/>
        </w:rPr>
        <w:t xml:space="preserve"> v režimu 1</w:t>
      </w:r>
      <w:r w:rsidR="007B55C3">
        <w:rPr>
          <w:rFonts w:ascii="Garamond" w:hAnsi="Garamond"/>
          <w:sz w:val="22"/>
          <w:szCs w:val="22"/>
        </w:rPr>
        <w:t>8</w:t>
      </w:r>
      <w:r w:rsidR="00654A19" w:rsidRPr="00E061E2">
        <w:rPr>
          <w:rFonts w:ascii="Garamond" w:hAnsi="Garamond"/>
          <w:sz w:val="22"/>
          <w:szCs w:val="22"/>
        </w:rPr>
        <w:t>x za 24 hodin při všech klimatických podmínkách</w:t>
      </w:r>
      <w:r w:rsidR="0068645E" w:rsidRPr="00E061E2">
        <w:rPr>
          <w:rFonts w:ascii="Garamond" w:hAnsi="Garamond"/>
          <w:sz w:val="22"/>
          <w:szCs w:val="22"/>
        </w:rPr>
        <w:t xml:space="preserve"> (stanovených v bodě</w:t>
      </w:r>
      <w:r w:rsidR="00C358E4" w:rsidRPr="00E061E2">
        <w:rPr>
          <w:rFonts w:ascii="Garamond" w:hAnsi="Garamond"/>
          <w:sz w:val="22"/>
          <w:szCs w:val="22"/>
        </w:rPr>
        <w:t xml:space="preserve"> </w:t>
      </w:r>
      <w:proofErr w:type="gramStart"/>
      <w:r w:rsidR="00C358E4" w:rsidRPr="00E061E2">
        <w:rPr>
          <w:rFonts w:ascii="Garamond" w:hAnsi="Garamond"/>
          <w:sz w:val="22"/>
          <w:szCs w:val="22"/>
        </w:rPr>
        <w:t>2.3.</w:t>
      </w:r>
      <w:r w:rsidR="0068645E" w:rsidRPr="00E061E2">
        <w:rPr>
          <w:rFonts w:ascii="Garamond" w:hAnsi="Garamond"/>
          <w:sz w:val="22"/>
          <w:szCs w:val="22"/>
        </w:rPr>
        <w:t>),</w:t>
      </w:r>
      <w:r w:rsidR="00654A19" w:rsidRPr="00E061E2">
        <w:rPr>
          <w:rFonts w:ascii="Garamond" w:hAnsi="Garamond"/>
          <w:sz w:val="22"/>
          <w:szCs w:val="22"/>
        </w:rPr>
        <w:t xml:space="preserve"> s použitím</w:t>
      </w:r>
      <w:proofErr w:type="gramEnd"/>
      <w:r w:rsidR="00654A19" w:rsidRPr="00E061E2">
        <w:rPr>
          <w:rFonts w:ascii="Garamond" w:hAnsi="Garamond"/>
          <w:sz w:val="22"/>
          <w:szCs w:val="22"/>
        </w:rPr>
        <w:t xml:space="preserve"> vytápění nebo klimatizace stanoviště řidiče a </w:t>
      </w:r>
      <w:r w:rsidR="00DD0E52" w:rsidRPr="00E061E2">
        <w:rPr>
          <w:rFonts w:ascii="Garamond" w:hAnsi="Garamond"/>
          <w:sz w:val="22"/>
          <w:szCs w:val="22"/>
        </w:rPr>
        <w:t>prostoru</w:t>
      </w:r>
      <w:r w:rsidR="00654A19" w:rsidRPr="00E061E2">
        <w:rPr>
          <w:rFonts w:ascii="Garamond" w:hAnsi="Garamond"/>
          <w:sz w:val="22"/>
          <w:szCs w:val="22"/>
        </w:rPr>
        <w:t xml:space="preserve"> pro cestující.</w:t>
      </w:r>
    </w:p>
    <w:p w14:paraId="69275856" w14:textId="77777777" w:rsidR="00A11FD3" w:rsidRPr="00E061E2" w:rsidRDefault="00A11FD3" w:rsidP="00A313AE">
      <w:pPr>
        <w:jc w:val="both"/>
        <w:rPr>
          <w:rFonts w:ascii="Garamond" w:hAnsi="Garamond"/>
          <w:sz w:val="22"/>
          <w:szCs w:val="22"/>
        </w:rPr>
      </w:pPr>
    </w:p>
    <w:p w14:paraId="2574D17B" w14:textId="77777777" w:rsidR="00EA73CA" w:rsidRPr="00E061E2" w:rsidRDefault="00EA73CA" w:rsidP="00243F7B">
      <w:pPr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54C3321" w14:textId="77777777" w:rsidTr="0059744A">
        <w:tc>
          <w:tcPr>
            <w:tcW w:w="9495" w:type="dxa"/>
          </w:tcPr>
          <w:p w14:paraId="0D9532C1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FC8CC23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4193E85" w14:textId="77777777" w:rsidTr="0059744A">
        <w:tc>
          <w:tcPr>
            <w:tcW w:w="9495" w:type="dxa"/>
          </w:tcPr>
          <w:p w14:paraId="17525FB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E2ECA71" w14:textId="77777777" w:rsidR="00754D95" w:rsidRPr="00E061E2" w:rsidRDefault="00362FA8" w:rsidP="00A8118C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17ECB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07805C9F" w14:textId="77777777" w:rsidR="0013622D" w:rsidRPr="00E061E2" w:rsidRDefault="0013622D" w:rsidP="0013622D">
      <w:pPr>
        <w:pStyle w:val="Zkladntext"/>
        <w:rPr>
          <w:rFonts w:ascii="Garamond" w:hAnsi="Garamond"/>
        </w:rPr>
      </w:pPr>
      <w:bookmarkStart w:id="80" w:name="_Toc401111479"/>
      <w:bookmarkStart w:id="81" w:name="_Toc401112186"/>
      <w:bookmarkStart w:id="82" w:name="_Toc403281514"/>
    </w:p>
    <w:p w14:paraId="626DED3E" w14:textId="77777777" w:rsidR="00754D95" w:rsidRPr="00E061E2" w:rsidRDefault="00136F77" w:rsidP="002A64BE">
      <w:pPr>
        <w:pStyle w:val="Nadpis2"/>
        <w:numPr>
          <w:ilvl w:val="1"/>
          <w:numId w:val="5"/>
        </w:numPr>
        <w:ind w:left="900" w:hanging="900"/>
        <w:rPr>
          <w:rFonts w:ascii="Garamond" w:hAnsi="Garamond"/>
          <w:sz w:val="22"/>
          <w:szCs w:val="22"/>
        </w:rPr>
      </w:pPr>
      <w:bookmarkStart w:id="83" w:name="_Toc28346230"/>
      <w:bookmarkEnd w:id="80"/>
      <w:bookmarkEnd w:id="81"/>
      <w:bookmarkEnd w:id="82"/>
      <w:r w:rsidRPr="00E061E2">
        <w:rPr>
          <w:rFonts w:ascii="Garamond" w:hAnsi="Garamond"/>
          <w:sz w:val="22"/>
          <w:szCs w:val="22"/>
        </w:rPr>
        <w:t>Bezpečnost</w:t>
      </w:r>
      <w:bookmarkEnd w:id="83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2E33472E" w14:textId="77777777" w:rsidR="00754D95" w:rsidRPr="00E061E2" w:rsidRDefault="00136F77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procesu připojování, nabíjení </w:t>
      </w:r>
      <w:r w:rsidR="002457DD" w:rsidRPr="00E061E2">
        <w:rPr>
          <w:rFonts w:ascii="Garamond" w:hAnsi="Garamond"/>
          <w:sz w:val="22"/>
          <w:szCs w:val="22"/>
        </w:rPr>
        <w:t xml:space="preserve">a </w:t>
      </w:r>
      <w:r w:rsidRPr="00E061E2">
        <w:rPr>
          <w:rFonts w:ascii="Garamond" w:hAnsi="Garamond"/>
          <w:sz w:val="22"/>
          <w:szCs w:val="22"/>
        </w:rPr>
        <w:t xml:space="preserve">odpojování vozidla </w:t>
      </w:r>
      <w:r w:rsidR="002457DD" w:rsidRPr="00E061E2">
        <w:rPr>
          <w:rFonts w:ascii="Garamond" w:hAnsi="Garamond"/>
          <w:sz w:val="22"/>
          <w:szCs w:val="22"/>
        </w:rPr>
        <w:t>bude</w:t>
      </w:r>
      <w:r w:rsidRPr="00E061E2">
        <w:rPr>
          <w:rFonts w:ascii="Garamond" w:hAnsi="Garamond"/>
          <w:sz w:val="22"/>
          <w:szCs w:val="22"/>
        </w:rPr>
        <w:t xml:space="preserve"> zajištěna bezpečnost osob pohybujících se ve vozidle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i osob pohybujících se v okolí Nabíjecí stanice s </w:t>
      </w:r>
      <w:r w:rsidR="00654A19" w:rsidRPr="00E061E2">
        <w:rPr>
          <w:rFonts w:ascii="Garamond" w:hAnsi="Garamond"/>
          <w:sz w:val="22"/>
          <w:szCs w:val="22"/>
        </w:rPr>
        <w:t>důrazem</w:t>
      </w:r>
      <w:r w:rsidRPr="00E061E2">
        <w:rPr>
          <w:rFonts w:ascii="Garamond" w:hAnsi="Garamond"/>
          <w:sz w:val="22"/>
          <w:szCs w:val="22"/>
        </w:rPr>
        <w:t xml:space="preserve"> na ochranu proti úrazu elektrickým proudem</w:t>
      </w:r>
      <w:r w:rsidR="002457DD" w:rsidRPr="00E061E2">
        <w:rPr>
          <w:rFonts w:ascii="Garamond" w:hAnsi="Garamond"/>
          <w:sz w:val="22"/>
          <w:szCs w:val="22"/>
        </w:rPr>
        <w:t xml:space="preserve"> a jeho elektromagnetických účinků</w:t>
      </w:r>
      <w:r w:rsidRPr="00E061E2">
        <w:rPr>
          <w:rFonts w:ascii="Garamond" w:hAnsi="Garamond"/>
          <w:sz w:val="22"/>
          <w:szCs w:val="22"/>
        </w:rPr>
        <w:t>.</w:t>
      </w:r>
    </w:p>
    <w:p w14:paraId="003E7985" w14:textId="77777777" w:rsidR="00A11FD3" w:rsidRPr="00E061E2" w:rsidRDefault="00136F7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nečinnosti </w:t>
      </w:r>
      <w:r w:rsidR="00FD739A" w:rsidRPr="00E061E2">
        <w:rPr>
          <w:rFonts w:ascii="Garamond" w:hAnsi="Garamond"/>
          <w:sz w:val="22"/>
          <w:szCs w:val="22"/>
        </w:rPr>
        <w:t xml:space="preserve">Nabíjecí stanice </w:t>
      </w:r>
      <w:r w:rsidR="00654A19" w:rsidRPr="00E061E2">
        <w:rPr>
          <w:rFonts w:ascii="Garamond" w:hAnsi="Garamond"/>
          <w:sz w:val="22"/>
          <w:szCs w:val="22"/>
        </w:rPr>
        <w:t>nebudou</w:t>
      </w:r>
      <w:r w:rsidRPr="00E061E2">
        <w:rPr>
          <w:rFonts w:ascii="Garamond" w:hAnsi="Garamond"/>
          <w:sz w:val="22"/>
          <w:szCs w:val="22"/>
        </w:rPr>
        <w:t xml:space="preserve"> žádné </w:t>
      </w:r>
      <w:r w:rsidR="006D3AAF">
        <w:rPr>
          <w:rFonts w:ascii="Garamond" w:hAnsi="Garamond"/>
          <w:sz w:val="22"/>
          <w:szCs w:val="22"/>
        </w:rPr>
        <w:t xml:space="preserve">volně přístupné </w:t>
      </w:r>
      <w:r w:rsidRPr="00E061E2">
        <w:rPr>
          <w:rFonts w:ascii="Garamond" w:hAnsi="Garamond"/>
          <w:sz w:val="22"/>
          <w:szCs w:val="22"/>
        </w:rPr>
        <w:t>části pod napětím</w:t>
      </w:r>
      <w:r w:rsidR="00654A19" w:rsidRPr="00E061E2">
        <w:rPr>
          <w:rFonts w:ascii="Garamond" w:hAnsi="Garamond"/>
          <w:sz w:val="22"/>
          <w:szCs w:val="22"/>
        </w:rPr>
        <w:t>, které by mohlo způsobit úraz elektrickým proudem</w:t>
      </w:r>
      <w:r w:rsidRPr="00E061E2">
        <w:rPr>
          <w:rFonts w:ascii="Garamond" w:hAnsi="Garamond"/>
          <w:sz w:val="22"/>
          <w:szCs w:val="22"/>
        </w:rPr>
        <w:t>.</w:t>
      </w:r>
    </w:p>
    <w:p w14:paraId="77C89391" w14:textId="77777777" w:rsidR="00136F77" w:rsidRPr="00E061E2" w:rsidRDefault="004A4E1D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T</w:t>
      </w:r>
      <w:r w:rsidR="00136F77" w:rsidRPr="00E061E2">
        <w:rPr>
          <w:rFonts w:ascii="Garamond" w:hAnsi="Garamond"/>
          <w:sz w:val="22"/>
          <w:szCs w:val="22"/>
        </w:rPr>
        <w:t xml:space="preserve">varové části Nabíjecí </w:t>
      </w:r>
      <w:r w:rsidR="00813B4E" w:rsidRPr="00E061E2">
        <w:rPr>
          <w:rFonts w:ascii="Garamond" w:hAnsi="Garamond"/>
          <w:sz w:val="22"/>
          <w:szCs w:val="22"/>
        </w:rPr>
        <w:t>stanice</w:t>
      </w:r>
      <w:r w:rsidR="00136F77" w:rsidRPr="00E061E2">
        <w:rPr>
          <w:rFonts w:ascii="Garamond" w:hAnsi="Garamond"/>
          <w:sz w:val="22"/>
          <w:szCs w:val="22"/>
        </w:rPr>
        <w:t xml:space="preserve"> musí být konstrukčně provedeny tak, aby omezily možnost zranění na nejmenší možnou </w:t>
      </w:r>
      <w:r w:rsidR="009433EB" w:rsidRPr="00E061E2">
        <w:rPr>
          <w:rFonts w:ascii="Garamond" w:hAnsi="Garamond"/>
          <w:sz w:val="22"/>
          <w:szCs w:val="22"/>
        </w:rPr>
        <w:t>přijatelnou míru.</w:t>
      </w:r>
    </w:p>
    <w:p w14:paraId="64D220FA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6CB4BF9B" w14:textId="77777777" w:rsidTr="0059744A">
        <w:tc>
          <w:tcPr>
            <w:tcW w:w="9495" w:type="dxa"/>
          </w:tcPr>
          <w:p w14:paraId="6C48166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49113E3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C81F687" w14:textId="77777777" w:rsidTr="0059744A">
        <w:tc>
          <w:tcPr>
            <w:tcW w:w="9495" w:type="dxa"/>
          </w:tcPr>
          <w:p w14:paraId="6D279CD6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3B89D94" w14:textId="77777777" w:rsidR="00754D95" w:rsidRPr="00E061E2" w:rsidRDefault="00754D95" w:rsidP="00362FA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20DB88FD" w14:textId="77777777" w:rsidR="00250F85" w:rsidRPr="00E061E2" w:rsidRDefault="00250F85" w:rsidP="00250F85">
      <w:pPr>
        <w:pStyle w:val="Zkladntext"/>
        <w:rPr>
          <w:rFonts w:ascii="Garamond" w:hAnsi="Garamond"/>
        </w:rPr>
      </w:pPr>
      <w:bookmarkStart w:id="84" w:name="_Toc129651275"/>
    </w:p>
    <w:p w14:paraId="212313C6" w14:textId="77777777"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85" w:name="_Toc28346231"/>
      <w:bookmarkEnd w:id="84"/>
      <w:r w:rsidRPr="00E061E2">
        <w:rPr>
          <w:rFonts w:ascii="Garamond" w:hAnsi="Garamond"/>
          <w:sz w:val="22"/>
          <w:szCs w:val="22"/>
        </w:rPr>
        <w:t>SW vybavení stanice</w:t>
      </w:r>
      <w:bookmarkEnd w:id="85"/>
    </w:p>
    <w:p w14:paraId="59BA5FCE" w14:textId="77777777" w:rsidR="00C7607B" w:rsidRPr="00E62F26" w:rsidRDefault="00A11FD3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</w:t>
      </w:r>
      <w:r w:rsidR="004A4E1D" w:rsidRPr="00E061E2">
        <w:rPr>
          <w:rFonts w:ascii="Garamond" w:hAnsi="Garamond"/>
          <w:sz w:val="22"/>
          <w:szCs w:val="22"/>
        </w:rPr>
        <w:t xml:space="preserve"> výbava stanice musí umožnit automatické řízení procesu nabíjení s možností nastavení změn ve velikosti nabíjecího proudu.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5DFA499C" w14:textId="77777777" w:rsidR="00C7607B" w:rsidRPr="00E62F26" w:rsidRDefault="00CC3AB1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Komunikace s vozidlem při napojování, nabíjení a odpojování vozidla</w:t>
      </w:r>
      <w:r w:rsidR="002457DD" w:rsidRPr="00E061E2">
        <w:rPr>
          <w:rFonts w:ascii="Garamond" w:hAnsi="Garamond"/>
          <w:sz w:val="22"/>
          <w:szCs w:val="22"/>
        </w:rPr>
        <w:t xml:space="preserve"> pomocí standardizovaných komunikačních protokolů</w:t>
      </w:r>
      <w:r w:rsidR="003B77FC" w:rsidRPr="00E061E2">
        <w:rPr>
          <w:rFonts w:ascii="Garamond" w:hAnsi="Garamond"/>
          <w:sz w:val="22"/>
          <w:szCs w:val="22"/>
        </w:rPr>
        <w:t>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65E6D577" w14:textId="77777777" w:rsidR="00C7607B" w:rsidRDefault="00B43A0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 xml:space="preserve">SW pro připojení a evidenci minimálně </w:t>
      </w:r>
      <w:r w:rsidR="00FC4B4C" w:rsidRPr="00BC6C73">
        <w:rPr>
          <w:rFonts w:ascii="Garamond" w:hAnsi="Garamond"/>
          <w:sz w:val="22"/>
          <w:szCs w:val="22"/>
        </w:rPr>
        <w:t>100</w:t>
      </w:r>
      <w:r w:rsidRPr="00BC6C73">
        <w:rPr>
          <w:rFonts w:ascii="Garamond" w:hAnsi="Garamond"/>
          <w:sz w:val="22"/>
          <w:szCs w:val="22"/>
        </w:rPr>
        <w:t xml:space="preserve"> vozidel</w:t>
      </w:r>
      <w:r w:rsidRPr="00E061E2">
        <w:rPr>
          <w:rFonts w:ascii="Garamond" w:hAnsi="Garamond"/>
          <w:sz w:val="22"/>
          <w:szCs w:val="22"/>
        </w:rPr>
        <w:t>.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6398105E" w14:textId="77777777" w:rsidR="001B425E" w:rsidRPr="00E061E2" w:rsidRDefault="001C16D2" w:rsidP="0035181A">
      <w:pPr>
        <w:pStyle w:val="Zkladntext"/>
        <w:rPr>
          <w:rFonts w:ascii="Garamond" w:hAnsi="Garamond"/>
          <w:sz w:val="22"/>
          <w:szCs w:val="22"/>
        </w:rPr>
      </w:pPr>
      <w:r w:rsidRPr="001C16D2">
        <w:rPr>
          <w:rFonts w:ascii="Garamond" w:hAnsi="Garamond"/>
          <w:sz w:val="22"/>
          <w:szCs w:val="22"/>
        </w:rPr>
        <w:t>Do databáze bude možno přiřadit</w:t>
      </w:r>
      <w:r w:rsidR="00A4667F">
        <w:rPr>
          <w:rFonts w:ascii="Garamond" w:hAnsi="Garamond"/>
          <w:sz w:val="22"/>
          <w:szCs w:val="22"/>
        </w:rPr>
        <w:t xml:space="preserve"> vozidla již provozované Kupujícím, kterým bude umožněno nabíjení trakčních baterií.</w:t>
      </w:r>
      <w:r w:rsidR="0072057A">
        <w:rPr>
          <w:rFonts w:ascii="Garamond" w:hAnsi="Garamond"/>
          <w:sz w:val="22"/>
          <w:szCs w:val="22"/>
        </w:rPr>
        <w:t xml:space="preserve"> Vozidla </w:t>
      </w:r>
      <w:r w:rsidR="004A7549">
        <w:rPr>
          <w:rFonts w:ascii="Garamond" w:hAnsi="Garamond"/>
          <w:sz w:val="22"/>
          <w:szCs w:val="22"/>
        </w:rPr>
        <w:t>K</w:t>
      </w:r>
      <w:r w:rsidR="0072057A">
        <w:rPr>
          <w:rFonts w:ascii="Garamond" w:hAnsi="Garamond"/>
          <w:sz w:val="22"/>
          <w:szCs w:val="22"/>
        </w:rPr>
        <w:t>upujícího splňují standardy pro komunikaci dle standardizovaných komunikačních protokolů.</w:t>
      </w:r>
    </w:p>
    <w:p w14:paraId="5BB8D3B1" w14:textId="53AE7CB0" w:rsidR="00417022" w:rsidRDefault="003B77FC" w:rsidP="00417022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SW stanice bude přenášet, ukládat a zálohovat data </w:t>
      </w:r>
      <w:r w:rsidR="00B43A05" w:rsidRPr="00E061E2">
        <w:rPr>
          <w:rFonts w:ascii="Garamond" w:hAnsi="Garamond"/>
          <w:sz w:val="22"/>
          <w:szCs w:val="22"/>
        </w:rPr>
        <w:t>o</w:t>
      </w:r>
      <w:r w:rsidRPr="00E061E2">
        <w:rPr>
          <w:rFonts w:ascii="Garamond" w:hAnsi="Garamond"/>
          <w:sz w:val="22"/>
          <w:szCs w:val="22"/>
        </w:rPr>
        <w:t xml:space="preserve"> průběhu nabíjení každého vozidla</w:t>
      </w:r>
      <w:r w:rsidR="00B43A05" w:rsidRPr="00E061E2">
        <w:rPr>
          <w:rFonts w:ascii="Garamond" w:hAnsi="Garamond"/>
          <w:sz w:val="22"/>
          <w:szCs w:val="22"/>
        </w:rPr>
        <w:t>, jeho identifikaci</w:t>
      </w:r>
      <w:r w:rsidR="00812D9B">
        <w:rPr>
          <w:rFonts w:ascii="Garamond" w:hAnsi="Garamond"/>
          <w:sz w:val="22"/>
          <w:szCs w:val="22"/>
        </w:rPr>
        <w:t xml:space="preserve"> (evidenční číslo vozidla)</w:t>
      </w:r>
      <w:r w:rsidR="00B43A05" w:rsidRPr="00E061E2">
        <w:rPr>
          <w:rFonts w:ascii="Garamond" w:hAnsi="Garamond"/>
          <w:sz w:val="22"/>
          <w:szCs w:val="22"/>
        </w:rPr>
        <w:t xml:space="preserve"> a hodnoty o odebrané energii</w:t>
      </w:r>
      <w:r w:rsidR="00417022">
        <w:rPr>
          <w:rFonts w:ascii="Garamond" w:hAnsi="Garamond"/>
          <w:sz w:val="22"/>
          <w:szCs w:val="22"/>
        </w:rPr>
        <w:t xml:space="preserve">. </w:t>
      </w:r>
      <w:r w:rsidR="00417022">
        <w:rPr>
          <w:rStyle w:val="Odkaznakoment"/>
        </w:rPr>
        <w:t>D</w:t>
      </w:r>
      <w:r w:rsidR="00417022" w:rsidRPr="000E7FCE">
        <w:rPr>
          <w:rFonts w:ascii="Garamond" w:hAnsi="Garamond"/>
          <w:sz w:val="22"/>
          <w:szCs w:val="22"/>
        </w:rPr>
        <w:t>ata denního přehledu plnění se uloží do textového souboru na sdílený disk. Název souboru bude obsahovat datum plnění ve formátu DDMMRR</w:t>
      </w:r>
      <w:r w:rsidR="00417022">
        <w:rPr>
          <w:rFonts w:ascii="Garamond" w:hAnsi="Garamond"/>
          <w:sz w:val="22"/>
          <w:szCs w:val="22"/>
        </w:rPr>
        <w:t>.</w:t>
      </w:r>
    </w:p>
    <w:p w14:paraId="38BADCC3" w14:textId="607E8303" w:rsidR="00B43A05" w:rsidRDefault="00417022" w:rsidP="0035181A">
      <w:pPr>
        <w:pStyle w:val="Zkladntext"/>
        <w:rPr>
          <w:rFonts w:ascii="Garamond" w:hAnsi="Garamond"/>
          <w:sz w:val="22"/>
          <w:szCs w:val="22"/>
        </w:rPr>
      </w:pPr>
      <w:r w:rsidRPr="004C5641">
        <w:rPr>
          <w:rFonts w:ascii="Garamond" w:hAnsi="Garamond"/>
          <w:sz w:val="22"/>
          <w:szCs w:val="22"/>
        </w:rPr>
        <w:t xml:space="preserve">Přenos dat </w:t>
      </w:r>
      <w:r>
        <w:rPr>
          <w:rFonts w:ascii="Garamond" w:hAnsi="Garamond"/>
          <w:sz w:val="22"/>
          <w:szCs w:val="22"/>
        </w:rPr>
        <w:t xml:space="preserve">z textových souborů </w:t>
      </w:r>
      <w:r w:rsidRPr="004C5641">
        <w:rPr>
          <w:rFonts w:ascii="Garamond" w:hAnsi="Garamond"/>
          <w:sz w:val="22"/>
          <w:szCs w:val="22"/>
        </w:rPr>
        <w:t>do IS Helios Green a jejich další zpracování včetně výstupů zajistí Kupující.</w:t>
      </w:r>
    </w:p>
    <w:p w14:paraId="73B408DE" w14:textId="41A97B6D" w:rsidR="00076956" w:rsidRPr="006E542C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>N</w:t>
      </w:r>
      <w:r w:rsidR="00014108" w:rsidRPr="006E542C">
        <w:rPr>
          <w:rFonts w:ascii="Garamond" w:hAnsi="Garamond"/>
          <w:sz w:val="22"/>
          <w:szCs w:val="22"/>
        </w:rPr>
        <w:t>abíjecí stanice</w:t>
      </w:r>
      <w:r w:rsidRPr="006E542C">
        <w:rPr>
          <w:rFonts w:ascii="Garamond" w:hAnsi="Garamond"/>
          <w:sz w:val="22"/>
          <w:szCs w:val="22"/>
        </w:rPr>
        <w:t xml:space="preserve"> bude provozována samoobslužně. </w:t>
      </w:r>
    </w:p>
    <w:p w14:paraId="5CC5194B" w14:textId="5F732C7C" w:rsidR="00076956" w:rsidRPr="00074D55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 xml:space="preserve">Informace o </w:t>
      </w:r>
      <w:r w:rsidR="00D36F20" w:rsidRPr="006E542C">
        <w:rPr>
          <w:rFonts w:ascii="Garamond" w:hAnsi="Garamond"/>
          <w:sz w:val="22"/>
          <w:szCs w:val="22"/>
        </w:rPr>
        <w:t>spotřebě</w:t>
      </w:r>
      <w:r w:rsidRPr="006E542C">
        <w:rPr>
          <w:rFonts w:ascii="Garamond" w:hAnsi="Garamond"/>
          <w:sz w:val="22"/>
          <w:szCs w:val="22"/>
        </w:rPr>
        <w:t xml:space="preserve"> musí být primárně ukládány v řídicím systému </w:t>
      </w:r>
      <w:r w:rsidR="00A6771E">
        <w:rPr>
          <w:rFonts w:ascii="Garamond" w:hAnsi="Garamond"/>
          <w:sz w:val="22"/>
          <w:szCs w:val="22"/>
        </w:rPr>
        <w:t>N</w:t>
      </w:r>
      <w:r w:rsidR="00014108" w:rsidRPr="006E542C">
        <w:rPr>
          <w:rFonts w:ascii="Garamond" w:hAnsi="Garamond"/>
          <w:sz w:val="22"/>
          <w:szCs w:val="22"/>
        </w:rPr>
        <w:t>abíjecí stanice</w:t>
      </w:r>
      <w:r w:rsidRPr="006E542C">
        <w:rPr>
          <w:rFonts w:ascii="Garamond" w:hAnsi="Garamond"/>
          <w:sz w:val="22"/>
          <w:szCs w:val="22"/>
        </w:rPr>
        <w:t xml:space="preserve"> (režim </w:t>
      </w:r>
      <w:proofErr w:type="spellStart"/>
      <w:r w:rsidRPr="006E542C">
        <w:rPr>
          <w:rFonts w:ascii="Garamond" w:hAnsi="Garamond"/>
          <w:sz w:val="22"/>
          <w:szCs w:val="22"/>
        </w:rPr>
        <w:t>offline</w:t>
      </w:r>
      <w:proofErr w:type="spellEnd"/>
      <w:r w:rsidRPr="006E542C">
        <w:rPr>
          <w:rFonts w:ascii="Garamond" w:hAnsi="Garamond"/>
          <w:sz w:val="22"/>
          <w:szCs w:val="22"/>
        </w:rPr>
        <w:t xml:space="preserve">) a až následně přenášeny do stávajícího systému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</w:t>
      </w:r>
      <w:r w:rsidRPr="006E542C">
        <w:rPr>
          <w:rFonts w:ascii="Garamond" w:hAnsi="Garamond"/>
          <w:sz w:val="22"/>
          <w:szCs w:val="22"/>
        </w:rPr>
        <w:t xml:space="preserve">. Denní přehled plnění vozidel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upujícího, musí obsahovat:</w:t>
      </w:r>
    </w:p>
    <w:p w14:paraId="10683AC6" w14:textId="77777777" w:rsidR="00076956" w:rsidRPr="006E542C" w:rsidRDefault="00074D55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e</w:t>
      </w:r>
      <w:r w:rsidR="00B849DE" w:rsidRPr="003F1BBD">
        <w:rPr>
          <w:rFonts w:ascii="Garamond" w:hAnsi="Garamond"/>
          <w:b/>
          <w:bCs/>
          <w:sz w:val="22"/>
          <w:szCs w:val="22"/>
        </w:rPr>
        <w:t xml:space="preserve">videnční </w:t>
      </w:r>
      <w:r w:rsidR="00076956" w:rsidRPr="006E542C">
        <w:rPr>
          <w:rFonts w:ascii="Garamond" w:hAnsi="Garamond"/>
          <w:b/>
          <w:bCs/>
          <w:sz w:val="22"/>
          <w:szCs w:val="22"/>
        </w:rPr>
        <w:t>číslo vozu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09A38052" w14:textId="77777777" w:rsidR="00076956" w:rsidRPr="006E542C" w:rsidRDefault="004E40BF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 w:rsidRPr="006E542C">
        <w:rPr>
          <w:rFonts w:ascii="Garamond" w:hAnsi="Garamond"/>
          <w:b/>
          <w:bCs/>
          <w:sz w:val="22"/>
          <w:szCs w:val="22"/>
        </w:rPr>
        <w:t>spotřebu elektrické energie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607E7AB7" w14:textId="77777777" w:rsidR="00076956" w:rsidRPr="006E542C" w:rsidRDefault="00076956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 w:rsidRPr="006E542C">
        <w:rPr>
          <w:rFonts w:ascii="Garamond" w:hAnsi="Garamond"/>
          <w:b/>
          <w:bCs/>
          <w:sz w:val="22"/>
          <w:szCs w:val="22"/>
        </w:rPr>
        <w:t>datum a čas</w:t>
      </w:r>
      <w:r w:rsidR="00B849DE">
        <w:rPr>
          <w:rFonts w:ascii="Garamond" w:hAnsi="Garamond"/>
          <w:b/>
          <w:bCs/>
          <w:sz w:val="22"/>
          <w:szCs w:val="22"/>
        </w:rPr>
        <w:t xml:space="preserve"> od - do</w:t>
      </w:r>
      <w:r w:rsidRPr="006E542C">
        <w:rPr>
          <w:rFonts w:ascii="Garamond" w:hAnsi="Garamond"/>
          <w:b/>
          <w:bCs/>
          <w:sz w:val="22"/>
          <w:szCs w:val="22"/>
        </w:rPr>
        <w:t>, ve kterém plnění proběhlo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6F36AFC5" w14:textId="77777777" w:rsidR="00076956" w:rsidRPr="006E542C" w:rsidRDefault="00B849DE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identifikaci stojanu/ výdejního místa</w:t>
      </w:r>
      <w:r w:rsidR="00076956" w:rsidRPr="006E542C">
        <w:rPr>
          <w:rFonts w:ascii="Garamond" w:hAnsi="Garamond"/>
          <w:b/>
          <w:bCs/>
          <w:sz w:val="22"/>
          <w:szCs w:val="22"/>
        </w:rPr>
        <w:t xml:space="preserve">. </w:t>
      </w:r>
    </w:p>
    <w:p w14:paraId="20020AFC" w14:textId="77777777" w:rsidR="00076956" w:rsidRPr="006E542C" w:rsidRDefault="00076956" w:rsidP="006E542C">
      <w:pPr>
        <w:pStyle w:val="Zkladntext"/>
        <w:rPr>
          <w:rFonts w:ascii="Garamond" w:hAnsi="Garamond"/>
          <w:sz w:val="22"/>
          <w:szCs w:val="22"/>
        </w:rPr>
      </w:pPr>
    </w:p>
    <w:p w14:paraId="096C271D" w14:textId="77777777" w:rsidR="00076956" w:rsidRPr="00074D55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 xml:space="preserve">Tyto údaje nemají charakter daňového dokladu, budou předány formou dodatečně specifikované datové věty pro import do evidence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upujícího. Tento denní přehled plnění do vozidel (od 00:00 hod do 24:00 hod) bude doručen vždy následující pracovní den po uskutečnění plnění do vozidel do 04:00 hod ráno.</w:t>
      </w:r>
    </w:p>
    <w:p w14:paraId="4F5D6407" w14:textId="7074EE7E" w:rsidR="00076956" w:rsidRPr="00BC6C73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074D55">
        <w:rPr>
          <w:rFonts w:ascii="Garamond" w:hAnsi="Garamond"/>
          <w:sz w:val="22"/>
          <w:szCs w:val="22"/>
        </w:rPr>
        <w:t>V případě, že plnění proběhne v mimopracovní den/dny, pak pracovní den následující po tomto/těchto mimopracovních dnech do 04:00 hod ráno souhrnně.</w:t>
      </w:r>
    </w:p>
    <w:p w14:paraId="4CD34ED6" w14:textId="77777777"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 případě přerušení dodávek elektrické energie budou data uložena v záložním souboru v </w:t>
      </w:r>
      <w:r w:rsidR="00A6771E">
        <w:rPr>
          <w:rFonts w:ascii="Garamond" w:hAnsi="Garamond"/>
          <w:sz w:val="22"/>
          <w:szCs w:val="22"/>
        </w:rPr>
        <w:t>N</w:t>
      </w:r>
      <w:r w:rsidRPr="00E061E2">
        <w:rPr>
          <w:rFonts w:ascii="Garamond" w:hAnsi="Garamond"/>
          <w:sz w:val="22"/>
          <w:szCs w:val="22"/>
        </w:rPr>
        <w:t>abíjecí stanici.</w:t>
      </w:r>
    </w:p>
    <w:p w14:paraId="61844FF7" w14:textId="77777777"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Dálkový přenos dat, dohled a ovládání o procesu </w:t>
      </w:r>
      <w:r w:rsidR="00A6771E">
        <w:rPr>
          <w:rFonts w:ascii="Garamond" w:hAnsi="Garamond"/>
          <w:sz w:val="22"/>
          <w:szCs w:val="22"/>
        </w:rPr>
        <w:t>N</w:t>
      </w:r>
      <w:r w:rsidRPr="00E061E2">
        <w:rPr>
          <w:rFonts w:ascii="Garamond" w:hAnsi="Garamond"/>
          <w:sz w:val="22"/>
          <w:szCs w:val="22"/>
        </w:rPr>
        <w:t xml:space="preserve">abíjení a ukládání historie do databází bude na řídícím středisku určeném </w:t>
      </w:r>
      <w:r w:rsidR="00A6771E">
        <w:rPr>
          <w:rFonts w:ascii="Garamond" w:hAnsi="Garamond"/>
          <w:sz w:val="22"/>
          <w:szCs w:val="22"/>
        </w:rPr>
        <w:t>K</w:t>
      </w:r>
      <w:r w:rsidRPr="00E061E2">
        <w:rPr>
          <w:rFonts w:ascii="Garamond" w:hAnsi="Garamond"/>
          <w:sz w:val="22"/>
          <w:szCs w:val="22"/>
        </w:rPr>
        <w:t>upujícím.</w:t>
      </w:r>
    </w:p>
    <w:p w14:paraId="2BFCA9F9" w14:textId="77777777" w:rsidR="000610AE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Systém komunikace Nabíjecí stanice bude obsahovat moduly dálkového ovládání a signalizace pro potřeby nadřízeného řízení z dispečinku dopravní cesty s možností rozšíření pro signalizaci a sběr dat pro energetický </w:t>
      </w:r>
      <w:r w:rsidR="00D504CD">
        <w:rPr>
          <w:rFonts w:ascii="Garamond" w:hAnsi="Garamond"/>
          <w:sz w:val="22"/>
          <w:szCs w:val="22"/>
        </w:rPr>
        <w:t xml:space="preserve">informační </w:t>
      </w:r>
      <w:r w:rsidR="00D504CD" w:rsidRPr="00E061E2">
        <w:rPr>
          <w:rFonts w:ascii="Garamond" w:hAnsi="Garamond"/>
          <w:sz w:val="22"/>
          <w:szCs w:val="22"/>
        </w:rPr>
        <w:t>systém.</w:t>
      </w:r>
      <w:r w:rsidR="00D504CD">
        <w:rPr>
          <w:rFonts w:ascii="Garamond" w:hAnsi="Garamond"/>
          <w:sz w:val="22"/>
          <w:szCs w:val="22"/>
        </w:rPr>
        <w:t xml:space="preserve"> </w:t>
      </w:r>
    </w:p>
    <w:p w14:paraId="171176DF" w14:textId="77777777" w:rsidR="000610AE" w:rsidRDefault="00D504CD" w:rsidP="00B43A05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</w:t>
      </w:r>
      <w:r w:rsidR="00812D9B">
        <w:rPr>
          <w:rFonts w:ascii="Garamond" w:hAnsi="Garamond"/>
          <w:sz w:val="22"/>
          <w:szCs w:val="22"/>
        </w:rPr>
        <w:t xml:space="preserve"> energetickém systému</w:t>
      </w:r>
      <w:r>
        <w:rPr>
          <w:rFonts w:ascii="Garamond" w:hAnsi="Garamond"/>
          <w:sz w:val="22"/>
          <w:szCs w:val="22"/>
        </w:rPr>
        <w:t>,</w:t>
      </w:r>
      <w:r w:rsidR="00812D9B">
        <w:rPr>
          <w:rFonts w:ascii="Garamond" w:hAnsi="Garamond"/>
          <w:sz w:val="22"/>
          <w:szCs w:val="22"/>
        </w:rPr>
        <w:t xml:space="preserve"> bude signalizována </w:t>
      </w:r>
      <w:r w:rsidR="000610AE">
        <w:rPr>
          <w:rFonts w:ascii="Garamond" w:hAnsi="Garamond"/>
          <w:sz w:val="22"/>
          <w:szCs w:val="22"/>
        </w:rPr>
        <w:t xml:space="preserve">přívodu elektrické energie pro napájení </w:t>
      </w:r>
      <w:r w:rsidR="00812D9B">
        <w:rPr>
          <w:rFonts w:ascii="Garamond" w:hAnsi="Garamond"/>
          <w:sz w:val="22"/>
          <w:szCs w:val="22"/>
        </w:rPr>
        <w:t xml:space="preserve">technologie </w:t>
      </w:r>
      <w:r w:rsidR="00A6771E">
        <w:rPr>
          <w:rFonts w:ascii="Garamond" w:hAnsi="Garamond"/>
          <w:sz w:val="22"/>
          <w:szCs w:val="22"/>
        </w:rPr>
        <w:t>N</w:t>
      </w:r>
      <w:r w:rsidR="00812D9B">
        <w:rPr>
          <w:rFonts w:ascii="Garamond" w:hAnsi="Garamond"/>
          <w:sz w:val="22"/>
          <w:szCs w:val="22"/>
        </w:rPr>
        <w:t xml:space="preserve">abíjecí stanice pod napětím, </w:t>
      </w:r>
      <w:r w:rsidR="000610AE">
        <w:rPr>
          <w:rFonts w:ascii="Garamond" w:hAnsi="Garamond"/>
          <w:sz w:val="22"/>
          <w:szCs w:val="22"/>
        </w:rPr>
        <w:t xml:space="preserve">signalizace technologie </w:t>
      </w:r>
      <w:r w:rsidR="00A6771E">
        <w:rPr>
          <w:rFonts w:ascii="Garamond" w:hAnsi="Garamond"/>
          <w:sz w:val="22"/>
          <w:szCs w:val="22"/>
        </w:rPr>
        <w:t>N</w:t>
      </w:r>
      <w:r w:rsidR="000610AE">
        <w:rPr>
          <w:rFonts w:ascii="Garamond" w:hAnsi="Garamond"/>
          <w:sz w:val="22"/>
          <w:szCs w:val="22"/>
        </w:rPr>
        <w:t xml:space="preserve">abíjecí stanice pod napětím, </w:t>
      </w:r>
      <w:r w:rsidR="00812D9B">
        <w:rPr>
          <w:rFonts w:ascii="Garamond" w:hAnsi="Garamond"/>
          <w:sz w:val="22"/>
          <w:szCs w:val="22"/>
        </w:rPr>
        <w:t xml:space="preserve">signalizace poruchy, signalizace omezení nabíjení, </w:t>
      </w:r>
      <w:r>
        <w:rPr>
          <w:rFonts w:ascii="Garamond" w:hAnsi="Garamond"/>
          <w:sz w:val="22"/>
          <w:szCs w:val="22"/>
        </w:rPr>
        <w:t>signalizace nabíjí se, signalizace komunikace s </w:t>
      </w:r>
      <w:r w:rsidR="00A6771E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abíjecí stanicí, signalizace stavu akumulátoru (záloha napájení pro komunikaci), signalizace napájení AC pro technologii komunikace. </w:t>
      </w:r>
    </w:p>
    <w:p w14:paraId="140A1272" w14:textId="77777777" w:rsidR="00B43A05" w:rsidRPr="00E061E2" w:rsidRDefault="00D504CD" w:rsidP="00B43A05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Povely dálkové odstavení technologie nabíjení (tlačítko ON/OF z energetického informačního systému), povel reset </w:t>
      </w:r>
      <w:r w:rsidR="00A6771E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abíjecí stanice, omezení nabíjení na 50</w:t>
      </w:r>
      <w:r w:rsidR="00DA764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%. Měření spotřeby za instalovaným transformátorem pro nabíjecí stanici, </w:t>
      </w:r>
      <w:r w:rsidR="000610AE">
        <w:rPr>
          <w:rFonts w:ascii="Garamond" w:hAnsi="Garamond"/>
          <w:sz w:val="22"/>
          <w:szCs w:val="22"/>
        </w:rPr>
        <w:t xml:space="preserve">(P+ okamžitá hodnota; P+ suma za měsíc, Q+ suma za měsíc; Q- suma za měsíc; cos okamžitá hodnota; fázové napětí v jednotlivých fázích – okamžitá hodnota; proud v jednotlivých fázích – okamžitá hodnota; všechny hodnoty ukládat do archívu energetického informačního systému). </w:t>
      </w:r>
    </w:p>
    <w:p w14:paraId="61725330" w14:textId="2ABC6FE2"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Dodavatel musí dodat moduly (SW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E061E2">
        <w:rPr>
          <w:rFonts w:ascii="Garamond" w:hAnsi="Garamond"/>
          <w:sz w:val="22"/>
          <w:szCs w:val="22"/>
        </w:rPr>
        <w:t>+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E061E2">
        <w:rPr>
          <w:rFonts w:ascii="Garamond" w:hAnsi="Garamond"/>
          <w:sz w:val="22"/>
          <w:szCs w:val="22"/>
        </w:rPr>
        <w:t>HW</w:t>
      </w:r>
      <w:r w:rsidRPr="00E061E2">
        <w:rPr>
          <w:rFonts w:ascii="Garamond" w:hAnsi="Garamond"/>
          <w:sz w:val="22"/>
          <w:szCs w:val="22"/>
        </w:rPr>
        <w:t>), které budou kompatibilní se stávajícími SW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>+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4253D2">
        <w:rPr>
          <w:rFonts w:ascii="Garamond" w:hAnsi="Garamond"/>
          <w:sz w:val="22"/>
          <w:szCs w:val="22"/>
        </w:rPr>
        <w:t>HW</w:t>
      </w:r>
      <w:r w:rsidRPr="004253D2">
        <w:rPr>
          <w:rFonts w:ascii="Garamond" w:hAnsi="Garamond"/>
          <w:sz w:val="22"/>
          <w:szCs w:val="22"/>
        </w:rPr>
        <w:t xml:space="preserve"> používaným </w:t>
      </w:r>
      <w:r w:rsidR="004A7549">
        <w:rPr>
          <w:rFonts w:ascii="Garamond" w:hAnsi="Garamond"/>
          <w:sz w:val="22"/>
          <w:szCs w:val="22"/>
        </w:rPr>
        <w:t>K</w:t>
      </w:r>
      <w:r w:rsidR="001B425E" w:rsidRPr="004253D2">
        <w:rPr>
          <w:rFonts w:ascii="Garamond" w:hAnsi="Garamond"/>
          <w:sz w:val="22"/>
          <w:szCs w:val="22"/>
        </w:rPr>
        <w:t xml:space="preserve">upujícím na </w:t>
      </w:r>
      <w:r w:rsidRPr="004253D2">
        <w:rPr>
          <w:rFonts w:ascii="Garamond" w:hAnsi="Garamond"/>
          <w:sz w:val="22"/>
          <w:szCs w:val="22"/>
        </w:rPr>
        <w:t>dispečink</w:t>
      </w:r>
      <w:r w:rsidR="001B425E" w:rsidRPr="004253D2">
        <w:rPr>
          <w:rFonts w:ascii="Garamond" w:hAnsi="Garamond"/>
          <w:sz w:val="22"/>
          <w:szCs w:val="22"/>
        </w:rPr>
        <w:t>u</w:t>
      </w:r>
      <w:r w:rsidRPr="004253D2">
        <w:rPr>
          <w:rFonts w:ascii="Garamond" w:hAnsi="Garamond"/>
          <w:sz w:val="22"/>
          <w:szCs w:val="22"/>
        </w:rPr>
        <w:t xml:space="preserve"> dopravní cesty</w:t>
      </w:r>
      <w:r w:rsidR="000610AE" w:rsidRPr="004253D2">
        <w:rPr>
          <w:rFonts w:ascii="Garamond" w:hAnsi="Garamond"/>
          <w:sz w:val="22"/>
          <w:szCs w:val="22"/>
        </w:rPr>
        <w:t xml:space="preserve"> – energetický informační systém AISYS</w:t>
      </w:r>
      <w:r w:rsidRPr="004253D2">
        <w:rPr>
          <w:rFonts w:ascii="Garamond" w:hAnsi="Garamond"/>
          <w:sz w:val="22"/>
          <w:szCs w:val="22"/>
        </w:rPr>
        <w:t>.</w:t>
      </w:r>
      <w:r w:rsidR="000610AE">
        <w:rPr>
          <w:rFonts w:ascii="Garamond" w:hAnsi="Garamond"/>
          <w:sz w:val="22"/>
          <w:szCs w:val="22"/>
        </w:rPr>
        <w:t xml:space="preserve"> </w:t>
      </w:r>
      <w:r w:rsidR="005105EB">
        <w:rPr>
          <w:rFonts w:ascii="Garamond" w:hAnsi="Garamond"/>
          <w:sz w:val="22"/>
          <w:szCs w:val="22"/>
        </w:rPr>
        <w:t>Projekt a realizace bude řešit i návrh technických a programovacích prostředků pro přenos a řízení nabíjecích stanic Kupujícího na dispečink (použití SCADA sw AISYS), napojení do systému AISYS je součástí dodávky. Sy</w:t>
      </w:r>
      <w:r w:rsidR="005965E9">
        <w:rPr>
          <w:rFonts w:ascii="Garamond" w:hAnsi="Garamond"/>
          <w:sz w:val="22"/>
          <w:szCs w:val="22"/>
        </w:rPr>
        <w:t>s</w:t>
      </w:r>
      <w:r w:rsidR="005105EB">
        <w:rPr>
          <w:rFonts w:ascii="Garamond" w:hAnsi="Garamond"/>
          <w:sz w:val="22"/>
          <w:szCs w:val="22"/>
        </w:rPr>
        <w:t xml:space="preserve">tém AISYS používá komunikační protokol </w:t>
      </w:r>
      <w:proofErr w:type="spellStart"/>
      <w:r w:rsidR="005105EB">
        <w:rPr>
          <w:rFonts w:ascii="Garamond" w:hAnsi="Garamond"/>
          <w:sz w:val="22"/>
          <w:szCs w:val="22"/>
        </w:rPr>
        <w:t>Modbus</w:t>
      </w:r>
      <w:proofErr w:type="spellEnd"/>
      <w:r w:rsidR="005105EB">
        <w:rPr>
          <w:rFonts w:ascii="Garamond" w:hAnsi="Garamond"/>
          <w:sz w:val="22"/>
          <w:szCs w:val="22"/>
        </w:rPr>
        <w:t xml:space="preserve"> RTU nebo </w:t>
      </w:r>
      <w:proofErr w:type="spellStart"/>
      <w:r w:rsidR="005105EB">
        <w:rPr>
          <w:rFonts w:ascii="Garamond" w:hAnsi="Garamond"/>
          <w:sz w:val="22"/>
          <w:szCs w:val="22"/>
        </w:rPr>
        <w:t>Mo</w:t>
      </w:r>
      <w:r w:rsidR="00BC6C73">
        <w:rPr>
          <w:rFonts w:ascii="Garamond" w:hAnsi="Garamond"/>
          <w:sz w:val="22"/>
          <w:szCs w:val="22"/>
        </w:rPr>
        <w:t>d</w:t>
      </w:r>
      <w:r w:rsidR="005105EB">
        <w:rPr>
          <w:rFonts w:ascii="Garamond" w:hAnsi="Garamond"/>
          <w:sz w:val="22"/>
          <w:szCs w:val="22"/>
        </w:rPr>
        <w:t>bus</w:t>
      </w:r>
      <w:proofErr w:type="spellEnd"/>
      <w:r w:rsidR="00BC6C73">
        <w:rPr>
          <w:rFonts w:ascii="Garamond" w:hAnsi="Garamond"/>
          <w:sz w:val="22"/>
          <w:szCs w:val="22"/>
        </w:rPr>
        <w:t xml:space="preserve"> </w:t>
      </w:r>
      <w:r w:rsidR="005105EB">
        <w:rPr>
          <w:rFonts w:ascii="Garamond" w:hAnsi="Garamond"/>
          <w:sz w:val="22"/>
          <w:szCs w:val="22"/>
        </w:rPr>
        <w:t>TCP.</w:t>
      </w:r>
    </w:p>
    <w:p w14:paraId="79EE45FB" w14:textId="77777777" w:rsidR="003B77FC" w:rsidRDefault="001B425E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Dálková komunikace a možnost diagnostiky včetně umožnění dálkového restartu SW části.</w:t>
      </w:r>
    </w:p>
    <w:p w14:paraId="44FF9D74" w14:textId="77777777" w:rsidR="004253D2" w:rsidRDefault="004253D2" w:rsidP="0035181A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Stávající vzorové schéma nabíjecí stanice v lokalitě </w:t>
      </w:r>
      <w:proofErr w:type="spellStart"/>
      <w:r>
        <w:rPr>
          <w:rFonts w:ascii="Garamond" w:hAnsi="Garamond"/>
          <w:sz w:val="22"/>
          <w:szCs w:val="22"/>
        </w:rPr>
        <w:t>Svinov</w:t>
      </w:r>
      <w:proofErr w:type="spellEnd"/>
      <w:r>
        <w:rPr>
          <w:rFonts w:ascii="Garamond" w:hAnsi="Garamond"/>
          <w:sz w:val="22"/>
          <w:szCs w:val="22"/>
        </w:rPr>
        <w:t>:</w:t>
      </w:r>
    </w:p>
    <w:p w14:paraId="1D483AF1" w14:textId="77777777" w:rsidR="00367EFE" w:rsidRPr="00E061E2" w:rsidRDefault="00367EFE" w:rsidP="0035181A">
      <w:pPr>
        <w:pStyle w:val="Zkladntext"/>
        <w:rPr>
          <w:rFonts w:ascii="Garamond" w:hAnsi="Garamond"/>
          <w:sz w:val="22"/>
          <w:szCs w:val="22"/>
        </w:rPr>
      </w:pPr>
      <w:r>
        <w:rPr>
          <w:noProof/>
        </w:rPr>
        <w:drawing>
          <wp:inline distT="0" distB="0" distL="0" distR="0" wp14:anchorId="776E13BD" wp14:editId="54F841A7">
            <wp:extent cx="5940425" cy="27260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9F42F" w14:textId="77777777" w:rsidR="004A4E1D" w:rsidRPr="00E061E2" w:rsidRDefault="004A4E1D" w:rsidP="0035181A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8C7C10A" w14:textId="77777777" w:rsidTr="0059744A">
        <w:tc>
          <w:tcPr>
            <w:tcW w:w="9495" w:type="dxa"/>
          </w:tcPr>
          <w:p w14:paraId="53E9979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369B168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B139EAA" w14:textId="77777777" w:rsidTr="0059744A">
        <w:tc>
          <w:tcPr>
            <w:tcW w:w="9495" w:type="dxa"/>
          </w:tcPr>
          <w:p w14:paraId="324589C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0C47044" w14:textId="77777777" w:rsidR="00754D95" w:rsidRPr="00E061E2" w:rsidRDefault="00362FA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3ABAE847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86" w:name="_Toc129651276"/>
    </w:p>
    <w:p w14:paraId="2F6DC3D6" w14:textId="77777777" w:rsidR="003858B8" w:rsidRPr="00E061E2" w:rsidRDefault="003858B8" w:rsidP="003858B8">
      <w:pPr>
        <w:pStyle w:val="Zkladntext"/>
        <w:rPr>
          <w:rFonts w:ascii="Garamond" w:hAnsi="Garamond"/>
        </w:rPr>
      </w:pPr>
    </w:p>
    <w:p w14:paraId="20FEACA1" w14:textId="77777777" w:rsidR="00225966" w:rsidRPr="00E061E2" w:rsidRDefault="00225966" w:rsidP="003858B8">
      <w:pPr>
        <w:pStyle w:val="Zkladntext"/>
        <w:rPr>
          <w:rFonts w:ascii="Garamond" w:hAnsi="Garamond"/>
        </w:rPr>
      </w:pPr>
    </w:p>
    <w:p w14:paraId="653165B1" w14:textId="77777777" w:rsidR="00754D95" w:rsidRPr="00E061E2" w:rsidRDefault="00533EBA" w:rsidP="002A64BE">
      <w:pPr>
        <w:pStyle w:val="Nadpis2"/>
        <w:numPr>
          <w:ilvl w:val="1"/>
          <w:numId w:val="5"/>
        </w:numPr>
        <w:tabs>
          <w:tab w:val="left" w:pos="851"/>
        </w:tabs>
        <w:ind w:left="0" w:firstLine="0"/>
        <w:rPr>
          <w:rFonts w:ascii="Garamond" w:hAnsi="Garamond"/>
          <w:sz w:val="22"/>
          <w:szCs w:val="22"/>
        </w:rPr>
      </w:pPr>
      <w:bookmarkStart w:id="87" w:name="_Toc28346232"/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</w:t>
      </w:r>
      <w:bookmarkEnd w:id="86"/>
      <w:bookmarkEnd w:id="8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331722E6" w14:textId="77777777" w:rsidR="00754D95" w:rsidRPr="00E061E2" w:rsidRDefault="00533EBA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Mazací tuky a nápln</w:t>
      </w:r>
      <w:r w:rsidR="00754D95" w:rsidRPr="00E061E2">
        <w:rPr>
          <w:rFonts w:ascii="Garamond" w:hAnsi="Garamond"/>
          <w:sz w:val="22"/>
          <w:szCs w:val="22"/>
        </w:rPr>
        <w:t xml:space="preserve">ě musí splňovat ekologické požadavky. Příslušné </w:t>
      </w:r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 musí být dodavatelem stanoveny s ohledem na klimatické podmínky (viz </w:t>
      </w:r>
      <w:r w:rsidR="00416261" w:rsidRPr="00E061E2">
        <w:rPr>
          <w:rFonts w:ascii="Garamond" w:hAnsi="Garamond"/>
          <w:sz w:val="22"/>
          <w:szCs w:val="22"/>
        </w:rPr>
        <w:t>bod</w:t>
      </w:r>
      <w:r w:rsidR="009038D8" w:rsidRPr="00E061E2">
        <w:rPr>
          <w:rFonts w:ascii="Garamond" w:hAnsi="Garamond"/>
          <w:sz w:val="22"/>
          <w:szCs w:val="22"/>
        </w:rPr>
        <w:t xml:space="preserve"> </w:t>
      </w:r>
      <w:r w:rsidR="00416261" w:rsidRPr="00E061E2">
        <w:rPr>
          <w:rFonts w:ascii="Garamond" w:hAnsi="Garamond"/>
          <w:sz w:val="22"/>
          <w:szCs w:val="22"/>
        </w:rPr>
        <w:t>2.3</w:t>
      </w:r>
      <w:r w:rsidR="006B2C83" w:rsidRPr="00E061E2">
        <w:rPr>
          <w:rFonts w:ascii="Garamond" w:hAnsi="Garamond"/>
          <w:sz w:val="22"/>
          <w:szCs w:val="22"/>
        </w:rPr>
        <w:t>)</w:t>
      </w:r>
      <w:r w:rsidR="00404B69" w:rsidRPr="00E061E2">
        <w:rPr>
          <w:rFonts w:ascii="Garamond" w:hAnsi="Garamond"/>
          <w:sz w:val="22"/>
          <w:szCs w:val="22"/>
        </w:rPr>
        <w:t>.</w:t>
      </w:r>
      <w:r w:rsidR="006B2C83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>Jednotlivé náplně musí být výrobcem - dodavatelem klasifikovány</w:t>
      </w:r>
      <w:r w:rsidR="009F3FED" w:rsidRPr="00E061E2">
        <w:rPr>
          <w:rFonts w:ascii="Garamond" w:hAnsi="Garamond"/>
          <w:sz w:val="22"/>
          <w:szCs w:val="22"/>
        </w:rPr>
        <w:t xml:space="preserve"> technickou specifikací</w:t>
      </w:r>
      <w:r w:rsidR="00754D95" w:rsidRPr="00E061E2">
        <w:rPr>
          <w:rFonts w:ascii="Garamond" w:hAnsi="Garamond"/>
          <w:sz w:val="22"/>
          <w:szCs w:val="22"/>
        </w:rPr>
        <w:t>.</w:t>
      </w:r>
    </w:p>
    <w:p w14:paraId="19A2A51A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57762B8A" w14:textId="77777777" w:rsidTr="0059744A">
        <w:tc>
          <w:tcPr>
            <w:tcW w:w="9495" w:type="dxa"/>
          </w:tcPr>
          <w:p w14:paraId="0FA49E3B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956F15C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CA1C848" w14:textId="77777777" w:rsidTr="0059744A">
        <w:tc>
          <w:tcPr>
            <w:tcW w:w="9495" w:type="dxa"/>
          </w:tcPr>
          <w:p w14:paraId="6B71342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0EAD95D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58D69F7" w14:textId="77777777" w:rsidR="00404B69" w:rsidRPr="00E061E2" w:rsidRDefault="00404B69" w:rsidP="00636AD5">
      <w:pPr>
        <w:pStyle w:val="Zkladntext"/>
        <w:rPr>
          <w:rFonts w:ascii="Garamond" w:hAnsi="Garamond"/>
          <w:sz w:val="22"/>
          <w:szCs w:val="22"/>
        </w:rPr>
      </w:pPr>
    </w:p>
    <w:p w14:paraId="7D2713A6" w14:textId="77777777" w:rsidR="003858B8" w:rsidRPr="00E061E2" w:rsidRDefault="00754D95" w:rsidP="003858B8">
      <w:pPr>
        <w:pStyle w:val="Nadpis1"/>
        <w:numPr>
          <w:ilvl w:val="0"/>
          <w:numId w:val="5"/>
        </w:numPr>
        <w:ind w:left="851" w:hanging="851"/>
        <w:rPr>
          <w:rFonts w:ascii="Garamond" w:hAnsi="Garamond"/>
        </w:rPr>
      </w:pPr>
      <w:bookmarkStart w:id="88" w:name="_Toc401111484"/>
      <w:bookmarkStart w:id="89" w:name="_Toc401112191"/>
      <w:bookmarkStart w:id="90" w:name="_Toc403281519"/>
      <w:bookmarkStart w:id="91" w:name="_Toc28346233"/>
      <w:r w:rsidRPr="00E061E2">
        <w:rPr>
          <w:rFonts w:ascii="Garamond" w:hAnsi="Garamond"/>
          <w:sz w:val="22"/>
          <w:szCs w:val="22"/>
        </w:rPr>
        <w:t>Elektrické vybavení – elektroinstalace</w:t>
      </w:r>
      <w:bookmarkEnd w:id="88"/>
      <w:bookmarkEnd w:id="89"/>
      <w:bookmarkEnd w:id="90"/>
      <w:bookmarkEnd w:id="91"/>
      <w:r w:rsidR="00DD0E52" w:rsidRPr="00E061E2">
        <w:rPr>
          <w:rFonts w:ascii="Garamond" w:hAnsi="Garamond"/>
          <w:sz w:val="22"/>
          <w:szCs w:val="22"/>
        </w:rPr>
        <w:t xml:space="preserve"> </w:t>
      </w:r>
    </w:p>
    <w:p w14:paraId="5F29CF39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2" w:name="_Toc401111485"/>
      <w:bookmarkStart w:id="93" w:name="_Toc401112192"/>
      <w:r w:rsidRPr="00E061E2">
        <w:rPr>
          <w:rFonts w:ascii="Garamond" w:hAnsi="Garamond"/>
          <w:sz w:val="22"/>
          <w:szCs w:val="22"/>
        </w:rPr>
        <w:t xml:space="preserve"> </w:t>
      </w:r>
      <w:bookmarkStart w:id="94" w:name="_Toc403281520"/>
      <w:bookmarkStart w:id="95" w:name="_Toc28346234"/>
      <w:r w:rsidRPr="00E061E2">
        <w:rPr>
          <w:rFonts w:ascii="Garamond" w:hAnsi="Garamond"/>
          <w:sz w:val="22"/>
          <w:szCs w:val="22"/>
        </w:rPr>
        <w:t>Všeobecně</w:t>
      </w:r>
      <w:bookmarkEnd w:id="92"/>
      <w:bookmarkEnd w:id="93"/>
      <w:bookmarkEnd w:id="94"/>
      <w:bookmarkEnd w:id="95"/>
      <w:r w:rsidRPr="00E061E2">
        <w:rPr>
          <w:rFonts w:ascii="Garamond" w:hAnsi="Garamond"/>
          <w:sz w:val="22"/>
          <w:szCs w:val="22"/>
        </w:rPr>
        <w:t xml:space="preserve"> </w:t>
      </w:r>
    </w:p>
    <w:p w14:paraId="61FFAABA" w14:textId="77777777" w:rsidR="00B26924" w:rsidRPr="00E061E2" w:rsidRDefault="002C167C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</w:t>
      </w:r>
      <w:r w:rsidR="00754D95" w:rsidRPr="00E061E2">
        <w:rPr>
          <w:rFonts w:ascii="Garamond" w:hAnsi="Garamond"/>
          <w:sz w:val="22"/>
          <w:szCs w:val="22"/>
        </w:rPr>
        <w:t>nutné respekto</w:t>
      </w:r>
      <w:r w:rsidR="00404B69" w:rsidRPr="00E061E2">
        <w:rPr>
          <w:rFonts w:ascii="Garamond" w:hAnsi="Garamond"/>
          <w:sz w:val="22"/>
          <w:szCs w:val="22"/>
        </w:rPr>
        <w:t xml:space="preserve">vat ustanovení jednotlivých platných </w:t>
      </w:r>
      <w:r w:rsidR="00FF087E" w:rsidRPr="00E061E2">
        <w:rPr>
          <w:rFonts w:ascii="Garamond" w:hAnsi="Garamond"/>
          <w:sz w:val="22"/>
          <w:szCs w:val="22"/>
        </w:rPr>
        <w:t>norem</w:t>
      </w:r>
      <w:r w:rsidR="00DD0E52" w:rsidRPr="00E061E2">
        <w:rPr>
          <w:rFonts w:ascii="Garamond" w:hAnsi="Garamond"/>
          <w:sz w:val="22"/>
          <w:szCs w:val="22"/>
        </w:rPr>
        <w:t xml:space="preserve"> a předpisů</w:t>
      </w:r>
      <w:r w:rsidR="00754D95" w:rsidRPr="00E061E2">
        <w:rPr>
          <w:rFonts w:ascii="Garamond" w:hAnsi="Garamond"/>
          <w:sz w:val="22"/>
          <w:szCs w:val="22"/>
        </w:rPr>
        <w:t xml:space="preserve">. Komponenty elektrické a elektronické výzbroje musí být dimenzovány tak, aby při normálním provozu nedošlo k jejich poškození. </w:t>
      </w:r>
      <w:r w:rsidR="003672C4" w:rsidRPr="00E061E2">
        <w:rPr>
          <w:rFonts w:ascii="Garamond" w:hAnsi="Garamond"/>
          <w:sz w:val="22"/>
          <w:szCs w:val="22"/>
        </w:rPr>
        <w:t xml:space="preserve">Na vnitřní elektroinstalaci bude napojen kamerový systém monitorující VN technologii, nabíjecí rozvaděč uvnitř kontejneru a další kamery monitorující </w:t>
      </w:r>
      <w:r w:rsidR="00A6771E">
        <w:rPr>
          <w:rFonts w:ascii="Garamond" w:hAnsi="Garamond"/>
          <w:sz w:val="22"/>
          <w:szCs w:val="22"/>
        </w:rPr>
        <w:t>N</w:t>
      </w:r>
      <w:r w:rsidR="003672C4" w:rsidRPr="00E061E2">
        <w:rPr>
          <w:rFonts w:ascii="Garamond" w:hAnsi="Garamond"/>
          <w:sz w:val="22"/>
          <w:szCs w:val="22"/>
        </w:rPr>
        <w:t xml:space="preserve">abíjecí </w:t>
      </w:r>
      <w:r w:rsidR="00813B4E" w:rsidRPr="00E061E2">
        <w:rPr>
          <w:rFonts w:ascii="Garamond" w:hAnsi="Garamond"/>
          <w:sz w:val="22"/>
          <w:szCs w:val="22"/>
        </w:rPr>
        <w:t>stanici</w:t>
      </w:r>
      <w:r w:rsidR="003672C4" w:rsidRPr="00E061E2">
        <w:rPr>
          <w:rFonts w:ascii="Garamond" w:hAnsi="Garamond"/>
          <w:sz w:val="22"/>
          <w:szCs w:val="22"/>
        </w:rPr>
        <w:t xml:space="preserve"> ukončené na dispečinku dopravní cesty DPO</w:t>
      </w:r>
      <w:r w:rsidR="00813B4E" w:rsidRPr="00E061E2">
        <w:rPr>
          <w:rFonts w:ascii="Garamond" w:hAnsi="Garamond"/>
          <w:sz w:val="22"/>
          <w:szCs w:val="22"/>
        </w:rPr>
        <w:t>.</w:t>
      </w:r>
    </w:p>
    <w:p w14:paraId="2845866D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704FBA74" w14:textId="77777777" w:rsidTr="0059744A">
        <w:tc>
          <w:tcPr>
            <w:tcW w:w="9495" w:type="dxa"/>
          </w:tcPr>
          <w:p w14:paraId="0E42C9C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344C53E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55E7BF3" w14:textId="77777777" w:rsidTr="0059744A">
        <w:tc>
          <w:tcPr>
            <w:tcW w:w="9495" w:type="dxa"/>
          </w:tcPr>
          <w:p w14:paraId="3DB0F9AA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966BC9C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14C5D380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6" w:name="_Toc401111486"/>
      <w:bookmarkStart w:id="97" w:name="_Toc401112193"/>
      <w:bookmarkStart w:id="98" w:name="_Toc403281521"/>
      <w:bookmarkStart w:id="99" w:name="_Toc28346235"/>
      <w:r w:rsidRPr="00E061E2">
        <w:rPr>
          <w:rFonts w:ascii="Garamond" w:hAnsi="Garamond"/>
          <w:sz w:val="22"/>
          <w:szCs w:val="22"/>
        </w:rPr>
        <w:t>umístění přístrojů</w:t>
      </w:r>
      <w:bookmarkEnd w:id="96"/>
      <w:bookmarkEnd w:id="97"/>
      <w:bookmarkEnd w:id="98"/>
      <w:bookmarkEnd w:id="99"/>
      <w:r w:rsidRPr="00E061E2">
        <w:rPr>
          <w:rFonts w:ascii="Garamond" w:hAnsi="Garamond"/>
          <w:sz w:val="22"/>
          <w:szCs w:val="22"/>
        </w:rPr>
        <w:t xml:space="preserve"> </w:t>
      </w:r>
    </w:p>
    <w:p w14:paraId="044F8E26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Umístění přístrojů a řídící elektroniky musí být situováno do snadno přístupných</w:t>
      </w:r>
      <w:r w:rsidR="006D6AE4" w:rsidRPr="00E061E2">
        <w:rPr>
          <w:rFonts w:ascii="Garamond" w:hAnsi="Garamond"/>
          <w:sz w:val="22"/>
          <w:szCs w:val="22"/>
        </w:rPr>
        <w:t xml:space="preserve"> částí stojanu</w:t>
      </w:r>
      <w:r w:rsidRPr="00E061E2">
        <w:rPr>
          <w:rFonts w:ascii="Garamond" w:hAnsi="Garamond"/>
          <w:sz w:val="22"/>
          <w:szCs w:val="22"/>
        </w:rPr>
        <w:t xml:space="preserve">. Umístění řídící elektroniky přednostně řešit </w:t>
      </w:r>
      <w:r w:rsidR="00404B69" w:rsidRPr="00E061E2">
        <w:rPr>
          <w:rFonts w:ascii="Garamond" w:hAnsi="Garamond"/>
          <w:sz w:val="22"/>
          <w:szCs w:val="22"/>
        </w:rPr>
        <w:t>tak</w:t>
      </w:r>
      <w:r w:rsidRPr="00E061E2">
        <w:rPr>
          <w:rFonts w:ascii="Garamond" w:hAnsi="Garamond"/>
          <w:sz w:val="22"/>
          <w:szCs w:val="22"/>
        </w:rPr>
        <w:t>, aby se zamezilo průniku vlhkosti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nečistot, ale musí zde být i dostatečné větrání (chlazení) těchto zařízení. Je nutný dostatečný přístup pro připojení měřící či diagnostické techniky.</w:t>
      </w:r>
    </w:p>
    <w:p w14:paraId="7B0D0791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Skříně s</w:t>
      </w:r>
      <w:r w:rsidR="00875EB0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řídící</w:t>
      </w:r>
      <w:r w:rsidR="00875EB0" w:rsidRPr="00E061E2">
        <w:rPr>
          <w:rFonts w:ascii="Garamond" w:hAnsi="Garamond"/>
          <w:sz w:val="22"/>
          <w:szCs w:val="22"/>
        </w:rPr>
        <w:t xml:space="preserve"> a ovládací</w:t>
      </w:r>
      <w:r w:rsidRPr="00E061E2">
        <w:rPr>
          <w:rFonts w:ascii="Garamond" w:hAnsi="Garamond"/>
          <w:sz w:val="22"/>
          <w:szCs w:val="22"/>
        </w:rPr>
        <w:t xml:space="preserve"> elektronikou musí být zajištěny </w:t>
      </w:r>
      <w:r w:rsidR="006D6AE4" w:rsidRPr="00E061E2">
        <w:rPr>
          <w:rFonts w:ascii="Garamond" w:hAnsi="Garamond"/>
          <w:sz w:val="22"/>
          <w:szCs w:val="22"/>
        </w:rPr>
        <w:t xml:space="preserve">proti přístupu neoprávněných osob </w:t>
      </w:r>
      <w:r w:rsidRPr="00E061E2">
        <w:rPr>
          <w:rFonts w:ascii="Garamond" w:hAnsi="Garamond"/>
          <w:sz w:val="22"/>
          <w:szCs w:val="22"/>
        </w:rPr>
        <w:t>zámky s jednot</w:t>
      </w:r>
      <w:r w:rsidRPr="00E061E2">
        <w:rPr>
          <w:rFonts w:ascii="Garamond" w:hAnsi="Garamond"/>
          <w:sz w:val="22"/>
          <w:szCs w:val="22"/>
        </w:rPr>
        <w:softHyphen/>
        <w:t>ným klíčem. Ovládací, signalizační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kontrolní přístroje</w:t>
      </w:r>
      <w:r w:rsidR="00B729F8" w:rsidRPr="00E061E2">
        <w:rPr>
          <w:rFonts w:ascii="Garamond" w:hAnsi="Garamond"/>
          <w:sz w:val="22"/>
          <w:szCs w:val="22"/>
        </w:rPr>
        <w:t>,</w:t>
      </w:r>
      <w:r w:rsidR="00DD0E52" w:rsidRPr="00E061E2">
        <w:rPr>
          <w:rFonts w:ascii="Garamond" w:hAnsi="Garamond"/>
          <w:sz w:val="22"/>
          <w:szCs w:val="22"/>
        </w:rPr>
        <w:t xml:space="preserve"> pokud budou na Nabíjecí stanici umístěny</w:t>
      </w:r>
      <w:r w:rsidR="00394D15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D6AE4" w:rsidRPr="00E061E2">
        <w:rPr>
          <w:rFonts w:ascii="Garamond" w:hAnsi="Garamond"/>
          <w:sz w:val="22"/>
          <w:szCs w:val="22"/>
        </w:rPr>
        <w:t>byly</w:t>
      </w:r>
      <w:r w:rsidRPr="00E061E2">
        <w:rPr>
          <w:rFonts w:ascii="Garamond" w:hAnsi="Garamond"/>
          <w:sz w:val="22"/>
          <w:szCs w:val="22"/>
        </w:rPr>
        <w:t xml:space="preserve"> viditelné i při slunečním svitu. </w:t>
      </w:r>
    </w:p>
    <w:p w14:paraId="3DE8359E" w14:textId="77777777"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p w14:paraId="105DD6A0" w14:textId="77777777"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BF4F3CC" w14:textId="77777777" w:rsidTr="0059744A">
        <w:tc>
          <w:tcPr>
            <w:tcW w:w="9495" w:type="dxa"/>
          </w:tcPr>
          <w:p w14:paraId="7AFF8500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79E38C7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6E3A940F" w14:textId="77777777" w:rsidTr="0059744A">
        <w:tc>
          <w:tcPr>
            <w:tcW w:w="9495" w:type="dxa"/>
          </w:tcPr>
          <w:p w14:paraId="0F39BA3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4A9B968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84EF603" w14:textId="77777777" w:rsidR="00533EBA" w:rsidRPr="00E061E2" w:rsidRDefault="00533EBA" w:rsidP="00533EBA">
      <w:pPr>
        <w:pStyle w:val="Zkladntext"/>
        <w:rPr>
          <w:rFonts w:ascii="Garamond" w:hAnsi="Garamond"/>
        </w:rPr>
      </w:pPr>
      <w:bookmarkStart w:id="100" w:name="_Toc401111488"/>
      <w:bookmarkStart w:id="101" w:name="_Toc401112195"/>
      <w:bookmarkStart w:id="102" w:name="_Toc403281523"/>
    </w:p>
    <w:p w14:paraId="6840C6F3" w14:textId="77777777" w:rsidR="00754D95" w:rsidRPr="00E061E2" w:rsidRDefault="00875EB0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3" w:name="_Toc28346236"/>
      <w:r w:rsidRPr="00E061E2">
        <w:rPr>
          <w:rFonts w:ascii="Garamond" w:hAnsi="Garamond"/>
          <w:sz w:val="22"/>
          <w:szCs w:val="22"/>
        </w:rPr>
        <w:t>komunikační</w:t>
      </w:r>
      <w:r w:rsidR="00754D95" w:rsidRPr="00E061E2">
        <w:rPr>
          <w:rFonts w:ascii="Garamond" w:hAnsi="Garamond"/>
          <w:sz w:val="22"/>
          <w:szCs w:val="22"/>
        </w:rPr>
        <w:t xml:space="preserve"> systém</w:t>
      </w:r>
      <w:bookmarkEnd w:id="100"/>
      <w:bookmarkEnd w:id="101"/>
      <w:bookmarkEnd w:id="102"/>
      <w:bookmarkEnd w:id="103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181D4DC5" w14:textId="77777777" w:rsidR="00754D95" w:rsidRPr="00E061E2" w:rsidRDefault="00F2680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Bude použita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75EB0" w:rsidRPr="00E061E2">
        <w:rPr>
          <w:rFonts w:ascii="Garamond" w:hAnsi="Garamond"/>
          <w:sz w:val="22"/>
          <w:szCs w:val="22"/>
        </w:rPr>
        <w:t>bezdrátové komunikace mezi vozidlem a Nabíjecí stanicí.</w:t>
      </w:r>
    </w:p>
    <w:p w14:paraId="373D2ADA" w14:textId="77777777" w:rsidR="003858B8" w:rsidRPr="00E061E2" w:rsidRDefault="00875EB0" w:rsidP="00FD4FFC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Komunikační technologie </w:t>
      </w:r>
      <w:r w:rsidR="00533EBA" w:rsidRPr="00E061E2">
        <w:rPr>
          <w:rFonts w:ascii="Garamond" w:hAnsi="Garamond"/>
          <w:sz w:val="22"/>
          <w:szCs w:val="22"/>
        </w:rPr>
        <w:t>vozidlo</w:t>
      </w:r>
      <w:r w:rsidRPr="00E061E2">
        <w:rPr>
          <w:rFonts w:ascii="Garamond" w:hAnsi="Garamond"/>
          <w:sz w:val="22"/>
          <w:szCs w:val="22"/>
        </w:rPr>
        <w:t xml:space="preserve"> – Nabíjecí stanice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bude </w:t>
      </w:r>
      <w:r w:rsidR="009433EB" w:rsidRPr="00E061E2">
        <w:rPr>
          <w:rFonts w:ascii="Garamond" w:hAnsi="Garamond"/>
          <w:sz w:val="22"/>
          <w:szCs w:val="22"/>
        </w:rPr>
        <w:t>realizována za použití standardizovaných komunikačních protokolů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>umožňující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 xml:space="preserve">komunikaci </w:t>
      </w:r>
      <w:r w:rsidR="00B95AA2" w:rsidRPr="00E061E2">
        <w:rPr>
          <w:rFonts w:ascii="Garamond" w:hAnsi="Garamond"/>
          <w:sz w:val="22"/>
          <w:szCs w:val="22"/>
        </w:rPr>
        <w:t xml:space="preserve">i pro </w:t>
      </w:r>
      <w:proofErr w:type="spellStart"/>
      <w:r w:rsidR="00B95AA2" w:rsidRPr="00E061E2">
        <w:rPr>
          <w:rFonts w:ascii="Garamond" w:hAnsi="Garamond"/>
          <w:sz w:val="22"/>
          <w:szCs w:val="22"/>
        </w:rPr>
        <w:t>elektrobusy</w:t>
      </w:r>
      <w:proofErr w:type="spellEnd"/>
      <w:r w:rsidR="00290F5B" w:rsidRPr="00E061E2">
        <w:rPr>
          <w:rFonts w:ascii="Garamond" w:hAnsi="Garamond"/>
          <w:sz w:val="22"/>
          <w:szCs w:val="22"/>
        </w:rPr>
        <w:t xml:space="preserve"> jiných dodavatelů a výrobců</w:t>
      </w:r>
      <w:r w:rsidR="00AA6966" w:rsidRPr="00E061E2">
        <w:rPr>
          <w:rFonts w:ascii="Garamond" w:hAnsi="Garamond"/>
          <w:sz w:val="22"/>
          <w:szCs w:val="22"/>
        </w:rPr>
        <w:t xml:space="preserve"> dle stanovené standardizace pro připojení technologií kontaktního </w:t>
      </w:r>
      <w:proofErr w:type="spellStart"/>
      <w:r w:rsidR="00AA6966" w:rsidRPr="00E061E2">
        <w:rPr>
          <w:rFonts w:ascii="Garamond" w:hAnsi="Garamond"/>
          <w:sz w:val="22"/>
          <w:szCs w:val="22"/>
        </w:rPr>
        <w:t>rychlonabíjení</w:t>
      </w:r>
      <w:proofErr w:type="spellEnd"/>
      <w:r w:rsidR="00AA6966" w:rsidRPr="00E061E2">
        <w:rPr>
          <w:rFonts w:ascii="Garamond" w:hAnsi="Garamond"/>
          <w:sz w:val="22"/>
          <w:szCs w:val="22"/>
        </w:rPr>
        <w:t>,</w:t>
      </w:r>
      <w:r w:rsidR="00D67970">
        <w:rPr>
          <w:rFonts w:ascii="Garamond" w:hAnsi="Garamond"/>
          <w:sz w:val="22"/>
          <w:szCs w:val="22"/>
        </w:rPr>
        <w:t xml:space="preserve"> </w:t>
      </w:r>
      <w:r w:rsidR="00DB6466">
        <w:rPr>
          <w:rFonts w:ascii="Garamond" w:hAnsi="Garamond"/>
          <w:sz w:val="22"/>
          <w:szCs w:val="22"/>
        </w:rPr>
        <w:t xml:space="preserve">s </w:t>
      </w:r>
      <w:r w:rsidR="00FD4FFC">
        <w:rPr>
          <w:rFonts w:ascii="Garamond" w:hAnsi="Garamond"/>
          <w:sz w:val="22"/>
          <w:szCs w:val="22"/>
        </w:rPr>
        <w:t>pantografem umístěným na nabíjecím rameni.</w:t>
      </w:r>
      <w:r w:rsidRPr="00E061E2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FEABA5A" w14:textId="77777777" w:rsidTr="0059744A">
        <w:tc>
          <w:tcPr>
            <w:tcW w:w="9495" w:type="dxa"/>
          </w:tcPr>
          <w:p w14:paraId="40A1AE15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5A04103" w14:textId="77777777"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14:paraId="6564CC7D" w14:textId="77777777" w:rsidTr="0059744A">
        <w:tc>
          <w:tcPr>
            <w:tcW w:w="9495" w:type="dxa"/>
          </w:tcPr>
          <w:p w14:paraId="2AFBD342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9E4462C" w14:textId="77777777"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9038D8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B8549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705D4B0" w14:textId="77777777" w:rsidR="00D47C2B" w:rsidRPr="00E061E2" w:rsidRDefault="00D47C2B" w:rsidP="00D47C2B">
      <w:pPr>
        <w:pStyle w:val="Zkladntext"/>
        <w:rPr>
          <w:rFonts w:ascii="Garamond" w:hAnsi="Garamond"/>
        </w:rPr>
      </w:pPr>
    </w:p>
    <w:p w14:paraId="65BD58C0" w14:textId="77777777" w:rsidR="00A34116" w:rsidRDefault="00A34116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4" w:name="_Toc28346237"/>
      <w:r>
        <w:rPr>
          <w:rFonts w:ascii="Garamond" w:hAnsi="Garamond"/>
          <w:sz w:val="22"/>
          <w:szCs w:val="22"/>
        </w:rPr>
        <w:t>napojení vozidel dodaných prodávajícím</w:t>
      </w:r>
      <w:bookmarkEnd w:id="104"/>
    </w:p>
    <w:p w14:paraId="2C029E69" w14:textId="77777777" w:rsidR="00A34116" w:rsidRDefault="00FC6BFC" w:rsidP="00A34116">
      <w:pPr>
        <w:pStyle w:val="Zkladntext"/>
      </w:pPr>
      <w:r>
        <w:t xml:space="preserve">Prodávající provede bezplatné připojení dodaných vozidel do databáze </w:t>
      </w:r>
      <w:r w:rsidR="00A6771E">
        <w:t>n</w:t>
      </w:r>
      <w:r>
        <w:t xml:space="preserve">abíjecí stanice v lokalitě </w:t>
      </w:r>
      <w:proofErr w:type="spellStart"/>
      <w:r>
        <w:t>Svinov</w:t>
      </w:r>
      <w:proofErr w:type="spellEnd"/>
      <w:r w:rsidR="00950544">
        <w:t xml:space="preserve"> na základě standardizovaných komunikačních protokolů.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950544" w:rsidRPr="00E061E2" w14:paraId="6A3DAC00" w14:textId="77777777" w:rsidTr="008E4522">
        <w:tc>
          <w:tcPr>
            <w:tcW w:w="9495" w:type="dxa"/>
          </w:tcPr>
          <w:p w14:paraId="7B83E1C1" w14:textId="77777777" w:rsidR="00950544" w:rsidRPr="00E061E2" w:rsidRDefault="00950544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D78B17C" w14:textId="77777777" w:rsidR="00950544" w:rsidRPr="00E061E2" w:rsidRDefault="00950544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950544" w:rsidRPr="00E061E2" w14:paraId="6911D40C" w14:textId="77777777" w:rsidTr="008E4522">
        <w:tc>
          <w:tcPr>
            <w:tcW w:w="9495" w:type="dxa"/>
          </w:tcPr>
          <w:p w14:paraId="5AFC608D" w14:textId="77777777" w:rsidR="00950544" w:rsidRPr="00E061E2" w:rsidRDefault="00950544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F10F849" w14:textId="77777777" w:rsidR="00950544" w:rsidRPr="00E061E2" w:rsidRDefault="00950544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6C00ADCB" w14:textId="77777777" w:rsidR="00950544" w:rsidRPr="00A34116" w:rsidRDefault="00950544" w:rsidP="00A34116">
      <w:pPr>
        <w:pStyle w:val="Zkladntext"/>
      </w:pPr>
    </w:p>
    <w:p w14:paraId="711831FD" w14:textId="77777777" w:rsidR="00354911" w:rsidRDefault="00354911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5" w:name="_Toc28346238"/>
      <w:r>
        <w:rPr>
          <w:rFonts w:ascii="Garamond" w:hAnsi="Garamond"/>
          <w:sz w:val="22"/>
          <w:szCs w:val="22"/>
        </w:rPr>
        <w:t>Napojení vozidel provozovaných Kupujícím</w:t>
      </w:r>
      <w:bookmarkEnd w:id="105"/>
    </w:p>
    <w:p w14:paraId="4842B0D1" w14:textId="77777777" w:rsidR="00354911" w:rsidRDefault="00354911" w:rsidP="00354911">
      <w:pPr>
        <w:pStyle w:val="Zkladntext"/>
      </w:pPr>
      <w:r>
        <w:t>Prodáv</w:t>
      </w:r>
      <w:r w:rsidR="00AC4E03">
        <w:t xml:space="preserve">ající provede bezplatné připojení </w:t>
      </w:r>
      <w:r w:rsidR="002C0B66">
        <w:t xml:space="preserve">2 ks </w:t>
      </w:r>
      <w:r w:rsidR="00AC4E03">
        <w:t xml:space="preserve">provozovaných vozidel </w:t>
      </w:r>
      <w:r w:rsidR="002C0B66">
        <w:t xml:space="preserve">Kupujícího </w:t>
      </w:r>
      <w:r w:rsidR="00950544">
        <w:t>do databáze</w:t>
      </w:r>
      <w:r w:rsidR="00AC4E03">
        <w:t xml:space="preserve"> pro</w:t>
      </w:r>
      <w:r w:rsidR="00F916A7">
        <w:t xml:space="preserve"> zajištění dobíjení</w:t>
      </w:r>
      <w:r w:rsidR="0035792F">
        <w:t xml:space="preserve"> trakčních akumulátorů na</w:t>
      </w:r>
      <w:r w:rsidR="00AC4E03">
        <w:t xml:space="preserve"> Nabíjecí</w:t>
      </w:r>
      <w:r w:rsidR="0035792F">
        <w:t>ch</w:t>
      </w:r>
      <w:r w:rsidR="00AC4E03">
        <w:t xml:space="preserve"> stanic</w:t>
      </w:r>
      <w:r w:rsidR="0035792F">
        <w:t>ích</w:t>
      </w:r>
      <w:r w:rsidR="00AC4E03">
        <w:t xml:space="preserve"> dodan</w:t>
      </w:r>
      <w:r w:rsidR="0035792F">
        <w:t>ých</w:t>
      </w:r>
      <w:r w:rsidR="00AC4E03">
        <w:t xml:space="preserve"> do lokality Valchařská a Hranečník</w:t>
      </w:r>
      <w:r w:rsidR="007E3A9A">
        <w:t xml:space="preserve"> na základě používaných standardizovaných protokolů, které Kupující používá ke komunikaci </w:t>
      </w:r>
      <w:r w:rsidR="00A34116">
        <w:t xml:space="preserve">u </w:t>
      </w:r>
      <w:r w:rsidR="00771F60">
        <w:t xml:space="preserve">vlastnící </w:t>
      </w:r>
      <w:r w:rsidR="00A34116">
        <w:t xml:space="preserve">nabíjecí stanice v lokalitě </w:t>
      </w:r>
      <w:proofErr w:type="spellStart"/>
      <w:r w:rsidR="00A34116">
        <w:t>Svinov</w:t>
      </w:r>
      <w:proofErr w:type="spellEnd"/>
      <w:r w:rsidR="00A34116">
        <w:t>.</w:t>
      </w:r>
      <w:r w:rsidR="00771F60">
        <w:t xml:space="preserve"> Parametry nabíjecí stanice </w:t>
      </w:r>
      <w:proofErr w:type="spellStart"/>
      <w:r w:rsidR="00771F60">
        <w:t>Svinov</w:t>
      </w:r>
      <w:proofErr w:type="spellEnd"/>
      <w:r w:rsidR="00771F60">
        <w:t xml:space="preserve"> jsou uvedeny v příloze č. 1 – Technická specifikace </w:t>
      </w:r>
      <w:proofErr w:type="spellStart"/>
      <w:r w:rsidR="00771F60">
        <w:t>elektrobusu</w:t>
      </w:r>
      <w:proofErr w:type="spellEnd"/>
      <w:r w:rsidR="00771F60">
        <w:t xml:space="preserve"> bod </w:t>
      </w:r>
      <w:proofErr w:type="gramStart"/>
      <w:r w:rsidR="00771F60">
        <w:t>1.8</w:t>
      </w:r>
      <w:proofErr w:type="gramEnd"/>
      <w:r w:rsidR="00771F60">
        <w:t>.  NABÍJECÍ STANICE KUPUJÍCÍHO.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34116" w:rsidRPr="00E061E2" w14:paraId="00AC9007" w14:textId="77777777" w:rsidTr="008E4522">
        <w:tc>
          <w:tcPr>
            <w:tcW w:w="9495" w:type="dxa"/>
          </w:tcPr>
          <w:p w14:paraId="41863025" w14:textId="77777777" w:rsidR="00A34116" w:rsidRPr="00E061E2" w:rsidRDefault="00A34116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3F1DCB3" w14:textId="77777777" w:rsidR="00A34116" w:rsidRPr="00E061E2" w:rsidRDefault="00A34116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A34116" w:rsidRPr="00E061E2" w14:paraId="12C6BBA0" w14:textId="77777777" w:rsidTr="008E4522">
        <w:tc>
          <w:tcPr>
            <w:tcW w:w="9495" w:type="dxa"/>
          </w:tcPr>
          <w:p w14:paraId="771E1D94" w14:textId="77777777" w:rsidR="00A34116" w:rsidRPr="00E061E2" w:rsidRDefault="00A34116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61AA15" w14:textId="77777777" w:rsidR="00A34116" w:rsidRPr="00E061E2" w:rsidRDefault="00A34116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6D18B45A" w14:textId="77777777" w:rsidR="00A34116" w:rsidRDefault="00A34116" w:rsidP="00354911">
      <w:pPr>
        <w:pStyle w:val="Zkladntext"/>
      </w:pPr>
    </w:p>
    <w:p w14:paraId="67CBC89E" w14:textId="77777777" w:rsidR="00A34116" w:rsidRPr="00354911" w:rsidRDefault="00A34116" w:rsidP="00354911">
      <w:pPr>
        <w:pStyle w:val="Zkladntext"/>
      </w:pPr>
    </w:p>
    <w:p w14:paraId="0FDC5335" w14:textId="77777777" w:rsidR="00754D95" w:rsidRDefault="001B0859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6" w:name="_Toc28346239"/>
      <w:r w:rsidRPr="00E061E2">
        <w:rPr>
          <w:rFonts w:ascii="Garamond" w:hAnsi="Garamond"/>
          <w:sz w:val="22"/>
          <w:szCs w:val="22"/>
        </w:rPr>
        <w:t>nouzové odpojení</w:t>
      </w:r>
      <w:bookmarkEnd w:id="106"/>
    </w:p>
    <w:p w14:paraId="1270CAC2" w14:textId="77777777" w:rsidR="00354911" w:rsidRPr="00354911" w:rsidRDefault="00354911" w:rsidP="00354911">
      <w:pPr>
        <w:pStyle w:val="Zkladntext"/>
      </w:pPr>
    </w:p>
    <w:p w14:paraId="0C1F384A" w14:textId="77777777" w:rsidR="007D0ED1" w:rsidRPr="00E061E2" w:rsidRDefault="00F72BBE" w:rsidP="0013622D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Pr="00E061E2">
        <w:rPr>
          <w:rFonts w:ascii="Garamond" w:hAnsi="Garamond"/>
          <w:sz w:val="22"/>
          <w:szCs w:val="22"/>
        </w:rPr>
        <w:t>bude vybaven</w:t>
      </w:r>
      <w:r w:rsidR="004637DE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technologií, která </w:t>
      </w:r>
      <w:r w:rsidR="00AE036D" w:rsidRPr="00E061E2">
        <w:rPr>
          <w:rFonts w:ascii="Garamond" w:hAnsi="Garamond"/>
          <w:sz w:val="22"/>
          <w:szCs w:val="22"/>
        </w:rPr>
        <w:t>umožní</w:t>
      </w:r>
      <w:r w:rsidRPr="00E061E2">
        <w:rPr>
          <w:rFonts w:ascii="Garamond" w:hAnsi="Garamond"/>
          <w:sz w:val="22"/>
          <w:szCs w:val="22"/>
        </w:rPr>
        <w:t xml:space="preserve"> jednoduché nouzové odpojení vozidla při výpadku elektrického proudu</w:t>
      </w:r>
      <w:r w:rsidR="00FD739A" w:rsidRPr="00E061E2">
        <w:rPr>
          <w:rFonts w:ascii="Garamond" w:hAnsi="Garamond"/>
          <w:sz w:val="22"/>
          <w:szCs w:val="22"/>
        </w:rPr>
        <w:t xml:space="preserve"> a umožní odjezd vozidla od Nabíjecí stanice</w:t>
      </w:r>
      <w:r w:rsidRPr="00E061E2">
        <w:rPr>
          <w:rFonts w:ascii="Garamond" w:hAnsi="Garamond"/>
          <w:sz w:val="22"/>
          <w:szCs w:val="22"/>
        </w:rPr>
        <w:t>.</w:t>
      </w:r>
    </w:p>
    <w:p w14:paraId="24BF311F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C4E7F58" w14:textId="77777777" w:rsidTr="0059744A">
        <w:tc>
          <w:tcPr>
            <w:tcW w:w="9495" w:type="dxa"/>
          </w:tcPr>
          <w:p w14:paraId="55CC3B9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717EF92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6F2C01A8" w14:textId="77777777" w:rsidTr="0059744A">
        <w:tc>
          <w:tcPr>
            <w:tcW w:w="9495" w:type="dxa"/>
          </w:tcPr>
          <w:p w14:paraId="3A781B80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CC3D0BF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064874CF" w14:textId="77777777" w:rsidR="00570929" w:rsidRPr="00E061E2" w:rsidRDefault="00570929" w:rsidP="00243F7B">
      <w:pPr>
        <w:pStyle w:val="Zkladntext"/>
        <w:rPr>
          <w:rFonts w:ascii="Garamond" w:hAnsi="Garamond"/>
          <w:sz w:val="22"/>
          <w:szCs w:val="22"/>
        </w:rPr>
      </w:pPr>
    </w:p>
    <w:p w14:paraId="24B5D688" w14:textId="77777777" w:rsidR="00A4796E" w:rsidRDefault="00A4796E" w:rsidP="004253D2">
      <w:pPr>
        <w:pStyle w:val="Zkladntext"/>
        <w:rPr>
          <w:rFonts w:ascii="Garamond" w:hAnsi="Garamond"/>
        </w:rPr>
      </w:pPr>
    </w:p>
    <w:p w14:paraId="6EF3F51F" w14:textId="77777777" w:rsidR="00E061E2" w:rsidRDefault="00E061E2" w:rsidP="00E061E2">
      <w:pPr>
        <w:pStyle w:val="Zkladntext"/>
      </w:pPr>
    </w:p>
    <w:p w14:paraId="200F9EAC" w14:textId="77777777" w:rsidR="00E061E2" w:rsidRPr="00E061E2" w:rsidRDefault="00E061E2" w:rsidP="00E061E2">
      <w:pPr>
        <w:pStyle w:val="Zkladntext"/>
      </w:pPr>
    </w:p>
    <w:p w14:paraId="1247026E" w14:textId="77777777" w:rsidR="00215495" w:rsidRPr="00C075DA" w:rsidRDefault="00215495" w:rsidP="00215495">
      <w:pPr>
        <w:pStyle w:val="CZodstavec"/>
        <w:keepNext/>
        <w:keepLines/>
        <w:numPr>
          <w:ilvl w:val="0"/>
          <w:numId w:val="0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075DA">
        <w:rPr>
          <w:rFonts w:ascii="Garamond" w:hAnsi="Garamond"/>
          <w:sz w:val="22"/>
          <w:szCs w:val="22"/>
        </w:rPr>
        <w:t>V souladu s </w:t>
      </w:r>
      <w:proofErr w:type="spellStart"/>
      <w:r w:rsidRPr="00C075DA">
        <w:rPr>
          <w:rFonts w:ascii="Garamond" w:hAnsi="Garamond"/>
          <w:sz w:val="22"/>
          <w:szCs w:val="22"/>
        </w:rPr>
        <w:t>ust</w:t>
      </w:r>
      <w:proofErr w:type="spellEnd"/>
      <w:r w:rsidRPr="00C075DA">
        <w:rPr>
          <w:rFonts w:ascii="Garamond" w:hAnsi="Garamond"/>
          <w:sz w:val="22"/>
          <w:szCs w:val="22"/>
        </w:rPr>
        <w:t xml:space="preserve">. § 93 odst. 1 ZZVZ Zadavatel uvádí, že </w:t>
      </w:r>
      <w:proofErr w:type="spellStart"/>
      <w:r w:rsidR="00A6771E">
        <w:rPr>
          <w:rFonts w:ascii="Garamond" w:hAnsi="Garamond"/>
          <w:sz w:val="22"/>
          <w:szCs w:val="22"/>
        </w:rPr>
        <w:t>J</w:t>
      </w:r>
      <w:r w:rsidRPr="00C075DA">
        <w:rPr>
          <w:rFonts w:ascii="Garamond" w:hAnsi="Garamond"/>
          <w:sz w:val="22"/>
          <w:szCs w:val="22"/>
        </w:rPr>
        <w:t>ednočlánkové</w:t>
      </w:r>
      <w:proofErr w:type="spellEnd"/>
      <w:r w:rsidRPr="00C075DA">
        <w:rPr>
          <w:rFonts w:ascii="Garamond" w:hAnsi="Garamond"/>
          <w:sz w:val="22"/>
          <w:szCs w:val="22"/>
        </w:rPr>
        <w:t xml:space="preserve"> </w:t>
      </w:r>
      <w:proofErr w:type="spellStart"/>
      <w:r w:rsidRPr="00E33500">
        <w:rPr>
          <w:rFonts w:ascii="Garamond" w:hAnsi="Garamond" w:cs="Arial"/>
          <w:bCs/>
          <w:color w:val="000000"/>
          <w:sz w:val="22"/>
          <w:szCs w:val="22"/>
        </w:rPr>
        <w:t>elektrobusy</w:t>
      </w:r>
      <w:proofErr w:type="spellEnd"/>
      <w:r w:rsidRPr="00E33500">
        <w:rPr>
          <w:rFonts w:ascii="Garamond" w:hAnsi="Garamond" w:cs="Arial"/>
          <w:bCs/>
          <w:color w:val="000000"/>
          <w:sz w:val="22"/>
          <w:szCs w:val="22"/>
        </w:rPr>
        <w:t xml:space="preserve"> jsou požadovány v nízkopodlažní úpravě s nájezdovou plošinou a vyčleněnými dvěma místy pro invalidní vozík. </w:t>
      </w:r>
      <w:r w:rsidRPr="00C075DA">
        <w:rPr>
          <w:rFonts w:ascii="Garamond" w:hAnsi="Garamond" w:cs="Arial"/>
          <w:bCs/>
          <w:color w:val="000000"/>
          <w:sz w:val="22"/>
          <w:szCs w:val="22"/>
        </w:rPr>
        <w:t>Tato v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>ozidla budou vybavena informačním systémem pro slabozraké a nevidomé. Realizace nabíjecí stanice bude provedena mimo jiné v souladu s vyhláškou č. 398/2009 Sb., o obecných technických požadavcích zabezpečujících bezbariérové užívání staveb.</w:t>
      </w:r>
      <w:r w:rsidRPr="00C075DA">
        <w:rPr>
          <w:rFonts w:ascii="Garamond" w:hAnsi="Garamond"/>
          <w:sz w:val="22"/>
          <w:szCs w:val="22"/>
        </w:rPr>
        <w:t xml:space="preserve"> </w:t>
      </w:r>
    </w:p>
    <w:p w14:paraId="4934F68D" w14:textId="77777777"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2"/>
        </w:rPr>
      </w:pPr>
      <w:r w:rsidRPr="00E061E2">
        <w:rPr>
          <w:rFonts w:ascii="Garamond" w:hAnsi="Garamond"/>
          <w:i/>
          <w:sz w:val="22"/>
          <w:szCs w:val="22"/>
        </w:rPr>
        <w:t xml:space="preserve">Pokud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 xml:space="preserve">upující v kdekoli v zadávací dokumentaci (zejm. technické specifikaci) hovoří o nějakém komponentu </w:t>
      </w:r>
      <w:proofErr w:type="spellStart"/>
      <w:r w:rsidR="0091022E">
        <w:rPr>
          <w:rFonts w:ascii="Garamond" w:hAnsi="Garamond"/>
          <w:i/>
          <w:sz w:val="22"/>
          <w:szCs w:val="22"/>
        </w:rPr>
        <w:t>Jednočlánkového</w:t>
      </w:r>
      <w:proofErr w:type="spellEnd"/>
      <w:r w:rsidR="0091022E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061E2">
        <w:rPr>
          <w:rFonts w:ascii="Garamond" w:hAnsi="Garamond"/>
          <w:i/>
          <w:sz w:val="22"/>
          <w:szCs w:val="22"/>
        </w:rPr>
        <w:t>elektrobusu</w:t>
      </w:r>
      <w:proofErr w:type="spellEnd"/>
      <w:r w:rsidRPr="00E061E2">
        <w:rPr>
          <w:rFonts w:ascii="Garamond" w:hAnsi="Garamond"/>
          <w:i/>
          <w:sz w:val="22"/>
          <w:szCs w:val="22"/>
        </w:rPr>
        <w:t xml:space="preserve"> nebo nabíjecí stanice či jeho součástce s uvedením názvu konkrétního výrobku či výrobce, myslí tím pouze výrobek daného typu. Kupující výslovně připouští použití jiných, kvalitativně a technicky obdobných řešení. </w:t>
      </w:r>
    </w:p>
    <w:p w14:paraId="0FE348BB" w14:textId="77777777"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</w:rPr>
      </w:pPr>
      <w:r w:rsidRPr="00E061E2">
        <w:rPr>
          <w:rFonts w:ascii="Garamond" w:hAnsi="Garamond"/>
          <w:i/>
          <w:sz w:val="22"/>
          <w:szCs w:val="22"/>
        </w:rPr>
        <w:t xml:space="preserve">Pokud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 xml:space="preserve">upující kdekoliv v zadávací dokumentaci hovoří o tom, že nějaký komponent, součástku či řešení (dále jen „řešení“) „upřednostňuje“, podává tímto </w:t>
      </w:r>
      <w:r w:rsidR="004A7549">
        <w:rPr>
          <w:rFonts w:ascii="Garamond" w:hAnsi="Garamond"/>
          <w:i/>
          <w:sz w:val="22"/>
          <w:szCs w:val="22"/>
        </w:rPr>
        <w:t>P</w:t>
      </w:r>
      <w:r w:rsidRPr="00E061E2">
        <w:rPr>
          <w:rFonts w:ascii="Garamond" w:hAnsi="Garamond"/>
          <w:i/>
          <w:sz w:val="22"/>
          <w:szCs w:val="22"/>
        </w:rPr>
        <w:t xml:space="preserve">rodávajícím pouze informaci o tom, že toto řešení považuje pro něj za nejvhodnější. Pokud bude použito jiné, kvalitativně a technicky obdobné řešení, bude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>upujícím plně akceptováno a v žádném případě toto nebude mít vliv na hodnocení podané nabídky.</w:t>
      </w:r>
    </w:p>
    <w:p w14:paraId="1D69E8AE" w14:textId="77777777"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14:paraId="03101E47" w14:textId="77777777"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14:paraId="1C662CB6" w14:textId="77777777" w:rsidR="00AE3A1D" w:rsidRPr="007635BF" w:rsidRDefault="00AE3A1D" w:rsidP="00AE3A1D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4"/>
        </w:rPr>
      </w:pPr>
      <w:r w:rsidRPr="007635BF">
        <w:rPr>
          <w:rFonts w:ascii="Garamond" w:hAnsi="Garamond"/>
          <w:i/>
          <w:sz w:val="22"/>
          <w:szCs w:val="24"/>
        </w:rPr>
        <w:t>Návod k vyplnění:</w:t>
      </w:r>
    </w:p>
    <w:p w14:paraId="16CE0E53" w14:textId="77777777" w:rsidR="00AE3A1D" w:rsidRPr="00996581" w:rsidRDefault="00AE3A1D" w:rsidP="00AE3A1D">
      <w:pPr>
        <w:pStyle w:val="Zkladntext"/>
        <w:pBdr>
          <w:bottom w:val="single" w:sz="6" w:space="6" w:color="auto"/>
        </w:pBdr>
        <w:rPr>
          <w:rFonts w:ascii="Garamond" w:hAnsi="Garamond"/>
          <w:szCs w:val="22"/>
        </w:rPr>
      </w:pPr>
      <w:r w:rsidRPr="00996581">
        <w:rPr>
          <w:rFonts w:ascii="Garamond" w:hAnsi="Garamond"/>
          <w:i/>
          <w:sz w:val="22"/>
          <w:szCs w:val="24"/>
        </w:rPr>
        <w:t xml:space="preserve">Účastník uvede ANO v případě, že splňuje daný požadavek (celý text uveden nad jednotlivou tabulkou). Je-li v textu uvedeno rozmezí (min – </w:t>
      </w:r>
      <w:proofErr w:type="spellStart"/>
      <w:r w:rsidRPr="00996581">
        <w:rPr>
          <w:rFonts w:ascii="Garamond" w:hAnsi="Garamond"/>
          <w:i/>
          <w:sz w:val="22"/>
          <w:szCs w:val="24"/>
        </w:rPr>
        <w:t>max</w:t>
      </w:r>
      <w:proofErr w:type="spellEnd"/>
      <w:r w:rsidRPr="00996581">
        <w:rPr>
          <w:rFonts w:ascii="Garamond" w:hAnsi="Garamond"/>
          <w:i/>
          <w:sz w:val="22"/>
          <w:szCs w:val="24"/>
        </w:rPr>
        <w:t>), může účastník do řádku „Doplňující popis“ uvést konkrétní hodnotu parametru.</w:t>
      </w:r>
      <w:r w:rsidRPr="00996581">
        <w:rPr>
          <w:bCs/>
          <w:sz w:val="22"/>
          <w:szCs w:val="24"/>
        </w:rPr>
        <w:t xml:space="preserve"> </w:t>
      </w:r>
      <w:r w:rsidRPr="00996581">
        <w:rPr>
          <w:rFonts w:ascii="Garamond" w:hAnsi="Garamond"/>
          <w:i/>
          <w:sz w:val="22"/>
          <w:szCs w:val="24"/>
        </w:rPr>
        <w:t>Účastník uvede NE v případě, že nesplňuje daný požadavek a současně uvede do řádku „Doplňující popis“ popis jeho řešení. Zadavatel navrhnuté řešení účastníkem bude akceptovat v případě, že se bude jednat o kvalitativně lepší technické řešení. Uvedením NE bez navržení kvalitativně lepšího technického řešení uvedeného do pole „Doplňující popis“, bude považováno za nesplnění zadávacích podmínek zadavatele. Zadavatel pro vyloučení pochybností uvádí, je-li někde uvedena maximální hodnota, účastník nesmí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vyšší hodnotu než je uvedena, je-li někde uvedena minimální hodnota,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nižší hodnotu než je uvedena, je-li uvedena hodnota v rozmezí (min – </w:t>
      </w:r>
      <w:proofErr w:type="spellStart"/>
      <w:r w:rsidRPr="00996581">
        <w:rPr>
          <w:rFonts w:ascii="Garamond" w:hAnsi="Garamond"/>
          <w:i/>
          <w:sz w:val="22"/>
          <w:szCs w:val="24"/>
        </w:rPr>
        <w:t>max</w:t>
      </w:r>
      <w:proofErr w:type="spellEnd"/>
      <w:r w:rsidRPr="00996581">
        <w:rPr>
          <w:rFonts w:ascii="Garamond" w:hAnsi="Garamond"/>
          <w:i/>
          <w:sz w:val="22"/>
          <w:szCs w:val="24"/>
        </w:rPr>
        <w:t>)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hodnotu mimo toto rozmezí.</w:t>
      </w:r>
    </w:p>
    <w:p w14:paraId="7A084636" w14:textId="77777777" w:rsidR="00346717" w:rsidRPr="00E061E2" w:rsidRDefault="00346717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sectPr w:rsidR="00346717" w:rsidRPr="00E061E2" w:rsidSect="00DA23CC">
      <w:headerReference w:type="default" r:id="rId12"/>
      <w:footerReference w:type="default" r:id="rId13"/>
      <w:pgSz w:w="11907" w:h="16840" w:code="9"/>
      <w:pgMar w:top="1418" w:right="1134" w:bottom="1418" w:left="1418" w:header="708" w:footer="708" w:gutter="0"/>
      <w:paperSrc w:first="4" w:other="4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1BF20" w14:textId="77777777" w:rsidR="000B5958" w:rsidRDefault="000B5958">
      <w:r>
        <w:separator/>
      </w:r>
    </w:p>
  </w:endnote>
  <w:endnote w:type="continuationSeparator" w:id="0">
    <w:p w14:paraId="74B86CB3" w14:textId="77777777" w:rsidR="000B5958" w:rsidRDefault="000B5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0829"/>
      <w:docPartObj>
        <w:docPartGallery w:val="Page Numbers (Bottom of Page)"/>
        <w:docPartUnique/>
      </w:docPartObj>
    </w:sdtPr>
    <w:sdtEndPr/>
    <w:sdtContent>
      <w:p w14:paraId="717EEEF8" w14:textId="685BF472" w:rsidR="00774B3A" w:rsidRDefault="00774B3A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1E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DA2A278" w14:textId="77777777" w:rsidR="00774B3A" w:rsidRDefault="00774B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50E6" w14:textId="77777777" w:rsidR="000B5958" w:rsidRDefault="000B5958">
      <w:r>
        <w:separator/>
      </w:r>
    </w:p>
  </w:footnote>
  <w:footnote w:type="continuationSeparator" w:id="0">
    <w:p w14:paraId="4632CBB0" w14:textId="77777777" w:rsidR="000B5958" w:rsidRDefault="000B5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6B185" w14:textId="43F67415" w:rsidR="00774B3A" w:rsidRPr="00DD66F0" w:rsidRDefault="00774B3A" w:rsidP="001F0209">
    <w:pPr>
      <w:pStyle w:val="Zhlav"/>
      <w:rPr>
        <w:rFonts w:asciiTheme="minorHAnsi" w:hAnsiTheme="minorHAnsi" w:cstheme="minorHAnsi"/>
        <w:i/>
        <w:sz w:val="22"/>
        <w:szCs w:val="22"/>
      </w:rPr>
    </w:pPr>
    <w:r w:rsidRPr="00DD66F0">
      <w:rPr>
        <w:rFonts w:asciiTheme="minorHAnsi" w:hAnsiTheme="minorHAnsi" w:cstheme="minorHAnsi"/>
        <w:i/>
        <w:noProof/>
        <w:sz w:val="22"/>
        <w:szCs w:val="22"/>
      </w:rPr>
      <w:t>P</w:t>
    </w:r>
    <w:r w:rsidR="00DD66F0" w:rsidRPr="00DD66F0">
      <w:rPr>
        <w:rFonts w:asciiTheme="minorHAnsi" w:hAnsiTheme="minorHAnsi" w:cstheme="minorHAnsi"/>
        <w:i/>
        <w:noProof/>
        <w:sz w:val="22"/>
        <w:szCs w:val="22"/>
      </w:rPr>
      <w:t>ř</w:t>
    </w:r>
    <w:r w:rsidRPr="00DD66F0">
      <w:rPr>
        <w:rFonts w:asciiTheme="minorHAnsi" w:hAnsiTheme="minorHAnsi" w:cstheme="minorHAnsi"/>
        <w:i/>
        <w:noProof/>
        <w:sz w:val="22"/>
        <w:szCs w:val="22"/>
      </w:rPr>
      <w:t xml:space="preserve">íloha č. 3 Kupní smlouvy – Technická specifikace </w:t>
    </w:r>
    <w:r w:rsidR="00A92886" w:rsidRPr="00DD66F0">
      <w:rPr>
        <w:rFonts w:asciiTheme="minorHAnsi" w:hAnsiTheme="minorHAnsi" w:cstheme="minorHAnsi"/>
        <w:i/>
        <w:noProof/>
        <w:sz w:val="22"/>
        <w:szCs w:val="22"/>
      </w:rPr>
      <w:t>N</w:t>
    </w:r>
    <w:r w:rsidRPr="00DD66F0">
      <w:rPr>
        <w:rFonts w:asciiTheme="minorHAnsi" w:hAnsiTheme="minorHAnsi" w:cstheme="minorHAnsi"/>
        <w:i/>
        <w:noProof/>
        <w:sz w:val="22"/>
        <w:szCs w:val="22"/>
      </w:rPr>
      <w:t>abíjecích stanic</w:t>
    </w:r>
  </w:p>
  <w:p w14:paraId="6FE525DD" w14:textId="77777777" w:rsidR="00774B3A" w:rsidRDefault="00774B3A">
    <w:pPr>
      <w:pStyle w:val="Zhlav"/>
    </w:pPr>
    <w:r>
      <w:tab/>
    </w:r>
    <w:r w:rsidRPr="001F0209">
      <w:rPr>
        <w:noProof/>
      </w:rPr>
      <w:drawing>
        <wp:inline distT="0" distB="0" distL="0" distR="0" wp14:anchorId="55DED2F7" wp14:editId="60502672">
          <wp:extent cx="4897695" cy="787179"/>
          <wp:effectExtent l="19050" t="0" r="0" b="0"/>
          <wp:docPr id="5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7700" cy="78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7D8ED44"/>
    <w:lvl w:ilvl="0">
      <w:start w:val="1"/>
      <w:numFmt w:val="bullet"/>
      <w:pStyle w:val="Nadpis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D083D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3" w15:restartNumberingAfterBreak="0">
    <w:nsid w:val="01BB0461"/>
    <w:multiLevelType w:val="hybridMultilevel"/>
    <w:tmpl w:val="746CC762"/>
    <w:lvl w:ilvl="0" w:tplc="B2D2B95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5" w:hanging="360"/>
      </w:pPr>
    </w:lvl>
    <w:lvl w:ilvl="2" w:tplc="0405001B" w:tentative="1">
      <w:start w:val="1"/>
      <w:numFmt w:val="lowerRoman"/>
      <w:lvlText w:val="%3."/>
      <w:lvlJc w:val="right"/>
      <w:pPr>
        <w:ind w:left="3015" w:hanging="180"/>
      </w:pPr>
    </w:lvl>
    <w:lvl w:ilvl="3" w:tplc="0405000F" w:tentative="1">
      <w:start w:val="1"/>
      <w:numFmt w:val="decimal"/>
      <w:lvlText w:val="%4."/>
      <w:lvlJc w:val="left"/>
      <w:pPr>
        <w:ind w:left="3735" w:hanging="360"/>
      </w:pPr>
    </w:lvl>
    <w:lvl w:ilvl="4" w:tplc="04050019" w:tentative="1">
      <w:start w:val="1"/>
      <w:numFmt w:val="lowerLetter"/>
      <w:lvlText w:val="%5."/>
      <w:lvlJc w:val="left"/>
      <w:pPr>
        <w:ind w:left="4455" w:hanging="360"/>
      </w:pPr>
    </w:lvl>
    <w:lvl w:ilvl="5" w:tplc="0405001B" w:tentative="1">
      <w:start w:val="1"/>
      <w:numFmt w:val="lowerRoman"/>
      <w:lvlText w:val="%6."/>
      <w:lvlJc w:val="right"/>
      <w:pPr>
        <w:ind w:left="5175" w:hanging="180"/>
      </w:pPr>
    </w:lvl>
    <w:lvl w:ilvl="6" w:tplc="0405000F" w:tentative="1">
      <w:start w:val="1"/>
      <w:numFmt w:val="decimal"/>
      <w:lvlText w:val="%7."/>
      <w:lvlJc w:val="left"/>
      <w:pPr>
        <w:ind w:left="5895" w:hanging="360"/>
      </w:pPr>
    </w:lvl>
    <w:lvl w:ilvl="7" w:tplc="04050019" w:tentative="1">
      <w:start w:val="1"/>
      <w:numFmt w:val="lowerLetter"/>
      <w:lvlText w:val="%8."/>
      <w:lvlJc w:val="left"/>
      <w:pPr>
        <w:ind w:left="6615" w:hanging="360"/>
      </w:pPr>
    </w:lvl>
    <w:lvl w:ilvl="8" w:tplc="040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 w15:restartNumberingAfterBreak="0">
    <w:nsid w:val="02647207"/>
    <w:multiLevelType w:val="hybridMultilevel"/>
    <w:tmpl w:val="90129BF4"/>
    <w:lvl w:ilvl="0" w:tplc="219EED70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86952"/>
    <w:multiLevelType w:val="hybridMultilevel"/>
    <w:tmpl w:val="7B0E4CFA"/>
    <w:lvl w:ilvl="0" w:tplc="B68EE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F5AEE"/>
    <w:multiLevelType w:val="singleLevel"/>
    <w:tmpl w:val="D362DF2C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7" w15:restartNumberingAfterBreak="0">
    <w:nsid w:val="08AB2865"/>
    <w:multiLevelType w:val="hybridMultilevel"/>
    <w:tmpl w:val="ACD6120A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08D21479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9" w15:restartNumberingAfterBreak="0">
    <w:nsid w:val="0EAB5E1F"/>
    <w:multiLevelType w:val="hybridMultilevel"/>
    <w:tmpl w:val="A47A6F32"/>
    <w:lvl w:ilvl="0" w:tplc="233E7D44">
      <w:start w:val="1"/>
      <w:numFmt w:val="bullet"/>
      <w:lvlText w:val="-"/>
      <w:lvlJc w:val="left"/>
      <w:pPr>
        <w:ind w:left="1287" w:hanging="360"/>
      </w:pPr>
      <w:rPr>
        <w:rFonts w:ascii="font100" w:hAnsi="font100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0F487A"/>
    <w:multiLevelType w:val="hybridMultilevel"/>
    <w:tmpl w:val="5B2C269C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6943567"/>
    <w:multiLevelType w:val="hybridMultilevel"/>
    <w:tmpl w:val="BC80F1C4"/>
    <w:lvl w:ilvl="0" w:tplc="241CA18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410AC6"/>
    <w:multiLevelType w:val="hybridMultilevel"/>
    <w:tmpl w:val="0FF698C4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A5E1A56"/>
    <w:multiLevelType w:val="hybridMultilevel"/>
    <w:tmpl w:val="F2B0CD82"/>
    <w:lvl w:ilvl="0" w:tplc="241CA18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A150D"/>
    <w:multiLevelType w:val="hybridMultilevel"/>
    <w:tmpl w:val="E514B5BE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6395C3A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E20986"/>
    <w:multiLevelType w:val="hybridMultilevel"/>
    <w:tmpl w:val="0890E1CE"/>
    <w:lvl w:ilvl="0" w:tplc="04050005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  <w:lvl w:ilvl="1" w:tplc="040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0191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E216A"/>
    <w:multiLevelType w:val="multilevel"/>
    <w:tmpl w:val="3926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4761F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3C7C1B88"/>
    <w:multiLevelType w:val="hybridMultilevel"/>
    <w:tmpl w:val="EC260AA6"/>
    <w:lvl w:ilvl="0" w:tplc="D5EC798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95DA3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CA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2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CF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2C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0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F66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931DA4"/>
    <w:multiLevelType w:val="hybridMultilevel"/>
    <w:tmpl w:val="8D602186"/>
    <w:lvl w:ilvl="0" w:tplc="3A369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DAFE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06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E7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65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83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0E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0B4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851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6535D"/>
    <w:multiLevelType w:val="hybridMultilevel"/>
    <w:tmpl w:val="AC362B1A"/>
    <w:lvl w:ilvl="0" w:tplc="33E65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1AA1DA" w:tentative="1">
      <w:start w:val="1"/>
      <w:numFmt w:val="lowerLetter"/>
      <w:lvlText w:val="%2."/>
      <w:lvlJc w:val="left"/>
      <w:pPr>
        <w:ind w:left="1440" w:hanging="360"/>
      </w:pPr>
    </w:lvl>
    <w:lvl w:ilvl="2" w:tplc="9938A2C0" w:tentative="1">
      <w:start w:val="1"/>
      <w:numFmt w:val="lowerRoman"/>
      <w:lvlText w:val="%3."/>
      <w:lvlJc w:val="right"/>
      <w:pPr>
        <w:ind w:left="2160" w:hanging="180"/>
      </w:pPr>
    </w:lvl>
    <w:lvl w:ilvl="3" w:tplc="2758D928" w:tentative="1">
      <w:start w:val="1"/>
      <w:numFmt w:val="decimal"/>
      <w:lvlText w:val="%4."/>
      <w:lvlJc w:val="left"/>
      <w:pPr>
        <w:ind w:left="2880" w:hanging="360"/>
      </w:pPr>
    </w:lvl>
    <w:lvl w:ilvl="4" w:tplc="73CE42C8" w:tentative="1">
      <w:start w:val="1"/>
      <w:numFmt w:val="lowerLetter"/>
      <w:lvlText w:val="%5."/>
      <w:lvlJc w:val="left"/>
      <w:pPr>
        <w:ind w:left="3600" w:hanging="360"/>
      </w:pPr>
    </w:lvl>
    <w:lvl w:ilvl="5" w:tplc="77406F82" w:tentative="1">
      <w:start w:val="1"/>
      <w:numFmt w:val="lowerRoman"/>
      <w:lvlText w:val="%6."/>
      <w:lvlJc w:val="right"/>
      <w:pPr>
        <w:ind w:left="4320" w:hanging="180"/>
      </w:pPr>
    </w:lvl>
    <w:lvl w:ilvl="6" w:tplc="6B4EEC1C" w:tentative="1">
      <w:start w:val="1"/>
      <w:numFmt w:val="decimal"/>
      <w:lvlText w:val="%7."/>
      <w:lvlJc w:val="left"/>
      <w:pPr>
        <w:ind w:left="5040" w:hanging="360"/>
      </w:pPr>
    </w:lvl>
    <w:lvl w:ilvl="7" w:tplc="85FA368C" w:tentative="1">
      <w:start w:val="1"/>
      <w:numFmt w:val="lowerLetter"/>
      <w:lvlText w:val="%8."/>
      <w:lvlJc w:val="left"/>
      <w:pPr>
        <w:ind w:left="5760" w:hanging="360"/>
      </w:pPr>
    </w:lvl>
    <w:lvl w:ilvl="8" w:tplc="0224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6719A"/>
    <w:multiLevelType w:val="hybridMultilevel"/>
    <w:tmpl w:val="06A08FE6"/>
    <w:lvl w:ilvl="0" w:tplc="34586218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CF241158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AF2A7BDA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DB84E618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EAE2892C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F51E4894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EDC42DC2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DED2C566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5C5CB862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42836DFA"/>
    <w:multiLevelType w:val="hybridMultilevel"/>
    <w:tmpl w:val="E0B2CBE0"/>
    <w:lvl w:ilvl="0" w:tplc="4D44B16C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8BD4F29"/>
    <w:multiLevelType w:val="hybridMultilevel"/>
    <w:tmpl w:val="CDA61966"/>
    <w:lvl w:ilvl="0" w:tplc="040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42F73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1138C"/>
    <w:multiLevelType w:val="hybridMultilevel"/>
    <w:tmpl w:val="274E663C"/>
    <w:lvl w:ilvl="0" w:tplc="1E783C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6CEA9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644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D8F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FA4E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493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F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8C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9C71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583747"/>
    <w:multiLevelType w:val="hybridMultilevel"/>
    <w:tmpl w:val="C63465BC"/>
    <w:lvl w:ilvl="0" w:tplc="A29488B8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9716C120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712E56EA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AD4820DC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C1A9B8C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B34CDFBC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B650D2AE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151294A6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220EE85E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3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2" w15:restartNumberingAfterBreak="0">
    <w:nsid w:val="5FF57C7C"/>
    <w:multiLevelType w:val="hybridMultilevel"/>
    <w:tmpl w:val="D86E9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049AC"/>
    <w:multiLevelType w:val="multilevel"/>
    <w:tmpl w:val="383E2682"/>
    <w:styleLink w:val="Styl1"/>
    <w:lvl w:ilvl="0">
      <w:start w:val="1"/>
      <w:numFmt w:val="decimal"/>
      <w:lvlText w:val="0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074716"/>
    <w:multiLevelType w:val="hybridMultilevel"/>
    <w:tmpl w:val="6CD8FEBE"/>
    <w:lvl w:ilvl="0" w:tplc="E75EC8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4109514" w:tentative="1">
      <w:start w:val="1"/>
      <w:numFmt w:val="lowerLetter"/>
      <w:lvlText w:val="%2."/>
      <w:lvlJc w:val="left"/>
      <w:pPr>
        <w:ind w:left="1788" w:hanging="360"/>
      </w:pPr>
    </w:lvl>
    <w:lvl w:ilvl="2" w:tplc="BD8E7A6E" w:tentative="1">
      <w:start w:val="1"/>
      <w:numFmt w:val="lowerRoman"/>
      <w:lvlText w:val="%3."/>
      <w:lvlJc w:val="right"/>
      <w:pPr>
        <w:ind w:left="2508" w:hanging="180"/>
      </w:pPr>
    </w:lvl>
    <w:lvl w:ilvl="3" w:tplc="401E3D58" w:tentative="1">
      <w:start w:val="1"/>
      <w:numFmt w:val="decimal"/>
      <w:lvlText w:val="%4."/>
      <w:lvlJc w:val="left"/>
      <w:pPr>
        <w:ind w:left="3228" w:hanging="360"/>
      </w:pPr>
    </w:lvl>
    <w:lvl w:ilvl="4" w:tplc="DC80C5EC" w:tentative="1">
      <w:start w:val="1"/>
      <w:numFmt w:val="lowerLetter"/>
      <w:lvlText w:val="%5."/>
      <w:lvlJc w:val="left"/>
      <w:pPr>
        <w:ind w:left="3948" w:hanging="360"/>
      </w:pPr>
    </w:lvl>
    <w:lvl w:ilvl="5" w:tplc="7BD61DF0" w:tentative="1">
      <w:start w:val="1"/>
      <w:numFmt w:val="lowerRoman"/>
      <w:lvlText w:val="%6."/>
      <w:lvlJc w:val="right"/>
      <w:pPr>
        <w:ind w:left="4668" w:hanging="180"/>
      </w:pPr>
    </w:lvl>
    <w:lvl w:ilvl="6" w:tplc="06CE6CD2" w:tentative="1">
      <w:start w:val="1"/>
      <w:numFmt w:val="decimal"/>
      <w:lvlText w:val="%7."/>
      <w:lvlJc w:val="left"/>
      <w:pPr>
        <w:ind w:left="5388" w:hanging="360"/>
      </w:pPr>
    </w:lvl>
    <w:lvl w:ilvl="7" w:tplc="4F1C4E00" w:tentative="1">
      <w:start w:val="1"/>
      <w:numFmt w:val="lowerLetter"/>
      <w:lvlText w:val="%8."/>
      <w:lvlJc w:val="left"/>
      <w:pPr>
        <w:ind w:left="6108" w:hanging="360"/>
      </w:pPr>
    </w:lvl>
    <w:lvl w:ilvl="8" w:tplc="ADDC5AB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44157FC"/>
    <w:multiLevelType w:val="hybridMultilevel"/>
    <w:tmpl w:val="4498D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F2E19"/>
    <w:multiLevelType w:val="hybridMultilevel"/>
    <w:tmpl w:val="78389C24"/>
    <w:lvl w:ilvl="0" w:tplc="484885D8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3BA0BA62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F7505276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AF6BC6A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A6B6311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BAACF904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CBCE4406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6262DBC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F872F83A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7" w15:restartNumberingAfterBreak="0">
    <w:nsid w:val="70802168"/>
    <w:multiLevelType w:val="hybridMultilevel"/>
    <w:tmpl w:val="9732EAD6"/>
    <w:lvl w:ilvl="0" w:tplc="2F261D68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8D9C4044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EA543720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1E24BC0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4A67B16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5D4ED2F0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332BC12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B3D68C78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AD2C6FC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8" w15:restartNumberingAfterBreak="0">
    <w:nsid w:val="75563014"/>
    <w:multiLevelType w:val="hybridMultilevel"/>
    <w:tmpl w:val="FA449404"/>
    <w:lvl w:ilvl="0" w:tplc="2EC23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6AAC29E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C6460CA2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95089D2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B11C3004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783886E2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143CB7F6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D8F24A4C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D8CED1C2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9" w15:restartNumberingAfterBreak="0">
    <w:nsid w:val="76E16B0F"/>
    <w:multiLevelType w:val="singleLevel"/>
    <w:tmpl w:val="233E7D44"/>
    <w:lvl w:ilvl="0">
      <w:start w:val="1"/>
      <w:numFmt w:val="bullet"/>
      <w:lvlText w:val="-"/>
      <w:lvlJc w:val="left"/>
      <w:pPr>
        <w:tabs>
          <w:tab w:val="num" w:pos="1560"/>
        </w:tabs>
        <w:ind w:left="1560" w:hanging="567"/>
      </w:pPr>
      <w:rPr>
        <w:rFonts w:ascii="font100" w:hAnsi="font100" w:hint="default"/>
        <w:b w:val="0"/>
      </w:rPr>
    </w:lvl>
  </w:abstractNum>
  <w:abstractNum w:abstractNumId="40" w15:restartNumberingAfterBreak="0">
    <w:nsid w:val="7878655B"/>
    <w:multiLevelType w:val="hybridMultilevel"/>
    <w:tmpl w:val="80723996"/>
    <w:lvl w:ilvl="0" w:tplc="91BAF1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60AD512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9954D48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81B0C142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BA89C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4A2A6A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282D3B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6A6D95E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A3020750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A4C0437"/>
    <w:multiLevelType w:val="hybridMultilevel"/>
    <w:tmpl w:val="9EDE292E"/>
    <w:lvl w:ilvl="0" w:tplc="849E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CE00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5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C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3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A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29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25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01F6F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3" w15:restartNumberingAfterBreak="0">
    <w:nsid w:val="7BB773AF"/>
    <w:multiLevelType w:val="hybridMultilevel"/>
    <w:tmpl w:val="B8A4146C"/>
    <w:lvl w:ilvl="0" w:tplc="7224472C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DF6CD582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60AAAFE6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0DE466E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7C7E58F4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85CF5A2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D04A4DF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BD72424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3BBE71D4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20"/>
  </w:num>
  <w:num w:numId="5">
    <w:abstractNumId w:val="2"/>
  </w:num>
  <w:num w:numId="6">
    <w:abstractNumId w:val="4"/>
  </w:num>
  <w:num w:numId="7">
    <w:abstractNumId w:val="31"/>
  </w:num>
  <w:num w:numId="8">
    <w:abstractNumId w:val="6"/>
  </w:num>
  <w:num w:numId="9">
    <w:abstractNumId w:val="34"/>
  </w:num>
  <w:num w:numId="10">
    <w:abstractNumId w:val="42"/>
  </w:num>
  <w:num w:numId="11">
    <w:abstractNumId w:val="14"/>
  </w:num>
  <w:num w:numId="12">
    <w:abstractNumId w:val="11"/>
  </w:num>
  <w:num w:numId="13">
    <w:abstractNumId w:val="43"/>
  </w:num>
  <w:num w:numId="14">
    <w:abstractNumId w:val="15"/>
  </w:num>
  <w:num w:numId="15">
    <w:abstractNumId w:val="25"/>
  </w:num>
  <w:num w:numId="16">
    <w:abstractNumId w:val="13"/>
  </w:num>
  <w:num w:numId="17">
    <w:abstractNumId w:val="16"/>
  </w:num>
  <w:num w:numId="18">
    <w:abstractNumId w:val="12"/>
  </w:num>
  <w:num w:numId="19">
    <w:abstractNumId w:val="30"/>
  </w:num>
  <w:num w:numId="20">
    <w:abstractNumId w:val="27"/>
  </w:num>
  <w:num w:numId="21">
    <w:abstractNumId w:val="5"/>
  </w:num>
  <w:num w:numId="22">
    <w:abstractNumId w:val="17"/>
  </w:num>
  <w:num w:numId="23">
    <w:abstractNumId w:val="7"/>
  </w:num>
  <w:num w:numId="24">
    <w:abstractNumId w:val="24"/>
  </w:num>
  <w:num w:numId="25">
    <w:abstractNumId w:val="37"/>
  </w:num>
  <w:num w:numId="26">
    <w:abstractNumId w:val="39"/>
  </w:num>
  <w:num w:numId="27">
    <w:abstractNumId w:val="29"/>
  </w:num>
  <w:num w:numId="28">
    <w:abstractNumId w:val="40"/>
  </w:num>
  <w:num w:numId="29">
    <w:abstractNumId w:val="9"/>
  </w:num>
  <w:num w:numId="30">
    <w:abstractNumId w:val="18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41"/>
  </w:num>
  <w:num w:numId="37">
    <w:abstractNumId w:val="0"/>
  </w:num>
  <w:num w:numId="38">
    <w:abstractNumId w:val="0"/>
  </w:num>
  <w:num w:numId="39">
    <w:abstractNumId w:val="0"/>
  </w:num>
  <w:num w:numId="40">
    <w:abstractNumId w:val="23"/>
  </w:num>
  <w:num w:numId="41">
    <w:abstractNumId w:val="3"/>
  </w:num>
  <w:num w:numId="42">
    <w:abstractNumId w:val="1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28"/>
  </w:num>
  <w:num w:numId="48">
    <w:abstractNumId w:val="26"/>
  </w:num>
  <w:num w:numId="49">
    <w:abstractNumId w:val="0"/>
  </w:num>
  <w:num w:numId="50">
    <w:abstractNumId w:val="32"/>
  </w:num>
  <w:num w:numId="51">
    <w:abstractNumId w:val="35"/>
  </w:num>
  <w:num w:numId="52">
    <w:abstractNumId w:val="1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ečková Iveta, Bc.">
    <w15:presenceInfo w15:providerId="AD" w15:userId="S-1-5-21-1688287415-1860907588-483988704-100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7B"/>
    <w:rsid w:val="00000B0E"/>
    <w:rsid w:val="00002DFB"/>
    <w:rsid w:val="0000386E"/>
    <w:rsid w:val="00004163"/>
    <w:rsid w:val="00005281"/>
    <w:rsid w:val="00005A33"/>
    <w:rsid w:val="0000772D"/>
    <w:rsid w:val="0000794A"/>
    <w:rsid w:val="00010A2A"/>
    <w:rsid w:val="00012A12"/>
    <w:rsid w:val="00013AF2"/>
    <w:rsid w:val="00014108"/>
    <w:rsid w:val="00015C22"/>
    <w:rsid w:val="00022F77"/>
    <w:rsid w:val="00022F82"/>
    <w:rsid w:val="000246C5"/>
    <w:rsid w:val="000247FA"/>
    <w:rsid w:val="00024EB8"/>
    <w:rsid w:val="00025D0D"/>
    <w:rsid w:val="000273C8"/>
    <w:rsid w:val="00030EFF"/>
    <w:rsid w:val="0003201F"/>
    <w:rsid w:val="00032131"/>
    <w:rsid w:val="00032EF7"/>
    <w:rsid w:val="000348BA"/>
    <w:rsid w:val="00034E42"/>
    <w:rsid w:val="0003565D"/>
    <w:rsid w:val="00035874"/>
    <w:rsid w:val="000378A8"/>
    <w:rsid w:val="000378F5"/>
    <w:rsid w:val="0004201F"/>
    <w:rsid w:val="00042882"/>
    <w:rsid w:val="00042EE0"/>
    <w:rsid w:val="0004495C"/>
    <w:rsid w:val="0004503C"/>
    <w:rsid w:val="00046E6F"/>
    <w:rsid w:val="0005041C"/>
    <w:rsid w:val="000556A6"/>
    <w:rsid w:val="0006094F"/>
    <w:rsid w:val="000610AE"/>
    <w:rsid w:val="0006518B"/>
    <w:rsid w:val="000661C2"/>
    <w:rsid w:val="000663FD"/>
    <w:rsid w:val="0006753E"/>
    <w:rsid w:val="00071036"/>
    <w:rsid w:val="00071C3F"/>
    <w:rsid w:val="00072028"/>
    <w:rsid w:val="000734AC"/>
    <w:rsid w:val="00074D55"/>
    <w:rsid w:val="00074F24"/>
    <w:rsid w:val="000754D6"/>
    <w:rsid w:val="000762D2"/>
    <w:rsid w:val="00076956"/>
    <w:rsid w:val="00080EEF"/>
    <w:rsid w:val="00082788"/>
    <w:rsid w:val="00082BEA"/>
    <w:rsid w:val="0008397D"/>
    <w:rsid w:val="0008403A"/>
    <w:rsid w:val="00085D74"/>
    <w:rsid w:val="0008667C"/>
    <w:rsid w:val="00091047"/>
    <w:rsid w:val="00091123"/>
    <w:rsid w:val="00091B9F"/>
    <w:rsid w:val="00092C22"/>
    <w:rsid w:val="00092EE7"/>
    <w:rsid w:val="000948B9"/>
    <w:rsid w:val="00094C2C"/>
    <w:rsid w:val="00094E72"/>
    <w:rsid w:val="000A006C"/>
    <w:rsid w:val="000A3B4D"/>
    <w:rsid w:val="000A6BB9"/>
    <w:rsid w:val="000B0035"/>
    <w:rsid w:val="000B06D3"/>
    <w:rsid w:val="000B13DA"/>
    <w:rsid w:val="000B13FD"/>
    <w:rsid w:val="000B1965"/>
    <w:rsid w:val="000B1A1C"/>
    <w:rsid w:val="000B2058"/>
    <w:rsid w:val="000B2FF2"/>
    <w:rsid w:val="000B3DB3"/>
    <w:rsid w:val="000B5958"/>
    <w:rsid w:val="000B77D1"/>
    <w:rsid w:val="000C0350"/>
    <w:rsid w:val="000C2013"/>
    <w:rsid w:val="000C2B46"/>
    <w:rsid w:val="000C6496"/>
    <w:rsid w:val="000C7677"/>
    <w:rsid w:val="000D0000"/>
    <w:rsid w:val="000D0B16"/>
    <w:rsid w:val="000D0B63"/>
    <w:rsid w:val="000D46D6"/>
    <w:rsid w:val="000D4D02"/>
    <w:rsid w:val="000D7A71"/>
    <w:rsid w:val="000E0514"/>
    <w:rsid w:val="000E2588"/>
    <w:rsid w:val="000E3832"/>
    <w:rsid w:val="000E55AB"/>
    <w:rsid w:val="000F0A93"/>
    <w:rsid w:val="000F1078"/>
    <w:rsid w:val="000F1904"/>
    <w:rsid w:val="000F26A2"/>
    <w:rsid w:val="000F40DD"/>
    <w:rsid w:val="000F6055"/>
    <w:rsid w:val="000F6C1D"/>
    <w:rsid w:val="000F6C47"/>
    <w:rsid w:val="00102EB6"/>
    <w:rsid w:val="001033C0"/>
    <w:rsid w:val="001036F7"/>
    <w:rsid w:val="0010479A"/>
    <w:rsid w:val="00106A68"/>
    <w:rsid w:val="00110D5F"/>
    <w:rsid w:val="00112110"/>
    <w:rsid w:val="001124F6"/>
    <w:rsid w:val="00113616"/>
    <w:rsid w:val="00114EF4"/>
    <w:rsid w:val="00121CE4"/>
    <w:rsid w:val="00124557"/>
    <w:rsid w:val="00124DE6"/>
    <w:rsid w:val="001301E8"/>
    <w:rsid w:val="00130701"/>
    <w:rsid w:val="001351BE"/>
    <w:rsid w:val="00135881"/>
    <w:rsid w:val="00135FC2"/>
    <w:rsid w:val="0013622D"/>
    <w:rsid w:val="001364BA"/>
    <w:rsid w:val="00136F77"/>
    <w:rsid w:val="00137DD7"/>
    <w:rsid w:val="00137F58"/>
    <w:rsid w:val="00140272"/>
    <w:rsid w:val="001409ED"/>
    <w:rsid w:val="00141AEC"/>
    <w:rsid w:val="00141D21"/>
    <w:rsid w:val="0014220D"/>
    <w:rsid w:val="00143B20"/>
    <w:rsid w:val="00144A6B"/>
    <w:rsid w:val="001458C9"/>
    <w:rsid w:val="001509EE"/>
    <w:rsid w:val="00150CF7"/>
    <w:rsid w:val="0015117A"/>
    <w:rsid w:val="00151D35"/>
    <w:rsid w:val="00152089"/>
    <w:rsid w:val="001525E3"/>
    <w:rsid w:val="0015455B"/>
    <w:rsid w:val="001550B4"/>
    <w:rsid w:val="00160B23"/>
    <w:rsid w:val="0016299F"/>
    <w:rsid w:val="001634D7"/>
    <w:rsid w:val="00165622"/>
    <w:rsid w:val="00166356"/>
    <w:rsid w:val="00166F6F"/>
    <w:rsid w:val="00167DEF"/>
    <w:rsid w:val="00167E97"/>
    <w:rsid w:val="00171553"/>
    <w:rsid w:val="00172E61"/>
    <w:rsid w:val="00175378"/>
    <w:rsid w:val="00175380"/>
    <w:rsid w:val="001764F9"/>
    <w:rsid w:val="00177E67"/>
    <w:rsid w:val="00180371"/>
    <w:rsid w:val="00180864"/>
    <w:rsid w:val="00181FA5"/>
    <w:rsid w:val="00183D2E"/>
    <w:rsid w:val="0018405C"/>
    <w:rsid w:val="0018465C"/>
    <w:rsid w:val="00185139"/>
    <w:rsid w:val="001863E8"/>
    <w:rsid w:val="0019230D"/>
    <w:rsid w:val="001A00DD"/>
    <w:rsid w:val="001A02AE"/>
    <w:rsid w:val="001A0C3E"/>
    <w:rsid w:val="001A4C3C"/>
    <w:rsid w:val="001A6960"/>
    <w:rsid w:val="001A6D4E"/>
    <w:rsid w:val="001B0859"/>
    <w:rsid w:val="001B1C59"/>
    <w:rsid w:val="001B1F07"/>
    <w:rsid w:val="001B3622"/>
    <w:rsid w:val="001B425E"/>
    <w:rsid w:val="001B697B"/>
    <w:rsid w:val="001B77AE"/>
    <w:rsid w:val="001C0F78"/>
    <w:rsid w:val="001C16D2"/>
    <w:rsid w:val="001C2240"/>
    <w:rsid w:val="001C4178"/>
    <w:rsid w:val="001D06B4"/>
    <w:rsid w:val="001D2FDA"/>
    <w:rsid w:val="001D48BE"/>
    <w:rsid w:val="001D543B"/>
    <w:rsid w:val="001D7BC3"/>
    <w:rsid w:val="001D7E76"/>
    <w:rsid w:val="001E3988"/>
    <w:rsid w:val="001E5DFD"/>
    <w:rsid w:val="001F0209"/>
    <w:rsid w:val="001F0D33"/>
    <w:rsid w:val="001F19BF"/>
    <w:rsid w:val="001F23EA"/>
    <w:rsid w:val="001F369B"/>
    <w:rsid w:val="001F409D"/>
    <w:rsid w:val="001F45ED"/>
    <w:rsid w:val="001F48B3"/>
    <w:rsid w:val="001F5891"/>
    <w:rsid w:val="001F5F86"/>
    <w:rsid w:val="002008B4"/>
    <w:rsid w:val="00206615"/>
    <w:rsid w:val="002077D5"/>
    <w:rsid w:val="00214066"/>
    <w:rsid w:val="00215495"/>
    <w:rsid w:val="00215CD3"/>
    <w:rsid w:val="002175BB"/>
    <w:rsid w:val="002204E4"/>
    <w:rsid w:val="00220D30"/>
    <w:rsid w:val="00221939"/>
    <w:rsid w:val="002235E2"/>
    <w:rsid w:val="00223FB3"/>
    <w:rsid w:val="002248C6"/>
    <w:rsid w:val="00225879"/>
    <w:rsid w:val="00225966"/>
    <w:rsid w:val="00226587"/>
    <w:rsid w:val="00226F48"/>
    <w:rsid w:val="002306EA"/>
    <w:rsid w:val="00230ACF"/>
    <w:rsid w:val="00230BB9"/>
    <w:rsid w:val="00233429"/>
    <w:rsid w:val="00233D68"/>
    <w:rsid w:val="0024051E"/>
    <w:rsid w:val="00242129"/>
    <w:rsid w:val="00243F7B"/>
    <w:rsid w:val="002457DD"/>
    <w:rsid w:val="00245882"/>
    <w:rsid w:val="00247527"/>
    <w:rsid w:val="00250F85"/>
    <w:rsid w:val="00251919"/>
    <w:rsid w:val="00251F40"/>
    <w:rsid w:val="002534E2"/>
    <w:rsid w:val="00254232"/>
    <w:rsid w:val="00255629"/>
    <w:rsid w:val="00260A2C"/>
    <w:rsid w:val="00260DE2"/>
    <w:rsid w:val="00262052"/>
    <w:rsid w:val="00262653"/>
    <w:rsid w:val="00262D17"/>
    <w:rsid w:val="00262D2C"/>
    <w:rsid w:val="00263231"/>
    <w:rsid w:val="00265744"/>
    <w:rsid w:val="00266B5B"/>
    <w:rsid w:val="00271579"/>
    <w:rsid w:val="00275B9D"/>
    <w:rsid w:val="0027726F"/>
    <w:rsid w:val="0028331B"/>
    <w:rsid w:val="002839B4"/>
    <w:rsid w:val="002859DA"/>
    <w:rsid w:val="002875E1"/>
    <w:rsid w:val="00290F5B"/>
    <w:rsid w:val="00295124"/>
    <w:rsid w:val="002963FB"/>
    <w:rsid w:val="00297715"/>
    <w:rsid w:val="002A1720"/>
    <w:rsid w:val="002A550A"/>
    <w:rsid w:val="002A64BE"/>
    <w:rsid w:val="002A6A02"/>
    <w:rsid w:val="002A6AA4"/>
    <w:rsid w:val="002B0343"/>
    <w:rsid w:val="002B0FC2"/>
    <w:rsid w:val="002B1AB0"/>
    <w:rsid w:val="002B306B"/>
    <w:rsid w:val="002B3591"/>
    <w:rsid w:val="002B578E"/>
    <w:rsid w:val="002B584F"/>
    <w:rsid w:val="002B5FE3"/>
    <w:rsid w:val="002B7007"/>
    <w:rsid w:val="002B70A0"/>
    <w:rsid w:val="002B7C88"/>
    <w:rsid w:val="002C0B66"/>
    <w:rsid w:val="002C1549"/>
    <w:rsid w:val="002C167C"/>
    <w:rsid w:val="002C5232"/>
    <w:rsid w:val="002C6F14"/>
    <w:rsid w:val="002C78F9"/>
    <w:rsid w:val="002C7AEC"/>
    <w:rsid w:val="002D34C9"/>
    <w:rsid w:val="002D6119"/>
    <w:rsid w:val="002E18B7"/>
    <w:rsid w:val="002E1A53"/>
    <w:rsid w:val="002E1D7E"/>
    <w:rsid w:val="002E4260"/>
    <w:rsid w:val="002E6C29"/>
    <w:rsid w:val="002E7694"/>
    <w:rsid w:val="002F1896"/>
    <w:rsid w:val="002F3789"/>
    <w:rsid w:val="002F48F7"/>
    <w:rsid w:val="002F4C35"/>
    <w:rsid w:val="00301156"/>
    <w:rsid w:val="003035FB"/>
    <w:rsid w:val="003070B7"/>
    <w:rsid w:val="00310F4D"/>
    <w:rsid w:val="0031110A"/>
    <w:rsid w:val="00312887"/>
    <w:rsid w:val="00312DEA"/>
    <w:rsid w:val="00313538"/>
    <w:rsid w:val="00313B82"/>
    <w:rsid w:val="00313D53"/>
    <w:rsid w:val="00314F6F"/>
    <w:rsid w:val="00317CDC"/>
    <w:rsid w:val="00322437"/>
    <w:rsid w:val="00324CC5"/>
    <w:rsid w:val="00326283"/>
    <w:rsid w:val="00327C31"/>
    <w:rsid w:val="0033019F"/>
    <w:rsid w:val="0033276F"/>
    <w:rsid w:val="0033653D"/>
    <w:rsid w:val="00337755"/>
    <w:rsid w:val="003424B4"/>
    <w:rsid w:val="003425F7"/>
    <w:rsid w:val="0034306F"/>
    <w:rsid w:val="0034467B"/>
    <w:rsid w:val="00345117"/>
    <w:rsid w:val="003456B3"/>
    <w:rsid w:val="00345A67"/>
    <w:rsid w:val="003463A8"/>
    <w:rsid w:val="00346717"/>
    <w:rsid w:val="0035035F"/>
    <w:rsid w:val="00350E6F"/>
    <w:rsid w:val="0035181A"/>
    <w:rsid w:val="00353B98"/>
    <w:rsid w:val="00354911"/>
    <w:rsid w:val="003560A6"/>
    <w:rsid w:val="0035792F"/>
    <w:rsid w:val="00357CAD"/>
    <w:rsid w:val="00362430"/>
    <w:rsid w:val="00362CA6"/>
    <w:rsid w:val="00362FA8"/>
    <w:rsid w:val="0036300B"/>
    <w:rsid w:val="00366573"/>
    <w:rsid w:val="003672C4"/>
    <w:rsid w:val="00367EFE"/>
    <w:rsid w:val="00367F39"/>
    <w:rsid w:val="0037062E"/>
    <w:rsid w:val="00372B82"/>
    <w:rsid w:val="0038046E"/>
    <w:rsid w:val="0038444A"/>
    <w:rsid w:val="003858B8"/>
    <w:rsid w:val="00386ECA"/>
    <w:rsid w:val="00390040"/>
    <w:rsid w:val="00394D15"/>
    <w:rsid w:val="0039579F"/>
    <w:rsid w:val="00396BA4"/>
    <w:rsid w:val="003A11AD"/>
    <w:rsid w:val="003A1356"/>
    <w:rsid w:val="003A2B6A"/>
    <w:rsid w:val="003A6CA3"/>
    <w:rsid w:val="003B4FC1"/>
    <w:rsid w:val="003B7671"/>
    <w:rsid w:val="003B77FC"/>
    <w:rsid w:val="003C06D4"/>
    <w:rsid w:val="003C0DFB"/>
    <w:rsid w:val="003C1605"/>
    <w:rsid w:val="003C21B4"/>
    <w:rsid w:val="003C2699"/>
    <w:rsid w:val="003C3D35"/>
    <w:rsid w:val="003C44F9"/>
    <w:rsid w:val="003C5E30"/>
    <w:rsid w:val="003C67AF"/>
    <w:rsid w:val="003D02D1"/>
    <w:rsid w:val="003D0B8B"/>
    <w:rsid w:val="003D2E6A"/>
    <w:rsid w:val="003D3ED7"/>
    <w:rsid w:val="003E1F52"/>
    <w:rsid w:val="003E2FAA"/>
    <w:rsid w:val="003E53B1"/>
    <w:rsid w:val="003F1BBD"/>
    <w:rsid w:val="003F4283"/>
    <w:rsid w:val="003F42FC"/>
    <w:rsid w:val="003F6170"/>
    <w:rsid w:val="003F6668"/>
    <w:rsid w:val="004022A6"/>
    <w:rsid w:val="004042C1"/>
    <w:rsid w:val="00404B69"/>
    <w:rsid w:val="00404C85"/>
    <w:rsid w:val="0040743D"/>
    <w:rsid w:val="00412190"/>
    <w:rsid w:val="004121C4"/>
    <w:rsid w:val="004121FE"/>
    <w:rsid w:val="00415A78"/>
    <w:rsid w:val="00416261"/>
    <w:rsid w:val="00417022"/>
    <w:rsid w:val="004204CC"/>
    <w:rsid w:val="0042091F"/>
    <w:rsid w:val="004237B2"/>
    <w:rsid w:val="00424452"/>
    <w:rsid w:val="004253D2"/>
    <w:rsid w:val="00426033"/>
    <w:rsid w:val="0043042A"/>
    <w:rsid w:val="00434192"/>
    <w:rsid w:val="00436982"/>
    <w:rsid w:val="00444DA5"/>
    <w:rsid w:val="004469AD"/>
    <w:rsid w:val="00454B90"/>
    <w:rsid w:val="00455D6E"/>
    <w:rsid w:val="00460B5B"/>
    <w:rsid w:val="00460FF8"/>
    <w:rsid w:val="00461057"/>
    <w:rsid w:val="00461235"/>
    <w:rsid w:val="004637DE"/>
    <w:rsid w:val="00466282"/>
    <w:rsid w:val="004673CC"/>
    <w:rsid w:val="004706AE"/>
    <w:rsid w:val="00470A1A"/>
    <w:rsid w:val="00470FAE"/>
    <w:rsid w:val="00471321"/>
    <w:rsid w:val="00473C3B"/>
    <w:rsid w:val="004812BD"/>
    <w:rsid w:val="00481350"/>
    <w:rsid w:val="0048385C"/>
    <w:rsid w:val="00485046"/>
    <w:rsid w:val="00485072"/>
    <w:rsid w:val="0048591B"/>
    <w:rsid w:val="00487E60"/>
    <w:rsid w:val="00493489"/>
    <w:rsid w:val="0049390B"/>
    <w:rsid w:val="00493EF8"/>
    <w:rsid w:val="0049465A"/>
    <w:rsid w:val="00494DBC"/>
    <w:rsid w:val="00496263"/>
    <w:rsid w:val="00496EDF"/>
    <w:rsid w:val="004A159B"/>
    <w:rsid w:val="004A1DEA"/>
    <w:rsid w:val="004A4E1D"/>
    <w:rsid w:val="004A7549"/>
    <w:rsid w:val="004B06C8"/>
    <w:rsid w:val="004B2C40"/>
    <w:rsid w:val="004C1897"/>
    <w:rsid w:val="004C35FF"/>
    <w:rsid w:val="004D228E"/>
    <w:rsid w:val="004E216B"/>
    <w:rsid w:val="004E21EA"/>
    <w:rsid w:val="004E2ABA"/>
    <w:rsid w:val="004E3975"/>
    <w:rsid w:val="004E40BF"/>
    <w:rsid w:val="004E41EF"/>
    <w:rsid w:val="004E775E"/>
    <w:rsid w:val="004E7767"/>
    <w:rsid w:val="004F2172"/>
    <w:rsid w:val="004F25CD"/>
    <w:rsid w:val="004F41B3"/>
    <w:rsid w:val="0050180D"/>
    <w:rsid w:val="00502959"/>
    <w:rsid w:val="005035F2"/>
    <w:rsid w:val="00504608"/>
    <w:rsid w:val="005052DA"/>
    <w:rsid w:val="005105EB"/>
    <w:rsid w:val="00511A94"/>
    <w:rsid w:val="0051213B"/>
    <w:rsid w:val="00514A3F"/>
    <w:rsid w:val="005164D0"/>
    <w:rsid w:val="00517ECB"/>
    <w:rsid w:val="005208DC"/>
    <w:rsid w:val="0052252E"/>
    <w:rsid w:val="005228D6"/>
    <w:rsid w:val="0052468F"/>
    <w:rsid w:val="0052469F"/>
    <w:rsid w:val="00524A44"/>
    <w:rsid w:val="00524AE7"/>
    <w:rsid w:val="00524AF3"/>
    <w:rsid w:val="00525752"/>
    <w:rsid w:val="005266B5"/>
    <w:rsid w:val="00532AD6"/>
    <w:rsid w:val="00533EBA"/>
    <w:rsid w:val="005349F1"/>
    <w:rsid w:val="0053508C"/>
    <w:rsid w:val="00535B28"/>
    <w:rsid w:val="00536B8A"/>
    <w:rsid w:val="00537595"/>
    <w:rsid w:val="0053781D"/>
    <w:rsid w:val="00540F94"/>
    <w:rsid w:val="00542037"/>
    <w:rsid w:val="0054321E"/>
    <w:rsid w:val="00543534"/>
    <w:rsid w:val="00544458"/>
    <w:rsid w:val="00544EAC"/>
    <w:rsid w:val="0054793D"/>
    <w:rsid w:val="0055196C"/>
    <w:rsid w:val="00551AFE"/>
    <w:rsid w:val="00551DA8"/>
    <w:rsid w:val="00553D8C"/>
    <w:rsid w:val="00554C0A"/>
    <w:rsid w:val="0055553E"/>
    <w:rsid w:val="00557617"/>
    <w:rsid w:val="00557AA6"/>
    <w:rsid w:val="00557FFC"/>
    <w:rsid w:val="00560709"/>
    <w:rsid w:val="00567E7B"/>
    <w:rsid w:val="00570929"/>
    <w:rsid w:val="00570A26"/>
    <w:rsid w:val="00570A4E"/>
    <w:rsid w:val="00570DC7"/>
    <w:rsid w:val="00570FBF"/>
    <w:rsid w:val="0057322E"/>
    <w:rsid w:val="00573BC6"/>
    <w:rsid w:val="005807CE"/>
    <w:rsid w:val="00582ED0"/>
    <w:rsid w:val="00582EFE"/>
    <w:rsid w:val="00590511"/>
    <w:rsid w:val="00590C28"/>
    <w:rsid w:val="00590C32"/>
    <w:rsid w:val="00590D98"/>
    <w:rsid w:val="00594406"/>
    <w:rsid w:val="005959EF"/>
    <w:rsid w:val="005965E9"/>
    <w:rsid w:val="0059744A"/>
    <w:rsid w:val="005976CD"/>
    <w:rsid w:val="005A18D7"/>
    <w:rsid w:val="005A1BF5"/>
    <w:rsid w:val="005A252B"/>
    <w:rsid w:val="005A3F67"/>
    <w:rsid w:val="005A436A"/>
    <w:rsid w:val="005A5B9D"/>
    <w:rsid w:val="005A72CE"/>
    <w:rsid w:val="005A7FA1"/>
    <w:rsid w:val="005B05F6"/>
    <w:rsid w:val="005B1696"/>
    <w:rsid w:val="005B201F"/>
    <w:rsid w:val="005B2666"/>
    <w:rsid w:val="005B6DB8"/>
    <w:rsid w:val="005B6ECE"/>
    <w:rsid w:val="005B793B"/>
    <w:rsid w:val="005C2D15"/>
    <w:rsid w:val="005C624D"/>
    <w:rsid w:val="005C7075"/>
    <w:rsid w:val="005C7556"/>
    <w:rsid w:val="005C75F0"/>
    <w:rsid w:val="005C76CA"/>
    <w:rsid w:val="005C799C"/>
    <w:rsid w:val="005D03B4"/>
    <w:rsid w:val="005D29B2"/>
    <w:rsid w:val="005D41D9"/>
    <w:rsid w:val="005D58A9"/>
    <w:rsid w:val="005D7446"/>
    <w:rsid w:val="005E0736"/>
    <w:rsid w:val="005E24EB"/>
    <w:rsid w:val="005E2A4B"/>
    <w:rsid w:val="005E2F54"/>
    <w:rsid w:val="005E3ED3"/>
    <w:rsid w:val="005F013D"/>
    <w:rsid w:val="005F0E74"/>
    <w:rsid w:val="005F2545"/>
    <w:rsid w:val="005F2FD5"/>
    <w:rsid w:val="005F5A88"/>
    <w:rsid w:val="005F6562"/>
    <w:rsid w:val="005F6B10"/>
    <w:rsid w:val="00603D38"/>
    <w:rsid w:val="00606425"/>
    <w:rsid w:val="00606BDE"/>
    <w:rsid w:val="00606E98"/>
    <w:rsid w:val="006104DD"/>
    <w:rsid w:val="00610C13"/>
    <w:rsid w:val="00611111"/>
    <w:rsid w:val="00611611"/>
    <w:rsid w:val="006119EF"/>
    <w:rsid w:val="00611C13"/>
    <w:rsid w:val="006121D2"/>
    <w:rsid w:val="00620261"/>
    <w:rsid w:val="00622E9B"/>
    <w:rsid w:val="00622EF1"/>
    <w:rsid w:val="006231C0"/>
    <w:rsid w:val="00624BAE"/>
    <w:rsid w:val="0062680D"/>
    <w:rsid w:val="006271E9"/>
    <w:rsid w:val="00630C38"/>
    <w:rsid w:val="006310F1"/>
    <w:rsid w:val="006320CB"/>
    <w:rsid w:val="0063327B"/>
    <w:rsid w:val="006337BF"/>
    <w:rsid w:val="00633AC1"/>
    <w:rsid w:val="0063447D"/>
    <w:rsid w:val="00634DC9"/>
    <w:rsid w:val="0063674B"/>
    <w:rsid w:val="0063675E"/>
    <w:rsid w:val="00636AD5"/>
    <w:rsid w:val="006377AC"/>
    <w:rsid w:val="00637844"/>
    <w:rsid w:val="00641FCE"/>
    <w:rsid w:val="00646BE9"/>
    <w:rsid w:val="00646E11"/>
    <w:rsid w:val="00647013"/>
    <w:rsid w:val="006501AD"/>
    <w:rsid w:val="006514EE"/>
    <w:rsid w:val="00654A19"/>
    <w:rsid w:val="00655027"/>
    <w:rsid w:val="0065586E"/>
    <w:rsid w:val="006570D6"/>
    <w:rsid w:val="00657DAC"/>
    <w:rsid w:val="00660607"/>
    <w:rsid w:val="006611F5"/>
    <w:rsid w:val="0066310C"/>
    <w:rsid w:val="00663EF8"/>
    <w:rsid w:val="00665AC3"/>
    <w:rsid w:val="00665D42"/>
    <w:rsid w:val="006673C4"/>
    <w:rsid w:val="00670049"/>
    <w:rsid w:val="006714EB"/>
    <w:rsid w:val="00671A04"/>
    <w:rsid w:val="00672276"/>
    <w:rsid w:val="00673FAE"/>
    <w:rsid w:val="00676B67"/>
    <w:rsid w:val="00683289"/>
    <w:rsid w:val="0068645E"/>
    <w:rsid w:val="00686E7D"/>
    <w:rsid w:val="006875E3"/>
    <w:rsid w:val="006905B4"/>
    <w:rsid w:val="006910C1"/>
    <w:rsid w:val="00693001"/>
    <w:rsid w:val="0069366F"/>
    <w:rsid w:val="00695E0D"/>
    <w:rsid w:val="00697751"/>
    <w:rsid w:val="006A0593"/>
    <w:rsid w:val="006A2216"/>
    <w:rsid w:val="006A2AE8"/>
    <w:rsid w:val="006A370C"/>
    <w:rsid w:val="006B023E"/>
    <w:rsid w:val="006B09EA"/>
    <w:rsid w:val="006B114A"/>
    <w:rsid w:val="006B2C83"/>
    <w:rsid w:val="006B35ED"/>
    <w:rsid w:val="006B4733"/>
    <w:rsid w:val="006B75B4"/>
    <w:rsid w:val="006C17A0"/>
    <w:rsid w:val="006C3805"/>
    <w:rsid w:val="006C4391"/>
    <w:rsid w:val="006D0883"/>
    <w:rsid w:val="006D0F4E"/>
    <w:rsid w:val="006D185C"/>
    <w:rsid w:val="006D3AAF"/>
    <w:rsid w:val="006D5538"/>
    <w:rsid w:val="006D6888"/>
    <w:rsid w:val="006D6AE4"/>
    <w:rsid w:val="006D7F5E"/>
    <w:rsid w:val="006E2C8B"/>
    <w:rsid w:val="006E542C"/>
    <w:rsid w:val="006F07AD"/>
    <w:rsid w:val="006F0910"/>
    <w:rsid w:val="006F13FB"/>
    <w:rsid w:val="006F2B78"/>
    <w:rsid w:val="006F38CE"/>
    <w:rsid w:val="006F3B83"/>
    <w:rsid w:val="006F4969"/>
    <w:rsid w:val="006F4F9D"/>
    <w:rsid w:val="006F633E"/>
    <w:rsid w:val="006F6A91"/>
    <w:rsid w:val="006F7DCF"/>
    <w:rsid w:val="00703681"/>
    <w:rsid w:val="0070402F"/>
    <w:rsid w:val="00705844"/>
    <w:rsid w:val="00710054"/>
    <w:rsid w:val="00712DB3"/>
    <w:rsid w:val="00716469"/>
    <w:rsid w:val="00716FD5"/>
    <w:rsid w:val="0071715E"/>
    <w:rsid w:val="0071726C"/>
    <w:rsid w:val="0072057A"/>
    <w:rsid w:val="0072248A"/>
    <w:rsid w:val="00723860"/>
    <w:rsid w:val="00725E36"/>
    <w:rsid w:val="007274E3"/>
    <w:rsid w:val="0072771E"/>
    <w:rsid w:val="00727D2B"/>
    <w:rsid w:val="0073048B"/>
    <w:rsid w:val="0073116A"/>
    <w:rsid w:val="007326E4"/>
    <w:rsid w:val="00733BBE"/>
    <w:rsid w:val="0073523B"/>
    <w:rsid w:val="00735514"/>
    <w:rsid w:val="007378AC"/>
    <w:rsid w:val="007417AC"/>
    <w:rsid w:val="00743E1A"/>
    <w:rsid w:val="00744991"/>
    <w:rsid w:val="00744DCD"/>
    <w:rsid w:val="00745807"/>
    <w:rsid w:val="00745F78"/>
    <w:rsid w:val="00747A0F"/>
    <w:rsid w:val="00750E86"/>
    <w:rsid w:val="00751B7E"/>
    <w:rsid w:val="00751FD3"/>
    <w:rsid w:val="007526AF"/>
    <w:rsid w:val="00753459"/>
    <w:rsid w:val="00753A2A"/>
    <w:rsid w:val="00754D95"/>
    <w:rsid w:val="00755E3F"/>
    <w:rsid w:val="00757634"/>
    <w:rsid w:val="00757876"/>
    <w:rsid w:val="00757D26"/>
    <w:rsid w:val="007612E3"/>
    <w:rsid w:val="0076131C"/>
    <w:rsid w:val="007618A9"/>
    <w:rsid w:val="0076314D"/>
    <w:rsid w:val="00764E14"/>
    <w:rsid w:val="00765E01"/>
    <w:rsid w:val="00771F60"/>
    <w:rsid w:val="00772CD4"/>
    <w:rsid w:val="00773CA6"/>
    <w:rsid w:val="00774B3A"/>
    <w:rsid w:val="00776749"/>
    <w:rsid w:val="00780B1C"/>
    <w:rsid w:val="00780E2D"/>
    <w:rsid w:val="00781232"/>
    <w:rsid w:val="00782BBF"/>
    <w:rsid w:val="00783E2D"/>
    <w:rsid w:val="00784C2F"/>
    <w:rsid w:val="00785226"/>
    <w:rsid w:val="0078528F"/>
    <w:rsid w:val="00785DBD"/>
    <w:rsid w:val="00786A22"/>
    <w:rsid w:val="007905ED"/>
    <w:rsid w:val="00790CE4"/>
    <w:rsid w:val="00793808"/>
    <w:rsid w:val="00793931"/>
    <w:rsid w:val="00795E46"/>
    <w:rsid w:val="00795FC6"/>
    <w:rsid w:val="007A0095"/>
    <w:rsid w:val="007A3015"/>
    <w:rsid w:val="007A5EBD"/>
    <w:rsid w:val="007A7C8A"/>
    <w:rsid w:val="007B017D"/>
    <w:rsid w:val="007B0A47"/>
    <w:rsid w:val="007B0AB4"/>
    <w:rsid w:val="007B2B47"/>
    <w:rsid w:val="007B39D6"/>
    <w:rsid w:val="007B3A38"/>
    <w:rsid w:val="007B55C3"/>
    <w:rsid w:val="007B7263"/>
    <w:rsid w:val="007B7491"/>
    <w:rsid w:val="007C14A4"/>
    <w:rsid w:val="007C1C4D"/>
    <w:rsid w:val="007C21D4"/>
    <w:rsid w:val="007C3390"/>
    <w:rsid w:val="007C3F0D"/>
    <w:rsid w:val="007C4B95"/>
    <w:rsid w:val="007C64EA"/>
    <w:rsid w:val="007C6609"/>
    <w:rsid w:val="007D0ED1"/>
    <w:rsid w:val="007D5224"/>
    <w:rsid w:val="007D6427"/>
    <w:rsid w:val="007E1415"/>
    <w:rsid w:val="007E3A9A"/>
    <w:rsid w:val="007E55DB"/>
    <w:rsid w:val="007E750F"/>
    <w:rsid w:val="007E775D"/>
    <w:rsid w:val="007F0631"/>
    <w:rsid w:val="007F3A37"/>
    <w:rsid w:val="007F5613"/>
    <w:rsid w:val="007F7E9E"/>
    <w:rsid w:val="00800A47"/>
    <w:rsid w:val="00802349"/>
    <w:rsid w:val="008053DF"/>
    <w:rsid w:val="0080566C"/>
    <w:rsid w:val="0080626B"/>
    <w:rsid w:val="00810E38"/>
    <w:rsid w:val="00812D9B"/>
    <w:rsid w:val="00813111"/>
    <w:rsid w:val="00813B4E"/>
    <w:rsid w:val="00813B86"/>
    <w:rsid w:val="00814945"/>
    <w:rsid w:val="00820BFE"/>
    <w:rsid w:val="0082142F"/>
    <w:rsid w:val="00821F44"/>
    <w:rsid w:val="008232F0"/>
    <w:rsid w:val="00823BED"/>
    <w:rsid w:val="00826ACB"/>
    <w:rsid w:val="0083116C"/>
    <w:rsid w:val="008335FB"/>
    <w:rsid w:val="00835FA4"/>
    <w:rsid w:val="00836AF8"/>
    <w:rsid w:val="008409A9"/>
    <w:rsid w:val="0084115C"/>
    <w:rsid w:val="008435EE"/>
    <w:rsid w:val="00845ECD"/>
    <w:rsid w:val="0084682A"/>
    <w:rsid w:val="00847734"/>
    <w:rsid w:val="0084799A"/>
    <w:rsid w:val="008516D3"/>
    <w:rsid w:val="00851D28"/>
    <w:rsid w:val="008539E6"/>
    <w:rsid w:val="00853CA1"/>
    <w:rsid w:val="00853E46"/>
    <w:rsid w:val="0085600E"/>
    <w:rsid w:val="008563F5"/>
    <w:rsid w:val="00856496"/>
    <w:rsid w:val="0086002E"/>
    <w:rsid w:val="0086793B"/>
    <w:rsid w:val="008712F3"/>
    <w:rsid w:val="008741AA"/>
    <w:rsid w:val="00875828"/>
    <w:rsid w:val="00875EB0"/>
    <w:rsid w:val="0088362A"/>
    <w:rsid w:val="00883A77"/>
    <w:rsid w:val="00885098"/>
    <w:rsid w:val="00885952"/>
    <w:rsid w:val="00890390"/>
    <w:rsid w:val="008923AF"/>
    <w:rsid w:val="00893704"/>
    <w:rsid w:val="008963C5"/>
    <w:rsid w:val="0089754F"/>
    <w:rsid w:val="008A1352"/>
    <w:rsid w:val="008A18D0"/>
    <w:rsid w:val="008A352A"/>
    <w:rsid w:val="008A42F9"/>
    <w:rsid w:val="008A4D58"/>
    <w:rsid w:val="008A5FFB"/>
    <w:rsid w:val="008A683B"/>
    <w:rsid w:val="008B137E"/>
    <w:rsid w:val="008B28EE"/>
    <w:rsid w:val="008B70A9"/>
    <w:rsid w:val="008C03B2"/>
    <w:rsid w:val="008C0DD3"/>
    <w:rsid w:val="008C300E"/>
    <w:rsid w:val="008C53FC"/>
    <w:rsid w:val="008D0CB5"/>
    <w:rsid w:val="008D126B"/>
    <w:rsid w:val="008D16DD"/>
    <w:rsid w:val="008D21A0"/>
    <w:rsid w:val="008D2AE8"/>
    <w:rsid w:val="008D2CB4"/>
    <w:rsid w:val="008D7500"/>
    <w:rsid w:val="008E0D40"/>
    <w:rsid w:val="008E13BC"/>
    <w:rsid w:val="008E1EEA"/>
    <w:rsid w:val="008E31C2"/>
    <w:rsid w:val="008E32B2"/>
    <w:rsid w:val="008E4522"/>
    <w:rsid w:val="008E50DB"/>
    <w:rsid w:val="008E587E"/>
    <w:rsid w:val="008E5C82"/>
    <w:rsid w:val="008E6550"/>
    <w:rsid w:val="008E657B"/>
    <w:rsid w:val="008F1ABD"/>
    <w:rsid w:val="008F2DD4"/>
    <w:rsid w:val="008F3B02"/>
    <w:rsid w:val="008F5734"/>
    <w:rsid w:val="008F5C24"/>
    <w:rsid w:val="008F78D3"/>
    <w:rsid w:val="00901B7C"/>
    <w:rsid w:val="00902253"/>
    <w:rsid w:val="00903552"/>
    <w:rsid w:val="009038D8"/>
    <w:rsid w:val="00903C90"/>
    <w:rsid w:val="0090593A"/>
    <w:rsid w:val="009076F4"/>
    <w:rsid w:val="0091022E"/>
    <w:rsid w:val="0091187E"/>
    <w:rsid w:val="00912C6A"/>
    <w:rsid w:val="00913C6E"/>
    <w:rsid w:val="00914760"/>
    <w:rsid w:val="00914AE3"/>
    <w:rsid w:val="009153D6"/>
    <w:rsid w:val="009166EA"/>
    <w:rsid w:val="0091792A"/>
    <w:rsid w:val="00917E44"/>
    <w:rsid w:val="009210A8"/>
    <w:rsid w:val="00922282"/>
    <w:rsid w:val="00924950"/>
    <w:rsid w:val="0092729E"/>
    <w:rsid w:val="00927CA5"/>
    <w:rsid w:val="00934632"/>
    <w:rsid w:val="00935E45"/>
    <w:rsid w:val="0093673D"/>
    <w:rsid w:val="0093723B"/>
    <w:rsid w:val="00940317"/>
    <w:rsid w:val="009433EB"/>
    <w:rsid w:val="00943B84"/>
    <w:rsid w:val="00944D31"/>
    <w:rsid w:val="00950544"/>
    <w:rsid w:val="00950D1E"/>
    <w:rsid w:val="009521EB"/>
    <w:rsid w:val="009528F8"/>
    <w:rsid w:val="0095501A"/>
    <w:rsid w:val="00960C29"/>
    <w:rsid w:val="00975168"/>
    <w:rsid w:val="0097588E"/>
    <w:rsid w:val="00975B93"/>
    <w:rsid w:val="00977461"/>
    <w:rsid w:val="0098410A"/>
    <w:rsid w:val="009844C0"/>
    <w:rsid w:val="00985E8E"/>
    <w:rsid w:val="009860CB"/>
    <w:rsid w:val="009862E7"/>
    <w:rsid w:val="009901BA"/>
    <w:rsid w:val="009908D1"/>
    <w:rsid w:val="0099346C"/>
    <w:rsid w:val="00993BD5"/>
    <w:rsid w:val="0099402F"/>
    <w:rsid w:val="0099697B"/>
    <w:rsid w:val="009A292C"/>
    <w:rsid w:val="009A5A5A"/>
    <w:rsid w:val="009A726F"/>
    <w:rsid w:val="009B070E"/>
    <w:rsid w:val="009B0773"/>
    <w:rsid w:val="009B1097"/>
    <w:rsid w:val="009B1B50"/>
    <w:rsid w:val="009B2614"/>
    <w:rsid w:val="009B511F"/>
    <w:rsid w:val="009C0C0F"/>
    <w:rsid w:val="009C1987"/>
    <w:rsid w:val="009C1E71"/>
    <w:rsid w:val="009C42D7"/>
    <w:rsid w:val="009C4590"/>
    <w:rsid w:val="009C76DD"/>
    <w:rsid w:val="009C7A65"/>
    <w:rsid w:val="009D0742"/>
    <w:rsid w:val="009D0806"/>
    <w:rsid w:val="009D3FA9"/>
    <w:rsid w:val="009D5462"/>
    <w:rsid w:val="009D6587"/>
    <w:rsid w:val="009D66B0"/>
    <w:rsid w:val="009D79E3"/>
    <w:rsid w:val="009E10F8"/>
    <w:rsid w:val="009E17E3"/>
    <w:rsid w:val="009E194C"/>
    <w:rsid w:val="009E258B"/>
    <w:rsid w:val="009E2D2F"/>
    <w:rsid w:val="009E581A"/>
    <w:rsid w:val="009E733B"/>
    <w:rsid w:val="009F1FC8"/>
    <w:rsid w:val="009F2AF4"/>
    <w:rsid w:val="009F3740"/>
    <w:rsid w:val="009F3986"/>
    <w:rsid w:val="009F3FED"/>
    <w:rsid w:val="009F5D3C"/>
    <w:rsid w:val="009F5F30"/>
    <w:rsid w:val="00A01D89"/>
    <w:rsid w:val="00A063F6"/>
    <w:rsid w:val="00A1023B"/>
    <w:rsid w:val="00A10C33"/>
    <w:rsid w:val="00A11265"/>
    <w:rsid w:val="00A11DDC"/>
    <w:rsid w:val="00A11FD3"/>
    <w:rsid w:val="00A1207C"/>
    <w:rsid w:val="00A1269F"/>
    <w:rsid w:val="00A130CE"/>
    <w:rsid w:val="00A2045E"/>
    <w:rsid w:val="00A21140"/>
    <w:rsid w:val="00A2158C"/>
    <w:rsid w:val="00A22579"/>
    <w:rsid w:val="00A22A0F"/>
    <w:rsid w:val="00A25049"/>
    <w:rsid w:val="00A264E3"/>
    <w:rsid w:val="00A27555"/>
    <w:rsid w:val="00A313AE"/>
    <w:rsid w:val="00A338B8"/>
    <w:rsid w:val="00A33E1E"/>
    <w:rsid w:val="00A34116"/>
    <w:rsid w:val="00A342B2"/>
    <w:rsid w:val="00A368AE"/>
    <w:rsid w:val="00A416E5"/>
    <w:rsid w:val="00A42553"/>
    <w:rsid w:val="00A42617"/>
    <w:rsid w:val="00A43B63"/>
    <w:rsid w:val="00A43FC0"/>
    <w:rsid w:val="00A4667F"/>
    <w:rsid w:val="00A46A9B"/>
    <w:rsid w:val="00A4796E"/>
    <w:rsid w:val="00A47ACF"/>
    <w:rsid w:val="00A47DDE"/>
    <w:rsid w:val="00A55E4B"/>
    <w:rsid w:val="00A56952"/>
    <w:rsid w:val="00A56D1B"/>
    <w:rsid w:val="00A579CB"/>
    <w:rsid w:val="00A61896"/>
    <w:rsid w:val="00A62D50"/>
    <w:rsid w:val="00A648EC"/>
    <w:rsid w:val="00A6651F"/>
    <w:rsid w:val="00A6756D"/>
    <w:rsid w:val="00A67648"/>
    <w:rsid w:val="00A6771E"/>
    <w:rsid w:val="00A724E2"/>
    <w:rsid w:val="00A72C47"/>
    <w:rsid w:val="00A734A0"/>
    <w:rsid w:val="00A8118C"/>
    <w:rsid w:val="00A81771"/>
    <w:rsid w:val="00A822C7"/>
    <w:rsid w:val="00A855D3"/>
    <w:rsid w:val="00A9077B"/>
    <w:rsid w:val="00A908F5"/>
    <w:rsid w:val="00A92886"/>
    <w:rsid w:val="00A96ECE"/>
    <w:rsid w:val="00A97059"/>
    <w:rsid w:val="00AA133F"/>
    <w:rsid w:val="00AA171D"/>
    <w:rsid w:val="00AA1D4F"/>
    <w:rsid w:val="00AA5B66"/>
    <w:rsid w:val="00AA6966"/>
    <w:rsid w:val="00AA7422"/>
    <w:rsid w:val="00AB07A7"/>
    <w:rsid w:val="00AB0D3A"/>
    <w:rsid w:val="00AB25CE"/>
    <w:rsid w:val="00AB42CF"/>
    <w:rsid w:val="00AC10F5"/>
    <w:rsid w:val="00AC138C"/>
    <w:rsid w:val="00AC1513"/>
    <w:rsid w:val="00AC197D"/>
    <w:rsid w:val="00AC4E03"/>
    <w:rsid w:val="00AC6DB1"/>
    <w:rsid w:val="00AC7075"/>
    <w:rsid w:val="00AC74D7"/>
    <w:rsid w:val="00AD23B2"/>
    <w:rsid w:val="00AD3302"/>
    <w:rsid w:val="00AD5C6F"/>
    <w:rsid w:val="00AD5DB9"/>
    <w:rsid w:val="00AD7017"/>
    <w:rsid w:val="00AD7C1E"/>
    <w:rsid w:val="00AE036D"/>
    <w:rsid w:val="00AE03EB"/>
    <w:rsid w:val="00AE195F"/>
    <w:rsid w:val="00AE2297"/>
    <w:rsid w:val="00AE3012"/>
    <w:rsid w:val="00AE3A1D"/>
    <w:rsid w:val="00AE3CBA"/>
    <w:rsid w:val="00AE48C6"/>
    <w:rsid w:val="00AE5211"/>
    <w:rsid w:val="00AE5515"/>
    <w:rsid w:val="00AE575E"/>
    <w:rsid w:val="00AE6BF6"/>
    <w:rsid w:val="00AE7A7E"/>
    <w:rsid w:val="00AF69FA"/>
    <w:rsid w:val="00AF6F1A"/>
    <w:rsid w:val="00AF7AE0"/>
    <w:rsid w:val="00B01C98"/>
    <w:rsid w:val="00B01FA8"/>
    <w:rsid w:val="00B06143"/>
    <w:rsid w:val="00B062BF"/>
    <w:rsid w:val="00B074FE"/>
    <w:rsid w:val="00B11570"/>
    <w:rsid w:val="00B120C5"/>
    <w:rsid w:val="00B13F4B"/>
    <w:rsid w:val="00B140CC"/>
    <w:rsid w:val="00B219C1"/>
    <w:rsid w:val="00B22D80"/>
    <w:rsid w:val="00B2623B"/>
    <w:rsid w:val="00B26924"/>
    <w:rsid w:val="00B26A4D"/>
    <w:rsid w:val="00B317F0"/>
    <w:rsid w:val="00B31867"/>
    <w:rsid w:val="00B34515"/>
    <w:rsid w:val="00B34AE6"/>
    <w:rsid w:val="00B34FF9"/>
    <w:rsid w:val="00B35CA9"/>
    <w:rsid w:val="00B362A8"/>
    <w:rsid w:val="00B36679"/>
    <w:rsid w:val="00B370EE"/>
    <w:rsid w:val="00B37F67"/>
    <w:rsid w:val="00B40075"/>
    <w:rsid w:val="00B40573"/>
    <w:rsid w:val="00B405E8"/>
    <w:rsid w:val="00B407B6"/>
    <w:rsid w:val="00B408CB"/>
    <w:rsid w:val="00B40C72"/>
    <w:rsid w:val="00B432C7"/>
    <w:rsid w:val="00B43A05"/>
    <w:rsid w:val="00B449A6"/>
    <w:rsid w:val="00B44E02"/>
    <w:rsid w:val="00B45D57"/>
    <w:rsid w:val="00B50034"/>
    <w:rsid w:val="00B519AB"/>
    <w:rsid w:val="00B5203B"/>
    <w:rsid w:val="00B52440"/>
    <w:rsid w:val="00B54002"/>
    <w:rsid w:val="00B55ABE"/>
    <w:rsid w:val="00B55B9C"/>
    <w:rsid w:val="00B55BC2"/>
    <w:rsid w:val="00B5628C"/>
    <w:rsid w:val="00B61148"/>
    <w:rsid w:val="00B67FDA"/>
    <w:rsid w:val="00B7112F"/>
    <w:rsid w:val="00B729F8"/>
    <w:rsid w:val="00B7674F"/>
    <w:rsid w:val="00B768E7"/>
    <w:rsid w:val="00B849DE"/>
    <w:rsid w:val="00B8549A"/>
    <w:rsid w:val="00B92A3C"/>
    <w:rsid w:val="00B93680"/>
    <w:rsid w:val="00B94F54"/>
    <w:rsid w:val="00B95AA2"/>
    <w:rsid w:val="00B9655C"/>
    <w:rsid w:val="00B96A33"/>
    <w:rsid w:val="00B976D9"/>
    <w:rsid w:val="00BA0633"/>
    <w:rsid w:val="00BA1EC5"/>
    <w:rsid w:val="00BA2A2E"/>
    <w:rsid w:val="00BA53AB"/>
    <w:rsid w:val="00BA7253"/>
    <w:rsid w:val="00BB007F"/>
    <w:rsid w:val="00BB134F"/>
    <w:rsid w:val="00BB22B9"/>
    <w:rsid w:val="00BB2CC0"/>
    <w:rsid w:val="00BB420C"/>
    <w:rsid w:val="00BB4DF0"/>
    <w:rsid w:val="00BB5034"/>
    <w:rsid w:val="00BB6C3D"/>
    <w:rsid w:val="00BC092B"/>
    <w:rsid w:val="00BC09E6"/>
    <w:rsid w:val="00BC1645"/>
    <w:rsid w:val="00BC1D51"/>
    <w:rsid w:val="00BC223D"/>
    <w:rsid w:val="00BC3003"/>
    <w:rsid w:val="00BC3691"/>
    <w:rsid w:val="00BC4E12"/>
    <w:rsid w:val="00BC5894"/>
    <w:rsid w:val="00BC67CD"/>
    <w:rsid w:val="00BC6C73"/>
    <w:rsid w:val="00BC7903"/>
    <w:rsid w:val="00BC7D69"/>
    <w:rsid w:val="00BD20A3"/>
    <w:rsid w:val="00BD4F06"/>
    <w:rsid w:val="00BE35E2"/>
    <w:rsid w:val="00BE3960"/>
    <w:rsid w:val="00BE3D69"/>
    <w:rsid w:val="00BE40C1"/>
    <w:rsid w:val="00BE40C9"/>
    <w:rsid w:val="00BE62DE"/>
    <w:rsid w:val="00BE6966"/>
    <w:rsid w:val="00BF09FF"/>
    <w:rsid w:val="00BF260B"/>
    <w:rsid w:val="00BF39F5"/>
    <w:rsid w:val="00BF5124"/>
    <w:rsid w:val="00C00367"/>
    <w:rsid w:val="00C0165E"/>
    <w:rsid w:val="00C01A50"/>
    <w:rsid w:val="00C05F71"/>
    <w:rsid w:val="00C06F1F"/>
    <w:rsid w:val="00C070AF"/>
    <w:rsid w:val="00C14327"/>
    <w:rsid w:val="00C148D3"/>
    <w:rsid w:val="00C14F02"/>
    <w:rsid w:val="00C2133A"/>
    <w:rsid w:val="00C22DE9"/>
    <w:rsid w:val="00C25F81"/>
    <w:rsid w:val="00C267D2"/>
    <w:rsid w:val="00C30F28"/>
    <w:rsid w:val="00C31620"/>
    <w:rsid w:val="00C32911"/>
    <w:rsid w:val="00C358E4"/>
    <w:rsid w:val="00C35A49"/>
    <w:rsid w:val="00C41427"/>
    <w:rsid w:val="00C4172C"/>
    <w:rsid w:val="00C42178"/>
    <w:rsid w:val="00C42217"/>
    <w:rsid w:val="00C42E86"/>
    <w:rsid w:val="00C44C0E"/>
    <w:rsid w:val="00C45F7E"/>
    <w:rsid w:val="00C46184"/>
    <w:rsid w:val="00C46948"/>
    <w:rsid w:val="00C53769"/>
    <w:rsid w:val="00C53E66"/>
    <w:rsid w:val="00C55665"/>
    <w:rsid w:val="00C56F50"/>
    <w:rsid w:val="00C56FE0"/>
    <w:rsid w:val="00C57254"/>
    <w:rsid w:val="00C57961"/>
    <w:rsid w:val="00C6091F"/>
    <w:rsid w:val="00C611DC"/>
    <w:rsid w:val="00C662F5"/>
    <w:rsid w:val="00C735F0"/>
    <w:rsid w:val="00C7607B"/>
    <w:rsid w:val="00C80914"/>
    <w:rsid w:val="00C8234B"/>
    <w:rsid w:val="00C82628"/>
    <w:rsid w:val="00C8407E"/>
    <w:rsid w:val="00C905B4"/>
    <w:rsid w:val="00C90A0E"/>
    <w:rsid w:val="00C92929"/>
    <w:rsid w:val="00C92FFA"/>
    <w:rsid w:val="00C93022"/>
    <w:rsid w:val="00C94A0C"/>
    <w:rsid w:val="00C976B0"/>
    <w:rsid w:val="00CA1890"/>
    <w:rsid w:val="00CA19F2"/>
    <w:rsid w:val="00CA4051"/>
    <w:rsid w:val="00CA613C"/>
    <w:rsid w:val="00CA6EE3"/>
    <w:rsid w:val="00CB06C2"/>
    <w:rsid w:val="00CB14BE"/>
    <w:rsid w:val="00CB5E09"/>
    <w:rsid w:val="00CB6D82"/>
    <w:rsid w:val="00CB7AB8"/>
    <w:rsid w:val="00CC0784"/>
    <w:rsid w:val="00CC22CB"/>
    <w:rsid w:val="00CC23A2"/>
    <w:rsid w:val="00CC3AB1"/>
    <w:rsid w:val="00CC5657"/>
    <w:rsid w:val="00CC7B66"/>
    <w:rsid w:val="00CD03E0"/>
    <w:rsid w:val="00CD08D5"/>
    <w:rsid w:val="00CD08E0"/>
    <w:rsid w:val="00CD0A6A"/>
    <w:rsid w:val="00CD19DF"/>
    <w:rsid w:val="00CD1EDE"/>
    <w:rsid w:val="00CD2B76"/>
    <w:rsid w:val="00CD42A5"/>
    <w:rsid w:val="00CD4F84"/>
    <w:rsid w:val="00CD5161"/>
    <w:rsid w:val="00CD6047"/>
    <w:rsid w:val="00CD64FD"/>
    <w:rsid w:val="00CD6502"/>
    <w:rsid w:val="00CD6926"/>
    <w:rsid w:val="00CD6E84"/>
    <w:rsid w:val="00CD6ED7"/>
    <w:rsid w:val="00CD7079"/>
    <w:rsid w:val="00CD78B8"/>
    <w:rsid w:val="00CE5861"/>
    <w:rsid w:val="00CE6670"/>
    <w:rsid w:val="00CE66E9"/>
    <w:rsid w:val="00CE6B66"/>
    <w:rsid w:val="00CE74BF"/>
    <w:rsid w:val="00CE759C"/>
    <w:rsid w:val="00CE7751"/>
    <w:rsid w:val="00CF0149"/>
    <w:rsid w:val="00CF06E1"/>
    <w:rsid w:val="00CF2655"/>
    <w:rsid w:val="00CF2E02"/>
    <w:rsid w:val="00CF41D6"/>
    <w:rsid w:val="00CF43A3"/>
    <w:rsid w:val="00CF49E2"/>
    <w:rsid w:val="00CF5599"/>
    <w:rsid w:val="00CF5DEA"/>
    <w:rsid w:val="00CF70CD"/>
    <w:rsid w:val="00CF73B7"/>
    <w:rsid w:val="00D00919"/>
    <w:rsid w:val="00D014D5"/>
    <w:rsid w:val="00D016AD"/>
    <w:rsid w:val="00D02CE4"/>
    <w:rsid w:val="00D04769"/>
    <w:rsid w:val="00D06FC0"/>
    <w:rsid w:val="00D11943"/>
    <w:rsid w:val="00D128D2"/>
    <w:rsid w:val="00D1681C"/>
    <w:rsid w:val="00D16E0A"/>
    <w:rsid w:val="00D2043A"/>
    <w:rsid w:val="00D2204E"/>
    <w:rsid w:val="00D22A86"/>
    <w:rsid w:val="00D261FA"/>
    <w:rsid w:val="00D27143"/>
    <w:rsid w:val="00D32DC3"/>
    <w:rsid w:val="00D33855"/>
    <w:rsid w:val="00D36F20"/>
    <w:rsid w:val="00D40A7B"/>
    <w:rsid w:val="00D41234"/>
    <w:rsid w:val="00D42E90"/>
    <w:rsid w:val="00D45A4E"/>
    <w:rsid w:val="00D4647E"/>
    <w:rsid w:val="00D46ED4"/>
    <w:rsid w:val="00D47C2B"/>
    <w:rsid w:val="00D504CD"/>
    <w:rsid w:val="00D5268D"/>
    <w:rsid w:val="00D53421"/>
    <w:rsid w:val="00D536C5"/>
    <w:rsid w:val="00D536E1"/>
    <w:rsid w:val="00D547C4"/>
    <w:rsid w:val="00D54BC3"/>
    <w:rsid w:val="00D60C6B"/>
    <w:rsid w:val="00D6399A"/>
    <w:rsid w:val="00D674A2"/>
    <w:rsid w:val="00D67970"/>
    <w:rsid w:val="00D67D15"/>
    <w:rsid w:val="00D70C03"/>
    <w:rsid w:val="00D72319"/>
    <w:rsid w:val="00D74A37"/>
    <w:rsid w:val="00D75DA9"/>
    <w:rsid w:val="00D77B14"/>
    <w:rsid w:val="00D80C80"/>
    <w:rsid w:val="00D81DD1"/>
    <w:rsid w:val="00D90912"/>
    <w:rsid w:val="00D93D29"/>
    <w:rsid w:val="00DA23CC"/>
    <w:rsid w:val="00DA2922"/>
    <w:rsid w:val="00DA2C23"/>
    <w:rsid w:val="00DA3FA7"/>
    <w:rsid w:val="00DA41EB"/>
    <w:rsid w:val="00DA4DC8"/>
    <w:rsid w:val="00DA4E55"/>
    <w:rsid w:val="00DA5253"/>
    <w:rsid w:val="00DA7642"/>
    <w:rsid w:val="00DA7940"/>
    <w:rsid w:val="00DB13CB"/>
    <w:rsid w:val="00DB1FC1"/>
    <w:rsid w:val="00DB3A4F"/>
    <w:rsid w:val="00DB5E72"/>
    <w:rsid w:val="00DB61B1"/>
    <w:rsid w:val="00DB6466"/>
    <w:rsid w:val="00DB666C"/>
    <w:rsid w:val="00DB7631"/>
    <w:rsid w:val="00DB7ED8"/>
    <w:rsid w:val="00DC0FF2"/>
    <w:rsid w:val="00DC203D"/>
    <w:rsid w:val="00DC322D"/>
    <w:rsid w:val="00DC3CD5"/>
    <w:rsid w:val="00DC3D6A"/>
    <w:rsid w:val="00DC47E1"/>
    <w:rsid w:val="00DC4994"/>
    <w:rsid w:val="00DD014B"/>
    <w:rsid w:val="00DD0E52"/>
    <w:rsid w:val="00DD1C78"/>
    <w:rsid w:val="00DD2191"/>
    <w:rsid w:val="00DD2D4F"/>
    <w:rsid w:val="00DD3BD2"/>
    <w:rsid w:val="00DD4853"/>
    <w:rsid w:val="00DD66F0"/>
    <w:rsid w:val="00DD7192"/>
    <w:rsid w:val="00DE13D2"/>
    <w:rsid w:val="00DE2AE4"/>
    <w:rsid w:val="00DE2C84"/>
    <w:rsid w:val="00DE6106"/>
    <w:rsid w:val="00DE756E"/>
    <w:rsid w:val="00DE7AF4"/>
    <w:rsid w:val="00DF4660"/>
    <w:rsid w:val="00DF4F46"/>
    <w:rsid w:val="00DF546E"/>
    <w:rsid w:val="00DF7E9C"/>
    <w:rsid w:val="00E0006B"/>
    <w:rsid w:val="00E00793"/>
    <w:rsid w:val="00E01554"/>
    <w:rsid w:val="00E0165E"/>
    <w:rsid w:val="00E01C3C"/>
    <w:rsid w:val="00E02ED8"/>
    <w:rsid w:val="00E031CE"/>
    <w:rsid w:val="00E031D4"/>
    <w:rsid w:val="00E031FC"/>
    <w:rsid w:val="00E03247"/>
    <w:rsid w:val="00E03749"/>
    <w:rsid w:val="00E047FD"/>
    <w:rsid w:val="00E04C6B"/>
    <w:rsid w:val="00E05048"/>
    <w:rsid w:val="00E05CAA"/>
    <w:rsid w:val="00E061E2"/>
    <w:rsid w:val="00E0672F"/>
    <w:rsid w:val="00E07DAD"/>
    <w:rsid w:val="00E10029"/>
    <w:rsid w:val="00E10593"/>
    <w:rsid w:val="00E10DD2"/>
    <w:rsid w:val="00E1189B"/>
    <w:rsid w:val="00E12BB1"/>
    <w:rsid w:val="00E1355C"/>
    <w:rsid w:val="00E15B71"/>
    <w:rsid w:val="00E204EF"/>
    <w:rsid w:val="00E2160D"/>
    <w:rsid w:val="00E21DEA"/>
    <w:rsid w:val="00E22991"/>
    <w:rsid w:val="00E24D3D"/>
    <w:rsid w:val="00E27005"/>
    <w:rsid w:val="00E27317"/>
    <w:rsid w:val="00E310CD"/>
    <w:rsid w:val="00E32558"/>
    <w:rsid w:val="00E34412"/>
    <w:rsid w:val="00E413AB"/>
    <w:rsid w:val="00E43832"/>
    <w:rsid w:val="00E45099"/>
    <w:rsid w:val="00E454AD"/>
    <w:rsid w:val="00E477DB"/>
    <w:rsid w:val="00E47C52"/>
    <w:rsid w:val="00E51E46"/>
    <w:rsid w:val="00E55E1F"/>
    <w:rsid w:val="00E600EA"/>
    <w:rsid w:val="00E60FEC"/>
    <w:rsid w:val="00E61C1F"/>
    <w:rsid w:val="00E6254C"/>
    <w:rsid w:val="00E62FD2"/>
    <w:rsid w:val="00E64033"/>
    <w:rsid w:val="00E6697C"/>
    <w:rsid w:val="00E67C46"/>
    <w:rsid w:val="00E70873"/>
    <w:rsid w:val="00E72637"/>
    <w:rsid w:val="00E72DFB"/>
    <w:rsid w:val="00E734B2"/>
    <w:rsid w:val="00E74A08"/>
    <w:rsid w:val="00E76637"/>
    <w:rsid w:val="00E77A14"/>
    <w:rsid w:val="00E80035"/>
    <w:rsid w:val="00E850EC"/>
    <w:rsid w:val="00E85EBC"/>
    <w:rsid w:val="00E87AB0"/>
    <w:rsid w:val="00E87D26"/>
    <w:rsid w:val="00E90A75"/>
    <w:rsid w:val="00E93278"/>
    <w:rsid w:val="00E93C73"/>
    <w:rsid w:val="00E94757"/>
    <w:rsid w:val="00E95C1F"/>
    <w:rsid w:val="00E962B3"/>
    <w:rsid w:val="00EA1B99"/>
    <w:rsid w:val="00EA3126"/>
    <w:rsid w:val="00EA46DC"/>
    <w:rsid w:val="00EA58CA"/>
    <w:rsid w:val="00EA5C73"/>
    <w:rsid w:val="00EA66FC"/>
    <w:rsid w:val="00EA6B97"/>
    <w:rsid w:val="00EA7218"/>
    <w:rsid w:val="00EA73CA"/>
    <w:rsid w:val="00EB107D"/>
    <w:rsid w:val="00EB19DB"/>
    <w:rsid w:val="00EB3274"/>
    <w:rsid w:val="00EB58F4"/>
    <w:rsid w:val="00EB59E2"/>
    <w:rsid w:val="00EB650C"/>
    <w:rsid w:val="00EB6E33"/>
    <w:rsid w:val="00EB70EE"/>
    <w:rsid w:val="00EB71E3"/>
    <w:rsid w:val="00EB7D33"/>
    <w:rsid w:val="00EB7E9B"/>
    <w:rsid w:val="00EC0DE1"/>
    <w:rsid w:val="00EC1B40"/>
    <w:rsid w:val="00EC282A"/>
    <w:rsid w:val="00EC3E47"/>
    <w:rsid w:val="00EC4495"/>
    <w:rsid w:val="00EC4FC1"/>
    <w:rsid w:val="00EC56F5"/>
    <w:rsid w:val="00EC686D"/>
    <w:rsid w:val="00ED3C3F"/>
    <w:rsid w:val="00ED4312"/>
    <w:rsid w:val="00ED4F2E"/>
    <w:rsid w:val="00ED66D7"/>
    <w:rsid w:val="00ED79F6"/>
    <w:rsid w:val="00EE0A40"/>
    <w:rsid w:val="00EE0C8A"/>
    <w:rsid w:val="00EE37E0"/>
    <w:rsid w:val="00EE485B"/>
    <w:rsid w:val="00EE4F58"/>
    <w:rsid w:val="00EE5261"/>
    <w:rsid w:val="00EE5D9E"/>
    <w:rsid w:val="00EE5EF5"/>
    <w:rsid w:val="00EE64B0"/>
    <w:rsid w:val="00EE6751"/>
    <w:rsid w:val="00EE717B"/>
    <w:rsid w:val="00EF2215"/>
    <w:rsid w:val="00EF363D"/>
    <w:rsid w:val="00EF5518"/>
    <w:rsid w:val="00EF6023"/>
    <w:rsid w:val="00EF698B"/>
    <w:rsid w:val="00EF761B"/>
    <w:rsid w:val="00F01332"/>
    <w:rsid w:val="00F13643"/>
    <w:rsid w:val="00F146C5"/>
    <w:rsid w:val="00F14DBD"/>
    <w:rsid w:val="00F14FC4"/>
    <w:rsid w:val="00F1570B"/>
    <w:rsid w:val="00F16411"/>
    <w:rsid w:val="00F16B91"/>
    <w:rsid w:val="00F16E6F"/>
    <w:rsid w:val="00F17D97"/>
    <w:rsid w:val="00F20854"/>
    <w:rsid w:val="00F234DB"/>
    <w:rsid w:val="00F238E1"/>
    <w:rsid w:val="00F24B0D"/>
    <w:rsid w:val="00F24E22"/>
    <w:rsid w:val="00F26807"/>
    <w:rsid w:val="00F274B4"/>
    <w:rsid w:val="00F320E6"/>
    <w:rsid w:val="00F36731"/>
    <w:rsid w:val="00F36B17"/>
    <w:rsid w:val="00F41AAA"/>
    <w:rsid w:val="00F42B8F"/>
    <w:rsid w:val="00F4426E"/>
    <w:rsid w:val="00F44696"/>
    <w:rsid w:val="00F45315"/>
    <w:rsid w:val="00F46638"/>
    <w:rsid w:val="00F46E72"/>
    <w:rsid w:val="00F53EDD"/>
    <w:rsid w:val="00F55EC6"/>
    <w:rsid w:val="00F56672"/>
    <w:rsid w:val="00F6042C"/>
    <w:rsid w:val="00F60F09"/>
    <w:rsid w:val="00F61E0E"/>
    <w:rsid w:val="00F62E0D"/>
    <w:rsid w:val="00F62EC5"/>
    <w:rsid w:val="00F6367C"/>
    <w:rsid w:val="00F63B30"/>
    <w:rsid w:val="00F64B3E"/>
    <w:rsid w:val="00F665C7"/>
    <w:rsid w:val="00F702D7"/>
    <w:rsid w:val="00F712BA"/>
    <w:rsid w:val="00F72BBE"/>
    <w:rsid w:val="00F747A1"/>
    <w:rsid w:val="00F80B05"/>
    <w:rsid w:val="00F81C86"/>
    <w:rsid w:val="00F81EE8"/>
    <w:rsid w:val="00F83255"/>
    <w:rsid w:val="00F83618"/>
    <w:rsid w:val="00F837CF"/>
    <w:rsid w:val="00F83D1D"/>
    <w:rsid w:val="00F9075B"/>
    <w:rsid w:val="00F90EC2"/>
    <w:rsid w:val="00F916A7"/>
    <w:rsid w:val="00F979A0"/>
    <w:rsid w:val="00FA017E"/>
    <w:rsid w:val="00FA12AA"/>
    <w:rsid w:val="00FA2BD3"/>
    <w:rsid w:val="00FA650D"/>
    <w:rsid w:val="00FB1487"/>
    <w:rsid w:val="00FB2928"/>
    <w:rsid w:val="00FB3586"/>
    <w:rsid w:val="00FB3D3E"/>
    <w:rsid w:val="00FB5068"/>
    <w:rsid w:val="00FB5D56"/>
    <w:rsid w:val="00FB7A55"/>
    <w:rsid w:val="00FC0F01"/>
    <w:rsid w:val="00FC3825"/>
    <w:rsid w:val="00FC4B4C"/>
    <w:rsid w:val="00FC56A3"/>
    <w:rsid w:val="00FC5C1B"/>
    <w:rsid w:val="00FC5FBC"/>
    <w:rsid w:val="00FC6BFC"/>
    <w:rsid w:val="00FC761C"/>
    <w:rsid w:val="00FC79E0"/>
    <w:rsid w:val="00FC7F58"/>
    <w:rsid w:val="00FD2221"/>
    <w:rsid w:val="00FD41AD"/>
    <w:rsid w:val="00FD4AF4"/>
    <w:rsid w:val="00FD4FFC"/>
    <w:rsid w:val="00FD55D7"/>
    <w:rsid w:val="00FD739A"/>
    <w:rsid w:val="00FE1801"/>
    <w:rsid w:val="00FE1DC4"/>
    <w:rsid w:val="00FE3140"/>
    <w:rsid w:val="00FE32F2"/>
    <w:rsid w:val="00FE40D7"/>
    <w:rsid w:val="00FE78CE"/>
    <w:rsid w:val="00FF03BC"/>
    <w:rsid w:val="00FF042D"/>
    <w:rsid w:val="00FF087E"/>
    <w:rsid w:val="00FF08C6"/>
    <w:rsid w:val="00FF16A9"/>
    <w:rsid w:val="00FF196A"/>
    <w:rsid w:val="00FF1EAD"/>
    <w:rsid w:val="00FF2DE9"/>
    <w:rsid w:val="00FF2E3E"/>
    <w:rsid w:val="00FF50AA"/>
    <w:rsid w:val="00FF649F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C83426"/>
  <w15:docId w15:val="{78107DB5-5982-4AA4-AD11-FC5CD7A4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3F7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43F7B"/>
    <w:pPr>
      <w:keepNext/>
      <w:spacing w:before="240" w:after="60"/>
      <w:ind w:left="708" w:hanging="708"/>
      <w:outlineLvl w:val="0"/>
    </w:pPr>
    <w:rPr>
      <w:b/>
      <w:bCs/>
      <w:caps/>
      <w:noProof/>
    </w:rPr>
  </w:style>
  <w:style w:type="paragraph" w:styleId="Nadpis2">
    <w:name w:val="heading 2"/>
    <w:basedOn w:val="Normln"/>
    <w:next w:val="Zkladntext"/>
    <w:link w:val="Nadpis2Char"/>
    <w:qFormat/>
    <w:rsid w:val="00243F7B"/>
    <w:pPr>
      <w:keepNext/>
      <w:numPr>
        <w:ilvl w:val="1"/>
        <w:numId w:val="2"/>
      </w:numPr>
      <w:spacing w:before="240" w:after="60"/>
      <w:outlineLvl w:val="1"/>
    </w:pPr>
    <w:rPr>
      <w:caps/>
      <w:noProof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43F7B"/>
    <w:pPr>
      <w:keepNext/>
      <w:numPr>
        <w:ilvl w:val="2"/>
        <w:numId w:val="2"/>
      </w:numPr>
      <w:spacing w:before="240" w:after="60"/>
      <w:outlineLvl w:val="2"/>
    </w:pPr>
    <w:rPr>
      <w:caps/>
      <w:noProof/>
    </w:rPr>
  </w:style>
  <w:style w:type="paragraph" w:styleId="Nadpis4">
    <w:name w:val="heading 4"/>
    <w:basedOn w:val="Normln"/>
    <w:next w:val="Normln"/>
    <w:link w:val="Nadpis4Char"/>
    <w:uiPriority w:val="99"/>
    <w:qFormat/>
    <w:rsid w:val="00243F7B"/>
    <w:pPr>
      <w:keepNext/>
      <w:numPr>
        <w:ilvl w:val="3"/>
        <w:numId w:val="2"/>
      </w:numPr>
      <w:tabs>
        <w:tab w:val="clear" w:pos="926"/>
      </w:tabs>
      <w:spacing w:before="240" w:after="60"/>
      <w:ind w:left="2832" w:hanging="708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243F7B"/>
    <w:pPr>
      <w:numPr>
        <w:ilvl w:val="4"/>
        <w:numId w:val="2"/>
      </w:numPr>
      <w:tabs>
        <w:tab w:val="clear" w:pos="926"/>
      </w:tabs>
      <w:spacing w:before="240" w:after="60"/>
      <w:ind w:left="3540" w:hanging="708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243F7B"/>
    <w:pPr>
      <w:numPr>
        <w:ilvl w:val="5"/>
        <w:numId w:val="2"/>
      </w:numPr>
      <w:tabs>
        <w:tab w:val="clear" w:pos="926"/>
      </w:tabs>
      <w:spacing w:before="240" w:after="60"/>
      <w:ind w:left="4248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43F7B"/>
    <w:pPr>
      <w:numPr>
        <w:ilvl w:val="6"/>
        <w:numId w:val="2"/>
      </w:numPr>
      <w:tabs>
        <w:tab w:val="clear" w:pos="926"/>
      </w:tabs>
      <w:spacing w:before="240" w:after="60"/>
      <w:ind w:left="4956" w:hanging="708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43F7B"/>
    <w:pPr>
      <w:numPr>
        <w:ilvl w:val="7"/>
        <w:numId w:val="2"/>
      </w:numPr>
      <w:tabs>
        <w:tab w:val="clear" w:pos="926"/>
      </w:tabs>
      <w:spacing w:before="240" w:after="60"/>
      <w:ind w:left="5664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43F7B"/>
    <w:pPr>
      <w:numPr>
        <w:ilvl w:val="8"/>
        <w:numId w:val="2"/>
      </w:numPr>
      <w:tabs>
        <w:tab w:val="clear" w:pos="926"/>
      </w:tabs>
      <w:spacing w:before="240" w:after="60"/>
      <w:ind w:left="6372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4DBD"/>
    <w:rPr>
      <w:b/>
      <w:bCs/>
      <w:caps/>
      <w:noProof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14DBD"/>
    <w:rPr>
      <w:caps/>
      <w:noProof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14DBD"/>
    <w:rPr>
      <w:caps/>
      <w:noProof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14DBD"/>
    <w:rPr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14DBD"/>
    <w:rPr>
      <w:rFonts w:ascii="Arial" w:hAnsi="Arial" w:cs="Arial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F14DBD"/>
    <w:rPr>
      <w:rFonts w:ascii="Arial" w:hAnsi="Arial" w:cs="Arial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F14DBD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F14DBD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F14DBD"/>
    <w:rPr>
      <w:rFonts w:ascii="Arial" w:hAnsi="Arial" w:cs="Arial"/>
      <w:i/>
      <w:iCs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43F7B"/>
    <w:pPr>
      <w:spacing w:after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36AD5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0772D"/>
    <w:rPr>
      <w:rFonts w:cs="Times New Roman"/>
      <w:sz w:val="24"/>
      <w:szCs w:val="24"/>
    </w:rPr>
  </w:style>
  <w:style w:type="paragraph" w:customStyle="1" w:styleId="Nazev-TN">
    <w:name w:val="Nazev-TN"/>
    <w:basedOn w:val="Normln"/>
    <w:next w:val="Normln"/>
    <w:uiPriority w:val="99"/>
    <w:rsid w:val="00243F7B"/>
    <w:pPr>
      <w:spacing w:before="120" w:after="60"/>
      <w:jc w:val="center"/>
    </w:pPr>
    <w:rPr>
      <w:b/>
      <w:bCs/>
      <w:sz w:val="40"/>
      <w:szCs w:val="40"/>
    </w:rPr>
  </w:style>
  <w:style w:type="paragraph" w:styleId="Zkladntextodsazen">
    <w:name w:val="Body Text Indent"/>
    <w:basedOn w:val="Normln"/>
    <w:link w:val="ZkladntextodsazenChar"/>
    <w:uiPriority w:val="99"/>
    <w:rsid w:val="00243F7B"/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14DBD"/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243F7B"/>
    <w:pPr>
      <w:tabs>
        <w:tab w:val="right" w:leader="dot" w:pos="9355"/>
      </w:tabs>
    </w:pPr>
    <w:rPr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43F7B"/>
    <w:pPr>
      <w:tabs>
        <w:tab w:val="left" w:pos="960"/>
        <w:tab w:val="right" w:leader="dot" w:pos="9355"/>
      </w:tabs>
      <w:ind w:left="198" w:hanging="56"/>
    </w:pPr>
    <w:rPr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43F7B"/>
    <w:pPr>
      <w:tabs>
        <w:tab w:val="left" w:pos="993"/>
        <w:tab w:val="right" w:leader="dot" w:pos="9355"/>
      </w:tabs>
      <w:ind w:left="403" w:hanging="261"/>
    </w:pPr>
    <w:rPr>
      <w:caps/>
      <w:sz w:val="20"/>
      <w:szCs w:val="20"/>
    </w:rPr>
  </w:style>
  <w:style w:type="paragraph" w:styleId="Seznamsodrkami3">
    <w:name w:val="List Bullet 3"/>
    <w:basedOn w:val="Normln"/>
    <w:autoRedefine/>
    <w:uiPriority w:val="99"/>
    <w:rsid w:val="00243F7B"/>
    <w:pPr>
      <w:tabs>
        <w:tab w:val="left" w:pos="643"/>
      </w:tabs>
    </w:pPr>
    <w:rPr>
      <w:sz w:val="20"/>
      <w:szCs w:val="20"/>
    </w:rPr>
  </w:style>
  <w:style w:type="paragraph" w:styleId="Seznamsodrkami2">
    <w:name w:val="List Bullet 2"/>
    <w:basedOn w:val="Normln"/>
    <w:autoRedefine/>
    <w:uiPriority w:val="99"/>
    <w:rsid w:val="00243F7B"/>
    <w:pPr>
      <w:numPr>
        <w:numId w:val="1"/>
      </w:numPr>
      <w:tabs>
        <w:tab w:val="clear" w:pos="643"/>
      </w:tabs>
      <w:ind w:left="1418" w:hanging="284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4D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243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4DBD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243F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14DBD"/>
    <w:rPr>
      <w:rFonts w:cs="Times New Roman"/>
      <w:sz w:val="24"/>
      <w:szCs w:val="24"/>
    </w:rPr>
  </w:style>
  <w:style w:type="paragraph" w:styleId="Normlnweb">
    <w:name w:val="Normal (Web)"/>
    <w:basedOn w:val="Normln"/>
    <w:uiPriority w:val="99"/>
    <w:rsid w:val="00243F7B"/>
    <w:pPr>
      <w:overflowPunct/>
      <w:autoSpaceDE/>
      <w:autoSpaceDN/>
      <w:adjustRightInd/>
      <w:spacing w:before="100" w:beforeAutospacing="1" w:after="100" w:afterAutospacing="1" w:line="288" w:lineRule="auto"/>
      <w:textAlignment w:val="auto"/>
    </w:pPr>
    <w:rPr>
      <w:rFonts w:ascii="Verdana" w:hAnsi="Verdana"/>
      <w:color w:val="7B6C4A"/>
      <w:sz w:val="14"/>
      <w:szCs w:val="14"/>
    </w:rPr>
  </w:style>
  <w:style w:type="character" w:customStyle="1" w:styleId="heslo141">
    <w:name w:val="heslo141"/>
    <w:basedOn w:val="Standardnpsmoodstavce"/>
    <w:uiPriority w:val="99"/>
    <w:rsid w:val="00243F7B"/>
    <w:rPr>
      <w:rFonts w:ascii="Verdana" w:hAnsi="Verdana" w:cs="Times New Roman"/>
      <w:b/>
      <w:bCs/>
      <w:color w:val="7B6C4A"/>
      <w:sz w:val="18"/>
      <w:szCs w:val="18"/>
    </w:rPr>
  </w:style>
  <w:style w:type="character" w:styleId="slostrnky">
    <w:name w:val="page number"/>
    <w:basedOn w:val="Standardnpsmoodstavce"/>
    <w:uiPriority w:val="99"/>
    <w:rsid w:val="00243F7B"/>
    <w:rPr>
      <w:rFonts w:cs="Times New Roman"/>
    </w:rPr>
  </w:style>
  <w:style w:type="paragraph" w:styleId="Nzev">
    <w:name w:val="Title"/>
    <w:basedOn w:val="Normln"/>
    <w:link w:val="NzevChar"/>
    <w:uiPriority w:val="99"/>
    <w:qFormat/>
    <w:rsid w:val="00243F7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14DBD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rsid w:val="00CF7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4DB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4DBD"/>
    <w:rPr>
      <w:rFonts w:cs="Times New Roman"/>
      <w:b/>
      <w:bCs/>
      <w:sz w:val="20"/>
      <w:szCs w:val="20"/>
    </w:rPr>
  </w:style>
  <w:style w:type="character" w:customStyle="1" w:styleId="ab101">
    <w:name w:val="ab101"/>
    <w:basedOn w:val="Standardnpsmoodstavce"/>
    <w:uiPriority w:val="99"/>
    <w:rsid w:val="003C5E30"/>
    <w:rPr>
      <w:rFonts w:cs="Times New Roman"/>
      <w:color w:val="003399"/>
      <w:sz w:val="20"/>
      <w:szCs w:val="20"/>
    </w:rPr>
  </w:style>
  <w:style w:type="character" w:customStyle="1" w:styleId="StylE-mailovZprvy53">
    <w:name w:val="StylE-mailovéZprávy53"/>
    <w:basedOn w:val="Standardnpsmoodstavce"/>
    <w:uiPriority w:val="99"/>
    <w:semiHidden/>
    <w:rsid w:val="007B39D6"/>
    <w:rPr>
      <w:rFonts w:ascii="Arial" w:hAnsi="Arial" w:cs="Arial"/>
      <w:color w:val="000080"/>
      <w:sz w:val="20"/>
      <w:szCs w:val="20"/>
    </w:rPr>
  </w:style>
  <w:style w:type="paragraph" w:styleId="Seznam">
    <w:name w:val="List"/>
    <w:basedOn w:val="Normln"/>
    <w:uiPriority w:val="99"/>
    <w:rsid w:val="007E55DB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0"/>
      <w:szCs w:val="20"/>
    </w:rPr>
  </w:style>
  <w:style w:type="numbering" w:customStyle="1" w:styleId="Styl2">
    <w:name w:val="Styl2"/>
    <w:rsid w:val="000F4831"/>
    <w:pPr>
      <w:numPr>
        <w:numId w:val="4"/>
      </w:numPr>
    </w:pPr>
  </w:style>
  <w:style w:type="numbering" w:customStyle="1" w:styleId="Styl1">
    <w:name w:val="Styl1"/>
    <w:rsid w:val="000F4831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E51E46"/>
    <w:pPr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unhideWhenUsed/>
    <w:locked/>
    <w:rsid w:val="00E51E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51E46"/>
    <w:rPr>
      <w:sz w:val="16"/>
      <w:szCs w:val="16"/>
    </w:rPr>
  </w:style>
  <w:style w:type="paragraph" w:styleId="Bezmezer">
    <w:name w:val="No Spacing"/>
    <w:uiPriority w:val="1"/>
    <w:qFormat/>
    <w:rsid w:val="00BD4F06"/>
    <w:rPr>
      <w:rFonts w:ascii="Calibri" w:eastAsia="Calibri" w:hAnsi="Calibri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locked/>
    <w:rsid w:val="00F63B3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63B3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locked/>
    <w:rsid w:val="00DE2C8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A4C3C"/>
    <w:rPr>
      <w:color w:val="800080" w:themeColor="followedHyperlink"/>
      <w:u w:val="single"/>
    </w:rPr>
  </w:style>
  <w:style w:type="paragraph" w:customStyle="1" w:styleId="Default">
    <w:name w:val="Default"/>
    <w:rsid w:val="00AC74D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tyl">
    <w:name w:val="Styl"/>
    <w:rsid w:val="00C05F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5C75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C7556"/>
    <w:rPr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283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83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8331B"/>
    <w:rPr>
      <w:i/>
      <w:iCs/>
      <w:color w:val="808080" w:themeColor="text1" w:themeTint="7F"/>
    </w:rPr>
  </w:style>
  <w:style w:type="paragraph" w:styleId="Revize">
    <w:name w:val="Revision"/>
    <w:hidden/>
    <w:uiPriority w:val="99"/>
    <w:semiHidden/>
    <w:rsid w:val="007F7E9E"/>
    <w:rPr>
      <w:sz w:val="24"/>
      <w:szCs w:val="24"/>
    </w:rPr>
  </w:style>
  <w:style w:type="paragraph" w:customStyle="1" w:styleId="CZodstavec">
    <w:name w:val="CZ odstavec"/>
    <w:rsid w:val="00215495"/>
    <w:pPr>
      <w:numPr>
        <w:numId w:val="48"/>
      </w:num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33D2BA-69BF-4C20-83AF-428E1075B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B0129-B530-4CD0-8E50-FA8947B0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2813</Words>
  <Characters>19106</Characters>
  <Application>Microsoft Office Word</Application>
  <DocSecurity>0</DocSecurity>
  <Lines>159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DPMB, a.s.</Company>
  <LinksUpToDate>false</LinksUpToDate>
  <CharactersWithSpaces>21876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DPMB</dc:creator>
  <cp:lastModifiedBy>Janečková Iveta, Bc.</cp:lastModifiedBy>
  <cp:revision>5</cp:revision>
  <cp:lastPrinted>2020-07-20T12:08:00Z</cp:lastPrinted>
  <dcterms:created xsi:type="dcterms:W3CDTF">2020-10-14T07:53:00Z</dcterms:created>
  <dcterms:modified xsi:type="dcterms:W3CDTF">2020-10-14T12:36:00Z</dcterms:modified>
</cp:coreProperties>
</file>