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64" w:rsidRPr="00B30A9E" w:rsidRDefault="00B30A9E">
      <w:pPr>
        <w:rPr>
          <w:rFonts w:ascii="Arial" w:hAnsi="Arial" w:cs="Arial"/>
          <w:b/>
          <w:sz w:val="22"/>
          <w:szCs w:val="22"/>
        </w:rPr>
      </w:pPr>
      <w:r w:rsidRPr="00B30A9E">
        <w:rPr>
          <w:rFonts w:ascii="Arial" w:hAnsi="Arial" w:cs="Arial"/>
          <w:b/>
          <w:sz w:val="22"/>
          <w:szCs w:val="22"/>
        </w:rPr>
        <w:t>Příloha č. 5</w:t>
      </w:r>
    </w:p>
    <w:tbl>
      <w:tblPr>
        <w:tblStyle w:val="Mkatabulky"/>
        <w:tblpPr w:leftFromText="141" w:rightFromText="141" w:vertAnchor="page" w:horzAnchor="margin" w:tblpXSpec="center" w:tblpY="3106"/>
        <w:tblW w:w="14567" w:type="dxa"/>
        <w:tblLook w:val="04A0"/>
      </w:tblPr>
      <w:tblGrid>
        <w:gridCol w:w="959"/>
        <w:gridCol w:w="3127"/>
        <w:gridCol w:w="4349"/>
        <w:gridCol w:w="3408"/>
        <w:gridCol w:w="2724"/>
      </w:tblGrid>
      <w:tr w:rsidR="00F96EE9" w:rsidRPr="00683D69" w:rsidTr="00F96EE9">
        <w:trPr>
          <w:trHeight w:val="320"/>
        </w:trPr>
        <w:tc>
          <w:tcPr>
            <w:tcW w:w="959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Milník</w:t>
            </w:r>
          </w:p>
        </w:tc>
        <w:tc>
          <w:tcPr>
            <w:tcW w:w="3127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Akce</w:t>
            </w:r>
          </w:p>
        </w:tc>
        <w:tc>
          <w:tcPr>
            <w:tcW w:w="4349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Popis akce</w:t>
            </w:r>
          </w:p>
        </w:tc>
        <w:tc>
          <w:tcPr>
            <w:tcW w:w="3408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Termín dokončení</w:t>
            </w:r>
          </w:p>
        </w:tc>
        <w:tc>
          <w:tcPr>
            <w:tcW w:w="2724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Platební kalendář</w:t>
            </w:r>
          </w:p>
        </w:tc>
      </w:tr>
      <w:tr w:rsidR="00F96EE9" w:rsidRPr="00683D69" w:rsidTr="00F96EE9">
        <w:trPr>
          <w:trHeight w:val="320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724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Převzetí Staveniště: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znamená okamžik, kdy Objednatel protokolárně předá Zhotoviteli Staveniště a Zhotovitel od Objednatele Staveniště protokolárně převezme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3631E">
              <w:rPr>
                <w:rFonts w:ascii="Arial" w:hAnsi="Arial" w:cs="Arial"/>
                <w:sz w:val="20"/>
                <w:szCs w:val="20"/>
              </w:rPr>
              <w:t>nejpozději do 7 kalendářních dnů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ode </w:t>
            </w:r>
            <w:r w:rsidRPr="0008498A">
              <w:rPr>
                <w:rFonts w:ascii="Arial" w:hAnsi="Arial" w:cs="Arial"/>
                <w:sz w:val="20"/>
                <w:szCs w:val="20"/>
              </w:rPr>
              <w:t>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podpisu smlouvy o dílo mezi oběma stranami, nebude-li písemně sjednáno jinak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246BDA" w:rsidRPr="0033631E" w:rsidRDefault="00246BDA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  <w:tr w:rsidR="00F96EE9" w:rsidRPr="00683D69" w:rsidTr="00F96EE9">
        <w:trPr>
          <w:trHeight w:val="742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Zahájení realizace Díla: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znamená okamžik, kdy Zhotovitel zahájí realizaci Díla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>
              <w:rPr>
                <w:rFonts w:ascii="Arial" w:hAnsi="Arial" w:cs="Arial"/>
                <w:sz w:val="20"/>
                <w:szCs w:val="20"/>
              </w:rPr>
              <w:t>14 kalendářních dnů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po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8498A">
              <w:rPr>
                <w:rFonts w:ascii="Arial" w:hAnsi="Arial" w:cs="Arial"/>
                <w:sz w:val="20"/>
                <w:szCs w:val="20"/>
              </w:rPr>
              <w:t>řevzetí Staveniště</w:t>
            </w:r>
            <w:r>
              <w:rPr>
                <w:rFonts w:ascii="Arial" w:hAnsi="Arial" w:cs="Arial"/>
                <w:sz w:val="20"/>
                <w:szCs w:val="20"/>
              </w:rPr>
              <w:t>, nebude-li písemně sjednáno jinak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246BDA" w:rsidRDefault="00246BDA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Provedení Díla: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rPr>
                <w:rFonts w:ascii="Arial" w:hAnsi="Arial" w:cs="Arial"/>
                <w:sz w:val="20"/>
                <w:szCs w:val="20"/>
              </w:rPr>
            </w:pPr>
            <w:r w:rsidRPr="0008498A">
              <w:rPr>
                <w:rFonts w:ascii="Arial" w:hAnsi="Arial" w:cs="Arial"/>
                <w:sz w:val="20"/>
                <w:szCs w:val="20"/>
              </w:rPr>
              <w:t>znamená okamžik, kdy Zhotovitel dokončí veškeré stavební práce na Díle</w:t>
            </w:r>
            <w:r>
              <w:rPr>
                <w:rFonts w:ascii="Arial" w:hAnsi="Arial" w:cs="Arial"/>
                <w:sz w:val="20"/>
                <w:szCs w:val="20"/>
              </w:rPr>
              <w:t xml:space="preserve"> a řádně prokáže, že Dílo je plně funkční jako celek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903470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 w:rsidR="00903470" w:rsidRPr="00903470">
              <w:rPr>
                <w:rFonts w:ascii="Arial" w:hAnsi="Arial" w:cs="Arial"/>
                <w:sz w:val="20"/>
                <w:szCs w:val="20"/>
                <w:highlight w:val="yellow"/>
              </w:rPr>
              <w:t>………</w:t>
            </w:r>
            <w:r w:rsidR="00903470">
              <w:rPr>
                <w:rFonts w:ascii="Arial" w:hAnsi="Arial" w:cs="Arial"/>
                <w:sz w:val="20"/>
                <w:szCs w:val="20"/>
              </w:rPr>
              <w:t xml:space="preserve"> týdnů</w:t>
            </w:r>
            <w:r>
              <w:rPr>
                <w:rFonts w:ascii="Arial" w:hAnsi="Arial" w:cs="Arial"/>
                <w:sz w:val="20"/>
                <w:szCs w:val="20"/>
              </w:rPr>
              <w:t xml:space="preserve"> ode 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dne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8498A">
              <w:rPr>
                <w:rFonts w:ascii="Arial" w:hAnsi="Arial" w:cs="Arial"/>
                <w:sz w:val="20"/>
                <w:szCs w:val="20"/>
              </w:rPr>
              <w:t>řevzetí Staveniště</w:t>
            </w:r>
            <w:r>
              <w:rPr>
                <w:rFonts w:ascii="Arial" w:hAnsi="Arial" w:cs="Arial"/>
                <w:sz w:val="20"/>
                <w:szCs w:val="20"/>
              </w:rPr>
              <w:t xml:space="preserve">, nebude-li písemně sjednáno </w:t>
            </w:r>
            <w:r w:rsidRPr="004110AC">
              <w:rPr>
                <w:rFonts w:ascii="Arial" w:hAnsi="Arial" w:cs="Arial"/>
                <w:sz w:val="20"/>
                <w:szCs w:val="20"/>
              </w:rPr>
              <w:t>jinak</w:t>
            </w:r>
            <w:r w:rsidR="00903470" w:rsidRPr="004110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3470" w:rsidRPr="004110AC">
              <w:rPr>
                <w:rFonts w:ascii="Arial" w:hAnsi="Arial" w:cs="Arial"/>
                <w:i/>
                <w:sz w:val="20"/>
                <w:szCs w:val="20"/>
              </w:rPr>
              <w:t>(doplní účastník na základě své nabídky. Zadavatel požaduje, aby Doba realizace díla v týdnech byla maximálně 20 týdnů ode dne převzetí staveniště).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Platba 50 % z celkové Ceny díla</w:t>
            </w:r>
          </w:p>
        </w:tc>
      </w:tr>
      <w:tr w:rsidR="00F96EE9" w:rsidRPr="00683D69" w:rsidTr="00F96EE9">
        <w:trPr>
          <w:trHeight w:val="643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Získání kolaudačního souhlasu: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rPr>
                <w:rFonts w:ascii="Arial" w:hAnsi="Arial" w:cs="Arial"/>
                <w:sz w:val="20"/>
                <w:szCs w:val="20"/>
              </w:rPr>
            </w:pPr>
            <w:r w:rsidRPr="0008498A">
              <w:rPr>
                <w:rFonts w:ascii="Arial" w:hAnsi="Arial" w:cs="Arial"/>
                <w:sz w:val="20"/>
                <w:szCs w:val="20"/>
              </w:rPr>
              <w:t xml:space="preserve">znamená okamžik, kdy kolaudační a/nebo jiný souhlas nutný k užívání Díla nabude právní moci, a pokud právní moci nenabývá, pak účinnosti 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>
              <w:rPr>
                <w:rFonts w:ascii="Arial" w:hAnsi="Arial" w:cs="Arial"/>
                <w:sz w:val="20"/>
                <w:szCs w:val="20"/>
              </w:rPr>
              <w:t>14 dnů ode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provedení Díla dle milníku č. 3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Platba 10 % z celkové ceny díla</w:t>
            </w:r>
          </w:p>
        </w:tc>
      </w:tr>
      <w:tr w:rsidR="00F96EE9" w:rsidRPr="00683D69" w:rsidTr="00F96EE9">
        <w:trPr>
          <w:trHeight w:val="531"/>
        </w:trPr>
        <w:tc>
          <w:tcPr>
            <w:tcW w:w="959" w:type="dxa"/>
          </w:tcPr>
          <w:p w:rsidR="00F96EE9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Podání žádosti o připojení a získání stanoviska:</w:t>
            </w:r>
          </w:p>
        </w:tc>
        <w:tc>
          <w:tcPr>
            <w:tcW w:w="4349" w:type="dxa"/>
            <w:vAlign w:val="center"/>
          </w:tcPr>
          <w:p w:rsidR="00F96EE9" w:rsidRPr="0033631E" w:rsidRDefault="00F96EE9" w:rsidP="00F96EE9">
            <w:pPr>
              <w:rPr>
                <w:rFonts w:ascii="Arial" w:hAnsi="Arial" w:cs="Arial"/>
                <w:sz w:val="20"/>
                <w:szCs w:val="20"/>
              </w:rPr>
            </w:pPr>
            <w:r w:rsidRPr="0033631E">
              <w:rPr>
                <w:rFonts w:ascii="Arial" w:hAnsi="Arial" w:cs="Arial"/>
                <w:sz w:val="20"/>
                <w:szCs w:val="20"/>
              </w:rPr>
              <w:t xml:space="preserve">znamená </w:t>
            </w:r>
            <w:r w:rsidRPr="00F96EE9">
              <w:rPr>
                <w:rFonts w:ascii="Arial" w:hAnsi="Arial" w:cs="Arial"/>
                <w:sz w:val="20"/>
                <w:szCs w:val="20"/>
              </w:rPr>
              <w:t>získání souhlasného stanoviska LDS Teplárny Kladno k připojení FVE.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>
              <w:rPr>
                <w:rFonts w:ascii="Arial" w:hAnsi="Arial" w:cs="Arial"/>
                <w:sz w:val="20"/>
                <w:szCs w:val="20"/>
              </w:rPr>
              <w:t>14 dnů ode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provedení Díla dle milníku č. 4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Platba 10 % z celkové ceny díla</w:t>
            </w: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Předání Díla Objednateli:</w:t>
            </w:r>
          </w:p>
        </w:tc>
        <w:tc>
          <w:tcPr>
            <w:tcW w:w="4349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A462B">
              <w:rPr>
                <w:rFonts w:ascii="Arial" w:hAnsi="Arial" w:cs="Arial"/>
                <w:sz w:val="20"/>
                <w:szCs w:val="20"/>
              </w:rPr>
              <w:t xml:space="preserve">má význam uvedený v čl. </w:t>
            </w:r>
            <w:r>
              <w:rPr>
                <w:rFonts w:ascii="Arial" w:hAnsi="Arial" w:cs="Arial"/>
                <w:sz w:val="20"/>
                <w:szCs w:val="20"/>
              </w:rPr>
              <w:t xml:space="preserve">5.1.1 </w:t>
            </w:r>
            <w:r w:rsidRPr="00EA462B">
              <w:rPr>
                <w:rFonts w:ascii="Arial" w:hAnsi="Arial" w:cs="Arial"/>
                <w:sz w:val="20"/>
                <w:szCs w:val="20"/>
              </w:rPr>
              <w:t>této Smlouvy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>ejpozději do</w:t>
            </w:r>
            <w:r>
              <w:rPr>
                <w:rFonts w:ascii="Arial" w:hAnsi="Arial" w:cs="Arial"/>
                <w:sz w:val="20"/>
                <w:szCs w:val="20"/>
              </w:rPr>
              <w:t xml:space="preserve"> 3.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získání kolaudačního souhlasu dle milníku č. 4 a podání žádosti o připojení dle milníku č. 5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Platba 30 % z celkové ceny díla</w:t>
            </w:r>
          </w:p>
        </w:tc>
      </w:tr>
    </w:tbl>
    <w:p w:rsidR="00B30A9E" w:rsidRPr="00B30A9E" w:rsidRDefault="00F96EE9">
      <w:pPr>
        <w:rPr>
          <w:rFonts w:ascii="Arial" w:hAnsi="Arial" w:cs="Arial"/>
          <w:sz w:val="22"/>
          <w:szCs w:val="22"/>
        </w:rPr>
      </w:pPr>
      <w:r w:rsidRPr="00B30A9E">
        <w:rPr>
          <w:rFonts w:ascii="Arial" w:hAnsi="Arial" w:cs="Arial"/>
          <w:sz w:val="22"/>
          <w:szCs w:val="22"/>
        </w:rPr>
        <w:t xml:space="preserve"> </w:t>
      </w:r>
      <w:r w:rsidR="00B30A9E" w:rsidRPr="00B30A9E">
        <w:rPr>
          <w:rFonts w:ascii="Arial" w:hAnsi="Arial" w:cs="Arial"/>
          <w:sz w:val="22"/>
          <w:szCs w:val="22"/>
        </w:rPr>
        <w:t xml:space="preserve">Harmonogram provádění </w:t>
      </w:r>
      <w:r w:rsidR="007B0F79">
        <w:rPr>
          <w:rFonts w:ascii="Arial" w:hAnsi="Arial" w:cs="Arial"/>
          <w:sz w:val="22"/>
          <w:szCs w:val="22"/>
        </w:rPr>
        <w:t>D</w:t>
      </w:r>
      <w:r w:rsidR="00B30A9E" w:rsidRPr="00B30A9E">
        <w:rPr>
          <w:rFonts w:ascii="Arial" w:hAnsi="Arial" w:cs="Arial"/>
          <w:sz w:val="22"/>
          <w:szCs w:val="22"/>
        </w:rPr>
        <w:t>íla</w:t>
      </w:r>
    </w:p>
    <w:sectPr w:rsidR="00B30A9E" w:rsidRPr="00B30A9E" w:rsidSect="00B30A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BBB" w:rsidRDefault="00B21BBB" w:rsidP="005B29F5">
      <w:r>
        <w:separator/>
      </w:r>
    </w:p>
  </w:endnote>
  <w:endnote w:type="continuationSeparator" w:id="0">
    <w:p w:rsidR="00B21BBB" w:rsidRDefault="00B21BBB" w:rsidP="005B2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A5" w:rsidRDefault="007077A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36" w:rsidRDefault="00721936" w:rsidP="00721936">
    <w:pPr>
      <w:pStyle w:val="Zpat"/>
      <w:spacing w:before="120"/>
      <w:jc w:val="center"/>
    </w:pPr>
    <w:r>
      <w:rPr>
        <w:rStyle w:val="slostrnky"/>
        <w:b/>
        <w:bCs/>
        <w:color w:val="000099"/>
        <w:spacing w:val="70"/>
        <w:sz w:val="18"/>
      </w:rPr>
      <w:t>INVESTICE DO VAŠÍ BUDOUCNOSTI</w:t>
    </w:r>
  </w:p>
  <w:p w:rsidR="00721936" w:rsidRPr="00721936" w:rsidRDefault="002710F8" w:rsidP="00721936">
    <w:pPr>
      <w:pStyle w:val="Zpat"/>
      <w:spacing w:before="120"/>
      <w:jc w:val="center"/>
      <w:rPr>
        <w:b/>
        <w:bCs/>
        <w:color w:val="000099"/>
        <w:spacing w:val="70"/>
        <w:sz w:val="18"/>
      </w:rPr>
    </w:pPr>
    <w:r>
      <w:rPr>
        <w:rStyle w:val="slostrnky"/>
      </w:rPr>
      <w:fldChar w:fldCharType="begin"/>
    </w:r>
    <w:r w:rsidR="00721936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4110AC">
      <w:rPr>
        <w:rStyle w:val="slostrnky"/>
        <w:noProof/>
      </w:rPr>
      <w:t>1</w:t>
    </w:r>
    <w:r>
      <w:rPr>
        <w:rStyle w:val="slostrnky"/>
      </w:rPr>
      <w:fldChar w:fldCharType="end"/>
    </w:r>
    <w:r w:rsidR="00721936">
      <w:rPr>
        <w:rStyle w:val="slostrnky"/>
        <w:sz w:val="22"/>
      </w:rPr>
      <w:t>/</w:t>
    </w:r>
    <w:r>
      <w:rPr>
        <w:rStyle w:val="slostrnky"/>
      </w:rPr>
      <w:fldChar w:fldCharType="begin"/>
    </w:r>
    <w:r w:rsidR="00721936"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 w:rsidR="004110AC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A5" w:rsidRDefault="007077A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BBB" w:rsidRDefault="00B21BBB" w:rsidP="005B29F5">
      <w:r>
        <w:separator/>
      </w:r>
    </w:p>
  </w:footnote>
  <w:footnote w:type="continuationSeparator" w:id="0">
    <w:p w:rsidR="00B21BBB" w:rsidRDefault="00B21BBB" w:rsidP="005B29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A5" w:rsidRDefault="007077A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36" w:rsidRDefault="00721936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-193040</wp:posOffset>
          </wp:positionV>
          <wp:extent cx="1758950" cy="552450"/>
          <wp:effectExtent l="0" t="0" r="0" b="0"/>
          <wp:wrapTight wrapText="bothSides">
            <wp:wrapPolygon edited="0">
              <wp:start x="0" y="0"/>
              <wp:lineTo x="0" y="20855"/>
              <wp:lineTo x="21288" y="20855"/>
              <wp:lineTo x="2128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57707" t="36308" r="16780" b="37598"/>
                  <a:stretch>
                    <a:fillRect/>
                  </a:stretch>
                </pic:blipFill>
                <pic:spPr bwMode="auto">
                  <a:xfrm>
                    <a:off x="0" y="0"/>
                    <a:ext cx="1758950" cy="5524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A5" w:rsidRDefault="007077A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2674"/>
    <w:multiLevelType w:val="hybridMultilevel"/>
    <w:tmpl w:val="CE10F9B0"/>
    <w:lvl w:ilvl="0" w:tplc="FAECB386">
      <w:start w:val="1"/>
      <w:numFmt w:val="bullet"/>
      <w:pStyle w:val="BBSnadpi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02D9C"/>
    <w:multiLevelType w:val="hybridMultilevel"/>
    <w:tmpl w:val="D34A3A86"/>
    <w:lvl w:ilvl="0" w:tplc="7F9C0E4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D4ADB"/>
    <w:multiLevelType w:val="multilevel"/>
    <w:tmpl w:val="CB7C08F0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B30A9E"/>
    <w:rsid w:val="000721DC"/>
    <w:rsid w:val="0008498A"/>
    <w:rsid w:val="000A659F"/>
    <w:rsid w:val="00116D50"/>
    <w:rsid w:val="001A6961"/>
    <w:rsid w:val="002239D5"/>
    <w:rsid w:val="002275D4"/>
    <w:rsid w:val="002379CA"/>
    <w:rsid w:val="00246BDA"/>
    <w:rsid w:val="002710F8"/>
    <w:rsid w:val="002A76FE"/>
    <w:rsid w:val="002B4BE1"/>
    <w:rsid w:val="002D108E"/>
    <w:rsid w:val="0033631E"/>
    <w:rsid w:val="00394201"/>
    <w:rsid w:val="003B7727"/>
    <w:rsid w:val="004110AC"/>
    <w:rsid w:val="00493840"/>
    <w:rsid w:val="004B0B9B"/>
    <w:rsid w:val="004B342F"/>
    <w:rsid w:val="004E4DDD"/>
    <w:rsid w:val="00501298"/>
    <w:rsid w:val="00506F21"/>
    <w:rsid w:val="005408AB"/>
    <w:rsid w:val="00591F89"/>
    <w:rsid w:val="00592D7D"/>
    <w:rsid w:val="005B29F5"/>
    <w:rsid w:val="005D2A65"/>
    <w:rsid w:val="0060003E"/>
    <w:rsid w:val="00630446"/>
    <w:rsid w:val="006A1E44"/>
    <w:rsid w:val="006E4465"/>
    <w:rsid w:val="007077A5"/>
    <w:rsid w:val="00721936"/>
    <w:rsid w:val="007B0F79"/>
    <w:rsid w:val="00880920"/>
    <w:rsid w:val="008A04A5"/>
    <w:rsid w:val="008A2D44"/>
    <w:rsid w:val="008E71C5"/>
    <w:rsid w:val="008E7BE9"/>
    <w:rsid w:val="008F2140"/>
    <w:rsid w:val="00903470"/>
    <w:rsid w:val="00913412"/>
    <w:rsid w:val="00982065"/>
    <w:rsid w:val="009B15D1"/>
    <w:rsid w:val="009F401C"/>
    <w:rsid w:val="009F60A8"/>
    <w:rsid w:val="00A03922"/>
    <w:rsid w:val="00A77E17"/>
    <w:rsid w:val="00A95E01"/>
    <w:rsid w:val="00A975DA"/>
    <w:rsid w:val="00AD0F6F"/>
    <w:rsid w:val="00AF168A"/>
    <w:rsid w:val="00B21BBB"/>
    <w:rsid w:val="00B30A9E"/>
    <w:rsid w:val="00B363C8"/>
    <w:rsid w:val="00B60E9A"/>
    <w:rsid w:val="00B90602"/>
    <w:rsid w:val="00BA17AE"/>
    <w:rsid w:val="00C23D84"/>
    <w:rsid w:val="00CE06F7"/>
    <w:rsid w:val="00D27C05"/>
    <w:rsid w:val="00D7338F"/>
    <w:rsid w:val="00E2419A"/>
    <w:rsid w:val="00E36FCB"/>
    <w:rsid w:val="00E87FDF"/>
    <w:rsid w:val="00EA462B"/>
    <w:rsid w:val="00EE38B7"/>
    <w:rsid w:val="00EF3D12"/>
    <w:rsid w:val="00F6255F"/>
    <w:rsid w:val="00F70CF5"/>
    <w:rsid w:val="00F94EA0"/>
    <w:rsid w:val="00F96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0A9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4938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4938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493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BSnadpis1">
    <w:name w:val="_BBS nadpis 1"/>
    <w:basedOn w:val="Nadpis1"/>
    <w:autoRedefine/>
    <w:qFormat/>
    <w:rsid w:val="00493840"/>
    <w:pPr>
      <w:keepLines w:val="0"/>
      <w:numPr>
        <w:numId w:val="12"/>
      </w:numPr>
      <w:spacing w:before="0"/>
      <w:jc w:val="both"/>
    </w:pPr>
    <w:rPr>
      <w:rFonts w:ascii="Arial" w:eastAsia="Times New Roman" w:hAnsi="Arial" w:cs="Arial"/>
      <w:color w:val="auto"/>
      <w:sz w:val="24"/>
      <w:szCs w:val="20"/>
      <w:u w:val="single"/>
      <w:lang w:val="sk-SK"/>
    </w:rPr>
  </w:style>
  <w:style w:type="character" w:customStyle="1" w:styleId="Nadpis1Char">
    <w:name w:val="Nadpis 1 Char"/>
    <w:basedOn w:val="Standardnpsmoodstavce"/>
    <w:link w:val="Nadpis1"/>
    <w:uiPriority w:val="9"/>
    <w:rsid w:val="0049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BSnormal">
    <w:name w:val="_BBS normal"/>
    <w:basedOn w:val="Normln"/>
    <w:qFormat/>
    <w:rsid w:val="00493840"/>
    <w:pPr>
      <w:jc w:val="both"/>
    </w:pPr>
    <w:rPr>
      <w:rFonts w:ascii="Arial" w:hAnsi="Arial" w:cs="Arial"/>
      <w:sz w:val="22"/>
      <w:szCs w:val="20"/>
    </w:rPr>
  </w:style>
  <w:style w:type="paragraph" w:customStyle="1" w:styleId="BBSnadpis2">
    <w:name w:val="_BBS nadpis 2"/>
    <w:basedOn w:val="Nadpis2"/>
    <w:next w:val="BBSnormal"/>
    <w:autoRedefine/>
    <w:qFormat/>
    <w:rsid w:val="00A03922"/>
    <w:pPr>
      <w:keepNext w:val="0"/>
      <w:keepLines w:val="0"/>
      <w:numPr>
        <w:numId w:val="14"/>
      </w:numPr>
      <w:spacing w:before="0"/>
      <w:outlineLvl w:val="9"/>
    </w:pPr>
    <w:rPr>
      <w:rFonts w:ascii="Arial" w:eastAsia="Times New Roman" w:hAnsi="Arial" w:cs="Times New Roman"/>
      <w:bCs w:val="0"/>
      <w:color w:val="auto"/>
      <w:sz w:val="2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BSnadpis3">
    <w:name w:val="_BBS nadpis 3"/>
    <w:basedOn w:val="Nadpis3"/>
    <w:next w:val="BBSnormal"/>
    <w:autoRedefine/>
    <w:qFormat/>
    <w:rsid w:val="00493840"/>
    <w:pPr>
      <w:keepLines w:val="0"/>
      <w:numPr>
        <w:ilvl w:val="2"/>
        <w:numId w:val="12"/>
      </w:numPr>
      <w:spacing w:before="0"/>
    </w:pPr>
    <w:rPr>
      <w:rFonts w:ascii="Arial" w:eastAsia="Times New Roman" w:hAnsi="Arial" w:cs="Arial"/>
      <w:color w:val="auto"/>
      <w:sz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BSodkaznadetail">
    <w:name w:val="_BBS odkaz na detail"/>
    <w:basedOn w:val="Normln"/>
    <w:qFormat/>
    <w:rsid w:val="00493840"/>
    <w:pPr>
      <w:tabs>
        <w:tab w:val="num" w:pos="540"/>
        <w:tab w:val="num" w:pos="720"/>
      </w:tabs>
      <w:ind w:left="539" w:right="-868"/>
      <w:jc w:val="right"/>
    </w:pPr>
    <w:rPr>
      <w:rFonts w:ascii="Arial" w:hAnsi="Arial" w:cs="Arial"/>
      <w:sz w:val="16"/>
      <w:szCs w:val="20"/>
    </w:rPr>
  </w:style>
  <w:style w:type="table" w:styleId="Mkatabulky">
    <w:name w:val="Table Grid"/>
    <w:basedOn w:val="Normlntabulka"/>
    <w:uiPriority w:val="59"/>
    <w:rsid w:val="00B30A9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BA17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17A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7A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17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7A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17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7A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B29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29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B29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B29F5"/>
    <w:rPr>
      <w:sz w:val="24"/>
      <w:szCs w:val="24"/>
    </w:rPr>
  </w:style>
  <w:style w:type="character" w:styleId="slostrnky">
    <w:name w:val="page number"/>
    <w:basedOn w:val="Standardnpsmoodstavce"/>
    <w:rsid w:val="007219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oplt</dc:creator>
  <cp:lastModifiedBy>Josef Kudrna</cp:lastModifiedBy>
  <cp:revision>3</cp:revision>
  <cp:lastPrinted>2018-04-06T14:22:00Z</cp:lastPrinted>
  <dcterms:created xsi:type="dcterms:W3CDTF">2022-02-24T09:29:00Z</dcterms:created>
  <dcterms:modified xsi:type="dcterms:W3CDTF">2022-03-22T08:27:00Z</dcterms:modified>
</cp:coreProperties>
</file>