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883D2" w14:textId="77777777" w:rsidR="00693DF2" w:rsidRPr="00F97FD7" w:rsidRDefault="00693DF2" w:rsidP="00693DF2">
      <w:pPr>
        <w:pStyle w:val="Nadpis1"/>
        <w:numPr>
          <w:ilvl w:val="0"/>
          <w:numId w:val="23"/>
        </w:numPr>
        <w:rPr>
          <w:rFonts w:eastAsia="Times New Roman"/>
        </w:rPr>
      </w:pPr>
      <w:bookmarkStart w:id="0" w:name="_Toc100663458"/>
      <w:r w:rsidRPr="00F97FD7">
        <w:rPr>
          <w:rFonts w:eastAsia="Times New Roman"/>
        </w:rPr>
        <w:t>Předmětná vozidla</w:t>
      </w:r>
      <w:bookmarkEnd w:id="0"/>
    </w:p>
    <w:p w14:paraId="6245F9A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Seznam typů vozidel a počet jejich kusů, která budou dovybavena kamerovým systémem. Údaje o počtu kamer a zobrazovacích jednotek jsou uvedeny vždy pro jeden vůz.</w:t>
      </w:r>
    </w:p>
    <w:p w14:paraId="3188AC15"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33E5E9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AC0CE0E" w14:textId="77777777"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Tramvaje (celkem 6 ks)</w:t>
      </w:r>
    </w:p>
    <w:p w14:paraId="01ADD631" w14:textId="77777777" w:rsidR="00693DF2" w:rsidRPr="00F97FD7" w:rsidRDefault="00693DF2" w:rsidP="00693DF2">
      <w:pPr>
        <w:spacing w:after="0" w:line="240" w:lineRule="auto"/>
        <w:rPr>
          <w:rFonts w:ascii="Times New Roman" w:hAnsi="Times New Roman" w:cs="Times New Roman"/>
          <w:color w:val="000000" w:themeColor="text1"/>
          <w:sz w:val="24"/>
          <w:szCs w:val="24"/>
          <w:u w:val="single"/>
        </w:rPr>
      </w:pPr>
    </w:p>
    <w:p w14:paraId="04FEC6E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VARIO LF3/2 (obousměrná)</w:t>
      </w:r>
    </w:p>
    <w:p w14:paraId="3D207E9B"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 ks</w:t>
      </w:r>
    </w:p>
    <w:p w14:paraId="22A5DB1D"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31 m</w:t>
      </w:r>
    </w:p>
    <w:p w14:paraId="4FD3B7C8" w14:textId="012A1C1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9 ks</w:t>
      </w:r>
    </w:p>
    <w:p w14:paraId="083E621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C464F3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105AE886" w14:textId="0152607F"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006E4B27"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0A971ED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28706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VARIO LF2 Plus</w:t>
      </w:r>
    </w:p>
    <w:p w14:paraId="711ED6D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25342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794D7BA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2C8E83B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725F3A9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A56FD5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64271E4" w14:textId="2D03F5A2"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del w:id="1" w:author="Čubík Ondřej, Bc." w:date="2022-12-19T13:22:00Z">
        <w:r w:rsidR="006E4B27" w:rsidRPr="00F97FD7" w:rsidDel="00787EB9">
          <w:rPr>
            <w:rFonts w:ascii="Times New Roman" w:hAnsi="Times New Roman" w:cs="Times New Roman"/>
            <w:color w:val="000000" w:themeColor="text1"/>
            <w:sz w:val="24"/>
            <w:szCs w:val="24"/>
          </w:rPr>
          <w:delText>0</w:delText>
        </w:r>
        <w:r w:rsidRPr="00F97FD7" w:rsidDel="00787EB9">
          <w:rPr>
            <w:rFonts w:ascii="Times New Roman" w:hAnsi="Times New Roman" w:cs="Times New Roman"/>
            <w:color w:val="000000" w:themeColor="text1"/>
            <w:sz w:val="24"/>
            <w:szCs w:val="24"/>
          </w:rPr>
          <w:delText xml:space="preserve"> </w:delText>
        </w:r>
      </w:del>
      <w:ins w:id="2" w:author="Čubík Ondřej, Bc." w:date="2022-12-19T13:22:00Z">
        <w:r w:rsidR="00787EB9">
          <w:rPr>
            <w:rFonts w:ascii="Times New Roman" w:hAnsi="Times New Roman" w:cs="Times New Roman"/>
            <w:color w:val="000000" w:themeColor="text1"/>
            <w:sz w:val="24"/>
            <w:szCs w:val="24"/>
          </w:rPr>
          <w:t>1</w:t>
        </w:r>
        <w:r w:rsidR="00787EB9" w:rsidRPr="00F97FD7">
          <w:rPr>
            <w:rFonts w:ascii="Times New Roman" w:hAnsi="Times New Roman" w:cs="Times New Roman"/>
            <w:color w:val="000000" w:themeColor="text1"/>
            <w:sz w:val="24"/>
            <w:szCs w:val="24"/>
          </w:rPr>
          <w:t xml:space="preserve"> </w:t>
        </w:r>
      </w:ins>
      <w:r w:rsidRPr="00F97FD7">
        <w:rPr>
          <w:rFonts w:ascii="Times New Roman" w:hAnsi="Times New Roman" w:cs="Times New Roman"/>
          <w:color w:val="000000" w:themeColor="text1"/>
          <w:sz w:val="24"/>
          <w:szCs w:val="24"/>
        </w:rPr>
        <w:t>ks</w:t>
      </w:r>
    </w:p>
    <w:p w14:paraId="3E17E58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35CD8AF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VARIO LF2R.S</w:t>
      </w:r>
    </w:p>
    <w:p w14:paraId="295909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7CFA48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53E703F7"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608FF46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DA096F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4CC89B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5CC720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400927" w14:textId="77777777" w:rsidR="00693DF2" w:rsidRPr="00F97FD7" w:rsidRDefault="00693DF2" w:rsidP="00693DF2">
      <w:pPr>
        <w:rPr>
          <w:rFonts w:ascii="Times New Roman" w:hAnsi="Times New Roman" w:cs="Times New Roman"/>
          <w:b/>
          <w:color w:val="000000" w:themeColor="text1"/>
          <w:sz w:val="24"/>
          <w:szCs w:val="24"/>
        </w:rPr>
      </w:pPr>
    </w:p>
    <w:p w14:paraId="36AC125B" w14:textId="77777777" w:rsidR="00693DF2" w:rsidRPr="00F97FD7" w:rsidRDefault="00693DF2" w:rsidP="00693DF2">
      <w:pPr>
        <w:shd w:val="clear" w:color="auto" w:fill="9CC2E5" w:themeFill="accent1" w:themeFillTint="99"/>
        <w:autoSpaceDE w:val="0"/>
        <w:autoSpaceDN w:val="0"/>
        <w:adjustRightInd w:val="0"/>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Trolejbusy (celkem 10 ks)</w:t>
      </w:r>
    </w:p>
    <w:p w14:paraId="02490A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4718F1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SOLARIS TROLLINO 12 AC</w:t>
      </w:r>
    </w:p>
    <w:p w14:paraId="22F6F8A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10 ks</w:t>
      </w:r>
    </w:p>
    <w:p w14:paraId="77ADEE0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6690F70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60BC6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28897F"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2F8AF5" w14:textId="01EB0D45"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4F286DC"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r w:rsidRPr="00F97FD7">
        <w:rPr>
          <w:rFonts w:ascii="Times New Roman" w:hAnsi="Times New Roman" w:cs="Times New Roman"/>
          <w:color w:val="000000" w:themeColor="text1"/>
          <w:sz w:val="24"/>
          <w:szCs w:val="24"/>
        </w:rPr>
        <w:br/>
      </w:r>
    </w:p>
    <w:p w14:paraId="272C860F"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721FA2A5"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42AF92CC" w14:textId="010960CD"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 xml:space="preserve">Autobusy (celkem </w:t>
      </w:r>
      <w:r w:rsidR="00D171A3">
        <w:rPr>
          <w:rFonts w:ascii="Times New Roman" w:hAnsi="Times New Roman" w:cs="Times New Roman"/>
          <w:b/>
          <w:color w:val="000000" w:themeColor="text1"/>
          <w:sz w:val="24"/>
          <w:szCs w:val="24"/>
        </w:rPr>
        <w:t>127</w:t>
      </w:r>
      <w:r w:rsidR="00D171A3" w:rsidRPr="00F97FD7">
        <w:rPr>
          <w:rFonts w:ascii="Times New Roman" w:hAnsi="Times New Roman" w:cs="Times New Roman"/>
          <w:b/>
          <w:color w:val="000000" w:themeColor="text1"/>
          <w:sz w:val="24"/>
          <w:szCs w:val="24"/>
        </w:rPr>
        <w:t xml:space="preserve"> </w:t>
      </w:r>
      <w:r w:rsidRPr="00F97FD7">
        <w:rPr>
          <w:rFonts w:ascii="Times New Roman" w:hAnsi="Times New Roman" w:cs="Times New Roman"/>
          <w:b/>
          <w:color w:val="000000" w:themeColor="text1"/>
          <w:sz w:val="24"/>
          <w:szCs w:val="24"/>
        </w:rPr>
        <w:t>ks)</w:t>
      </w:r>
    </w:p>
    <w:p w14:paraId="649F638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51B99CC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 CNG</w:t>
      </w:r>
    </w:p>
    <w:p w14:paraId="58BFCE9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89 ks</w:t>
      </w:r>
    </w:p>
    <w:p w14:paraId="51644F7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10496A5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B804FFC"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8956F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3DAAC55" w14:textId="7955BEB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1207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9C4214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143D1D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18 CNG</w:t>
      </w:r>
      <w:r w:rsidRPr="00F97FD7">
        <w:rPr>
          <w:rFonts w:ascii="Times New Roman" w:hAnsi="Times New Roman" w:cs="Times New Roman"/>
          <w:color w:val="000000" w:themeColor="text1"/>
          <w:sz w:val="24"/>
          <w:szCs w:val="24"/>
        </w:rPr>
        <w:b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15 ks</w:t>
      </w:r>
    </w:p>
    <w:p w14:paraId="0795EBCC"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18 m</w:t>
      </w:r>
    </w:p>
    <w:p w14:paraId="1D83A26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8 ks</w:t>
      </w:r>
    </w:p>
    <w:p w14:paraId="5DFA83E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EA385D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518CA7" w14:textId="39366E6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D8DA18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D7AC77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0A42A04F" w14:textId="095B3306"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w:t>
      </w:r>
      <w:r w:rsidRPr="00F97FD7">
        <w:rPr>
          <w:rFonts w:ascii="Times New Roman" w:hAnsi="Times New Roman" w:cs="Times New Roman"/>
          <w:color w:val="000000" w:themeColor="text1"/>
          <w:sz w:val="24"/>
          <w:szCs w:val="24"/>
          <w:u w:val="single"/>
        </w:rPr>
        <w:br/>
      </w: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00F8393C">
        <w:rPr>
          <w:rFonts w:ascii="Times New Roman" w:hAnsi="Times New Roman" w:cs="Times New Roman"/>
          <w:color w:val="000000" w:themeColor="text1"/>
          <w:sz w:val="24"/>
          <w:szCs w:val="24"/>
        </w:rPr>
        <w:t>23</w:t>
      </w:r>
      <w:r w:rsidR="00F8393C" w:rsidRPr="00F97FD7">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ks</w:t>
      </w:r>
    </w:p>
    <w:p w14:paraId="390CB12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36F4A5F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90DB0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A2FD95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8B195C1" w14:textId="0CF349A3"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CADAF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43F0502"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7ED093F1" w14:textId="58B4947D" w:rsidR="00554FA6" w:rsidRDefault="00554FA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6F993814" w14:textId="77777777" w:rsidR="00693DF2" w:rsidRPr="00F97FD7" w:rsidRDefault="00693DF2" w:rsidP="00693DF2">
      <w:pPr>
        <w:pStyle w:val="Nadpis1"/>
        <w:numPr>
          <w:ilvl w:val="0"/>
          <w:numId w:val="23"/>
        </w:numPr>
      </w:pPr>
      <w:bookmarkStart w:id="3" w:name="_Toc100663459"/>
      <w:r w:rsidRPr="00F97FD7">
        <w:rPr>
          <w:rFonts w:eastAsia="Times New Roman"/>
        </w:rPr>
        <w:lastRenderedPageBreak/>
        <w:t>Kamerový systém</w:t>
      </w:r>
      <w:bookmarkEnd w:id="3"/>
    </w:p>
    <w:p w14:paraId="64094ACE"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E62462" w14:textId="7F4B4EBD" w:rsidR="00506303" w:rsidRPr="00F97FD7" w:rsidRDefault="00693DF2" w:rsidP="00B13818">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 bude složen z dílčích prvků systému:</w:t>
      </w:r>
    </w:p>
    <w:p w14:paraId="2229CBF7" w14:textId="77777777" w:rsidR="00B13818" w:rsidRPr="00F97FD7" w:rsidRDefault="00B13818" w:rsidP="00B13818">
      <w:pPr>
        <w:pStyle w:val="Nadpis2"/>
        <w:numPr>
          <w:ilvl w:val="1"/>
          <w:numId w:val="23"/>
        </w:numPr>
        <w:spacing w:before="60"/>
      </w:pPr>
      <w:r w:rsidRPr="00F97FD7">
        <w:rPr>
          <w:caps w:val="0"/>
        </w:rPr>
        <w:t xml:space="preserve"> Kamery ve vozidle</w:t>
      </w:r>
    </w:p>
    <w:p w14:paraId="4A0FE007" w14:textId="77777777" w:rsidR="00B13818" w:rsidRPr="00F97FD7" w:rsidRDefault="00B13818" w:rsidP="00B13818">
      <w:pPr>
        <w:pStyle w:val="Nadpis2"/>
        <w:numPr>
          <w:ilvl w:val="1"/>
          <w:numId w:val="23"/>
        </w:numPr>
        <w:spacing w:before="60"/>
      </w:pPr>
      <w:r w:rsidRPr="00F97FD7">
        <w:t xml:space="preserve"> </w:t>
      </w:r>
      <w:r w:rsidR="00693DF2" w:rsidRPr="00F97FD7">
        <w:t>Z</w:t>
      </w:r>
      <w:r w:rsidR="006C6FE5" w:rsidRPr="00F97FD7">
        <w:rPr>
          <w:caps w:val="0"/>
        </w:rPr>
        <w:t>obrazovací zařízení ve vozidle</w:t>
      </w:r>
    </w:p>
    <w:p w14:paraId="73E00A17" w14:textId="77777777" w:rsidR="00B13818" w:rsidRPr="00F97FD7" w:rsidRDefault="00B13818" w:rsidP="00B13818">
      <w:pPr>
        <w:pStyle w:val="Nadpis2"/>
        <w:numPr>
          <w:ilvl w:val="1"/>
          <w:numId w:val="23"/>
        </w:numPr>
        <w:spacing w:before="60"/>
      </w:pPr>
      <w:r w:rsidRPr="00F97FD7">
        <w:t xml:space="preserve"> </w:t>
      </w:r>
      <w:r w:rsidR="006C6FE5" w:rsidRPr="00F97FD7">
        <w:rPr>
          <w:caps w:val="0"/>
        </w:rPr>
        <w:t>Záznamové zařízení ve vozidle</w:t>
      </w:r>
    </w:p>
    <w:p w14:paraId="102FAA80" w14:textId="41547624" w:rsidR="00B13818" w:rsidRPr="00F97FD7" w:rsidRDefault="00D62DC6" w:rsidP="00B13818">
      <w:pPr>
        <w:pStyle w:val="Nadpis2"/>
        <w:numPr>
          <w:ilvl w:val="1"/>
          <w:numId w:val="23"/>
        </w:numPr>
        <w:spacing w:before="60"/>
      </w:pPr>
      <w:r>
        <w:t xml:space="preserve"> </w:t>
      </w:r>
      <w:r w:rsidRPr="00F97FD7">
        <w:rPr>
          <w:caps w:val="0"/>
        </w:rPr>
        <w:t>Ovládací zařízení ve vozidle</w:t>
      </w:r>
    </w:p>
    <w:p w14:paraId="038D92A7" w14:textId="7569028E" w:rsidR="00693DF2" w:rsidRDefault="00B13818" w:rsidP="00B13818">
      <w:pPr>
        <w:pStyle w:val="Nadpis2"/>
        <w:numPr>
          <w:ilvl w:val="1"/>
          <w:numId w:val="23"/>
        </w:numPr>
        <w:spacing w:before="60"/>
        <w:rPr>
          <w:caps w:val="0"/>
        </w:rPr>
      </w:pPr>
      <w:r w:rsidRPr="00F97FD7">
        <w:t xml:space="preserve"> </w:t>
      </w:r>
      <w:r w:rsidR="00D62DC6">
        <w:rPr>
          <w:caps w:val="0"/>
        </w:rPr>
        <w:t>Systém pro dálkový náhled a stahování záznamů z vozidel</w:t>
      </w:r>
    </w:p>
    <w:p w14:paraId="3C8FFB73" w14:textId="77777777" w:rsidR="00D62DC6" w:rsidRPr="00D62DC6" w:rsidRDefault="00D62DC6" w:rsidP="00D62DC6">
      <w:pPr>
        <w:pStyle w:val="Zkladntext"/>
        <w:spacing w:after="0"/>
      </w:pPr>
    </w:p>
    <w:p w14:paraId="2B651986" w14:textId="4E311D9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Každé vozidlo bude vybaveno kamerami, zobrazovacím zařízením</w:t>
      </w:r>
      <w:r w:rsidR="002C5EB6" w:rsidRPr="00F97FD7">
        <w:rPr>
          <w:rFonts w:ascii="Times New Roman" w:hAnsi="Times New Roman" w:cs="Times New Roman"/>
          <w:color w:val="000000" w:themeColor="text1"/>
          <w:sz w:val="24"/>
          <w:szCs w:val="24"/>
        </w:rPr>
        <w:t>, záznamovým zařízením</w:t>
      </w:r>
      <w:r w:rsidR="00B50212">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br/>
        <w:t>ovládacím zařízením</w:t>
      </w:r>
      <w:r w:rsidR="002C5EB6" w:rsidRPr="00F97FD7">
        <w:rPr>
          <w:rFonts w:ascii="Times New Roman" w:hAnsi="Times New Roman" w:cs="Times New Roman"/>
          <w:color w:val="000000" w:themeColor="text1"/>
          <w:sz w:val="24"/>
          <w:szCs w:val="24"/>
        </w:rPr>
        <w:t xml:space="preserve"> a bude umožňovat vzdálený přístup z</w:t>
      </w:r>
      <w:r w:rsidR="00D62DC6">
        <w:rPr>
          <w:rFonts w:ascii="Times New Roman" w:hAnsi="Times New Roman" w:cs="Times New Roman"/>
          <w:color w:val="000000" w:themeColor="text1"/>
          <w:sz w:val="24"/>
          <w:szCs w:val="24"/>
        </w:rPr>
        <w:t xml:space="preserve"> pracoviště Dohledového centra DPO</w:t>
      </w:r>
      <w:r w:rsidRPr="00F97FD7">
        <w:rPr>
          <w:rFonts w:ascii="Times New Roman" w:hAnsi="Times New Roman" w:cs="Times New Roman"/>
          <w:color w:val="000000" w:themeColor="text1"/>
          <w:sz w:val="24"/>
          <w:szCs w:val="24"/>
        </w:rPr>
        <w:t xml:space="preserve">. Dílčí prvky kamerového systému ve vozidle budou tvořit samostatný (tzv. ostrovní) systém, který bude nezávislý na stávajícím palubním a odbavovacím systému. Dílčí prvky kamerového systému ve vozidle budou napájeny nově instalovaným vedením z vozové baterie. </w:t>
      </w:r>
      <w:bookmarkStart w:id="4" w:name="_Toc100663460"/>
    </w:p>
    <w:p w14:paraId="6090E9F7" w14:textId="77777777" w:rsidR="00693DF2" w:rsidRPr="00F97FD7" w:rsidRDefault="00693DF2" w:rsidP="000773A2">
      <w:pPr>
        <w:pStyle w:val="Nadpis2"/>
        <w:numPr>
          <w:ilvl w:val="0"/>
          <w:numId w:val="0"/>
        </w:numPr>
        <w:spacing w:after="120"/>
      </w:pPr>
      <w:r w:rsidRPr="00F97FD7">
        <w:t>2. 1.</w:t>
      </w:r>
      <w:r w:rsidRPr="00F97FD7">
        <w:tab/>
        <w:t>Kamery</w:t>
      </w:r>
      <w:bookmarkEnd w:id="4"/>
      <w:r w:rsidRPr="00F97FD7">
        <w:t xml:space="preserve"> VE VOZIDLE</w:t>
      </w:r>
    </w:p>
    <w:p w14:paraId="2715119F" w14:textId="1C38D8F1" w:rsidR="00E30281" w:rsidRPr="00F97FD7" w:rsidRDefault="00693DF2" w:rsidP="00FB0B56">
      <w:pPr>
        <w:pStyle w:val="Zkladntext"/>
        <w:spacing w:after="0"/>
        <w:rPr>
          <w:rFonts w:eastAsiaTheme="minorHAnsi"/>
          <w:color w:val="000000" w:themeColor="text1"/>
          <w:sz w:val="24"/>
          <w:szCs w:val="24"/>
          <w:lang w:eastAsia="en-US"/>
        </w:rPr>
      </w:pPr>
      <w:r w:rsidRPr="00F97FD7">
        <w:rPr>
          <w:color w:val="000000" w:themeColor="text1"/>
          <w:sz w:val="24"/>
          <w:szCs w:val="24"/>
        </w:rPr>
        <w:t xml:space="preserve">Kamery budou umístěny ve vnitřní části vozidla. V každém vozidle bude instalována čelní </w:t>
      </w:r>
      <w:r w:rsidR="00A97AE6" w:rsidRPr="00F97FD7">
        <w:rPr>
          <w:color w:val="000000" w:themeColor="text1"/>
          <w:sz w:val="24"/>
          <w:szCs w:val="24"/>
        </w:rPr>
        <w:br/>
      </w:r>
      <w:r w:rsidRPr="00F97FD7">
        <w:rPr>
          <w:color w:val="000000" w:themeColor="text1"/>
          <w:sz w:val="24"/>
          <w:szCs w:val="24"/>
        </w:rPr>
        <w:t>a zadní kamera a kamery v salonu pro cestující.</w:t>
      </w:r>
      <w:r w:rsidR="00D62DC6">
        <w:rPr>
          <w:color w:val="000000" w:themeColor="text1"/>
          <w:sz w:val="24"/>
          <w:szCs w:val="24"/>
        </w:rPr>
        <w:t xml:space="preserve"> Všechny kamery budou pořizovat</w:t>
      </w:r>
      <w:r w:rsidR="00122D2B">
        <w:rPr>
          <w:color w:val="000000" w:themeColor="text1"/>
          <w:sz w:val="24"/>
          <w:szCs w:val="24"/>
        </w:rPr>
        <w:t xml:space="preserve"> obrazový</w:t>
      </w:r>
      <w:r w:rsidR="00D62DC6">
        <w:rPr>
          <w:color w:val="000000" w:themeColor="text1"/>
          <w:sz w:val="24"/>
          <w:szCs w:val="24"/>
        </w:rPr>
        <w:t xml:space="preserve"> záznam</w:t>
      </w:r>
      <w:r w:rsidR="00122D2B">
        <w:rPr>
          <w:color w:val="000000" w:themeColor="text1"/>
          <w:sz w:val="24"/>
          <w:szCs w:val="24"/>
        </w:rPr>
        <w:t xml:space="preserve"> bez zvuku,</w:t>
      </w:r>
      <w:r w:rsidRPr="00F97FD7">
        <w:rPr>
          <w:color w:val="000000" w:themeColor="text1"/>
          <w:sz w:val="24"/>
          <w:szCs w:val="24"/>
        </w:rPr>
        <w:t xml:space="preserve"> </w:t>
      </w:r>
      <w:r w:rsidR="00D62DC6">
        <w:rPr>
          <w:color w:val="000000" w:themeColor="text1"/>
          <w:sz w:val="24"/>
          <w:szCs w:val="24"/>
        </w:rPr>
        <w:t>který</w:t>
      </w:r>
      <w:r w:rsidR="00666A37" w:rsidRPr="00F97FD7">
        <w:rPr>
          <w:color w:val="000000" w:themeColor="text1"/>
          <w:sz w:val="24"/>
          <w:szCs w:val="24"/>
        </w:rPr>
        <w:t xml:space="preserve"> </w:t>
      </w:r>
      <w:r w:rsidR="00FB0B56" w:rsidRPr="00F97FD7">
        <w:rPr>
          <w:color w:val="000000" w:themeColor="text1"/>
          <w:sz w:val="24"/>
          <w:szCs w:val="24"/>
        </w:rPr>
        <w:t xml:space="preserve">bude </w:t>
      </w:r>
      <w:r w:rsidRPr="00F97FD7">
        <w:rPr>
          <w:color w:val="000000" w:themeColor="text1"/>
          <w:sz w:val="24"/>
          <w:szCs w:val="24"/>
        </w:rPr>
        <w:t>ukládán na</w:t>
      </w:r>
      <w:r w:rsidR="00350D8C" w:rsidRPr="00F97FD7">
        <w:rPr>
          <w:color w:val="000000" w:themeColor="text1"/>
          <w:sz w:val="24"/>
          <w:szCs w:val="24"/>
        </w:rPr>
        <w:t xml:space="preserve"> </w:t>
      </w:r>
      <w:r w:rsidRPr="00F97FD7">
        <w:rPr>
          <w:color w:val="000000" w:themeColor="text1"/>
          <w:sz w:val="24"/>
          <w:szCs w:val="24"/>
        </w:rPr>
        <w:t>záznamové</w:t>
      </w:r>
      <w:r w:rsidR="00350D8C" w:rsidRPr="00F97FD7">
        <w:rPr>
          <w:color w:val="000000" w:themeColor="text1"/>
          <w:sz w:val="24"/>
          <w:szCs w:val="24"/>
        </w:rPr>
        <w:t xml:space="preserve"> </w:t>
      </w:r>
      <w:r w:rsidRPr="00F97FD7">
        <w:rPr>
          <w:color w:val="000000" w:themeColor="text1"/>
          <w:sz w:val="24"/>
          <w:szCs w:val="24"/>
        </w:rPr>
        <w:t>zařízení</w:t>
      </w:r>
      <w:r w:rsidR="00350D8C" w:rsidRPr="00F97FD7">
        <w:rPr>
          <w:color w:val="000000" w:themeColor="text1"/>
          <w:sz w:val="24"/>
          <w:szCs w:val="24"/>
        </w:rPr>
        <w:t xml:space="preserve"> </w:t>
      </w:r>
      <w:r w:rsidR="00E30281" w:rsidRPr="00F97FD7">
        <w:rPr>
          <w:color w:val="000000" w:themeColor="text1"/>
          <w:sz w:val="24"/>
          <w:szCs w:val="24"/>
        </w:rPr>
        <w:t>kamerového systému</w:t>
      </w:r>
      <w:r w:rsidR="00D62DC6">
        <w:rPr>
          <w:color w:val="000000" w:themeColor="text1"/>
          <w:sz w:val="24"/>
          <w:szCs w:val="24"/>
        </w:rPr>
        <w:t xml:space="preserve"> ve vozidle</w:t>
      </w:r>
      <w:r w:rsidRPr="00F97FD7">
        <w:rPr>
          <w:color w:val="000000" w:themeColor="text1"/>
          <w:sz w:val="24"/>
          <w:szCs w:val="24"/>
        </w:rPr>
        <w:t>.</w:t>
      </w:r>
      <w:r w:rsidR="00350D8C" w:rsidRPr="00F97FD7">
        <w:rPr>
          <w:color w:val="000000" w:themeColor="text1"/>
          <w:sz w:val="24"/>
          <w:szCs w:val="24"/>
        </w:rPr>
        <w:t xml:space="preserve"> </w:t>
      </w:r>
      <w:r w:rsidR="00E30281" w:rsidRPr="00F97FD7">
        <w:rPr>
          <w:rFonts w:eastAsiaTheme="minorHAnsi"/>
          <w:color w:val="000000" w:themeColor="text1"/>
          <w:sz w:val="24"/>
          <w:szCs w:val="24"/>
          <w:lang w:eastAsia="en-US"/>
        </w:rPr>
        <w:t>Rozmístění kamer</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pro</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jednotlivé</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typy vozidel navrhne dodavatel. Tento návrh podléhá schválení ze strany objednatele.</w:t>
      </w:r>
    </w:p>
    <w:p w14:paraId="41BA600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03D07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Kamery v salonu cestujících</w:t>
      </w:r>
    </w:p>
    <w:p w14:paraId="7B60C40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4A4D7B90"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Kamery umístěné v salonu cestujících budou v provedení minidome a antivandal. Kamery musí být umístěny tak, aby nebyla ohrožena bezpečnost osob přítomných v salonu pro cestující.</w:t>
      </w:r>
    </w:p>
    <w:p w14:paraId="198A2B8A" w14:textId="77777777" w:rsidR="00693DF2" w:rsidRPr="00F97FD7" w:rsidRDefault="00693DF2" w:rsidP="00693DF2">
      <w:pPr>
        <w:pStyle w:val="Zkladntext"/>
        <w:spacing w:after="0"/>
        <w:rPr>
          <w:rFonts w:eastAsiaTheme="minorHAnsi"/>
          <w:color w:val="000000" w:themeColor="text1"/>
          <w:sz w:val="24"/>
          <w:szCs w:val="24"/>
          <w:lang w:eastAsia="en-US"/>
        </w:rPr>
      </w:pPr>
    </w:p>
    <w:p w14:paraId="12B3A681" w14:textId="29A374DD" w:rsidR="00693DF2" w:rsidRPr="00F97FD7" w:rsidRDefault="00693DF2" w:rsidP="00693DF2">
      <w:pPr>
        <w:pStyle w:val="Zkladntext"/>
        <w:spacing w:after="0"/>
        <w:rPr>
          <w:rFonts w:eastAsiaTheme="minorHAnsi"/>
          <w:color w:val="000000" w:themeColor="text1"/>
          <w:sz w:val="24"/>
          <w:szCs w:val="24"/>
          <w:lang w:eastAsia="en-US"/>
        </w:rPr>
      </w:pPr>
      <w:r w:rsidRPr="00F97FD7">
        <w:rPr>
          <w:rFonts w:eastAsiaTheme="minorHAnsi"/>
          <w:color w:val="000000" w:themeColor="text1"/>
          <w:sz w:val="24"/>
          <w:szCs w:val="24"/>
          <w:lang w:eastAsia="en-US"/>
        </w:rPr>
        <w:t xml:space="preserve">Minimální požadovaný počet kamer zabírajících salon pro cestující v jednotlivých vozidlech </w:t>
      </w:r>
      <w:r w:rsidRPr="00F97FD7">
        <w:rPr>
          <w:rFonts w:eastAsiaTheme="minorHAnsi"/>
          <w:color w:val="000000" w:themeColor="text1"/>
          <w:sz w:val="24"/>
          <w:szCs w:val="24"/>
          <w:lang w:eastAsia="en-US"/>
        </w:rPr>
        <w:br/>
        <w:t xml:space="preserve">je stanoven konkrétně dle typu vozidla a je uveden v článku č. 1 tohoto dokumentu. </w:t>
      </w:r>
    </w:p>
    <w:p w14:paraId="60C7EAFE" w14:textId="77777777" w:rsidR="00E30281" w:rsidRPr="00F97FD7" w:rsidRDefault="00E30281" w:rsidP="00693DF2">
      <w:pPr>
        <w:pStyle w:val="Zkladntext"/>
        <w:spacing w:after="0"/>
        <w:rPr>
          <w:rFonts w:eastAsiaTheme="minorHAnsi"/>
          <w:color w:val="000000" w:themeColor="text1"/>
          <w:sz w:val="24"/>
          <w:szCs w:val="24"/>
          <w:lang w:eastAsia="en-US"/>
        </w:rPr>
      </w:pPr>
    </w:p>
    <w:p w14:paraId="11076C4C" w14:textId="4894B69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Záběry kamer v salónu cestujících budou monitorovat </w:t>
      </w:r>
      <w:r w:rsidR="00E30281" w:rsidRPr="00F97FD7">
        <w:rPr>
          <w:rFonts w:ascii="Times New Roman" w:hAnsi="Times New Roman" w:cs="Times New Roman"/>
          <w:color w:val="000000" w:themeColor="text1"/>
          <w:sz w:val="24"/>
          <w:szCs w:val="24"/>
        </w:rPr>
        <w:t xml:space="preserve">celý prostor pro cestující tak, </w:t>
      </w:r>
      <w:r w:rsidR="00E30281" w:rsidRPr="00F97FD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aby nevznikala hluchá místa. Kamery požadujeme umístit zrcadlově tak, aby byl vykrytý celý prostor pro cestující, přičemž každou kameru musí sledovat vždy nejméně jedna jiná kamera. Kamery budou zabírat prostor všech dveří vozidla</w:t>
      </w:r>
      <w:r w:rsidR="00A25792">
        <w:rPr>
          <w:rFonts w:ascii="Times New Roman" w:hAnsi="Times New Roman" w:cs="Times New Roman"/>
          <w:color w:val="000000" w:themeColor="text1"/>
          <w:sz w:val="24"/>
          <w:szCs w:val="24"/>
        </w:rPr>
        <w:t xml:space="preserve"> </w:t>
      </w:r>
      <w:r w:rsidR="00A25792" w:rsidRPr="00102DF5">
        <w:rPr>
          <w:rFonts w:ascii="Times New Roman" w:hAnsi="Times New Roman"/>
          <w:color w:val="000000" w:themeColor="text1"/>
          <w:sz w:val="24"/>
          <w:szCs w:val="24"/>
        </w:rPr>
        <w:t>(záběr kamer na celý prostor pro nástup cestujících včetně nástupní hrany a přiměřené plochy nástupiště – max. 0,75 m)</w:t>
      </w:r>
      <w:r w:rsidR="00A25792">
        <w:rPr>
          <w:rFonts w:ascii="Times New Roman" w:hAnsi="Times New Roman"/>
          <w:color w:val="000000" w:themeColor="text1"/>
          <w:sz w:val="24"/>
          <w:szCs w:val="24"/>
        </w:rPr>
        <w:t>.</w:t>
      </w:r>
      <w:r w:rsidRPr="00F97FD7">
        <w:rPr>
          <w:rFonts w:ascii="Times New Roman" w:hAnsi="Times New Roman" w:cs="Times New Roman"/>
          <w:color w:val="000000" w:themeColor="text1"/>
          <w:sz w:val="24"/>
          <w:szCs w:val="24"/>
        </w:rPr>
        <w:t xml:space="preserve"> Záběr ze všech kamer v salonu pro cestující bude možné sledovat v přímém přenosu na zobrazo</w:t>
      </w:r>
      <w:r w:rsidR="00D62DC6">
        <w:rPr>
          <w:rFonts w:ascii="Times New Roman" w:hAnsi="Times New Roman" w:cs="Times New Roman"/>
          <w:color w:val="000000" w:themeColor="text1"/>
          <w:sz w:val="24"/>
          <w:szCs w:val="24"/>
        </w:rPr>
        <w:t>vacím zařízení v kabině řidiče.</w:t>
      </w:r>
    </w:p>
    <w:p w14:paraId="73D5C42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AD2AEB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Čelní a zadní kamera</w:t>
      </w:r>
    </w:p>
    <w:p w14:paraId="2F854BE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BE3B15" w14:textId="6FF340E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Čelní kamera bude zabírat dění v provozu před vozidlem. Bude umístěna za čelním sklem vozidla tak, aby nijak neomezovala výhled z místa řidiče a neměla vliv na řízení vozidla </w:t>
      </w:r>
      <w:r w:rsidRPr="00F97FD7">
        <w:rPr>
          <w:rFonts w:ascii="Times New Roman" w:hAnsi="Times New Roman" w:cs="Times New Roman"/>
          <w:color w:val="000000" w:themeColor="text1"/>
          <w:sz w:val="24"/>
          <w:szCs w:val="24"/>
        </w:rPr>
        <w:br/>
        <w:t>a bezpečnost provozu.</w:t>
      </w:r>
      <w:r w:rsidR="00D62DC6">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Obraz z čelní kamery nebude přenášen na zobrazovací zařízení v kabině řidiče.</w:t>
      </w:r>
    </w:p>
    <w:p w14:paraId="47ED5DC2"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C5C0453"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5031A6A"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832C01A" w14:textId="1C13B76D"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Zadní kamera bude zabírat dění v provozu za vozidlem. Bude umístěna v zadní části vozidla </w:t>
      </w:r>
      <w:r w:rsidRPr="00F97FD7">
        <w:rPr>
          <w:rFonts w:ascii="Times New Roman" w:hAnsi="Times New Roman" w:cs="Times New Roman"/>
          <w:color w:val="000000" w:themeColor="text1"/>
          <w:sz w:val="24"/>
          <w:szCs w:val="24"/>
        </w:rPr>
        <w:br/>
        <w:t>za zadním sklem. V autobusu a trolejbusu dojde k přenosu obrazu na zobrazovací zařízení manuální volbou řidiče na ovládacím zařízení nebo při zmáčknutí tlačítka R pro zařazení zpětného chodu</w:t>
      </w:r>
      <w:r w:rsidR="00E36733">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t xml:space="preserve"> V tramvaji dojde k přenosu obrazu na zobrazovací zařízení v kabině řidiče manuální volbou řidiče na ovládacím zařízení. </w:t>
      </w:r>
      <w:r w:rsidR="008A6E71" w:rsidRPr="00F97FD7">
        <w:rPr>
          <w:rFonts w:ascii="Times New Roman" w:hAnsi="Times New Roman" w:cs="Times New Roman"/>
          <w:color w:val="000000" w:themeColor="text1"/>
          <w:sz w:val="24"/>
          <w:szCs w:val="24"/>
        </w:rPr>
        <w:t>Obraz</w:t>
      </w:r>
      <w:r w:rsidR="00807921">
        <w:rPr>
          <w:rFonts w:ascii="Times New Roman" w:hAnsi="Times New Roman" w:cs="Times New Roman"/>
          <w:color w:val="000000" w:themeColor="text1"/>
          <w:sz w:val="24"/>
          <w:szCs w:val="24"/>
        </w:rPr>
        <w:t xml:space="preserve"> zadní</w:t>
      </w:r>
      <w:r w:rsidR="008A6E71" w:rsidRPr="00F97FD7">
        <w:rPr>
          <w:rFonts w:ascii="Times New Roman" w:hAnsi="Times New Roman" w:cs="Times New Roman"/>
          <w:color w:val="000000" w:themeColor="text1"/>
          <w:sz w:val="24"/>
          <w:szCs w:val="24"/>
        </w:rPr>
        <w:t xml:space="preserve"> kamery se musí zobrazovat tak, aby pravá strana vozu byla na monitoru rovněž na pravé straně.</w:t>
      </w:r>
    </w:p>
    <w:p w14:paraId="4E00A37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8C46E1" w14:textId="1F04862C"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Vario LF3/2 bude z důvodu obousměrného provozu jako zadní kamera sloužit čelní kamera v </w:t>
      </w:r>
      <w:r w:rsidR="00E30281" w:rsidRPr="00F97FD7">
        <w:rPr>
          <w:rFonts w:ascii="Times New Roman" w:hAnsi="Times New Roman" w:cs="Times New Roman"/>
          <w:color w:val="000000" w:themeColor="text1"/>
          <w:sz w:val="24"/>
          <w:szCs w:val="24"/>
        </w:rPr>
        <w:t>právě neobsazené kabině řidiče.</w:t>
      </w:r>
    </w:p>
    <w:p w14:paraId="6587EB1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A53E5BF" w14:textId="3245FE8C"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u w:val="single"/>
        </w:rPr>
      </w:pPr>
      <w:r w:rsidRPr="00F97FD7">
        <w:rPr>
          <w:rFonts w:ascii="Times New Roman" w:hAnsi="Times New Roman" w:cs="Times New Roman"/>
          <w:iCs/>
          <w:color w:val="000000" w:themeColor="text1"/>
          <w:sz w:val="24"/>
          <w:szCs w:val="24"/>
          <w:u w:val="single"/>
        </w:rPr>
        <w:t>Požadované</w:t>
      </w:r>
      <w:r w:rsidR="0006009A" w:rsidRPr="00F97FD7">
        <w:rPr>
          <w:rFonts w:ascii="Times New Roman" w:hAnsi="Times New Roman" w:cs="Times New Roman"/>
          <w:iCs/>
          <w:color w:val="000000" w:themeColor="text1"/>
          <w:sz w:val="24"/>
          <w:szCs w:val="24"/>
          <w:u w:val="single"/>
        </w:rPr>
        <w:t xml:space="preserve"> minimální</w:t>
      </w:r>
      <w:r w:rsidRPr="00F97FD7">
        <w:rPr>
          <w:rFonts w:ascii="Times New Roman" w:hAnsi="Times New Roman" w:cs="Times New Roman"/>
          <w:iCs/>
          <w:color w:val="000000" w:themeColor="text1"/>
          <w:sz w:val="24"/>
          <w:szCs w:val="24"/>
          <w:u w:val="single"/>
        </w:rPr>
        <w:t xml:space="preserve"> parametry kamer:</w:t>
      </w:r>
    </w:p>
    <w:p w14:paraId="6FA18FEC" w14:textId="481C99D8"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typ senzoru a velikost: 1/2.9” Progressive scan RGB CMOS</w:t>
      </w:r>
    </w:p>
    <w:p w14:paraId="0C46BFE6" w14:textId="764C2623" w:rsidR="00051750" w:rsidRPr="00F97FD7" w:rsidRDefault="00051750"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integrovaný mikrofon</w:t>
      </w:r>
    </w:p>
    <w:p w14:paraId="241B5223" w14:textId="7BDF346B"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rozlišení:</w:t>
      </w:r>
      <w:r w:rsidR="00CE2914">
        <w:rPr>
          <w:rFonts w:ascii="Times New Roman" w:hAnsi="Times New Roman"/>
          <w:iCs/>
          <w:color w:val="000000" w:themeColor="text1"/>
          <w:sz w:val="24"/>
          <w:szCs w:val="24"/>
        </w:rPr>
        <w:t xml:space="preserve"> min.</w:t>
      </w:r>
      <w:r w:rsidRPr="00F97FD7">
        <w:rPr>
          <w:rFonts w:ascii="Times New Roman" w:hAnsi="Times New Roman"/>
          <w:iCs/>
          <w:color w:val="000000" w:themeColor="text1"/>
          <w:sz w:val="24"/>
          <w:szCs w:val="24"/>
        </w:rPr>
        <w:t xml:space="preserve"> 1920 x 1080</w:t>
      </w:r>
    </w:p>
    <w:p w14:paraId="472AD6DD" w14:textId="0D1C205F"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komprese videa</w:t>
      </w:r>
      <w:r w:rsidRPr="00F97FD7">
        <w:rPr>
          <w:rFonts w:ascii="Times New Roman" w:hAnsi="Times New Roman"/>
          <w:color w:val="000000" w:themeColor="text1"/>
          <w:sz w:val="24"/>
          <w:szCs w:val="24"/>
        </w:rPr>
        <w:t>:</w:t>
      </w:r>
      <w:r w:rsidR="00051750" w:rsidRPr="00F97FD7">
        <w:rPr>
          <w:rFonts w:ascii="Times New Roman" w:hAnsi="Times New Roman"/>
          <w:color w:val="000000" w:themeColor="text1"/>
          <w:sz w:val="24"/>
          <w:szCs w:val="24"/>
        </w:rPr>
        <w:t xml:space="preserve"> H.</w:t>
      </w:r>
      <w:r w:rsidR="001E66CF" w:rsidRPr="00F97FD7">
        <w:rPr>
          <w:rFonts w:ascii="Times New Roman" w:hAnsi="Times New Roman"/>
          <w:color w:val="000000" w:themeColor="text1"/>
          <w:sz w:val="24"/>
          <w:szCs w:val="24"/>
        </w:rPr>
        <w:t>26</w:t>
      </w:r>
      <w:r w:rsidR="001E66CF">
        <w:rPr>
          <w:rFonts w:ascii="Times New Roman" w:hAnsi="Times New Roman"/>
          <w:color w:val="000000" w:themeColor="text1"/>
          <w:sz w:val="24"/>
          <w:szCs w:val="24"/>
        </w:rPr>
        <w:t>5</w:t>
      </w:r>
      <w:r w:rsidRPr="00F97FD7">
        <w:rPr>
          <w:rFonts w:ascii="Times New Roman" w:hAnsi="Times New Roman"/>
          <w:color w:val="000000" w:themeColor="text1"/>
          <w:sz w:val="24"/>
          <w:szCs w:val="24"/>
        </w:rPr>
        <w:t>/MJPEG</w:t>
      </w:r>
    </w:p>
    <w:p w14:paraId="5181C76F" w14:textId="7008D4B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snímkování</w:t>
      </w:r>
      <w:r w:rsidR="0006009A" w:rsidRPr="00F97FD7">
        <w:rPr>
          <w:rFonts w:ascii="Times New Roman" w:hAnsi="Times New Roman"/>
          <w:color w:val="000000" w:themeColor="text1"/>
          <w:sz w:val="24"/>
          <w:szCs w:val="24"/>
        </w:rPr>
        <w:t>: 50Hz: 25fps</w:t>
      </w:r>
    </w:p>
    <w:p w14:paraId="106DDCA8" w14:textId="60CFD4D7" w:rsidR="00326D05" w:rsidRPr="00F97FD7" w:rsidRDefault="00326D05" w:rsidP="00326D05">
      <w:pPr>
        <w:pStyle w:val="Odstbn"/>
        <w:numPr>
          <w:ilvl w:val="0"/>
          <w:numId w:val="13"/>
        </w:numPr>
        <w:spacing w:before="0"/>
        <w:jc w:val="both"/>
        <w:rPr>
          <w:szCs w:val="24"/>
        </w:rPr>
      </w:pPr>
      <w:r w:rsidRPr="00F97FD7">
        <w:rPr>
          <w:szCs w:val="24"/>
        </w:rPr>
        <w:t>režim Den/Noc: mechanický IR filtr</w:t>
      </w:r>
    </w:p>
    <w:p w14:paraId="47AF0D46" w14:textId="2439839B" w:rsidR="00326D05" w:rsidRPr="00F97FD7" w:rsidRDefault="00326D05" w:rsidP="00326D05">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 xml:space="preserve">IR LED dosvit </w:t>
      </w:r>
      <w:r w:rsidRPr="00F97FD7">
        <w:rPr>
          <w:rFonts w:ascii="Times New Roman" w:hAnsi="Times New Roman"/>
          <w:color w:val="000000" w:themeColor="text1"/>
          <w:sz w:val="24"/>
          <w:szCs w:val="24"/>
        </w:rPr>
        <w:t>1</w:t>
      </w:r>
      <w:r w:rsidR="00ED736E" w:rsidRPr="00F97FD7">
        <w:rPr>
          <w:rFonts w:ascii="Times New Roman" w:hAnsi="Times New Roman"/>
          <w:color w:val="000000" w:themeColor="text1"/>
          <w:sz w:val="24"/>
          <w:szCs w:val="24"/>
        </w:rPr>
        <w:t xml:space="preserve">5 </w:t>
      </w:r>
      <w:r w:rsidRPr="00F97FD7">
        <w:rPr>
          <w:rFonts w:ascii="Times New Roman" w:hAnsi="Times New Roman"/>
          <w:color w:val="000000" w:themeColor="text1"/>
          <w:sz w:val="24"/>
          <w:szCs w:val="24"/>
        </w:rPr>
        <w:t>m</w:t>
      </w:r>
      <w:r w:rsidR="00ED736E" w:rsidRPr="00F97FD7">
        <w:rPr>
          <w:rFonts w:ascii="Times New Roman" w:hAnsi="Times New Roman"/>
          <w:color w:val="000000" w:themeColor="text1"/>
          <w:sz w:val="24"/>
          <w:szCs w:val="24"/>
        </w:rPr>
        <w:t xml:space="preserve"> v pásmu 940 nm</w:t>
      </w:r>
    </w:p>
    <w:p w14:paraId="1A35108B" w14:textId="2FC3C8AE" w:rsidR="00326D05" w:rsidRPr="00F97FD7" w:rsidRDefault="00326D05" w:rsidP="00326D05">
      <w:pPr>
        <w:pStyle w:val="Odstbn"/>
        <w:numPr>
          <w:ilvl w:val="0"/>
          <w:numId w:val="13"/>
        </w:numPr>
        <w:spacing w:before="0"/>
        <w:jc w:val="both"/>
        <w:rPr>
          <w:szCs w:val="24"/>
        </w:rPr>
      </w:pPr>
      <w:r w:rsidRPr="00F97FD7">
        <w:rPr>
          <w:szCs w:val="24"/>
        </w:rPr>
        <w:t xml:space="preserve">WDR, </w:t>
      </w:r>
      <w:r w:rsidR="00051750" w:rsidRPr="00F97FD7">
        <w:rPr>
          <w:color w:val="000000" w:themeColor="text1"/>
          <w:szCs w:val="24"/>
        </w:rPr>
        <w:t>Automatic white balance</w:t>
      </w:r>
    </w:p>
    <w:p w14:paraId="33D1350D" w14:textId="3A8D4463"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zajištění funkčnosti při teplotě od -</w:t>
      </w:r>
      <w:ins w:id="5" w:author="Milan Friedrich" w:date="2023-01-09T09:11:00Z">
        <w:r w:rsidR="00365244">
          <w:rPr>
            <w:rFonts w:ascii="Times New Roman" w:hAnsi="Times New Roman"/>
            <w:color w:val="000000" w:themeColor="text1"/>
            <w:sz w:val="24"/>
            <w:szCs w:val="24"/>
          </w:rPr>
          <w:t>30</w:t>
        </w:r>
      </w:ins>
      <w:del w:id="6" w:author="Milan Friedrich" w:date="2023-01-09T09:10:00Z">
        <w:r w:rsidRPr="00F97FD7" w:rsidDel="00365244">
          <w:rPr>
            <w:rFonts w:ascii="Times New Roman" w:hAnsi="Times New Roman"/>
            <w:color w:val="000000" w:themeColor="text1"/>
            <w:sz w:val="24"/>
            <w:szCs w:val="24"/>
          </w:rPr>
          <w:delText>40</w:delText>
        </w:r>
      </w:del>
      <w:r w:rsidRPr="00F97FD7">
        <w:rPr>
          <w:rFonts w:ascii="Times New Roman" w:hAnsi="Times New Roman"/>
          <w:color w:val="000000" w:themeColor="text1"/>
          <w:sz w:val="24"/>
          <w:szCs w:val="24"/>
        </w:rPr>
        <w:t xml:space="preserve"> °C až +60 °C</w:t>
      </w:r>
    </w:p>
    <w:p w14:paraId="0124C6D6" w14:textId="77777777" w:rsidR="0006009A" w:rsidRPr="00F97FD7" w:rsidRDefault="0006009A" w:rsidP="0006009A">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krytí</w:t>
      </w:r>
      <w:r w:rsidRPr="00F97FD7">
        <w:rPr>
          <w:rFonts w:ascii="Times New Roman" w:hAnsi="Times New Roman"/>
          <w:color w:val="000000" w:themeColor="text1"/>
          <w:sz w:val="24"/>
          <w:szCs w:val="24"/>
        </w:rPr>
        <w:t>: min. IP66</w:t>
      </w:r>
    </w:p>
    <w:p w14:paraId="29E706A0" w14:textId="50A02052" w:rsidR="0006009A" w:rsidRPr="00F97FD7" w:rsidRDefault="0006009A" w:rsidP="00785D6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ochrany</w:t>
      </w:r>
      <w:r w:rsidRPr="00F97FD7">
        <w:rPr>
          <w:rFonts w:ascii="Times New Roman" w:hAnsi="Times New Roman"/>
          <w:color w:val="000000" w:themeColor="text1"/>
          <w:sz w:val="24"/>
          <w:szCs w:val="24"/>
        </w:rPr>
        <w:t>: min. IK08</w:t>
      </w:r>
    </w:p>
    <w:p w14:paraId="654CC445"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požadované napájení</w:t>
      </w:r>
      <w:r w:rsidRPr="00F97FD7">
        <w:rPr>
          <w:rFonts w:ascii="Times New Roman" w:hAnsi="Times New Roman"/>
          <w:color w:val="000000" w:themeColor="text1"/>
          <w:sz w:val="24"/>
          <w:szCs w:val="24"/>
        </w:rPr>
        <w:t>: PoE (802.3at, Power over Ethernet)</w:t>
      </w:r>
    </w:p>
    <w:p w14:paraId="4D126E1F"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připojení kamery: M12</w:t>
      </w:r>
    </w:p>
    <w:p w14:paraId="1EA044BA" w14:textId="44ED49BF" w:rsidR="00326D05" w:rsidRDefault="00ED736E"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 xml:space="preserve">podpora polygonálních </w:t>
      </w:r>
      <w:r w:rsidR="00326D05" w:rsidRPr="00F97FD7">
        <w:rPr>
          <w:rFonts w:ascii="Times New Roman" w:hAnsi="Times New Roman"/>
          <w:iCs/>
          <w:color w:val="000000" w:themeColor="text1"/>
          <w:sz w:val="24"/>
          <w:szCs w:val="24"/>
        </w:rPr>
        <w:t>m</w:t>
      </w:r>
      <w:r w:rsidRPr="00F97FD7">
        <w:rPr>
          <w:rFonts w:ascii="Times New Roman" w:hAnsi="Times New Roman"/>
          <w:iCs/>
          <w:color w:val="000000" w:themeColor="text1"/>
          <w:sz w:val="24"/>
          <w:szCs w:val="24"/>
        </w:rPr>
        <w:t>asek</w:t>
      </w:r>
      <w:r w:rsidR="00326D05" w:rsidRPr="00F97FD7">
        <w:rPr>
          <w:rFonts w:ascii="Times New Roman" w:hAnsi="Times New Roman"/>
          <w:iCs/>
          <w:color w:val="000000" w:themeColor="text1"/>
          <w:sz w:val="24"/>
          <w:szCs w:val="24"/>
        </w:rPr>
        <w:t xml:space="preserve"> privátní zóny</w:t>
      </w:r>
    </w:p>
    <w:p w14:paraId="5E32F096" w14:textId="39714B14" w:rsidR="00785FD4" w:rsidRPr="00F97FD7" w:rsidRDefault="00785FD4"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Pr>
          <w:rFonts w:ascii="Times New Roman" w:hAnsi="Times New Roman"/>
          <w:iCs/>
          <w:color w:val="000000" w:themeColor="text1"/>
          <w:sz w:val="24"/>
          <w:szCs w:val="24"/>
        </w:rPr>
        <w:t>splňuje standard ONVIF</w:t>
      </w:r>
    </w:p>
    <w:p w14:paraId="7339827D" w14:textId="4E45B222" w:rsidR="00693DF2" w:rsidRPr="00F97FD7" w:rsidRDefault="00693DF2" w:rsidP="00693DF2">
      <w:pPr>
        <w:pStyle w:val="Odstavecseseznamem"/>
        <w:numPr>
          <w:ilvl w:val="0"/>
          <w:numId w:val="13"/>
        </w:numPr>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splňuje požadavky </w:t>
      </w:r>
      <w:r w:rsidRPr="00F97FD7">
        <w:rPr>
          <w:rFonts w:ascii="Times New Roman" w:hAnsi="Times New Roman"/>
          <w:iCs/>
          <w:color w:val="000000" w:themeColor="text1"/>
          <w:sz w:val="24"/>
          <w:szCs w:val="24"/>
        </w:rPr>
        <w:t>normy EN 50155:2017</w:t>
      </w:r>
      <w:ins w:id="7" w:author="Milan Friedrich" w:date="2022-12-23T15:01:00Z">
        <w:r w:rsidR="000F251C" w:rsidRPr="000F251C">
          <w:rPr>
            <w:rFonts w:ascii="Times New Roman" w:hAnsi="Times New Roman"/>
            <w:iCs/>
            <w:color w:val="000000" w:themeColor="text1"/>
            <w:sz w:val="24"/>
            <w:szCs w:val="24"/>
          </w:rPr>
          <w:t xml:space="preserve"> </w:t>
        </w:r>
        <w:r w:rsidR="000F251C">
          <w:rPr>
            <w:rFonts w:ascii="Times New Roman" w:hAnsi="Times New Roman"/>
            <w:iCs/>
            <w:color w:val="000000" w:themeColor="text1"/>
            <w:sz w:val="24"/>
            <w:szCs w:val="24"/>
          </w:rPr>
          <w:t>či novější verze této normy, případně jejího ekvivalentu</w:t>
        </w:r>
      </w:ins>
    </w:p>
    <w:p w14:paraId="141BB5FA" w14:textId="77777777" w:rsidR="00693DF2" w:rsidRPr="00F97FD7" w:rsidRDefault="00693DF2" w:rsidP="000773A2">
      <w:pPr>
        <w:pStyle w:val="Nadpis2"/>
        <w:numPr>
          <w:ilvl w:val="0"/>
          <w:numId w:val="0"/>
        </w:numPr>
        <w:spacing w:after="120"/>
      </w:pPr>
      <w:r w:rsidRPr="00F97FD7">
        <w:t>2. 2.</w:t>
      </w:r>
      <w:r w:rsidRPr="00F97FD7">
        <w:tab/>
      </w:r>
      <w:bookmarkStart w:id="8" w:name="_Toc100663461"/>
      <w:r w:rsidRPr="00F97FD7">
        <w:t>Zobrazovací zařízení</w:t>
      </w:r>
      <w:bookmarkEnd w:id="8"/>
      <w:r w:rsidRPr="00F97FD7">
        <w:t xml:space="preserve"> VE VOZIDLE</w:t>
      </w:r>
    </w:p>
    <w:p w14:paraId="3B50DBB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(monitor) bude umístěno v kabině v zorném poli řidiče tak, aby nijak neomezovalo výhled z místa řidiče a nemělo vliv na řízení vozidla. Zobrazovací zařízení nebude součástí záznamového zařízení.</w:t>
      </w:r>
    </w:p>
    <w:p w14:paraId="280A17D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4151AC" w14:textId="69997F14"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bude rozděleno na příslušný počet</w:t>
      </w:r>
      <w:r w:rsidR="00E30281" w:rsidRPr="00F97FD7">
        <w:rPr>
          <w:rFonts w:ascii="Times New Roman" w:hAnsi="Times New Roman" w:cs="Times New Roman"/>
          <w:color w:val="000000" w:themeColor="text1"/>
          <w:sz w:val="24"/>
          <w:szCs w:val="24"/>
        </w:rPr>
        <w:t xml:space="preserve"> částí zobrazující přímý přenos </w:t>
      </w:r>
      <w:r w:rsidRPr="00F97FD7">
        <w:rPr>
          <w:rFonts w:ascii="Times New Roman" w:hAnsi="Times New Roman" w:cs="Times New Roman"/>
          <w:color w:val="000000" w:themeColor="text1"/>
          <w:sz w:val="24"/>
          <w:szCs w:val="24"/>
        </w:rPr>
        <w:t>z jednotlivých kamer v požadovaném počtu a co největší velikosti. Rozvržení obrazů jednotlivých kamer na monitoru podléhá schválení objednatele a</w:t>
      </w:r>
      <w:r w:rsidR="00E30281" w:rsidRPr="00F97FD7">
        <w:rPr>
          <w:rFonts w:ascii="Times New Roman" w:hAnsi="Times New Roman" w:cs="Times New Roman"/>
          <w:color w:val="000000" w:themeColor="text1"/>
          <w:sz w:val="24"/>
          <w:szCs w:val="24"/>
        </w:rPr>
        <w:t xml:space="preserve"> bude uživatelsky nastavitelné.</w:t>
      </w:r>
    </w:p>
    <w:p w14:paraId="32E700A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31130A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Obraz z kamery bude obsahovat informaci o funkčním nahrávání (kontrola zamrznutí obrazu). Umístění zobrazovacího zařízení v kabině řidiče podléhá schválení zadavatele. </w:t>
      </w:r>
    </w:p>
    <w:p w14:paraId="25856286"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2163F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U tramvají Vario LF3/2 budou z důvodu dvou stanovišť řidiče instalovány dvě zobrazovací jednotky, vždy jedna na každém pracovišti řidiče.</w:t>
      </w:r>
    </w:p>
    <w:p w14:paraId="6104671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0F413A9"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Režim zobrazování na displeji (s možností přepínání):</w:t>
      </w:r>
    </w:p>
    <w:p w14:paraId="2EA2EB40" w14:textId="4FF34B51"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lastRenderedPageBreak/>
        <w:t xml:space="preserve">Kamery zabírající </w:t>
      </w:r>
      <w:r w:rsidR="00785FD4">
        <w:rPr>
          <w:rFonts w:ascii="Times New Roman" w:eastAsiaTheme="minorHAnsi" w:hAnsi="Times New Roman"/>
          <w:color w:val="000000" w:themeColor="text1"/>
          <w:sz w:val="24"/>
          <w:szCs w:val="24"/>
          <w:lang w:eastAsia="en-US"/>
        </w:rPr>
        <w:t>salon pro cestující</w:t>
      </w:r>
    </w:p>
    <w:p w14:paraId="3B27BA36" w14:textId="77777777"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t xml:space="preserve">Kamery interiéru zabírající dveře  </w:t>
      </w:r>
    </w:p>
    <w:p w14:paraId="1A495DF9" w14:textId="6C6E9EFD" w:rsidR="00693DF2" w:rsidRPr="00F97FD7" w:rsidRDefault="00785FD4"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t>Zadní kamera</w:t>
      </w:r>
    </w:p>
    <w:p w14:paraId="0BA6D720" w14:textId="77777777" w:rsidR="00693DF2" w:rsidRPr="00F97FD7" w:rsidRDefault="00693DF2" w:rsidP="00693DF2">
      <w:pPr>
        <w:autoSpaceDE w:val="0"/>
        <w:autoSpaceDN w:val="0"/>
        <w:adjustRightInd w:val="0"/>
        <w:spacing w:after="0" w:line="240" w:lineRule="auto"/>
        <w:jc w:val="both"/>
        <w:rPr>
          <w:rFonts w:ascii="Times New Roman" w:hAnsi="Times New Roman"/>
          <w:strike/>
          <w:color w:val="000000" w:themeColor="text1"/>
          <w:sz w:val="24"/>
          <w:szCs w:val="24"/>
        </w:rPr>
      </w:pPr>
    </w:p>
    <w:p w14:paraId="1A97ACE9" w14:textId="249BEA1F"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Zobrazovací zařízení bude při provozu vozidla trvale zapnuto a bude zobrazovat záběry z kamer v</w:t>
      </w:r>
      <w:r w:rsidR="007B0A0E">
        <w:rPr>
          <w:rFonts w:ascii="Times New Roman" w:hAnsi="Times New Roman" w:cs="Times New Roman"/>
          <w:iCs/>
          <w:color w:val="000000" w:themeColor="text1"/>
          <w:sz w:val="24"/>
          <w:szCs w:val="24"/>
        </w:rPr>
        <w:t> salonu pro cestující</w:t>
      </w:r>
      <w:r w:rsidRPr="00F97FD7">
        <w:rPr>
          <w:rFonts w:ascii="Times New Roman" w:hAnsi="Times New Roman" w:cs="Times New Roman"/>
          <w:iCs/>
          <w:color w:val="000000" w:themeColor="text1"/>
          <w:sz w:val="24"/>
          <w:szCs w:val="24"/>
        </w:rPr>
        <w:t xml:space="preserve">. Při otevření dveří se na zobrazovacím zařízení zobrazí automaticky záběry z kamer, které snímají prostor kolem dveří. Kdykoliv lze zobrazit záběr ze zadní kamery ruční volbou na ovládacím zařízení. Po zavření dveří se pohled přepne zpět na </w:t>
      </w:r>
      <w:r w:rsidR="007B0A0E">
        <w:rPr>
          <w:rFonts w:ascii="Times New Roman" w:hAnsi="Times New Roman" w:cs="Times New Roman"/>
          <w:iCs/>
          <w:color w:val="000000" w:themeColor="text1"/>
          <w:sz w:val="24"/>
          <w:szCs w:val="24"/>
        </w:rPr>
        <w:t>salon pro cestující</w:t>
      </w:r>
      <w:r w:rsidRPr="00F97FD7">
        <w:rPr>
          <w:rFonts w:ascii="Times New Roman" w:hAnsi="Times New Roman" w:cs="Times New Roman"/>
          <w:iCs/>
          <w:color w:val="000000" w:themeColor="text1"/>
          <w:sz w:val="24"/>
          <w:szCs w:val="24"/>
        </w:rPr>
        <w:t xml:space="preserve">. </w:t>
      </w:r>
    </w:p>
    <w:p w14:paraId="47D128A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3E118FD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Pokud dojde u autobusů a trolejbusů k zařazení jízdy zpět (zmáčknutí tlačítka R), dojde k automatickému zobrazení zadní kamery.</w:t>
      </w:r>
    </w:p>
    <w:p w14:paraId="42C8310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150CBD8C"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Nastavení jednotlivých režimů zobrazení, včetně volby kombinací konkrétních kamer v pohledech musí být uživatelsky nastavitelné.</w:t>
      </w:r>
    </w:p>
    <w:p w14:paraId="24D0509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66B09B8D"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u w:val="single"/>
        </w:rPr>
        <w:t>Požadované vlastnosti zobrazovacího zařízení</w:t>
      </w:r>
      <w:r w:rsidRPr="00F97FD7">
        <w:rPr>
          <w:rFonts w:ascii="Times New Roman" w:hAnsi="Times New Roman" w:cs="Times New Roman"/>
          <w:iCs/>
          <w:color w:val="000000" w:themeColor="text1"/>
          <w:sz w:val="24"/>
          <w:szCs w:val="24"/>
        </w:rPr>
        <w:t>:</w:t>
      </w:r>
    </w:p>
    <w:p w14:paraId="204C633D" w14:textId="400C9D99"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LED</w:t>
      </w:r>
      <w:ins w:id="9" w:author="Čubík Ondřej, Bc." w:date="2023-01-06T08:32:00Z">
        <w:r w:rsidR="00F97CE5">
          <w:rPr>
            <w:rFonts w:ascii="Times New Roman" w:hAnsi="Times New Roman"/>
            <w:color w:val="000000" w:themeColor="text1"/>
            <w:sz w:val="24"/>
            <w:szCs w:val="24"/>
          </w:rPr>
          <w:t xml:space="preserve"> nebo LCD</w:t>
        </w:r>
      </w:ins>
      <w:r w:rsidRPr="00F97FD7">
        <w:rPr>
          <w:rFonts w:ascii="Times New Roman" w:hAnsi="Times New Roman"/>
          <w:color w:val="000000" w:themeColor="text1"/>
          <w:sz w:val="24"/>
          <w:szCs w:val="24"/>
        </w:rPr>
        <w:t xml:space="preserve"> displej o velikosti uhlopříčky minimálně 12”, rozlišení min. 1024x768 bodů</w:t>
      </w:r>
    </w:p>
    <w:p w14:paraId="2D87EE08"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sklo monitoru nerozbitné a bezodrazové</w:t>
      </w:r>
    </w:p>
    <w:p w14:paraId="5B1C3AC7" w14:textId="363B7550" w:rsidR="00012F32" w:rsidRPr="00012F32" w:rsidRDefault="00012F32" w:rsidP="00012F3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provedení antivandal, </w:t>
      </w:r>
      <w:r w:rsidRPr="00012F32">
        <w:rPr>
          <w:rFonts w:ascii="Times New Roman" w:hAnsi="Times New Roman"/>
          <w:color w:val="000000" w:themeColor="text1"/>
          <w:sz w:val="24"/>
          <w:szCs w:val="24"/>
        </w:rPr>
        <w:t>odolnost proti vibracím</w:t>
      </w:r>
    </w:p>
    <w:p w14:paraId="52C37EB3" w14:textId="1C1D4D86"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životnost displeje min. 50 tis. hodin se svítivostí 300Cd/m2 a vyšší</w:t>
      </w:r>
    </w:p>
    <w:p w14:paraId="30E0720B" w14:textId="0BED24D9" w:rsidR="00693DF2" w:rsidRDefault="00693DF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automatická regulace jasu dle okolních světelných podmínek s možností ruční korekce</w:t>
      </w:r>
      <w:r w:rsidR="00012F32">
        <w:rPr>
          <w:rFonts w:ascii="Times New Roman" w:hAnsi="Times New Roman"/>
          <w:color w:val="000000" w:themeColor="text1"/>
          <w:sz w:val="24"/>
          <w:szCs w:val="24"/>
        </w:rPr>
        <w:t xml:space="preserve"> na ovládacím zařízení</w:t>
      </w:r>
    </w:p>
    <w:p w14:paraId="23AB596C" w14:textId="45126B6B" w:rsidR="00012F32"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zvýšená čitelnost na slunci</w:t>
      </w:r>
    </w:p>
    <w:p w14:paraId="0813BEA8" w14:textId="4E463693" w:rsidR="00012F32" w:rsidRPr="00F97FD7"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pozorovací úhly </w:t>
      </w:r>
      <w:r>
        <w:t>160°V/H</w:t>
      </w:r>
    </w:p>
    <w:p w14:paraId="37781662" w14:textId="36CB2B12" w:rsidR="00693DF2" w:rsidRPr="007B0A0E" w:rsidRDefault="00693DF2" w:rsidP="00EC73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7B0A0E">
        <w:rPr>
          <w:rFonts w:ascii="Times New Roman" w:hAnsi="Times New Roman"/>
          <w:color w:val="000000" w:themeColor="text1"/>
          <w:sz w:val="24"/>
          <w:szCs w:val="24"/>
        </w:rPr>
        <w:t xml:space="preserve">splňuje požadavky </w:t>
      </w:r>
      <w:r w:rsidRPr="007B0A0E">
        <w:rPr>
          <w:rFonts w:ascii="Times New Roman" w:hAnsi="Times New Roman"/>
          <w:iCs/>
          <w:color w:val="000000" w:themeColor="text1"/>
          <w:sz w:val="24"/>
          <w:szCs w:val="24"/>
        </w:rPr>
        <w:t>normy EN 50155:2017</w:t>
      </w:r>
      <w:ins w:id="10" w:author="Milan Friedrich" w:date="2022-12-23T15:01:00Z">
        <w:r w:rsidR="000F251C" w:rsidRPr="000F251C">
          <w:rPr>
            <w:rFonts w:ascii="Times New Roman" w:hAnsi="Times New Roman"/>
            <w:iCs/>
            <w:color w:val="000000" w:themeColor="text1"/>
            <w:sz w:val="24"/>
            <w:szCs w:val="24"/>
          </w:rPr>
          <w:t xml:space="preserve"> </w:t>
        </w:r>
        <w:r w:rsidR="000F251C">
          <w:rPr>
            <w:rFonts w:ascii="Times New Roman" w:hAnsi="Times New Roman"/>
            <w:iCs/>
            <w:color w:val="000000" w:themeColor="text1"/>
            <w:sz w:val="24"/>
            <w:szCs w:val="24"/>
          </w:rPr>
          <w:t>či novější verze této normy, případně jejího ekvivalentu</w:t>
        </w:r>
      </w:ins>
    </w:p>
    <w:p w14:paraId="14FF77B5" w14:textId="34169D68" w:rsidR="00693DF2" w:rsidRPr="00F97FD7" w:rsidRDefault="00693DF2" w:rsidP="00693DF2">
      <w:pPr>
        <w:pStyle w:val="Nadpis2"/>
        <w:numPr>
          <w:ilvl w:val="0"/>
          <w:numId w:val="0"/>
        </w:numPr>
        <w:rPr>
          <w:sz w:val="26"/>
          <w:szCs w:val="26"/>
        </w:rPr>
      </w:pPr>
      <w:r w:rsidRPr="00F97FD7">
        <w:t xml:space="preserve">2. </w:t>
      </w:r>
      <w:bookmarkStart w:id="11" w:name="_Toc100663462"/>
      <w:r w:rsidRPr="00F97FD7">
        <w:t>3.</w:t>
      </w:r>
      <w:r w:rsidRPr="00F97FD7">
        <w:tab/>
        <w:t>záznamové zařízení</w:t>
      </w:r>
      <w:bookmarkEnd w:id="11"/>
      <w:r w:rsidRPr="00F97FD7">
        <w:t xml:space="preserve"> VE VOZIDLE</w:t>
      </w:r>
    </w:p>
    <w:p w14:paraId="494D9556" w14:textId="164A70E8" w:rsidR="00D07DDD" w:rsidRPr="00F97FD7" w:rsidRDefault="00D07DDD" w:rsidP="00ED736E">
      <w:p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sloužit pro automatické zpracování dat v kontinuální automatické přepisovací smyčce na přepisovatelné záznamové zařízení, s uchováním záznamu v délce minimálně 5 kalendářních dnů, poté bude automaticky přepsán novým záznamem. Pokud záznamové zařízení obdrží požadavek ze systému pro dálkový náhled a stahování záznamů </w:t>
      </w:r>
      <w:r w:rsidR="007B0A0E">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na stažení záznamu, musí být tyto vyžádané záznamy chráněny proti přepsání až do jejich úplného stažení. Záznamové zařízení musí umožnit libovolné nastavení délky uchování záznamu až do max. 7 dnů. Záznamy budou po celou dobu své životnosti chráněny proti zneužití.</w:t>
      </w:r>
    </w:p>
    <w:p w14:paraId="4600748F" w14:textId="566C4E41"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 bude aktivní pouze při provozu vozidla (po nastartování) a nejméně 3 minuty </w:t>
      </w:r>
      <w:r w:rsidRPr="00F97FD7">
        <w:rPr>
          <w:rFonts w:ascii="Times New Roman" w:hAnsi="Times New Roman" w:cs="Times New Roman"/>
          <w:color w:val="000000" w:themeColor="text1"/>
          <w:sz w:val="24"/>
          <w:szCs w:val="24"/>
        </w:rPr>
        <w:br/>
        <w:t>po vypnutí vozu. Záznam z kamer bude v záznamovém zařízení uložen v koherentní struktuře v jednom souboru a zabezpečen vhodným způsobem proti neoprávněnému přístupu a zneužití (šifrování záznamu).</w:t>
      </w:r>
      <w:r w:rsidR="007B0A0E">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 xml:space="preserve">Minimální požadovaná úroveň šifrování je AES-128. Součástí záznamu budou časové údaje </w:t>
      </w:r>
      <w:r w:rsidR="00E53A96" w:rsidRPr="00F97FD7">
        <w:rPr>
          <w:rFonts w:ascii="Times New Roman" w:hAnsi="Times New Roman" w:cs="Times New Roman"/>
          <w:color w:val="000000" w:themeColor="text1"/>
          <w:sz w:val="24"/>
          <w:szCs w:val="24"/>
        </w:rPr>
        <w:t xml:space="preserve">(datum, čas přesný na sekundy) </w:t>
      </w:r>
      <w:r w:rsidR="007B0A0E">
        <w:rPr>
          <w:rFonts w:ascii="Times New Roman" w:hAnsi="Times New Roman" w:cs="Times New Roman"/>
          <w:color w:val="000000" w:themeColor="text1"/>
          <w:sz w:val="24"/>
          <w:szCs w:val="24"/>
        </w:rPr>
        <w:t>a poloha vozidla dle GPS.</w:t>
      </w:r>
    </w:p>
    <w:p w14:paraId="1A845E3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631FAD7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umístěno mimo dosah cestujících a bude zabezpečené proti neoprávněnému přístupu umístěním v uzamykatelné schránce. V případě umístění v kabině </w:t>
      </w:r>
      <w:r w:rsidRPr="00F97FD7">
        <w:rPr>
          <w:rFonts w:ascii="Times New Roman" w:hAnsi="Times New Roman" w:cs="Times New Roman"/>
          <w:color w:val="000000" w:themeColor="text1"/>
          <w:sz w:val="24"/>
          <w:szCs w:val="24"/>
        </w:rPr>
        <w:lastRenderedPageBreak/>
        <w:t xml:space="preserve">řidiče, nebude nijak omezovat výhled z místa řidiče a nebude mít vliv na řízení vozidla </w:t>
      </w:r>
      <w:r w:rsidRPr="00F97FD7">
        <w:rPr>
          <w:rFonts w:ascii="Times New Roman" w:hAnsi="Times New Roman" w:cs="Times New Roman"/>
          <w:color w:val="000000" w:themeColor="text1"/>
          <w:sz w:val="24"/>
          <w:szCs w:val="24"/>
        </w:rPr>
        <w:br/>
        <w:t xml:space="preserve">a bezpečnost. Umístění záznamového zařízení pro jednotlivé typy vozidel podléhá schválení objednatele. </w:t>
      </w:r>
    </w:p>
    <w:p w14:paraId="2CF70304" w14:textId="77777777" w:rsidR="007B0A0E" w:rsidRPr="00F97FD7" w:rsidRDefault="007B0A0E"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8271D8" w14:textId="20F0DD9B"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w:t>
      </w:r>
      <w:r w:rsidR="00AD0CF5">
        <w:rPr>
          <w:rFonts w:ascii="Times New Roman" w:hAnsi="Times New Roman" w:cs="Times New Roman"/>
          <w:color w:val="000000" w:themeColor="text1"/>
          <w:sz w:val="24"/>
          <w:szCs w:val="24"/>
        </w:rPr>
        <w:t xml:space="preserve"> data ukládat na paměťové médium</w:t>
      </w:r>
      <w:r w:rsidRPr="00F97FD7">
        <w:rPr>
          <w:rFonts w:ascii="Times New Roman" w:hAnsi="Times New Roman" w:cs="Times New Roman"/>
          <w:color w:val="000000" w:themeColor="text1"/>
          <w:sz w:val="24"/>
          <w:szCs w:val="24"/>
        </w:rPr>
        <w:t xml:space="preserve"> bez pohyblivých součástí a bude dost</w:t>
      </w:r>
      <w:r w:rsidR="00D31825" w:rsidRPr="00F97FD7">
        <w:rPr>
          <w:rFonts w:ascii="Times New Roman" w:hAnsi="Times New Roman" w:cs="Times New Roman"/>
          <w:color w:val="000000" w:themeColor="text1"/>
          <w:sz w:val="24"/>
          <w:szCs w:val="24"/>
        </w:rPr>
        <w:t>atečně zabezpečeno proti otřesu.</w:t>
      </w:r>
      <w:r w:rsidRPr="00F97FD7">
        <w:rPr>
          <w:rFonts w:ascii="Times New Roman" w:hAnsi="Times New Roman" w:cs="Times New Roman"/>
          <w:color w:val="000000" w:themeColor="text1"/>
          <w:sz w:val="24"/>
          <w:szCs w:val="24"/>
        </w:rPr>
        <w:t xml:space="preserve"> Záznamové zařízení bude vybaveno vlastním záložním zdrojem napájení (UPS) na dobu nejméně 3 minut, aby bylo schopno uložit záznam i při výpadku energie (přerušení napájení z vozu) a standardně ukončit činnost. Součástí záznamového zařízení bude vlastní GPS jednotka.</w:t>
      </w:r>
    </w:p>
    <w:p w14:paraId="2C564E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61AC8F3" w14:textId="2779DB13"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 z každé kamery musí být kompletní, do doby výpadku</w:t>
      </w:r>
      <w:r w:rsidR="00D676F1">
        <w:rPr>
          <w:rFonts w:ascii="Times New Roman" w:hAnsi="Times New Roman" w:cs="Times New Roman"/>
          <w:color w:val="000000" w:themeColor="text1"/>
          <w:sz w:val="24"/>
          <w:szCs w:val="24"/>
        </w:rPr>
        <w:t xml:space="preserve"> energie +3 minuty nebo </w:t>
      </w:r>
      <w:r w:rsidR="00D676F1">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do okamžiku mechanického poškození kamery, případně záznamového zařízení. Není přípustný stav, kdy ze záznamu nebude možné vyčíst časový úsek před ukončením činnosti kamerového systému.</w:t>
      </w:r>
    </w:p>
    <w:p w14:paraId="4C9BD30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0FB17E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umožňovat přímé připojení min. 8 kamer konektory M 12 bez použití switche. Pro případné připojení switche (u vozidel s větším počtem kamer) bude užit 1Gbit port M12.</w:t>
      </w:r>
    </w:p>
    <w:p w14:paraId="0BD0850F"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598D5442" w14:textId="5142A690"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vybaveno</w:t>
      </w:r>
      <w:r w:rsidRPr="00F97FD7">
        <w:rPr>
          <w:rFonts w:ascii="Times New Roman" w:hAnsi="Times New Roman" w:cs="Times New Roman"/>
          <w:iCs/>
          <w:color w:val="000000" w:themeColor="text1"/>
          <w:sz w:val="24"/>
          <w:szCs w:val="24"/>
        </w:rPr>
        <w:t xml:space="preserve"> </w:t>
      </w:r>
      <w:r w:rsidRPr="00F97FD7">
        <w:rPr>
          <w:rFonts w:ascii="Times New Roman" w:hAnsi="Times New Roman" w:cs="Times New Roman"/>
          <w:color w:val="000000" w:themeColor="text1"/>
          <w:sz w:val="24"/>
          <w:szCs w:val="24"/>
        </w:rPr>
        <w:t xml:space="preserve">konektorem pro </w:t>
      </w:r>
      <w:r w:rsidR="00D676F1">
        <w:rPr>
          <w:rFonts w:ascii="Times New Roman" w:hAnsi="Times New Roman" w:cs="Times New Roman"/>
          <w:color w:val="000000" w:themeColor="text1"/>
          <w:sz w:val="24"/>
          <w:szCs w:val="24"/>
        </w:rPr>
        <w:t>stažení záznamu</w:t>
      </w:r>
      <w:r w:rsidRPr="00F97FD7">
        <w:rPr>
          <w:rFonts w:ascii="Times New Roman" w:hAnsi="Times New Roman" w:cs="Times New Roman"/>
          <w:color w:val="000000" w:themeColor="text1"/>
          <w:sz w:val="24"/>
          <w:szCs w:val="24"/>
        </w:rPr>
        <w:t xml:space="preserve"> ručním způsobem</w:t>
      </w:r>
      <w:r w:rsidR="00D676F1">
        <w:rPr>
          <w:rFonts w:ascii="Times New Roman" w:hAnsi="Times New Roman" w:cs="Times New Roman"/>
          <w:color w:val="000000" w:themeColor="text1"/>
          <w:sz w:val="24"/>
          <w:szCs w:val="24"/>
        </w:rPr>
        <w:t xml:space="preserve"> </w:t>
      </w:r>
      <w:r w:rsidR="0023215F" w:rsidRPr="00F97FD7">
        <w:rPr>
          <w:rFonts w:ascii="Times New Roman" w:hAnsi="Times New Roman" w:cs="Times New Roman"/>
          <w:color w:val="000000" w:themeColor="text1"/>
          <w:sz w:val="24"/>
          <w:szCs w:val="24"/>
        </w:rPr>
        <w:t>(lokálně)</w:t>
      </w:r>
      <w:r w:rsidRPr="00F97FD7">
        <w:rPr>
          <w:rFonts w:ascii="Times New Roman" w:hAnsi="Times New Roman" w:cs="Times New Roman"/>
          <w:color w:val="000000" w:themeColor="text1"/>
          <w:sz w:val="24"/>
          <w:szCs w:val="24"/>
        </w:rPr>
        <w:t xml:space="preserve"> v případě nevyužití vzdáleného stažení. Min. přenosová rychlost 625 MB/s (super speed).</w:t>
      </w:r>
    </w:p>
    <w:p w14:paraId="1DE6509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AE071F" w14:textId="1636AE2E" w:rsidR="00693DF2" w:rsidRDefault="00693DF2" w:rsidP="00693DF2">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Záznamové zařízení bude obsahovat 2x SSD</w:t>
      </w:r>
      <w:r w:rsidR="001D5D14" w:rsidRPr="00F97FD7">
        <w:rPr>
          <w:rFonts w:ascii="Times New Roman" w:hAnsi="Times New Roman"/>
          <w:color w:val="000000" w:themeColor="text1"/>
          <w:sz w:val="24"/>
          <w:szCs w:val="24"/>
        </w:rPr>
        <w:t xml:space="preserve"> SATA</w:t>
      </w:r>
      <w:r w:rsidRPr="00F97FD7">
        <w:rPr>
          <w:rFonts w:ascii="Times New Roman" w:hAnsi="Times New Roman"/>
          <w:color w:val="000000" w:themeColor="text1"/>
          <w:sz w:val="24"/>
          <w:szCs w:val="24"/>
        </w:rPr>
        <w:t xml:space="preserve"> (2,5“</w:t>
      </w:r>
      <w:del w:id="12" w:author="Čubík Ondřej, Bc." w:date="2022-12-19T13:07:00Z">
        <w:r w:rsidRPr="00F97FD7" w:rsidDel="00DD18B9">
          <w:rPr>
            <w:rFonts w:ascii="Times New Roman" w:hAnsi="Times New Roman"/>
            <w:color w:val="000000" w:themeColor="text1"/>
            <w:sz w:val="24"/>
            <w:szCs w:val="24"/>
          </w:rPr>
          <w:delText xml:space="preserve"> nebo 3,5“</w:delText>
        </w:r>
      </w:del>
      <w:r w:rsidRPr="00F97FD7">
        <w:rPr>
          <w:rFonts w:ascii="Times New Roman" w:hAnsi="Times New Roman"/>
          <w:color w:val="000000" w:themeColor="text1"/>
          <w:sz w:val="24"/>
          <w:szCs w:val="24"/>
        </w:rPr>
        <w:t>)</w:t>
      </w:r>
      <w:r w:rsidR="00207E0F" w:rsidRPr="00F97FD7">
        <w:rPr>
          <w:rFonts w:ascii="Times New Roman" w:hAnsi="Times New Roman"/>
          <w:color w:val="000000" w:themeColor="text1"/>
          <w:sz w:val="24"/>
          <w:szCs w:val="24"/>
        </w:rPr>
        <w:t xml:space="preserve"> zapojených do RAID 1 pro uchování záznamu. Pro operační systém bude sloužit jiný samostatný SSD disk</w:t>
      </w:r>
      <w:r w:rsidRPr="00F97FD7">
        <w:rPr>
          <w:rFonts w:ascii="Times New Roman" w:hAnsi="Times New Roman"/>
          <w:color w:val="000000" w:themeColor="text1"/>
          <w:sz w:val="24"/>
          <w:szCs w:val="24"/>
        </w:rPr>
        <w:t>. Komprese záznamu bude min.</w:t>
      </w:r>
      <w:r w:rsidR="00443133">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H</w:t>
      </w:r>
      <w:r w:rsidR="00443133">
        <w:rPr>
          <w:rFonts w:ascii="Times New Roman" w:hAnsi="Times New Roman"/>
          <w:color w:val="000000" w:themeColor="text1"/>
          <w:sz w:val="24"/>
          <w:szCs w:val="24"/>
        </w:rPr>
        <w:t>.</w:t>
      </w:r>
      <w:r w:rsidR="00443133" w:rsidRPr="00F97FD7">
        <w:rPr>
          <w:rFonts w:ascii="Times New Roman" w:hAnsi="Times New Roman"/>
          <w:color w:val="000000" w:themeColor="text1"/>
          <w:sz w:val="24"/>
          <w:szCs w:val="24"/>
        </w:rPr>
        <w:t>26</w:t>
      </w:r>
      <w:r w:rsidR="00443133">
        <w:rPr>
          <w:rFonts w:ascii="Times New Roman" w:hAnsi="Times New Roman"/>
          <w:color w:val="000000" w:themeColor="text1"/>
          <w:sz w:val="24"/>
          <w:szCs w:val="24"/>
        </w:rPr>
        <w:t>5</w:t>
      </w:r>
      <w:r w:rsidRPr="00F97FD7">
        <w:rPr>
          <w:rFonts w:ascii="Times New Roman" w:hAnsi="Times New Roman"/>
          <w:color w:val="000000" w:themeColor="text1"/>
          <w:sz w:val="24"/>
          <w:szCs w:val="24"/>
        </w:rPr>
        <w:t>. K</w:t>
      </w:r>
      <w:r w:rsidRPr="00F97FD7">
        <w:rPr>
          <w:rFonts w:ascii="Times New Roman" w:hAnsi="Times New Roman"/>
          <w:iCs/>
          <w:color w:val="000000" w:themeColor="text1"/>
          <w:sz w:val="24"/>
          <w:szCs w:val="24"/>
        </w:rPr>
        <w:t>apacita</w:t>
      </w:r>
      <w:r w:rsidRPr="00F97FD7">
        <w:rPr>
          <w:rFonts w:ascii="Times New Roman" w:hAnsi="Times New Roman"/>
          <w:color w:val="000000" w:themeColor="text1"/>
          <w:sz w:val="24"/>
          <w:szCs w:val="24"/>
        </w:rPr>
        <w:t xml:space="preserve"> záznamového zařízení bude min. </w:t>
      </w:r>
      <w:r w:rsidR="00D676F1">
        <w:rPr>
          <w:rFonts w:ascii="Times New Roman" w:hAnsi="Times New Roman"/>
          <w:color w:val="000000" w:themeColor="text1"/>
          <w:sz w:val="24"/>
          <w:szCs w:val="24"/>
        </w:rPr>
        <w:t>216</w:t>
      </w:r>
      <w:r w:rsidRPr="00F97FD7">
        <w:rPr>
          <w:rFonts w:ascii="Times New Roman" w:hAnsi="Times New Roman"/>
          <w:color w:val="000000" w:themeColor="text1"/>
          <w:sz w:val="24"/>
          <w:szCs w:val="24"/>
        </w:rPr>
        <w:t xml:space="preserve"> hodin záznamu z</w:t>
      </w:r>
      <w:r w:rsidR="00D676F1">
        <w:rPr>
          <w:rFonts w:ascii="Times New Roman" w:hAnsi="Times New Roman"/>
          <w:color w:val="000000" w:themeColor="text1"/>
          <w:sz w:val="24"/>
          <w:szCs w:val="24"/>
        </w:rPr>
        <w:t> </w:t>
      </w:r>
      <w:r w:rsidRPr="00F97FD7">
        <w:rPr>
          <w:rFonts w:ascii="Times New Roman" w:hAnsi="Times New Roman"/>
          <w:color w:val="000000" w:themeColor="text1"/>
          <w:sz w:val="24"/>
          <w:szCs w:val="24"/>
        </w:rPr>
        <w:t xml:space="preserve">každé kamery. Záznamové zařízení bude nahrávat všechny kamery současně s rychlostí min. 25 </w:t>
      </w:r>
      <w:r w:rsidR="00E53A96" w:rsidRPr="00F97FD7">
        <w:rPr>
          <w:rFonts w:ascii="Times New Roman" w:hAnsi="Times New Roman"/>
          <w:color w:val="000000" w:themeColor="text1"/>
          <w:sz w:val="24"/>
          <w:szCs w:val="24"/>
        </w:rPr>
        <w:t xml:space="preserve">fps </w:t>
      </w:r>
      <w:r w:rsidR="00462C5C" w:rsidRPr="00F97FD7">
        <w:rPr>
          <w:rFonts w:ascii="Times New Roman" w:hAnsi="Times New Roman"/>
          <w:color w:val="000000" w:themeColor="text1"/>
          <w:sz w:val="24"/>
          <w:szCs w:val="24"/>
        </w:rPr>
        <w:t>ve full HD rozlišení s variabilním datovým tokem.</w:t>
      </w:r>
    </w:p>
    <w:p w14:paraId="5C1F8F94" w14:textId="142FFBDE" w:rsidR="00A6003C" w:rsidRDefault="00A6003C" w:rsidP="00693DF2">
      <w:pPr>
        <w:pStyle w:val="Odstavecseseznamem"/>
        <w:ind w:left="0"/>
        <w:jc w:val="both"/>
        <w:rPr>
          <w:rFonts w:ascii="Times New Roman" w:hAnsi="Times New Roman"/>
          <w:color w:val="000000" w:themeColor="text1"/>
          <w:sz w:val="24"/>
          <w:szCs w:val="24"/>
        </w:rPr>
      </w:pPr>
    </w:p>
    <w:p w14:paraId="0FDE29C0" w14:textId="0C9796AC" w:rsidR="00A6003C" w:rsidRPr="00F97FD7" w:rsidRDefault="00A6003C" w:rsidP="00693DF2">
      <w:pPr>
        <w:pStyle w:val="Odstavecseseznamem"/>
        <w:ind w:left="0"/>
        <w:jc w:val="both"/>
        <w:rPr>
          <w:rFonts w:ascii="Times New Roman" w:hAnsi="Times New Roman"/>
          <w:color w:val="000000" w:themeColor="text1"/>
          <w:sz w:val="24"/>
          <w:szCs w:val="24"/>
        </w:rPr>
      </w:pPr>
      <w:r w:rsidRPr="00CB24E6">
        <w:rPr>
          <w:rFonts w:ascii="Times New Roman" w:hAnsi="Times New Roman"/>
          <w:color w:val="000000" w:themeColor="text1"/>
          <w:sz w:val="24"/>
          <w:szCs w:val="24"/>
        </w:rPr>
        <w:t>Na záznamovém zařízení bude umístěn diagnostický</w:t>
      </w:r>
      <w:ins w:id="13" w:author="Čubík Ondřej, Bc." w:date="2023-01-06T08:33:00Z">
        <w:r w:rsidR="00F97CE5">
          <w:rPr>
            <w:rFonts w:ascii="Times New Roman" w:hAnsi="Times New Roman"/>
            <w:color w:val="000000" w:themeColor="text1"/>
            <w:sz w:val="24"/>
            <w:szCs w:val="24"/>
          </w:rPr>
          <w:t xml:space="preserve"> </w:t>
        </w:r>
      </w:ins>
      <w:del w:id="14" w:author="Čubík Ondřej, Bc." w:date="2023-01-06T08:35:00Z">
        <w:r w:rsidRPr="00CB24E6" w:rsidDel="00F97CE5">
          <w:rPr>
            <w:rFonts w:ascii="Times New Roman" w:hAnsi="Times New Roman"/>
            <w:color w:val="000000" w:themeColor="text1"/>
            <w:sz w:val="24"/>
            <w:szCs w:val="24"/>
          </w:rPr>
          <w:delText xml:space="preserve"> LCD </w:delText>
        </w:r>
      </w:del>
      <w:r w:rsidRPr="00CB24E6">
        <w:rPr>
          <w:rFonts w:ascii="Times New Roman" w:hAnsi="Times New Roman"/>
          <w:color w:val="000000" w:themeColor="text1"/>
          <w:sz w:val="24"/>
          <w:szCs w:val="24"/>
        </w:rPr>
        <w:t xml:space="preserve">displej, který bude viditelný po instalaci zařízení do vozidla. Diagnostický </w:t>
      </w:r>
      <w:del w:id="15" w:author="Čubík Ondřej, Bc." w:date="2023-01-06T08:34:00Z">
        <w:r w:rsidRPr="00CB24E6" w:rsidDel="00F97CE5">
          <w:rPr>
            <w:rFonts w:ascii="Times New Roman" w:hAnsi="Times New Roman"/>
            <w:color w:val="000000" w:themeColor="text1"/>
            <w:sz w:val="24"/>
            <w:szCs w:val="24"/>
          </w:rPr>
          <w:delText xml:space="preserve">LCD </w:delText>
        </w:r>
      </w:del>
      <w:r w:rsidRPr="00CB24E6">
        <w:rPr>
          <w:rFonts w:ascii="Times New Roman" w:hAnsi="Times New Roman"/>
          <w:color w:val="000000" w:themeColor="text1"/>
          <w:sz w:val="24"/>
          <w:szCs w:val="24"/>
        </w:rPr>
        <w:t>displej bude zobrazovat diagnostické údaje v rozsahu min.: výrobní číslo záznamového zařízení, teplotu jednotky, velikost napětí, funkcionalitu kamer,</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nahrávání a</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GPS. Není přípustné zobrazování diagnostických informací pouze na zobrazovacím zařízení (monitoru).</w:t>
      </w:r>
    </w:p>
    <w:p w14:paraId="5A54036E" w14:textId="77777777" w:rsidR="00693DF2" w:rsidRPr="00F97FD7" w:rsidRDefault="00693DF2" w:rsidP="00693DF2">
      <w:pPr>
        <w:pStyle w:val="Odstavecseseznamem"/>
        <w:ind w:left="0"/>
        <w:jc w:val="both"/>
        <w:rPr>
          <w:rFonts w:ascii="Times New Roman" w:hAnsi="Times New Roman"/>
          <w:color w:val="000000" w:themeColor="text1"/>
          <w:sz w:val="24"/>
          <w:szCs w:val="24"/>
        </w:rPr>
      </w:pPr>
    </w:p>
    <w:p w14:paraId="756FE097" w14:textId="77777777" w:rsidR="00694513" w:rsidRPr="00F97FD7" w:rsidRDefault="00693DF2" w:rsidP="00694513">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GPS, GSM, WIFI budou interní součástí záznamového zařízení, antény mohu být externí, </w:t>
      </w:r>
      <w:r w:rsidRPr="00F97FD7">
        <w:rPr>
          <w:rFonts w:ascii="Times New Roman" w:hAnsi="Times New Roman"/>
          <w:color w:val="000000" w:themeColor="text1"/>
          <w:sz w:val="24"/>
          <w:szCs w:val="24"/>
        </w:rPr>
        <w:br/>
        <w:t>u antén se připouští umístění na střeše vozidla tak, aby nedošlo k rušení ostatních antén; konečné umístění antén podléhá schválení objednatele.</w:t>
      </w:r>
    </w:p>
    <w:p w14:paraId="738003E2" w14:textId="77777777" w:rsidR="00694513" w:rsidRPr="00F97FD7" w:rsidRDefault="00694513" w:rsidP="00694513">
      <w:pPr>
        <w:pStyle w:val="Odstavecseseznamem"/>
        <w:ind w:left="0"/>
        <w:jc w:val="both"/>
        <w:rPr>
          <w:rFonts w:ascii="Times New Roman" w:hAnsi="Times New Roman"/>
          <w:color w:val="000000" w:themeColor="text1"/>
          <w:sz w:val="24"/>
          <w:szCs w:val="24"/>
        </w:rPr>
      </w:pPr>
    </w:p>
    <w:p w14:paraId="21567C5B" w14:textId="0C1CA098" w:rsidR="00694513" w:rsidRDefault="00693DF2" w:rsidP="00694513">
      <w:pPr>
        <w:pStyle w:val="Odstavecseseznamem"/>
        <w:ind w:left="0"/>
        <w:jc w:val="both"/>
        <w:rPr>
          <w:rFonts w:ascii="Times New Roman" w:hAnsi="Times New Roman"/>
          <w:iCs/>
          <w:color w:val="000000" w:themeColor="text1"/>
          <w:sz w:val="24"/>
          <w:szCs w:val="24"/>
        </w:rPr>
      </w:pPr>
      <w:r w:rsidRPr="00F97FD7">
        <w:rPr>
          <w:rFonts w:ascii="Times New Roman" w:hAnsi="Times New Roman"/>
          <w:color w:val="000000" w:themeColor="text1"/>
          <w:sz w:val="24"/>
          <w:szCs w:val="24"/>
        </w:rPr>
        <w:t>Záznamové zaříz</w:t>
      </w:r>
      <w:r w:rsidR="00694513" w:rsidRPr="00F97FD7">
        <w:rPr>
          <w:rFonts w:ascii="Times New Roman" w:hAnsi="Times New Roman"/>
          <w:color w:val="000000" w:themeColor="text1"/>
          <w:sz w:val="24"/>
          <w:szCs w:val="24"/>
        </w:rPr>
        <w:t>ení bude splňovat požadavky nor</w:t>
      </w:r>
      <w:r w:rsidRPr="00F97FD7">
        <w:rPr>
          <w:rFonts w:ascii="Times New Roman" w:hAnsi="Times New Roman"/>
          <w:color w:val="000000" w:themeColor="text1"/>
          <w:sz w:val="24"/>
          <w:szCs w:val="24"/>
        </w:rPr>
        <w:t>m</w:t>
      </w:r>
      <w:r w:rsidR="00694513" w:rsidRPr="00F97FD7">
        <w:rPr>
          <w:rFonts w:ascii="Times New Roman" w:hAnsi="Times New Roman"/>
          <w:color w:val="000000" w:themeColor="text1"/>
          <w:sz w:val="24"/>
          <w:szCs w:val="24"/>
        </w:rPr>
        <w:t>y</w:t>
      </w:r>
      <w:r w:rsidRPr="00F97FD7">
        <w:rPr>
          <w:rFonts w:ascii="Times New Roman" w:hAnsi="Times New Roman"/>
          <w:color w:val="000000" w:themeColor="text1"/>
          <w:sz w:val="24"/>
          <w:szCs w:val="24"/>
        </w:rPr>
        <w:t xml:space="preserve"> </w:t>
      </w:r>
      <w:r w:rsidR="00694513" w:rsidRPr="00F97FD7">
        <w:rPr>
          <w:rFonts w:ascii="Times New Roman" w:hAnsi="Times New Roman"/>
          <w:iCs/>
          <w:color w:val="000000" w:themeColor="text1"/>
          <w:sz w:val="24"/>
          <w:szCs w:val="24"/>
        </w:rPr>
        <w:t>EN 50155:2017</w:t>
      </w:r>
      <w:ins w:id="16" w:author="Milan Friedrich" w:date="2022-12-23T14:48:00Z">
        <w:r w:rsidR="000F251C">
          <w:rPr>
            <w:rFonts w:ascii="Times New Roman" w:hAnsi="Times New Roman"/>
            <w:iCs/>
            <w:color w:val="000000" w:themeColor="text1"/>
            <w:sz w:val="24"/>
            <w:szCs w:val="24"/>
          </w:rPr>
          <w:t xml:space="preserve"> či novější</w:t>
        </w:r>
      </w:ins>
      <w:ins w:id="17" w:author="Milan Friedrich" w:date="2022-12-23T14:58:00Z">
        <w:r w:rsidR="000F251C">
          <w:rPr>
            <w:rFonts w:ascii="Times New Roman" w:hAnsi="Times New Roman"/>
            <w:iCs/>
            <w:color w:val="000000" w:themeColor="text1"/>
            <w:sz w:val="24"/>
            <w:szCs w:val="24"/>
          </w:rPr>
          <w:t xml:space="preserve"> verz</w:t>
        </w:r>
      </w:ins>
      <w:ins w:id="18" w:author="Milan Friedrich" w:date="2022-12-23T14:59:00Z">
        <w:r w:rsidR="000F251C">
          <w:rPr>
            <w:rFonts w:ascii="Times New Roman" w:hAnsi="Times New Roman"/>
            <w:iCs/>
            <w:color w:val="000000" w:themeColor="text1"/>
            <w:sz w:val="24"/>
            <w:szCs w:val="24"/>
          </w:rPr>
          <w:t>e</w:t>
        </w:r>
      </w:ins>
      <w:ins w:id="19" w:author="Milan Friedrich" w:date="2022-12-23T14:58:00Z">
        <w:r w:rsidR="000F251C">
          <w:rPr>
            <w:rFonts w:ascii="Times New Roman" w:hAnsi="Times New Roman"/>
            <w:iCs/>
            <w:color w:val="000000" w:themeColor="text1"/>
            <w:sz w:val="24"/>
            <w:szCs w:val="24"/>
          </w:rPr>
          <w:t xml:space="preserve"> této normy</w:t>
        </w:r>
      </w:ins>
      <w:ins w:id="20" w:author="Milan Friedrich" w:date="2022-12-23T14:57:00Z">
        <w:r w:rsidR="000F251C">
          <w:rPr>
            <w:rFonts w:ascii="Times New Roman" w:hAnsi="Times New Roman"/>
            <w:iCs/>
            <w:color w:val="000000" w:themeColor="text1"/>
            <w:sz w:val="24"/>
            <w:szCs w:val="24"/>
          </w:rPr>
          <w:t>, případně</w:t>
        </w:r>
      </w:ins>
      <w:ins w:id="21" w:author="Milan Friedrich" w:date="2022-12-23T14:58:00Z">
        <w:r w:rsidR="000F251C">
          <w:rPr>
            <w:rFonts w:ascii="Times New Roman" w:hAnsi="Times New Roman"/>
            <w:iCs/>
            <w:color w:val="000000" w:themeColor="text1"/>
            <w:sz w:val="24"/>
            <w:szCs w:val="24"/>
          </w:rPr>
          <w:t xml:space="preserve"> její</w:t>
        </w:r>
      </w:ins>
      <w:ins w:id="22" w:author="Milan Friedrich" w:date="2022-12-23T14:59:00Z">
        <w:r w:rsidR="000F251C">
          <w:rPr>
            <w:rFonts w:ascii="Times New Roman" w:hAnsi="Times New Roman"/>
            <w:iCs/>
            <w:color w:val="000000" w:themeColor="text1"/>
            <w:sz w:val="24"/>
            <w:szCs w:val="24"/>
          </w:rPr>
          <w:t>ho</w:t>
        </w:r>
      </w:ins>
      <w:ins w:id="23" w:author="Milan Friedrich" w:date="2022-12-23T14:57:00Z">
        <w:r w:rsidR="000F251C">
          <w:rPr>
            <w:rFonts w:ascii="Times New Roman" w:hAnsi="Times New Roman"/>
            <w:iCs/>
            <w:color w:val="000000" w:themeColor="text1"/>
            <w:sz w:val="24"/>
            <w:szCs w:val="24"/>
          </w:rPr>
          <w:t xml:space="preserve"> ekvivalent</w:t>
        </w:r>
      </w:ins>
      <w:ins w:id="24" w:author="Milan Friedrich" w:date="2022-12-23T14:59:00Z">
        <w:r w:rsidR="000F251C">
          <w:rPr>
            <w:rFonts w:ascii="Times New Roman" w:hAnsi="Times New Roman"/>
            <w:iCs/>
            <w:color w:val="000000" w:themeColor="text1"/>
            <w:sz w:val="24"/>
            <w:szCs w:val="24"/>
          </w:rPr>
          <w:t>u</w:t>
        </w:r>
      </w:ins>
      <w:r w:rsidR="00694513" w:rsidRPr="00F97FD7">
        <w:rPr>
          <w:rFonts w:ascii="Times New Roman" w:hAnsi="Times New Roman"/>
          <w:iCs/>
          <w:color w:val="000000" w:themeColor="text1"/>
          <w:sz w:val="24"/>
          <w:szCs w:val="24"/>
        </w:rPr>
        <w:t>.</w:t>
      </w:r>
    </w:p>
    <w:p w14:paraId="6E09A21C" w14:textId="592A5DA6" w:rsidR="00D676F1" w:rsidRPr="00F97FD7" w:rsidRDefault="00D676F1" w:rsidP="00D676F1">
      <w:pPr>
        <w:pStyle w:val="Nadpis2"/>
        <w:numPr>
          <w:ilvl w:val="0"/>
          <w:numId w:val="0"/>
        </w:numPr>
      </w:pPr>
      <w:r w:rsidRPr="00F97FD7">
        <w:t xml:space="preserve">2. </w:t>
      </w:r>
      <w:bookmarkStart w:id="25" w:name="_Toc100663463"/>
      <w:r>
        <w:t>4</w:t>
      </w:r>
      <w:r w:rsidRPr="00F97FD7">
        <w:t>.</w:t>
      </w:r>
      <w:r w:rsidRPr="00F97FD7">
        <w:tab/>
        <w:t>OVLÁDACÍ ZAŘÍZENÍ</w:t>
      </w:r>
      <w:bookmarkEnd w:id="25"/>
      <w:r w:rsidRPr="00F97FD7">
        <w:t xml:space="preserve"> VE VOZIDLE</w:t>
      </w:r>
    </w:p>
    <w:p w14:paraId="029D0E8D" w14:textId="77777777"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5E43ECCB"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Ovládací zařízení bude umístěno na pracovišti řidiče tak, aby nijak neomezovalo výhled z místa řidiče a nemělo žádný vliv na řízení vozidla. Umístění a vzhled ovládacího zařízení, podléhá </w:t>
      </w:r>
      <w:r w:rsidRPr="00F97FD7">
        <w:rPr>
          <w:rFonts w:ascii="Times New Roman" w:hAnsi="Times New Roman" w:cs="Times New Roman"/>
          <w:color w:val="000000" w:themeColor="text1"/>
          <w:sz w:val="24"/>
          <w:szCs w:val="24"/>
        </w:rPr>
        <w:lastRenderedPageBreak/>
        <w:t xml:space="preserve">schválení objednatele. Bude se jednat o samostatné zařízení, ovládací zařízení nebude součástí zobrazovacího nebo záznamového zařízení. </w:t>
      </w:r>
    </w:p>
    <w:p w14:paraId="7981C6C4"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EE02314" w14:textId="7B43F7AE"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U tramvají Vario LF3/2 budou z důvodu dvou st</w:t>
      </w:r>
      <w:r>
        <w:rPr>
          <w:rFonts w:ascii="Times New Roman" w:hAnsi="Times New Roman" w:cs="Times New Roman"/>
          <w:color w:val="000000" w:themeColor="text1"/>
          <w:sz w:val="24"/>
          <w:szCs w:val="24"/>
        </w:rPr>
        <w:t>anovišť řidiče instalovány dvě ovládací</w:t>
      </w:r>
      <w:r w:rsidRPr="00F97FD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zařízení</w:t>
      </w:r>
      <w:r w:rsidRPr="00F97FD7">
        <w:rPr>
          <w:rFonts w:ascii="Times New Roman" w:hAnsi="Times New Roman" w:cs="Times New Roman"/>
          <w:color w:val="000000" w:themeColor="text1"/>
          <w:sz w:val="24"/>
          <w:szCs w:val="24"/>
        </w:rPr>
        <w:t>, vždy jedna na každém pracovišti řidiče.</w:t>
      </w:r>
    </w:p>
    <w:p w14:paraId="3DCDF04F" w14:textId="77777777" w:rsidR="00D676F1" w:rsidRPr="00F97FD7" w:rsidRDefault="00D676F1" w:rsidP="00694513">
      <w:pPr>
        <w:pStyle w:val="Odstavecseseznamem"/>
        <w:ind w:left="0"/>
        <w:jc w:val="both"/>
        <w:rPr>
          <w:rFonts w:ascii="Times New Roman" w:hAnsi="Times New Roman"/>
          <w:color w:val="000000" w:themeColor="text1"/>
          <w:sz w:val="24"/>
          <w:szCs w:val="24"/>
        </w:rPr>
      </w:pPr>
    </w:p>
    <w:p w14:paraId="640A44F5" w14:textId="612A87E4" w:rsidR="00693DF2" w:rsidRPr="00F97FD7" w:rsidRDefault="00693DF2" w:rsidP="00693DF2">
      <w:pPr>
        <w:pStyle w:val="Nadpis2"/>
        <w:numPr>
          <w:ilvl w:val="0"/>
          <w:numId w:val="0"/>
        </w:numPr>
        <w:rPr>
          <w:caps w:val="0"/>
        </w:rPr>
      </w:pPr>
      <w:r w:rsidRPr="00F97FD7">
        <w:t xml:space="preserve">2. </w:t>
      </w:r>
      <w:bookmarkStart w:id="26" w:name="_Toc100663464"/>
      <w:r w:rsidR="0031145E">
        <w:t>5</w:t>
      </w:r>
      <w:r w:rsidRPr="00F97FD7">
        <w:t>.</w:t>
      </w:r>
      <w:r w:rsidRPr="00F97FD7">
        <w:tab/>
      </w:r>
      <w:r w:rsidR="003C54DB">
        <w:t xml:space="preserve">SYSTÉM PRO </w:t>
      </w:r>
      <w:r w:rsidRPr="00F97FD7">
        <w:t>DÁLKOVÝ NÁHLED</w:t>
      </w:r>
      <w:r w:rsidR="00A21E25" w:rsidRPr="00F97FD7">
        <w:t xml:space="preserve"> A</w:t>
      </w:r>
      <w:r w:rsidR="00AD0CF5">
        <w:t xml:space="preserve"> </w:t>
      </w:r>
      <w:r w:rsidRPr="00F97FD7">
        <w:t xml:space="preserve">STAHOVÁNÍ ZÁZNAMŮ </w:t>
      </w:r>
      <w:bookmarkEnd w:id="26"/>
    </w:p>
    <w:p w14:paraId="2FAA98BB" w14:textId="69730DAB" w:rsidR="00B938CF" w:rsidRPr="00F97FD7" w:rsidRDefault="003C54DB" w:rsidP="003D5F87">
      <w:pPr>
        <w:pStyle w:val="Textkomente"/>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 xml:space="preserve">Systém pro dálkový náhled a stahování záznamů bude </w:t>
      </w:r>
      <w:r w:rsidR="003D5F87">
        <w:rPr>
          <w:rFonts w:ascii="Times New Roman" w:hAnsi="Times New Roman" w:cs="Times New Roman"/>
          <w:color w:val="000000" w:themeColor="text1"/>
          <w:sz w:val="24"/>
          <w:szCs w:val="24"/>
        </w:rPr>
        <w:t xml:space="preserve">na pracovišti dohledového centra </w:t>
      </w:r>
      <w:r>
        <w:rPr>
          <w:rFonts w:ascii="Times New Roman" w:hAnsi="Times New Roman" w:cs="Times New Roman"/>
          <w:color w:val="000000" w:themeColor="text1"/>
          <w:sz w:val="24"/>
          <w:szCs w:val="24"/>
        </w:rPr>
        <w:t>umožňovat</w:t>
      </w:r>
      <w:r w:rsidR="003D5F87">
        <w:rPr>
          <w:rFonts w:ascii="Times New Roman" w:hAnsi="Times New Roman" w:cs="Times New Roman"/>
          <w:color w:val="000000" w:themeColor="text1"/>
          <w:sz w:val="24"/>
          <w:szCs w:val="24"/>
        </w:rPr>
        <w:t xml:space="preserve"> zejména</w:t>
      </w:r>
      <w:r>
        <w:rPr>
          <w:rFonts w:ascii="Times New Roman" w:hAnsi="Times New Roman" w:cs="Times New Roman"/>
          <w:color w:val="000000" w:themeColor="text1"/>
          <w:sz w:val="24"/>
          <w:szCs w:val="24"/>
        </w:rPr>
        <w:t>:</w:t>
      </w:r>
    </w:p>
    <w:p w14:paraId="7E90130F" w14:textId="594A7603" w:rsidR="004B77A0" w:rsidRPr="00F97FD7" w:rsidRDefault="00B938CF"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vzdálené nastavení j</w:t>
      </w:r>
      <w:r w:rsidR="00FE6FD6">
        <w:rPr>
          <w:rFonts w:ascii="Times New Roman" w:hAnsi="Times New Roman" w:cs="Times New Roman"/>
          <w:color w:val="000000" w:themeColor="text1"/>
          <w:sz w:val="24"/>
          <w:szCs w:val="24"/>
        </w:rPr>
        <w:t>ednotlivých kamer ve vozidlech;</w:t>
      </w:r>
    </w:p>
    <w:p w14:paraId="5A5A8D24" w14:textId="695F2D7A" w:rsidR="00EF36DE" w:rsidRPr="00F97FD7" w:rsidRDefault="00B938CF" w:rsidP="009676D1">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vzdálené sledování živého obrazu </w:t>
      </w:r>
      <w:r w:rsidR="004B77A0" w:rsidRPr="00F97FD7">
        <w:rPr>
          <w:rFonts w:ascii="Times New Roman" w:hAnsi="Times New Roman" w:cs="Times New Roman"/>
          <w:color w:val="000000" w:themeColor="text1"/>
          <w:sz w:val="24"/>
          <w:szCs w:val="24"/>
        </w:rPr>
        <w:t>s možností zobrazení</w:t>
      </w:r>
      <w:r w:rsidR="003C54DB">
        <w:rPr>
          <w:rFonts w:ascii="Times New Roman" w:hAnsi="Times New Roman" w:cs="Times New Roman"/>
          <w:color w:val="000000" w:themeColor="text1"/>
          <w:sz w:val="24"/>
          <w:szCs w:val="24"/>
        </w:rPr>
        <w:t xml:space="preserve"> polohy vozidla</w:t>
      </w:r>
      <w:r w:rsidR="004B77A0" w:rsidRPr="00F97FD7">
        <w:rPr>
          <w:rFonts w:ascii="Times New Roman" w:hAnsi="Times New Roman" w:cs="Times New Roman"/>
          <w:color w:val="000000" w:themeColor="text1"/>
          <w:sz w:val="24"/>
          <w:szCs w:val="24"/>
        </w:rPr>
        <w:t xml:space="preserve"> na mapovém podkladu</w:t>
      </w:r>
      <w:r w:rsidR="00B418B7" w:rsidRPr="00F97FD7">
        <w:rPr>
          <w:rFonts w:ascii="Times New Roman" w:hAnsi="Times New Roman" w:cs="Times New Roman"/>
          <w:color w:val="000000" w:themeColor="text1"/>
          <w:sz w:val="24"/>
          <w:szCs w:val="24"/>
        </w:rPr>
        <w:t>,</w:t>
      </w:r>
      <w:r w:rsidR="00EF36DE" w:rsidRPr="00F97FD7">
        <w:rPr>
          <w:rFonts w:ascii="Times New Roman" w:hAnsi="Times New Roman" w:cs="Times New Roman"/>
          <w:color w:val="000000" w:themeColor="text1"/>
          <w:sz w:val="24"/>
          <w:szCs w:val="24"/>
        </w:rPr>
        <w:t xml:space="preserve"> bude možné sledovat pouze vybranou kameru nebo vše</w:t>
      </w:r>
      <w:r w:rsidR="00FE6FD6">
        <w:rPr>
          <w:rFonts w:ascii="Times New Roman" w:hAnsi="Times New Roman" w:cs="Times New Roman"/>
          <w:color w:val="000000" w:themeColor="text1"/>
          <w:sz w:val="24"/>
          <w:szCs w:val="24"/>
        </w:rPr>
        <w:t>chny kamery ve vozidle současně;</w:t>
      </w:r>
    </w:p>
    <w:p w14:paraId="4470D968" w14:textId="5AD3EEAD" w:rsidR="004B77A0" w:rsidRPr="00F97FD7" w:rsidRDefault="00B938CF" w:rsidP="006B29CF">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přehrávání </w:t>
      </w:r>
      <w:r w:rsidR="004B77A0" w:rsidRPr="00F97FD7">
        <w:rPr>
          <w:rFonts w:ascii="Times New Roman" w:hAnsi="Times New Roman" w:cs="Times New Roman"/>
          <w:color w:val="000000" w:themeColor="text1"/>
          <w:sz w:val="24"/>
          <w:szCs w:val="24"/>
        </w:rPr>
        <w:t xml:space="preserve">a export </w:t>
      </w:r>
      <w:r w:rsidRPr="00F97FD7">
        <w:rPr>
          <w:rFonts w:ascii="Times New Roman" w:hAnsi="Times New Roman" w:cs="Times New Roman"/>
          <w:color w:val="000000" w:themeColor="text1"/>
          <w:sz w:val="24"/>
          <w:szCs w:val="24"/>
        </w:rPr>
        <w:t>záznam</w:t>
      </w:r>
      <w:r w:rsidR="004B77A0" w:rsidRPr="00F97FD7">
        <w:rPr>
          <w:rFonts w:ascii="Times New Roman" w:hAnsi="Times New Roman" w:cs="Times New Roman"/>
          <w:color w:val="000000" w:themeColor="text1"/>
          <w:sz w:val="24"/>
          <w:szCs w:val="24"/>
        </w:rPr>
        <w:t>ů</w:t>
      </w:r>
      <w:r w:rsidRPr="00F97FD7">
        <w:rPr>
          <w:rFonts w:ascii="Times New Roman" w:hAnsi="Times New Roman" w:cs="Times New Roman"/>
          <w:color w:val="000000" w:themeColor="text1"/>
          <w:sz w:val="24"/>
          <w:szCs w:val="24"/>
        </w:rPr>
        <w:t xml:space="preserve"> z jednotlivých kamer z</w:t>
      </w:r>
      <w:r w:rsidR="004B77A0" w:rsidRPr="00F97FD7">
        <w:rPr>
          <w:rFonts w:ascii="Times New Roman" w:hAnsi="Times New Roman" w:cs="Times New Roman"/>
          <w:color w:val="000000" w:themeColor="text1"/>
          <w:sz w:val="24"/>
          <w:szCs w:val="24"/>
        </w:rPr>
        <w:t> </w:t>
      </w:r>
      <w:r w:rsidRPr="00F97FD7">
        <w:rPr>
          <w:rFonts w:ascii="Times New Roman" w:hAnsi="Times New Roman" w:cs="Times New Roman"/>
          <w:color w:val="000000" w:themeColor="text1"/>
          <w:sz w:val="24"/>
          <w:szCs w:val="24"/>
        </w:rPr>
        <w:t>vozidel</w:t>
      </w:r>
      <w:r w:rsidR="004B77A0" w:rsidRPr="00F97FD7">
        <w:rPr>
          <w:rFonts w:ascii="Times New Roman" w:hAnsi="Times New Roman" w:cs="Times New Roman"/>
          <w:color w:val="000000" w:themeColor="text1"/>
          <w:sz w:val="24"/>
          <w:szCs w:val="24"/>
        </w:rPr>
        <w:t xml:space="preserve"> s možností vyhledávání </w:t>
      </w:r>
      <w:r w:rsidR="003C54DB">
        <w:rPr>
          <w:rFonts w:ascii="Times New Roman" w:hAnsi="Times New Roman" w:cs="Times New Roman"/>
          <w:color w:val="000000" w:themeColor="text1"/>
          <w:sz w:val="24"/>
          <w:szCs w:val="24"/>
        </w:rPr>
        <w:br/>
      </w:r>
      <w:r w:rsidR="004B77A0" w:rsidRPr="00F97FD7">
        <w:rPr>
          <w:rFonts w:ascii="Times New Roman" w:hAnsi="Times New Roman" w:cs="Times New Roman"/>
          <w:color w:val="000000" w:themeColor="text1"/>
          <w:sz w:val="24"/>
          <w:szCs w:val="24"/>
        </w:rPr>
        <w:t xml:space="preserve">dle </w:t>
      </w:r>
      <w:r w:rsidR="00491262" w:rsidRPr="00F97FD7">
        <w:rPr>
          <w:rFonts w:ascii="Times New Roman" w:hAnsi="Times New Roman" w:cs="Times New Roman"/>
          <w:color w:val="000000" w:themeColor="text1"/>
          <w:sz w:val="24"/>
          <w:szCs w:val="24"/>
        </w:rPr>
        <w:t xml:space="preserve">času, vozidla, </w:t>
      </w:r>
      <w:r w:rsidR="004B77A0" w:rsidRPr="00F97FD7">
        <w:rPr>
          <w:rFonts w:ascii="Times New Roman" w:hAnsi="Times New Roman" w:cs="Times New Roman"/>
          <w:color w:val="000000" w:themeColor="text1"/>
          <w:sz w:val="24"/>
          <w:szCs w:val="24"/>
        </w:rPr>
        <w:t>geografické polohy</w:t>
      </w:r>
      <w:r w:rsidR="00491262" w:rsidRPr="00F97FD7">
        <w:rPr>
          <w:rFonts w:ascii="Times New Roman" w:hAnsi="Times New Roman" w:cs="Times New Roman"/>
          <w:color w:val="000000" w:themeColor="text1"/>
          <w:sz w:val="24"/>
          <w:szCs w:val="24"/>
        </w:rPr>
        <w:t xml:space="preserve">. </w:t>
      </w:r>
      <w:r w:rsidR="004B77A0" w:rsidRPr="00F97FD7">
        <w:rPr>
          <w:rFonts w:ascii="Times New Roman" w:hAnsi="Times New Roman" w:cs="Times New Roman"/>
          <w:color w:val="000000" w:themeColor="text1"/>
          <w:sz w:val="24"/>
          <w:szCs w:val="24"/>
        </w:rPr>
        <w:t xml:space="preserve">Bude </w:t>
      </w:r>
      <w:r w:rsidR="00491262" w:rsidRPr="00F97FD7">
        <w:rPr>
          <w:rFonts w:ascii="Times New Roman" w:hAnsi="Times New Roman" w:cs="Times New Roman"/>
          <w:color w:val="000000" w:themeColor="text1"/>
          <w:sz w:val="24"/>
          <w:szCs w:val="24"/>
        </w:rPr>
        <w:t>možné</w:t>
      </w:r>
      <w:r w:rsidR="004B77A0" w:rsidRPr="00F97FD7">
        <w:rPr>
          <w:rFonts w:ascii="Times New Roman" w:hAnsi="Times New Roman" w:cs="Times New Roman"/>
          <w:color w:val="000000" w:themeColor="text1"/>
          <w:sz w:val="24"/>
          <w:szCs w:val="24"/>
        </w:rPr>
        <w:t xml:space="preserve"> vyhledat dostupné záznamy podle určení oblasti v</w:t>
      </w:r>
      <w:r w:rsidR="00B418B7" w:rsidRPr="00F97FD7">
        <w:rPr>
          <w:rFonts w:ascii="Times New Roman" w:hAnsi="Times New Roman" w:cs="Times New Roman"/>
          <w:color w:val="000000" w:themeColor="text1"/>
          <w:sz w:val="24"/>
          <w:szCs w:val="24"/>
        </w:rPr>
        <w:t> </w:t>
      </w:r>
      <w:r w:rsidR="004B77A0" w:rsidRPr="00F97FD7">
        <w:rPr>
          <w:rFonts w:ascii="Times New Roman" w:hAnsi="Times New Roman" w:cs="Times New Roman"/>
          <w:color w:val="000000" w:themeColor="text1"/>
          <w:sz w:val="24"/>
          <w:szCs w:val="24"/>
        </w:rPr>
        <w:t>mapě</w:t>
      </w:r>
      <w:r w:rsidR="00B418B7" w:rsidRPr="00F97FD7">
        <w:rPr>
          <w:rFonts w:ascii="Times New Roman" w:hAnsi="Times New Roman" w:cs="Times New Roman"/>
          <w:color w:val="000000" w:themeColor="text1"/>
          <w:sz w:val="24"/>
          <w:szCs w:val="24"/>
        </w:rPr>
        <w:t>,</w:t>
      </w:r>
      <w:r w:rsidR="006B29CF" w:rsidRPr="00F97FD7">
        <w:rPr>
          <w:rFonts w:ascii="Times New Roman" w:hAnsi="Times New Roman" w:cs="Times New Roman"/>
          <w:color w:val="000000" w:themeColor="text1"/>
          <w:sz w:val="24"/>
          <w:szCs w:val="24"/>
        </w:rPr>
        <w:t xml:space="preserve"> </w:t>
      </w:r>
      <w:r w:rsidR="00E71A42" w:rsidRPr="00F97FD7">
        <w:rPr>
          <w:rFonts w:ascii="Times New Roman" w:hAnsi="Times New Roman" w:cs="Times New Roman"/>
          <w:color w:val="000000" w:themeColor="text1"/>
          <w:sz w:val="24"/>
          <w:szCs w:val="24"/>
        </w:rPr>
        <w:t>bude možné hromadné stahování z více vozidel jedním požadavkem vzdálené obsluhy,</w:t>
      </w:r>
      <w:r w:rsidR="00C91B51" w:rsidRPr="00F97FD7">
        <w:rPr>
          <w:rFonts w:ascii="Times New Roman" w:hAnsi="Times New Roman" w:cs="Times New Roman"/>
          <w:color w:val="000000" w:themeColor="text1"/>
          <w:sz w:val="24"/>
          <w:szCs w:val="24"/>
        </w:rPr>
        <w:t xml:space="preserve"> bude možné exportovat pouze vybraný časový úsek záznamu</w:t>
      </w:r>
      <w:r w:rsidR="00FE6FD6">
        <w:rPr>
          <w:rFonts w:ascii="Times New Roman" w:hAnsi="Times New Roman" w:cs="Times New Roman"/>
          <w:color w:val="000000" w:themeColor="text1"/>
          <w:sz w:val="24"/>
          <w:szCs w:val="24"/>
        </w:rPr>
        <w:t>;</w:t>
      </w:r>
    </w:p>
    <w:p w14:paraId="2A22CBCC" w14:textId="5B5E939B" w:rsidR="00B938CF" w:rsidRPr="00F97FD7" w:rsidRDefault="00B418B7"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w:t>
      </w:r>
      <w:r w:rsidR="00B938CF" w:rsidRPr="00F97FD7">
        <w:rPr>
          <w:rFonts w:ascii="Times New Roman" w:hAnsi="Times New Roman" w:cs="Times New Roman"/>
          <w:color w:val="000000" w:themeColor="text1"/>
          <w:sz w:val="24"/>
          <w:szCs w:val="24"/>
        </w:rPr>
        <w:t>práv</w:t>
      </w:r>
      <w:r w:rsidR="00F8659B" w:rsidRPr="00F97FD7">
        <w:rPr>
          <w:rFonts w:ascii="Times New Roman" w:hAnsi="Times New Roman" w:cs="Times New Roman"/>
          <w:color w:val="000000" w:themeColor="text1"/>
          <w:sz w:val="24"/>
          <w:szCs w:val="24"/>
        </w:rPr>
        <w:t>a</w:t>
      </w:r>
      <w:r w:rsidR="00B938CF" w:rsidRPr="00F97FD7">
        <w:rPr>
          <w:rFonts w:ascii="Times New Roman" w:hAnsi="Times New Roman" w:cs="Times New Roman"/>
          <w:color w:val="000000" w:themeColor="text1"/>
          <w:sz w:val="24"/>
          <w:szCs w:val="24"/>
        </w:rPr>
        <w:t xml:space="preserve"> </w:t>
      </w:r>
      <w:r w:rsidR="005F4C64" w:rsidRPr="00F97FD7">
        <w:rPr>
          <w:rFonts w:ascii="Times New Roman" w:hAnsi="Times New Roman" w:cs="Times New Roman"/>
          <w:color w:val="000000" w:themeColor="text1"/>
          <w:sz w:val="24"/>
          <w:szCs w:val="24"/>
        </w:rPr>
        <w:t xml:space="preserve">jednotlivých </w:t>
      </w:r>
      <w:r w:rsidR="00B938CF" w:rsidRPr="00F97FD7">
        <w:rPr>
          <w:rFonts w:ascii="Times New Roman" w:hAnsi="Times New Roman" w:cs="Times New Roman"/>
          <w:color w:val="000000" w:themeColor="text1"/>
          <w:sz w:val="24"/>
          <w:szCs w:val="24"/>
        </w:rPr>
        <w:t xml:space="preserve">uživatelů </w:t>
      </w:r>
      <w:r w:rsidR="005F4C64" w:rsidRPr="00F97FD7">
        <w:rPr>
          <w:rFonts w:ascii="Times New Roman" w:hAnsi="Times New Roman" w:cs="Times New Roman"/>
          <w:color w:val="000000" w:themeColor="text1"/>
          <w:sz w:val="24"/>
          <w:szCs w:val="24"/>
        </w:rPr>
        <w:t xml:space="preserve">kamerového systému </w:t>
      </w:r>
      <w:r w:rsidR="00B938CF" w:rsidRPr="00F97FD7">
        <w:rPr>
          <w:rFonts w:ascii="Times New Roman" w:hAnsi="Times New Roman" w:cs="Times New Roman"/>
          <w:color w:val="000000" w:themeColor="text1"/>
          <w:sz w:val="24"/>
          <w:szCs w:val="24"/>
        </w:rPr>
        <w:t>a oprávnění</w:t>
      </w:r>
      <w:r w:rsidR="00FE6FD6">
        <w:rPr>
          <w:rFonts w:ascii="Times New Roman" w:hAnsi="Times New Roman" w:cs="Times New Roman"/>
          <w:color w:val="000000" w:themeColor="text1"/>
          <w:sz w:val="24"/>
          <w:szCs w:val="24"/>
        </w:rPr>
        <w:t>;</w:t>
      </w:r>
    </w:p>
    <w:p w14:paraId="13F11479" w14:textId="1A27ADB0" w:rsidR="00B938CF" w:rsidRPr="003D5F87" w:rsidRDefault="00392D72" w:rsidP="003D5F87">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zobrazení </w:t>
      </w:r>
      <w:r w:rsidR="00B938CF" w:rsidRPr="00F97FD7">
        <w:rPr>
          <w:rFonts w:ascii="Times New Roman" w:hAnsi="Times New Roman" w:cs="Times New Roman"/>
          <w:color w:val="000000" w:themeColor="text1"/>
          <w:sz w:val="24"/>
          <w:szCs w:val="24"/>
        </w:rPr>
        <w:t>informac</w:t>
      </w:r>
      <w:r w:rsidRPr="00F97FD7">
        <w:rPr>
          <w:rFonts w:ascii="Times New Roman" w:hAnsi="Times New Roman" w:cs="Times New Roman"/>
          <w:color w:val="000000" w:themeColor="text1"/>
          <w:sz w:val="24"/>
          <w:szCs w:val="24"/>
        </w:rPr>
        <w:t>í</w:t>
      </w:r>
      <w:r w:rsidR="00B938CF" w:rsidRPr="00F97FD7">
        <w:rPr>
          <w:rFonts w:ascii="Times New Roman" w:hAnsi="Times New Roman" w:cs="Times New Roman"/>
          <w:color w:val="000000" w:themeColor="text1"/>
          <w:sz w:val="24"/>
          <w:szCs w:val="24"/>
        </w:rPr>
        <w:t xml:space="preserve"> o poplachových stavech </w:t>
      </w:r>
      <w:r w:rsidR="00FE6FD6">
        <w:rPr>
          <w:rFonts w:ascii="Times New Roman" w:hAnsi="Times New Roman" w:cs="Times New Roman"/>
          <w:color w:val="000000" w:themeColor="text1"/>
          <w:sz w:val="24"/>
          <w:szCs w:val="24"/>
        </w:rPr>
        <w:t>(např. porucha kamery, porucha záznamového zařízení)</w:t>
      </w:r>
      <w:r w:rsidR="00FE6FD6" w:rsidRPr="003D5F87">
        <w:rPr>
          <w:rFonts w:ascii="Times New Roman" w:hAnsi="Times New Roman" w:cs="Times New Roman"/>
          <w:color w:val="000000" w:themeColor="text1"/>
          <w:sz w:val="24"/>
          <w:szCs w:val="24"/>
        </w:rPr>
        <w:t>.</w:t>
      </w:r>
    </w:p>
    <w:p w14:paraId="7BB0D931" w14:textId="2D97C0D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Dálkov</w:t>
      </w:r>
      <w:r w:rsidR="00B13818" w:rsidRPr="00F97FD7">
        <w:rPr>
          <w:rFonts w:ascii="Times New Roman" w:hAnsi="Times New Roman" w:cs="Times New Roman"/>
          <w:color w:val="000000" w:themeColor="text1"/>
          <w:sz w:val="24"/>
          <w:szCs w:val="24"/>
        </w:rPr>
        <w:t>ý</w:t>
      </w:r>
      <w:r w:rsidRPr="00F97FD7">
        <w:rPr>
          <w:rFonts w:ascii="Times New Roman" w:hAnsi="Times New Roman" w:cs="Times New Roman"/>
          <w:color w:val="000000" w:themeColor="text1"/>
          <w:sz w:val="24"/>
          <w:szCs w:val="24"/>
        </w:rPr>
        <w:t xml:space="preserve"> </w:t>
      </w:r>
      <w:r w:rsidR="00CA29C7" w:rsidRPr="00F97FD7">
        <w:rPr>
          <w:rFonts w:ascii="Times New Roman" w:hAnsi="Times New Roman" w:cs="Times New Roman"/>
          <w:color w:val="000000" w:themeColor="text1"/>
          <w:sz w:val="24"/>
          <w:szCs w:val="24"/>
        </w:rPr>
        <w:t xml:space="preserve">náhled a </w:t>
      </w:r>
      <w:r w:rsidRPr="00F97FD7">
        <w:rPr>
          <w:rFonts w:ascii="Times New Roman" w:hAnsi="Times New Roman" w:cs="Times New Roman"/>
          <w:color w:val="000000" w:themeColor="text1"/>
          <w:sz w:val="24"/>
          <w:szCs w:val="24"/>
        </w:rPr>
        <w:t>stažení kamerového záznamu bude možné provést prostřednictvím technologie WIFI v pásmu 5 GHz a GSM (LTE a</w:t>
      </w:r>
      <w:r w:rsidR="00462C5C" w:rsidRPr="00F97FD7">
        <w:rPr>
          <w:rFonts w:ascii="Times New Roman" w:hAnsi="Times New Roman" w:cs="Times New Roman"/>
          <w:color w:val="000000" w:themeColor="text1"/>
          <w:sz w:val="24"/>
          <w:szCs w:val="24"/>
        </w:rPr>
        <w:t xml:space="preserve"> možné budoucí rozšíření o</w:t>
      </w:r>
      <w:r w:rsidRPr="00F97FD7">
        <w:rPr>
          <w:rFonts w:ascii="Times New Roman" w:hAnsi="Times New Roman" w:cs="Times New Roman"/>
          <w:color w:val="000000" w:themeColor="text1"/>
          <w:sz w:val="24"/>
          <w:szCs w:val="24"/>
        </w:rPr>
        <w:t xml:space="preserve"> nové technologie </w:t>
      </w:r>
      <w:r w:rsidR="00470F39">
        <w:rPr>
          <w:rFonts w:ascii="Times New Roman" w:hAnsi="Times New Roman" w:cs="Times New Roman"/>
          <w:color w:val="000000" w:themeColor="text1"/>
          <w:sz w:val="24"/>
          <w:szCs w:val="24"/>
        </w:rPr>
        <w:t>typu</w:t>
      </w:r>
      <w:r w:rsidRPr="00F97FD7">
        <w:rPr>
          <w:rFonts w:ascii="Times New Roman" w:hAnsi="Times New Roman" w:cs="Times New Roman"/>
          <w:color w:val="000000" w:themeColor="text1"/>
          <w:sz w:val="24"/>
          <w:szCs w:val="24"/>
        </w:rPr>
        <w:t xml:space="preserve"> 5G</w:t>
      </w:r>
      <w:r w:rsidR="00470F39">
        <w:rPr>
          <w:rFonts w:ascii="Times New Roman" w:hAnsi="Times New Roman" w:cs="Times New Roman"/>
          <w:color w:val="000000" w:themeColor="text1"/>
          <w:sz w:val="24"/>
          <w:szCs w:val="24"/>
        </w:rPr>
        <w:t xml:space="preserve"> či obdobné</w:t>
      </w:r>
      <w:r w:rsidRPr="00F97FD7">
        <w:rPr>
          <w:rFonts w:ascii="Times New Roman" w:hAnsi="Times New Roman" w:cs="Times New Roman"/>
          <w:color w:val="000000" w:themeColor="text1"/>
          <w:sz w:val="24"/>
          <w:szCs w:val="24"/>
        </w:rPr>
        <w:t xml:space="preserve">). SIM karty nejsou součástí dodávky a tyto zajistí </w:t>
      </w:r>
      <w:r w:rsidR="00E53A96" w:rsidRPr="00F97FD7">
        <w:rPr>
          <w:rFonts w:ascii="Times New Roman" w:hAnsi="Times New Roman" w:cs="Times New Roman"/>
          <w:color w:val="000000" w:themeColor="text1"/>
          <w:sz w:val="24"/>
          <w:szCs w:val="24"/>
        </w:rPr>
        <w:t>O</w:t>
      </w:r>
      <w:r w:rsidRPr="00F97FD7">
        <w:rPr>
          <w:rFonts w:ascii="Times New Roman" w:hAnsi="Times New Roman" w:cs="Times New Roman"/>
          <w:color w:val="000000" w:themeColor="text1"/>
          <w:sz w:val="24"/>
          <w:szCs w:val="24"/>
        </w:rPr>
        <w:t xml:space="preserve">bjednatel. </w:t>
      </w:r>
      <w:r w:rsidR="00E53A96" w:rsidRPr="00F97FD7">
        <w:rPr>
          <w:rFonts w:ascii="Times New Roman" w:hAnsi="Times New Roman" w:cs="Times New Roman"/>
          <w:color w:val="000000" w:themeColor="text1"/>
          <w:sz w:val="24"/>
          <w:szCs w:val="24"/>
        </w:rPr>
        <w:t xml:space="preserve">Infrastruktura WIFI v objektech Objednatele není součástí dodávky. </w:t>
      </w:r>
    </w:p>
    <w:p w14:paraId="4A892536" w14:textId="2492F68D"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A655E90" w14:textId="48A0AB2D" w:rsidR="00693DF2" w:rsidRPr="00F97FD7" w:rsidRDefault="00343CC9"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sz w:val="24"/>
          <w:szCs w:val="24"/>
        </w:rPr>
        <w:t>Dálkov</w:t>
      </w:r>
      <w:r w:rsidR="0009799E" w:rsidRPr="00F97FD7">
        <w:rPr>
          <w:rFonts w:ascii="Times New Roman" w:hAnsi="Times New Roman" w:cs="Times New Roman"/>
          <w:sz w:val="24"/>
          <w:szCs w:val="24"/>
        </w:rPr>
        <w:t>é</w:t>
      </w:r>
      <w:r w:rsidRPr="00F97FD7">
        <w:rPr>
          <w:rFonts w:ascii="Times New Roman" w:hAnsi="Times New Roman" w:cs="Times New Roman"/>
          <w:sz w:val="24"/>
          <w:szCs w:val="24"/>
        </w:rPr>
        <w:t xml:space="preserve"> stahování </w:t>
      </w:r>
      <w:r w:rsidR="001D3DF7" w:rsidRPr="00F97FD7">
        <w:rPr>
          <w:rFonts w:ascii="Times New Roman" w:hAnsi="Times New Roman" w:cs="Times New Roman"/>
          <w:sz w:val="24"/>
          <w:szCs w:val="24"/>
        </w:rPr>
        <w:t xml:space="preserve">záznamů </w:t>
      </w:r>
      <w:r w:rsidRPr="00F97FD7">
        <w:rPr>
          <w:rFonts w:ascii="Times New Roman" w:hAnsi="Times New Roman" w:cs="Times New Roman"/>
          <w:sz w:val="24"/>
          <w:szCs w:val="24"/>
        </w:rPr>
        <w:t>bude umožňovat zadání požadavku ke stažení záznamu, i pokud bude vozidlo mimo signál</w:t>
      </w:r>
      <w:r w:rsidR="003C54DB">
        <w:rPr>
          <w:rFonts w:ascii="Times New Roman" w:hAnsi="Times New Roman" w:cs="Times New Roman"/>
          <w:sz w:val="24"/>
          <w:szCs w:val="24"/>
        </w:rPr>
        <w:t xml:space="preserve"> </w:t>
      </w:r>
      <w:r w:rsidRPr="00F97FD7">
        <w:rPr>
          <w:rFonts w:ascii="Times New Roman" w:hAnsi="Times New Roman" w:cs="Times New Roman"/>
          <w:sz w:val="24"/>
          <w:szCs w:val="24"/>
        </w:rPr>
        <w:t xml:space="preserve">s následným zahájením stahování bez obsluhy po příjezdu vozidla </w:t>
      </w:r>
      <w:r w:rsidRPr="00F97FD7">
        <w:rPr>
          <w:rFonts w:ascii="Times New Roman" w:hAnsi="Times New Roman" w:cs="Times New Roman"/>
          <w:sz w:val="24"/>
          <w:szCs w:val="24"/>
        </w:rPr>
        <w:br/>
        <w:t xml:space="preserve">na místo se signálem. Dálkové stahování bude umožňovat zadání požadavku ke stažení záznamu, i pokud bude vozidlo vypnuto s následným zahájením stahování bez zásahu obsluhy po zapnutí vozidla. </w:t>
      </w:r>
      <w:r w:rsidR="00693DF2" w:rsidRPr="00F97FD7">
        <w:rPr>
          <w:rFonts w:ascii="Times New Roman" w:hAnsi="Times New Roman" w:cs="Times New Roman"/>
          <w:sz w:val="24"/>
          <w:szCs w:val="24"/>
        </w:rPr>
        <w:t>V případě přerušení sta</w:t>
      </w:r>
      <w:r w:rsidR="00694513" w:rsidRPr="00F97FD7">
        <w:rPr>
          <w:rFonts w:ascii="Times New Roman" w:hAnsi="Times New Roman" w:cs="Times New Roman"/>
          <w:sz w:val="24"/>
          <w:szCs w:val="24"/>
        </w:rPr>
        <w:t>hová</w:t>
      </w:r>
      <w:r w:rsidR="00693DF2" w:rsidRPr="00F97FD7">
        <w:rPr>
          <w:rFonts w:ascii="Times New Roman" w:hAnsi="Times New Roman" w:cs="Times New Roman"/>
          <w:sz w:val="24"/>
          <w:szCs w:val="24"/>
        </w:rPr>
        <w:t xml:space="preserve">ní záznamu (výpadek signálu, výpadek napájení) bude přerušený požadavek na stažení pokračovat od přerušeného bodu v okamžiku obnovení spojení nebo napájení, bez možnosti přepsání požadovaného záznamu. </w:t>
      </w:r>
    </w:p>
    <w:p w14:paraId="3602456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p>
    <w:p w14:paraId="102DE3E7" w14:textId="47C318C9"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color w:val="000000" w:themeColor="text1"/>
          <w:sz w:val="24"/>
          <w:szCs w:val="24"/>
        </w:rPr>
        <w:t xml:space="preserve">Po zapnutí systém automaticky zjistí, zda jsou zadány požadavky na stažení záznamů. </w:t>
      </w:r>
      <w:r w:rsidR="003D5F8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Na zapnuté vozidlo musí být požadavek na stažení záznamů doručen automaticky ihned </w:t>
      </w:r>
      <w:r w:rsidRPr="00F97FD7">
        <w:rPr>
          <w:rFonts w:ascii="Times New Roman" w:hAnsi="Times New Roman" w:cs="Times New Roman"/>
          <w:color w:val="000000" w:themeColor="text1"/>
          <w:sz w:val="24"/>
          <w:szCs w:val="24"/>
        </w:rPr>
        <w:br/>
        <w:t>po zadání. Pokud toto možné není (např. kvůli poruše systému nebo výpadku signálu), musí být neprodleně informován zadavatel požadavku.</w:t>
      </w:r>
    </w:p>
    <w:p w14:paraId="4B8CDA1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 </w:t>
      </w:r>
    </w:p>
    <w:p w14:paraId="7596FDD7" w14:textId="1B981A55" w:rsidR="00693DF2" w:rsidRPr="00F97FD7" w:rsidRDefault="00D31825"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 případě, že dojde k vypnutí vozu během probíhajícího stahování záznamu, stahování záznamu se přeruší, po opětovném zapnutí vozu bude </w:t>
      </w:r>
      <w:r w:rsidR="00BF27A9" w:rsidRPr="00F97FD7">
        <w:rPr>
          <w:rFonts w:ascii="Times New Roman" w:hAnsi="Times New Roman" w:cs="Times New Roman"/>
          <w:color w:val="000000" w:themeColor="text1"/>
          <w:sz w:val="24"/>
          <w:szCs w:val="24"/>
        </w:rPr>
        <w:t xml:space="preserve">stahování záznamu pokračovat </w:t>
      </w:r>
      <w:r w:rsidR="00BF27A9" w:rsidRPr="00F97FD7">
        <w:rPr>
          <w:rFonts w:ascii="Times New Roman" w:hAnsi="Times New Roman" w:cs="Times New Roman"/>
          <w:color w:val="000000" w:themeColor="text1"/>
          <w:sz w:val="24"/>
          <w:szCs w:val="24"/>
        </w:rPr>
        <w:br/>
      </w:r>
      <w:r w:rsidR="00BF27A9" w:rsidRPr="00F97FD7">
        <w:rPr>
          <w:rFonts w:ascii="Times New Roman" w:hAnsi="Times New Roman" w:cs="Times New Roman"/>
          <w:color w:val="000000" w:themeColor="text1"/>
          <w:sz w:val="24"/>
          <w:szCs w:val="24"/>
        </w:rPr>
        <w:lastRenderedPageBreak/>
        <w:t>od přerušeného bodu do úplného stažení záznamu nebo do opětovného vypnutí vozidla.</w:t>
      </w:r>
      <w:r w:rsidRPr="00F97FD7">
        <w:rPr>
          <w:rFonts w:ascii="Times New Roman" w:hAnsi="Times New Roman" w:cs="Times New Roman"/>
          <w:color w:val="000000" w:themeColor="text1"/>
          <w:sz w:val="24"/>
          <w:szCs w:val="24"/>
        </w:rPr>
        <w:t xml:space="preserve"> </w:t>
      </w:r>
      <w:r w:rsidR="00693DF2" w:rsidRPr="00F97FD7">
        <w:rPr>
          <w:rFonts w:ascii="Times New Roman" w:hAnsi="Times New Roman" w:cs="Times New Roman"/>
          <w:color w:val="000000" w:themeColor="text1"/>
          <w:sz w:val="24"/>
          <w:szCs w:val="24"/>
        </w:rPr>
        <w:t xml:space="preserve">Stahování záznamů nesmí nepříznivě ovlivňovat ostatní funkce kamerového systému, tzn., </w:t>
      </w:r>
      <w:r w:rsidR="00BF27A9" w:rsidRPr="00F97FD7">
        <w:rPr>
          <w:rFonts w:ascii="Times New Roman" w:hAnsi="Times New Roman" w:cs="Times New Roman"/>
          <w:color w:val="000000" w:themeColor="text1"/>
          <w:sz w:val="24"/>
          <w:szCs w:val="24"/>
        </w:rPr>
        <w:br/>
      </w:r>
      <w:r w:rsidR="00693DF2" w:rsidRPr="00F97FD7">
        <w:rPr>
          <w:rFonts w:ascii="Times New Roman" w:hAnsi="Times New Roman" w:cs="Times New Roman"/>
          <w:color w:val="000000" w:themeColor="text1"/>
          <w:sz w:val="24"/>
          <w:szCs w:val="24"/>
        </w:rPr>
        <w:t>že stahování záznamů musí být možné i při souča</w:t>
      </w:r>
      <w:r w:rsidR="00694513" w:rsidRPr="00F97FD7">
        <w:rPr>
          <w:rFonts w:ascii="Times New Roman" w:hAnsi="Times New Roman" w:cs="Times New Roman"/>
          <w:color w:val="000000" w:themeColor="text1"/>
          <w:sz w:val="24"/>
          <w:szCs w:val="24"/>
        </w:rPr>
        <w:t xml:space="preserve">sně aktivním nahrávání záznamů, on-line kontrole stavu </w:t>
      </w:r>
      <w:r w:rsidR="00693DF2" w:rsidRPr="00F97FD7">
        <w:rPr>
          <w:rFonts w:ascii="Times New Roman" w:hAnsi="Times New Roman" w:cs="Times New Roman"/>
          <w:color w:val="000000" w:themeColor="text1"/>
          <w:sz w:val="24"/>
          <w:szCs w:val="24"/>
        </w:rPr>
        <w:t>apod.</w:t>
      </w:r>
    </w:p>
    <w:p w14:paraId="15D3C289" w14:textId="77777777"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272A3C34" w14:textId="628F7D2C"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Stažení záznamu ze záznamového zařízení musí být umožněno také na místě ve vozidle pomocí konektoru</w:t>
      </w:r>
      <w:r>
        <w:rPr>
          <w:rFonts w:ascii="Times New Roman" w:hAnsi="Times New Roman" w:cs="Times New Roman"/>
          <w:color w:val="000000" w:themeColor="text1"/>
          <w:sz w:val="24"/>
          <w:szCs w:val="24"/>
        </w:rPr>
        <w:t xml:space="preserve"> (m</w:t>
      </w:r>
      <w:r w:rsidRPr="00F97FD7">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n. přenosová rychlost 625 MB/s – super speed)</w:t>
      </w:r>
      <w:r w:rsidRPr="00F97FD7">
        <w:rPr>
          <w:rFonts w:ascii="Times New Roman" w:hAnsi="Times New Roman" w:cs="Times New Roman"/>
          <w:color w:val="000000" w:themeColor="text1"/>
          <w:sz w:val="24"/>
          <w:szCs w:val="24"/>
        </w:rPr>
        <w:t xml:space="preserve"> a k tomu dodaného SW, </w:t>
      </w:r>
      <w:r>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který dodá zhotovitel, a který zajistí logování a šifrování. </w:t>
      </w:r>
    </w:p>
    <w:p w14:paraId="1D5C34B3" w14:textId="77777777" w:rsidR="009D75A3" w:rsidRPr="00F97FD7" w:rsidRDefault="009D75A3"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7A47D59" w14:textId="58D63516"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Dodavatel zajistí poskytování veškerých aktualizací</w:t>
      </w:r>
      <w:r w:rsidR="00C6276D">
        <w:rPr>
          <w:rFonts w:ascii="Times New Roman" w:hAnsi="Times New Roman" w:cs="Times New Roman"/>
          <w:color w:val="000000" w:themeColor="text1"/>
          <w:sz w:val="24"/>
          <w:szCs w:val="24"/>
        </w:rPr>
        <w:t xml:space="preserve"> </w:t>
      </w:r>
      <w:r w:rsidR="00977826">
        <w:rPr>
          <w:rFonts w:ascii="Times New Roman" w:hAnsi="Times New Roman" w:cs="Times New Roman"/>
          <w:color w:val="000000" w:themeColor="text1"/>
          <w:sz w:val="24"/>
          <w:szCs w:val="24"/>
        </w:rPr>
        <w:t xml:space="preserve">a maintenance </w:t>
      </w:r>
      <w:r w:rsidR="00C6276D">
        <w:rPr>
          <w:rFonts w:ascii="Times New Roman" w:hAnsi="Times New Roman" w:cs="Times New Roman"/>
          <w:color w:val="000000" w:themeColor="text1"/>
          <w:sz w:val="24"/>
          <w:szCs w:val="24"/>
        </w:rPr>
        <w:t xml:space="preserve">nezbytných pro chod systému, </w:t>
      </w:r>
      <w:r w:rsidRPr="00F97FD7">
        <w:rPr>
          <w:rFonts w:ascii="Times New Roman" w:hAnsi="Times New Roman" w:cs="Times New Roman"/>
          <w:color w:val="000000" w:themeColor="text1"/>
          <w:sz w:val="24"/>
          <w:szCs w:val="24"/>
        </w:rPr>
        <w:t>které budou vydávány</w:t>
      </w:r>
      <w:r w:rsidR="00977826">
        <w:rPr>
          <w:rFonts w:ascii="Times New Roman" w:hAnsi="Times New Roman" w:cs="Times New Roman"/>
          <w:color w:val="000000" w:themeColor="text1"/>
          <w:sz w:val="24"/>
          <w:szCs w:val="24"/>
        </w:rPr>
        <w:t xml:space="preserve"> a zajištěny</w:t>
      </w:r>
      <w:r w:rsidRPr="00F97FD7">
        <w:rPr>
          <w:rFonts w:ascii="Times New Roman" w:hAnsi="Times New Roman" w:cs="Times New Roman"/>
          <w:color w:val="000000" w:themeColor="text1"/>
          <w:sz w:val="24"/>
          <w:szCs w:val="24"/>
        </w:rPr>
        <w:t xml:space="preserve"> po dobu 10 let od dodání </w:t>
      </w:r>
      <w:r w:rsidR="003D5F87">
        <w:rPr>
          <w:rFonts w:ascii="Times New Roman" w:hAnsi="Times New Roman" w:cs="Times New Roman"/>
          <w:color w:val="000000" w:themeColor="text1"/>
          <w:sz w:val="24"/>
          <w:szCs w:val="24"/>
        </w:rPr>
        <w:t>kamerového systému</w:t>
      </w:r>
      <w:r w:rsidRPr="00F97FD7">
        <w:rPr>
          <w:rFonts w:ascii="Times New Roman" w:hAnsi="Times New Roman" w:cs="Times New Roman"/>
          <w:color w:val="000000" w:themeColor="text1"/>
          <w:sz w:val="24"/>
          <w:szCs w:val="24"/>
        </w:rPr>
        <w:t>. Po dobu trvání záruky je poskytování veškerých aktualizací</w:t>
      </w:r>
      <w:r w:rsidR="001556CF">
        <w:rPr>
          <w:rFonts w:ascii="Times New Roman" w:hAnsi="Times New Roman" w:cs="Times New Roman"/>
          <w:color w:val="000000" w:themeColor="text1"/>
          <w:sz w:val="24"/>
          <w:szCs w:val="24"/>
        </w:rPr>
        <w:t xml:space="preserve"> či jiné nezbytné údržby (maintenance)</w:t>
      </w:r>
      <w:r w:rsidRPr="00F97FD7">
        <w:rPr>
          <w:rFonts w:ascii="Times New Roman" w:hAnsi="Times New Roman" w:cs="Times New Roman"/>
          <w:color w:val="000000" w:themeColor="text1"/>
          <w:sz w:val="24"/>
          <w:szCs w:val="24"/>
        </w:rPr>
        <w:t xml:space="preserve"> zahrnuto v ceně </w:t>
      </w:r>
      <w:r w:rsidR="001556CF">
        <w:rPr>
          <w:rFonts w:ascii="Times New Roman" w:hAnsi="Times New Roman" w:cs="Times New Roman"/>
          <w:color w:val="000000" w:themeColor="text1"/>
          <w:sz w:val="24"/>
          <w:szCs w:val="24"/>
        </w:rPr>
        <w:t>plnění</w:t>
      </w:r>
      <w:r w:rsidRPr="00F97FD7">
        <w:rPr>
          <w:rFonts w:ascii="Times New Roman" w:hAnsi="Times New Roman" w:cs="Times New Roman"/>
          <w:color w:val="000000" w:themeColor="text1"/>
          <w:sz w:val="24"/>
          <w:szCs w:val="24"/>
        </w:rPr>
        <w:t>, po jejím uplynutí v souladu s ceníkem dodavatele za cenu obvyklou/průměrně poskytovanou i jiným osobám.</w:t>
      </w:r>
    </w:p>
    <w:p w14:paraId="1C698DEF" w14:textId="77777777" w:rsidR="00693DF2" w:rsidRPr="00F97FD7"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5C28E8B6" w14:textId="1254A0DD" w:rsidR="00C6276D"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Pro</w:t>
      </w:r>
      <w:r w:rsidR="0039040E" w:rsidRPr="00F97FD7">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 xml:space="preserve">DPO bude k dispozici </w:t>
      </w:r>
      <w:r w:rsidR="00BF27A9" w:rsidRPr="00F97FD7">
        <w:rPr>
          <w:rFonts w:ascii="Times New Roman" w:hAnsi="Times New Roman"/>
          <w:color w:val="000000" w:themeColor="text1"/>
          <w:sz w:val="24"/>
          <w:szCs w:val="24"/>
        </w:rPr>
        <w:t>min. 60</w:t>
      </w:r>
      <w:r w:rsidRPr="00F97FD7">
        <w:rPr>
          <w:rFonts w:ascii="Times New Roman" w:hAnsi="Times New Roman"/>
          <w:color w:val="000000" w:themeColor="text1"/>
          <w:sz w:val="24"/>
          <w:szCs w:val="24"/>
        </w:rPr>
        <w:t xml:space="preserve"> časově neomezených nekonkurenčních přístupů</w:t>
      </w:r>
      <w:r w:rsidR="00BF27A9" w:rsidRPr="00F97FD7">
        <w:rPr>
          <w:rFonts w:ascii="Times New Roman" w:hAnsi="Times New Roman"/>
          <w:color w:val="000000" w:themeColor="text1"/>
          <w:sz w:val="24"/>
          <w:szCs w:val="24"/>
        </w:rPr>
        <w:t xml:space="preserve"> </w:t>
      </w:r>
      <w:r w:rsidR="00F83E6F">
        <w:rPr>
          <w:rFonts w:ascii="Times New Roman" w:hAnsi="Times New Roman"/>
          <w:color w:val="000000" w:themeColor="text1"/>
          <w:sz w:val="24"/>
          <w:szCs w:val="24"/>
        </w:rPr>
        <w:br/>
      </w:r>
      <w:r w:rsidR="00BF27A9" w:rsidRPr="00F97FD7">
        <w:rPr>
          <w:rFonts w:ascii="Times New Roman" w:hAnsi="Times New Roman"/>
          <w:color w:val="000000" w:themeColor="text1"/>
          <w:sz w:val="24"/>
          <w:szCs w:val="24"/>
        </w:rPr>
        <w:t>pro stahování záznamu přímo ve vozidlech</w:t>
      </w:r>
      <w:r w:rsidRPr="00F97FD7">
        <w:rPr>
          <w:rFonts w:ascii="Times New Roman" w:hAnsi="Times New Roman"/>
          <w:color w:val="000000" w:themeColor="text1"/>
          <w:sz w:val="24"/>
          <w:szCs w:val="24"/>
        </w:rPr>
        <w:t>.</w:t>
      </w:r>
      <w:r w:rsidR="00BF27A9" w:rsidRPr="00F97FD7">
        <w:rPr>
          <w:rFonts w:ascii="Times New Roman" w:hAnsi="Times New Roman"/>
          <w:color w:val="000000" w:themeColor="text1"/>
          <w:sz w:val="24"/>
          <w:szCs w:val="24"/>
        </w:rPr>
        <w:t xml:space="preserve"> Pro DPO bude k dispozici min. 10 časově neomezených nekonkurenčních přístupů pro</w:t>
      </w:r>
      <w:r w:rsidR="00F83E6F">
        <w:rPr>
          <w:rFonts w:ascii="Times New Roman" w:hAnsi="Times New Roman"/>
          <w:color w:val="000000" w:themeColor="text1"/>
          <w:sz w:val="24"/>
          <w:szCs w:val="24"/>
        </w:rPr>
        <w:t xml:space="preserve"> dálkový náhled a</w:t>
      </w:r>
      <w:r w:rsidR="00BF27A9" w:rsidRPr="00F97FD7">
        <w:rPr>
          <w:rFonts w:ascii="Times New Roman" w:hAnsi="Times New Roman"/>
          <w:color w:val="000000" w:themeColor="text1"/>
          <w:sz w:val="24"/>
          <w:szCs w:val="24"/>
        </w:rPr>
        <w:t xml:space="preserve"> stahování záznamu dálkově.</w:t>
      </w:r>
      <w:r w:rsidRPr="00F97FD7">
        <w:rPr>
          <w:rFonts w:ascii="Times New Roman" w:hAnsi="Times New Roman"/>
          <w:color w:val="000000" w:themeColor="text1"/>
          <w:sz w:val="24"/>
          <w:szCs w:val="24"/>
        </w:rPr>
        <w:t xml:space="preserve"> </w:t>
      </w:r>
    </w:p>
    <w:p w14:paraId="4AD32189" w14:textId="77777777" w:rsidR="00C6276D" w:rsidRDefault="00C6276D"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1876D20F" w14:textId="3040FF40" w:rsidR="00693DF2" w:rsidRPr="00F97FD7" w:rsidRDefault="00C62108"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olor w:val="000000" w:themeColor="text1"/>
          <w:sz w:val="24"/>
          <w:szCs w:val="24"/>
        </w:rPr>
        <w:t>Dodaný</w:t>
      </w:r>
      <w:r w:rsidR="00C6276D">
        <w:rPr>
          <w:rFonts w:ascii="Times New Roman" w:hAnsi="Times New Roman"/>
          <w:color w:val="000000" w:themeColor="text1"/>
          <w:sz w:val="24"/>
          <w:szCs w:val="24"/>
        </w:rPr>
        <w:t xml:space="preserve"> SW </w:t>
      </w:r>
      <w:r w:rsidR="00693DF2" w:rsidRPr="00F97FD7">
        <w:rPr>
          <w:rFonts w:ascii="Times New Roman" w:hAnsi="Times New Roman"/>
          <w:color w:val="000000" w:themeColor="text1"/>
          <w:sz w:val="24"/>
          <w:szCs w:val="24"/>
        </w:rPr>
        <w:t xml:space="preserve">a záznamy budou splňovat podmínky dle </w:t>
      </w:r>
      <w:r w:rsidR="00022DB3" w:rsidRPr="00022DB3">
        <w:rPr>
          <w:rFonts w:ascii="Times New Roman" w:hAnsi="Times New Roman"/>
          <w:color w:val="000000" w:themeColor="text1"/>
          <w:sz w:val="24"/>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00693DF2" w:rsidRPr="00F97FD7">
        <w:rPr>
          <w:rFonts w:ascii="Times New Roman" w:hAnsi="Times New Roman"/>
          <w:color w:val="000000" w:themeColor="text1"/>
          <w:sz w:val="24"/>
          <w:szCs w:val="24"/>
        </w:rPr>
        <w:t xml:space="preserve"> a</w:t>
      </w:r>
      <w:r w:rsidR="00694513" w:rsidRPr="00F97FD7">
        <w:rPr>
          <w:rFonts w:ascii="Times New Roman" w:hAnsi="Times New Roman"/>
          <w:color w:val="000000" w:themeColor="text1"/>
          <w:sz w:val="24"/>
          <w:szCs w:val="24"/>
        </w:rPr>
        <w:t xml:space="preserve"> legislativy</w:t>
      </w:r>
      <w:r w:rsidR="00693DF2" w:rsidRPr="00F97FD7">
        <w:rPr>
          <w:rFonts w:ascii="Times New Roman" w:hAnsi="Times New Roman"/>
          <w:color w:val="000000" w:themeColor="text1"/>
          <w:sz w:val="24"/>
          <w:szCs w:val="24"/>
        </w:rPr>
        <w:t xml:space="preserve"> ČR. </w:t>
      </w:r>
      <w:r w:rsidR="00693DF2" w:rsidRPr="00F97FD7">
        <w:rPr>
          <w:rFonts w:ascii="Times New Roman" w:hAnsi="Times New Roman" w:cs="Times New Roman"/>
          <w:color w:val="000000" w:themeColor="text1"/>
          <w:sz w:val="24"/>
          <w:szCs w:val="24"/>
        </w:rPr>
        <w:t>Určený SW bude umožňovat on-line kontrolu stavu jednotlivých komponent kamerového systému, průběhu stahování i řízení stahování.</w:t>
      </w:r>
      <w:r w:rsidR="00646B9E">
        <w:rPr>
          <w:rFonts w:ascii="Times New Roman" w:hAnsi="Times New Roman" w:cs="Times New Roman"/>
          <w:color w:val="000000" w:themeColor="text1"/>
          <w:sz w:val="24"/>
          <w:szCs w:val="24"/>
        </w:rPr>
        <w:t xml:space="preserve"> </w:t>
      </w:r>
      <w:r w:rsidR="00646B9E" w:rsidRPr="00646B9E">
        <w:rPr>
          <w:rFonts w:ascii="Times New Roman" w:hAnsi="Times New Roman" w:cs="Times New Roman"/>
          <w:color w:val="000000" w:themeColor="text1"/>
          <w:sz w:val="24"/>
          <w:szCs w:val="24"/>
        </w:rPr>
        <w:t xml:space="preserve">Uživatelská činnost bude logována v systému. </w:t>
      </w:r>
    </w:p>
    <w:p w14:paraId="216540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4749B0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Přehrávání stažených záznamů</w:t>
      </w:r>
    </w:p>
    <w:p w14:paraId="486CDE45"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397DEC7" w14:textId="487F7111" w:rsidR="00693DF2"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Stažený záznam bude chráněn šifrováním (min. AES-128) a bude jej možné přehrát pouze pomocí přehrávače, který dodá zhotovitel. Přehrávač takto šifrovaného videa bude moci objednatel volně předávat oprávněnému příjemci staženého záznamu pro potřeby přehrání záznamu mimo sféru objednatele. </w:t>
      </w:r>
      <w:r w:rsidR="00F83E6F">
        <w:rPr>
          <w:rFonts w:ascii="Times New Roman" w:hAnsi="Times New Roman" w:cs="Times New Roman"/>
          <w:color w:val="000000" w:themeColor="text1"/>
          <w:sz w:val="24"/>
          <w:szCs w:val="24"/>
        </w:rPr>
        <w:t>Systém</w:t>
      </w:r>
      <w:r w:rsidRPr="00F97FD7">
        <w:rPr>
          <w:rFonts w:ascii="Times New Roman" w:hAnsi="Times New Roman" w:cs="Times New Roman"/>
          <w:color w:val="000000" w:themeColor="text1"/>
          <w:sz w:val="24"/>
          <w:szCs w:val="24"/>
        </w:rPr>
        <w:t xml:space="preserve"> bude umožňovat také převod staženého záznamu </w:t>
      </w:r>
      <w:r w:rsidRPr="00F97FD7">
        <w:rPr>
          <w:rFonts w:ascii="Times New Roman" w:hAnsi="Times New Roman" w:cs="Times New Roman"/>
          <w:color w:val="000000" w:themeColor="text1"/>
          <w:sz w:val="24"/>
          <w:szCs w:val="24"/>
        </w:rPr>
        <w:br/>
        <w:t xml:space="preserve">do běžného video formátu *.avi nebo *.mp4, které lze přehrát volně dostupným SW. </w:t>
      </w:r>
    </w:p>
    <w:p w14:paraId="0BDAB181" w14:textId="77777777" w:rsidR="00F83E6F"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p>
    <w:p w14:paraId="47B3A764" w14:textId="126A1CAC" w:rsidR="00F83E6F" w:rsidRPr="009C5DE1"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Mapové podklady</w:t>
      </w:r>
    </w:p>
    <w:p w14:paraId="52297361" w14:textId="77777777"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B3C3817" w14:textId="050EA772"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CB24E6">
        <w:rPr>
          <w:rFonts w:ascii="Times New Roman" w:hAnsi="Times New Roman" w:cs="Times New Roman"/>
          <w:color w:val="000000" w:themeColor="text1"/>
          <w:sz w:val="24"/>
          <w:szCs w:val="24"/>
        </w:rPr>
        <w:t>Zobrazení</w:t>
      </w:r>
      <w:r>
        <w:rPr>
          <w:rFonts w:ascii="Times New Roman" w:hAnsi="Times New Roman" w:cs="Times New Roman"/>
          <w:color w:val="000000" w:themeColor="text1"/>
          <w:sz w:val="24"/>
          <w:szCs w:val="24"/>
        </w:rPr>
        <w:t xml:space="preserve"> předmětných vozidel s </w:t>
      </w:r>
      <w:r w:rsidRPr="00CB24E6">
        <w:rPr>
          <w:rFonts w:ascii="Times New Roman" w:hAnsi="Times New Roman" w:cs="Times New Roman"/>
          <w:color w:val="000000" w:themeColor="text1"/>
          <w:sz w:val="24"/>
          <w:szCs w:val="24"/>
        </w:rPr>
        <w:t>kamer</w:t>
      </w:r>
      <w:r>
        <w:rPr>
          <w:rFonts w:ascii="Times New Roman" w:hAnsi="Times New Roman" w:cs="Times New Roman"/>
          <w:color w:val="000000" w:themeColor="text1"/>
          <w:sz w:val="24"/>
          <w:szCs w:val="24"/>
        </w:rPr>
        <w:t>ami</w:t>
      </w:r>
      <w:r w:rsidRPr="00CB24E6">
        <w:rPr>
          <w:rFonts w:ascii="Times New Roman" w:hAnsi="Times New Roman" w:cs="Times New Roman"/>
          <w:color w:val="000000" w:themeColor="text1"/>
          <w:sz w:val="24"/>
          <w:szCs w:val="24"/>
        </w:rPr>
        <w:t xml:space="preserve"> bude umožněno nad mapovým podkladem, včetně možnosti </w:t>
      </w:r>
      <w:r>
        <w:rPr>
          <w:rFonts w:ascii="Times New Roman" w:hAnsi="Times New Roman" w:cs="Times New Roman"/>
          <w:color w:val="000000" w:themeColor="text1"/>
          <w:sz w:val="24"/>
          <w:szCs w:val="24"/>
        </w:rPr>
        <w:t>stažení</w:t>
      </w:r>
      <w:r w:rsidRPr="00CB24E6">
        <w:rPr>
          <w:rFonts w:ascii="Times New Roman" w:hAnsi="Times New Roman" w:cs="Times New Roman"/>
          <w:color w:val="000000" w:themeColor="text1"/>
          <w:sz w:val="24"/>
          <w:szCs w:val="24"/>
        </w:rPr>
        <w:t xml:space="preserve"> záznamu dle</w:t>
      </w:r>
      <w:r>
        <w:rPr>
          <w:rFonts w:ascii="Times New Roman" w:hAnsi="Times New Roman" w:cs="Times New Roman"/>
          <w:color w:val="000000" w:themeColor="text1"/>
          <w:sz w:val="24"/>
          <w:szCs w:val="24"/>
        </w:rPr>
        <w:t xml:space="preserve"> zadané</w:t>
      </w:r>
      <w:r w:rsidRPr="00CB24E6">
        <w:rPr>
          <w:rFonts w:ascii="Times New Roman" w:hAnsi="Times New Roman" w:cs="Times New Roman"/>
          <w:color w:val="000000" w:themeColor="text1"/>
          <w:sz w:val="24"/>
          <w:szCs w:val="24"/>
        </w:rPr>
        <w:t xml:space="preserve"> geografické polohy. Mapové podklady jsou součástí dodávky, včetně aktualizací minimálně 1x ročně. Mapový podklad bude ob</w:t>
      </w:r>
      <w:r>
        <w:rPr>
          <w:rFonts w:ascii="Times New Roman" w:hAnsi="Times New Roman" w:cs="Times New Roman"/>
          <w:color w:val="000000" w:themeColor="text1"/>
          <w:sz w:val="24"/>
          <w:szCs w:val="24"/>
        </w:rPr>
        <w:t>sahovat minimálně ortofoto mapu a</w:t>
      </w:r>
      <w:r w:rsidRPr="00CB24E6">
        <w:rPr>
          <w:rFonts w:ascii="Times New Roman" w:hAnsi="Times New Roman" w:cs="Times New Roman"/>
          <w:color w:val="000000" w:themeColor="text1"/>
          <w:sz w:val="24"/>
          <w:szCs w:val="24"/>
        </w:rPr>
        <w:t xml:space="preserve"> uliční plán.</w:t>
      </w:r>
      <w:r>
        <w:rPr>
          <w:rFonts w:ascii="Times New Roman" w:hAnsi="Times New Roman" w:cs="Times New Roman"/>
          <w:color w:val="000000" w:themeColor="text1"/>
          <w:sz w:val="24"/>
          <w:szCs w:val="24"/>
        </w:rPr>
        <w:t xml:space="preserve"> Požadovaná o</w:t>
      </w:r>
      <w:r w:rsidRPr="00CB24E6">
        <w:rPr>
          <w:rFonts w:ascii="Times New Roman" w:hAnsi="Times New Roman" w:cs="Times New Roman"/>
          <w:color w:val="000000" w:themeColor="text1"/>
          <w:sz w:val="24"/>
          <w:szCs w:val="24"/>
        </w:rPr>
        <w:t>blast</w:t>
      </w:r>
      <w:r>
        <w:rPr>
          <w:rFonts w:ascii="Times New Roman" w:hAnsi="Times New Roman" w:cs="Times New Roman"/>
          <w:color w:val="000000" w:themeColor="text1"/>
          <w:sz w:val="24"/>
          <w:szCs w:val="24"/>
        </w:rPr>
        <w:t xml:space="preserve"> </w:t>
      </w:r>
      <w:r w:rsidRPr="00CB24E6">
        <w:rPr>
          <w:rFonts w:ascii="Times New Roman" w:hAnsi="Times New Roman" w:cs="Times New Roman"/>
          <w:color w:val="000000" w:themeColor="text1"/>
          <w:sz w:val="24"/>
          <w:szCs w:val="24"/>
        </w:rPr>
        <w:t>mapov</w:t>
      </w:r>
      <w:r>
        <w:rPr>
          <w:rFonts w:ascii="Times New Roman" w:hAnsi="Times New Roman" w:cs="Times New Roman"/>
          <w:color w:val="000000" w:themeColor="text1"/>
          <w:sz w:val="24"/>
          <w:szCs w:val="24"/>
        </w:rPr>
        <w:t>ých</w:t>
      </w:r>
      <w:r w:rsidRPr="00CB24E6">
        <w:rPr>
          <w:rFonts w:ascii="Times New Roman" w:hAnsi="Times New Roman" w:cs="Times New Roman"/>
          <w:color w:val="000000" w:themeColor="text1"/>
          <w:sz w:val="24"/>
          <w:szCs w:val="24"/>
        </w:rPr>
        <w:t xml:space="preserve"> podklad</w:t>
      </w:r>
      <w:r>
        <w:rPr>
          <w:rFonts w:ascii="Times New Roman" w:hAnsi="Times New Roman" w:cs="Times New Roman"/>
          <w:color w:val="000000" w:themeColor="text1"/>
          <w:sz w:val="24"/>
          <w:szCs w:val="24"/>
        </w:rPr>
        <w:t>ů</w:t>
      </w:r>
      <w:r w:rsidRPr="00CB24E6">
        <w:rPr>
          <w:rFonts w:ascii="Times New Roman" w:hAnsi="Times New Roman" w:cs="Times New Roman"/>
          <w:color w:val="000000" w:themeColor="text1"/>
          <w:sz w:val="24"/>
          <w:szCs w:val="24"/>
        </w:rPr>
        <w:t xml:space="preserve"> odpovídá tarifní oblasti OS</w:t>
      </w:r>
      <w:r>
        <w:rPr>
          <w:rFonts w:ascii="Times New Roman" w:hAnsi="Times New Roman" w:cs="Times New Roman"/>
          <w:color w:val="000000" w:themeColor="text1"/>
          <w:sz w:val="24"/>
          <w:szCs w:val="24"/>
        </w:rPr>
        <w:t>TRAVA XXL,</w:t>
      </w:r>
      <w:r w:rsidRPr="00CB24E6">
        <w:rPr>
          <w:rFonts w:ascii="Times New Roman" w:hAnsi="Times New Roman" w:cs="Times New Roman"/>
          <w:color w:val="000000" w:themeColor="text1"/>
          <w:sz w:val="24"/>
          <w:szCs w:val="24"/>
        </w:rPr>
        <w:t xml:space="preserve"> tj. území města Ostravy a přilehlých měst a obcí.</w:t>
      </w:r>
    </w:p>
    <w:p w14:paraId="6494BF02" w14:textId="1052BDFB" w:rsidR="00693DF2" w:rsidRPr="00F97FD7" w:rsidRDefault="00693DF2" w:rsidP="00693DF2">
      <w:pPr>
        <w:pStyle w:val="Nadpis1"/>
        <w:numPr>
          <w:ilvl w:val="0"/>
          <w:numId w:val="23"/>
        </w:numPr>
        <w:rPr>
          <w:rFonts w:eastAsia="Times New Roman"/>
        </w:rPr>
      </w:pPr>
      <w:bookmarkStart w:id="27" w:name="_Toc100663465"/>
      <w:r w:rsidRPr="00F97FD7">
        <w:rPr>
          <w:rFonts w:eastAsia="Times New Roman"/>
        </w:rPr>
        <w:t>Integrace</w:t>
      </w:r>
      <w:bookmarkEnd w:id="27"/>
      <w:r w:rsidR="0023215F" w:rsidRPr="00F97FD7">
        <w:rPr>
          <w:rFonts w:eastAsia="Times New Roman"/>
        </w:rPr>
        <w:t xml:space="preserve"> ve vozidle</w:t>
      </w:r>
      <w:r w:rsidRPr="00F97FD7">
        <w:rPr>
          <w:rFonts w:eastAsia="Times New Roman"/>
        </w:rPr>
        <w:t xml:space="preserve"> </w:t>
      </w:r>
    </w:p>
    <w:p w14:paraId="3970A39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313FC479" w14:textId="62EF743C" w:rsidR="00693DF2" w:rsidRPr="00F97FD7" w:rsidRDefault="002D13B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musí mít vlastní ethernetovou síť ve vozidle. Tato síť nesmí ovlivňovat přenosem datových toků žádnou jinou vozidlovou síť a nesmí být provozem vozu sama ovlivněna. Dále musí být zabezpečena proti neoprávněnému proniknutí z vnějších sítí.</w:t>
      </w:r>
    </w:p>
    <w:p w14:paraId="766124C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7CCE9CC" w14:textId="0ABD073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Všechny instalované vodiče musí splňovat veškeré normy pro drážní provoz, zejména</w:t>
      </w:r>
      <w:del w:id="28" w:author="Milan Friedrich" w:date="2022-12-23T15:01:00Z">
        <w:r w:rsidRPr="00F97FD7" w:rsidDel="000F251C">
          <w:rPr>
            <w:rFonts w:ascii="Times New Roman" w:hAnsi="Times New Roman" w:cs="Times New Roman"/>
            <w:color w:val="000000" w:themeColor="text1"/>
            <w:sz w:val="24"/>
            <w:szCs w:val="24"/>
          </w:rPr>
          <w:delText>, ne však výhradně,</w:delText>
        </w:r>
      </w:del>
      <w:r w:rsidRPr="00F97FD7">
        <w:rPr>
          <w:rFonts w:ascii="Times New Roman" w:hAnsi="Times New Roman" w:cs="Times New Roman"/>
          <w:color w:val="000000" w:themeColor="text1"/>
          <w:sz w:val="24"/>
          <w:szCs w:val="24"/>
        </w:rPr>
        <w:t xml:space="preserve"> musí být v bezhalogenovém provedení, délka vodiče musí být dostatečná pro opakovatelné zakončení, označení vodičů musí být provedeno způsobem odolným setření, průřez jádra vodiče</w:t>
      </w:r>
      <w:r w:rsidR="00AB3FC0">
        <w:rPr>
          <w:rFonts w:ascii="Times New Roman" w:hAnsi="Times New Roman" w:cs="Times New Roman"/>
          <w:color w:val="000000" w:themeColor="text1"/>
          <w:sz w:val="24"/>
          <w:szCs w:val="24"/>
        </w:rPr>
        <w:t xml:space="preserve"> (i vodiče v kabelu vyjma datových)</w:t>
      </w:r>
      <w:r w:rsidRPr="00F97FD7">
        <w:rPr>
          <w:rFonts w:ascii="Times New Roman" w:hAnsi="Times New Roman" w:cs="Times New Roman"/>
          <w:color w:val="000000" w:themeColor="text1"/>
          <w:sz w:val="24"/>
          <w:szCs w:val="24"/>
        </w:rPr>
        <w:t xml:space="preserve"> nesmí být nižší než 1mm</w:t>
      </w:r>
      <w:r w:rsidRPr="00F97FD7">
        <w:rPr>
          <w:rFonts w:ascii="Times New Roman" w:hAnsi="Times New Roman" w:cs="Times New Roman"/>
          <w:color w:val="000000" w:themeColor="text1"/>
          <w:sz w:val="24"/>
          <w:szCs w:val="24"/>
          <w:vertAlign w:val="superscript"/>
        </w:rPr>
        <w:t>2</w:t>
      </w:r>
      <w:r w:rsidRPr="00F97FD7">
        <w:rPr>
          <w:rFonts w:ascii="Times New Roman" w:hAnsi="Times New Roman" w:cs="Times New Roman"/>
          <w:color w:val="000000" w:themeColor="text1"/>
          <w:sz w:val="24"/>
          <w:szCs w:val="24"/>
        </w:rPr>
        <w:t xml:space="preserve"> a musí být dodrženo barevné značení stanovené příslušnou normou.</w:t>
      </w:r>
    </w:p>
    <w:p w14:paraId="5B31E231"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23BF5CA7" w14:textId="79DBB3A7" w:rsidR="00693DF2" w:rsidRPr="00F97FD7" w:rsidRDefault="002D13B6"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bude napájen nově instalovaným vedením z vozové baterie s průřezem vodiče odpovídajícímu výpočtu průřezu zohledňujícího uložení, oteplení a úbytek napětí. V</w:t>
      </w:r>
      <w:r w:rsidRPr="00F97FD7">
        <w:rPr>
          <w:rFonts w:ascii="Times New Roman" w:hAnsi="Times New Roman" w:cs="Times New Roman"/>
          <w:color w:val="000000" w:themeColor="text1"/>
          <w:sz w:val="24"/>
          <w:szCs w:val="24"/>
        </w:rPr>
        <w:t> </w:t>
      </w:r>
      <w:r w:rsidR="00693DF2" w:rsidRPr="00F97FD7">
        <w:rPr>
          <w:rFonts w:ascii="Times New Roman" w:hAnsi="Times New Roman" w:cs="Times New Roman"/>
          <w:color w:val="000000" w:themeColor="text1"/>
          <w:sz w:val="24"/>
          <w:szCs w:val="24"/>
        </w:rPr>
        <w:t xml:space="preserve">případě autobusů může být připojen na první svorkovnici za baterií vozidla. U vozidel vybavených odpojovačem za odpojovač. </w:t>
      </w:r>
    </w:p>
    <w:p w14:paraId="7F5226E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0DAAE9D3" w14:textId="7C8BEDB6" w:rsidR="00693DF2" w:rsidRPr="00F97FD7" w:rsidRDefault="00693DF2"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Do kamerového systému ve vozidle bude přiveden signál +24 V o zavření dveří a signál </w:t>
      </w:r>
      <w:r w:rsidRPr="00F97FD7">
        <w:rPr>
          <w:rFonts w:ascii="Times New Roman" w:hAnsi="Times New Roman" w:cs="Times New Roman"/>
          <w:color w:val="000000" w:themeColor="text1"/>
          <w:sz w:val="24"/>
          <w:szCs w:val="24"/>
        </w:rPr>
        <w:br/>
        <w:t>+24 V o nastartování vozu. Vhodné místo pro připojení podléhá schválení Objednatele a bude realizováno na náklady Zhotovitele.</w:t>
      </w:r>
    </w:p>
    <w:p w14:paraId="70D8F3D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5B11BF0D" w14:textId="55827478" w:rsidR="00DB08BE" w:rsidRPr="002D13B6" w:rsidRDefault="00693DF2" w:rsidP="002D13B6">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Technické řešení získání signálu o zařazení zpětného rychlostního stupně u autobusů </w:t>
      </w:r>
      <w:r w:rsidRPr="00F97FD7">
        <w:rPr>
          <w:rFonts w:ascii="Times New Roman" w:hAnsi="Times New Roman" w:cs="Times New Roman"/>
          <w:color w:val="000000" w:themeColor="text1"/>
          <w:sz w:val="24"/>
          <w:szCs w:val="24"/>
        </w:rPr>
        <w:br/>
        <w:t>a trolejbusů je na Zhotoviteli a podléhá schválení Objednatele. Napojení na sběrnici CAN ani jinou stávající</w:t>
      </w:r>
      <w:r w:rsidRPr="00F97FD7" w:rsidDel="002F2232">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sběrnici nebude umožněno.</w:t>
      </w:r>
    </w:p>
    <w:sectPr w:rsidR="00DB08BE" w:rsidRPr="002D13B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DD10E" w14:textId="77777777" w:rsidR="008B4927" w:rsidRDefault="008B4927" w:rsidP="00106C66">
      <w:pPr>
        <w:spacing w:after="0" w:line="240" w:lineRule="auto"/>
      </w:pPr>
      <w:r>
        <w:separator/>
      </w:r>
    </w:p>
  </w:endnote>
  <w:endnote w:type="continuationSeparator" w:id="0">
    <w:p w14:paraId="70B38FA8" w14:textId="77777777" w:rsidR="008B4927" w:rsidRDefault="008B4927" w:rsidP="00106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652052"/>
      <w:docPartObj>
        <w:docPartGallery w:val="Page Numbers (Bottom of Page)"/>
        <w:docPartUnique/>
      </w:docPartObj>
    </w:sdtPr>
    <w:sdtEndPr/>
    <w:sdtContent>
      <w:p w14:paraId="031CFCFB" w14:textId="2DE83215" w:rsidR="001946D7" w:rsidRDefault="001946D7">
        <w:pPr>
          <w:pStyle w:val="Zpat"/>
          <w:jc w:val="center"/>
        </w:pPr>
        <w:r>
          <w:fldChar w:fldCharType="begin"/>
        </w:r>
        <w:r>
          <w:instrText>PAGE   \* MERGEFORMAT</w:instrText>
        </w:r>
        <w:r>
          <w:fldChar w:fldCharType="separate"/>
        </w:r>
        <w:r w:rsidR="00F97CE5">
          <w:rPr>
            <w:noProof/>
          </w:rPr>
          <w:t>9</w:t>
        </w:r>
        <w:r>
          <w:fldChar w:fldCharType="end"/>
        </w:r>
      </w:p>
    </w:sdtContent>
  </w:sdt>
  <w:p w14:paraId="73971CD6" w14:textId="77777777" w:rsidR="001946D7" w:rsidRDefault="001946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5CBB0" w14:textId="77777777" w:rsidR="008B4927" w:rsidRDefault="008B4927" w:rsidP="00106C66">
      <w:pPr>
        <w:spacing w:after="0" w:line="240" w:lineRule="auto"/>
      </w:pPr>
      <w:r>
        <w:separator/>
      </w:r>
    </w:p>
  </w:footnote>
  <w:footnote w:type="continuationSeparator" w:id="0">
    <w:p w14:paraId="14097995" w14:textId="77777777" w:rsidR="008B4927" w:rsidRDefault="008B4927" w:rsidP="00106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D7CB" w14:textId="12F8D007" w:rsidR="00595716" w:rsidRPr="00642C27" w:rsidRDefault="00595716" w:rsidP="00595716">
    <w:pPr>
      <w:pStyle w:val="Zhlav"/>
      <w:jc w:val="right"/>
      <w:rPr>
        <w:sz w:val="24"/>
        <w:szCs w:val="24"/>
      </w:rPr>
    </w:pPr>
    <w:r w:rsidRPr="009122E0">
      <w:rPr>
        <w:noProof/>
        <w:lang w:eastAsia="cs-CZ"/>
      </w:rPr>
      <w:drawing>
        <wp:anchor distT="0" distB="0" distL="114300" distR="114300" simplePos="0" relativeHeight="251659264" behindDoc="0" locked="0" layoutInCell="1" allowOverlap="1" wp14:anchorId="42F6166E" wp14:editId="75C755F8">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 o dílo</w:t>
    </w:r>
    <w:r>
      <w:rPr>
        <w:sz w:val="24"/>
        <w:szCs w:val="24"/>
      </w:rPr>
      <w:t xml:space="preserve"> </w:t>
    </w:r>
    <w:r w:rsidRPr="00642C27">
      <w:rPr>
        <w:sz w:val="24"/>
        <w:szCs w:val="24"/>
      </w:rPr>
      <w:t>„</w:t>
    </w:r>
    <w:r>
      <w:t>Kamerový systém pro stávající vozidla MHD“</w:t>
    </w:r>
  </w:p>
  <w:p w14:paraId="630F6BAC" w14:textId="1960E1D9" w:rsidR="00595716" w:rsidRPr="0087779A" w:rsidRDefault="00595716" w:rsidP="00595716">
    <w:pPr>
      <w:pStyle w:val="Zhlav"/>
      <w:jc w:val="right"/>
      <w:rPr>
        <w:sz w:val="20"/>
        <w:szCs w:val="20"/>
      </w:rPr>
    </w:pPr>
    <w:r w:rsidRPr="0087779A">
      <w:rPr>
        <w:sz w:val="20"/>
        <w:szCs w:val="20"/>
      </w:rPr>
      <w:t xml:space="preserve">číslo smlouvy </w:t>
    </w:r>
    <w:r w:rsidRPr="00225B68">
      <w:rPr>
        <w:sz w:val="20"/>
        <w:szCs w:val="20"/>
      </w:rPr>
      <w:t xml:space="preserve">objednatele: </w:t>
    </w:r>
    <w:r>
      <w:rPr>
        <w:sz w:val="20"/>
        <w:szCs w:val="20"/>
      </w:rPr>
      <w:t>DOD</w:t>
    </w:r>
    <w:r w:rsidR="008C1ADC">
      <w:t>20220788</w:t>
    </w:r>
  </w:p>
  <w:p w14:paraId="61A29919" w14:textId="77777777" w:rsidR="00595716" w:rsidRDefault="00595716" w:rsidP="00595716">
    <w:pPr>
      <w:pStyle w:val="Zhlav"/>
      <w:tabs>
        <w:tab w:val="center" w:pos="5102"/>
        <w:tab w:val="right" w:pos="10204"/>
      </w:tabs>
      <w:jc w:val="right"/>
      <w:rPr>
        <w:sz w:val="20"/>
        <w:szCs w:val="20"/>
      </w:rPr>
    </w:pPr>
    <w:r>
      <w:rPr>
        <w:sz w:val="20"/>
        <w:szCs w:val="20"/>
      </w:rPr>
      <w:tab/>
    </w:r>
    <w:r>
      <w:rPr>
        <w:sz w:val="20"/>
        <w:szCs w:val="20"/>
      </w:rPr>
      <w:tab/>
    </w:r>
    <w:r w:rsidRPr="0087779A">
      <w:rPr>
        <w:sz w:val="20"/>
        <w:szCs w:val="20"/>
      </w:rPr>
      <w:t xml:space="preserve">číslo smlouvy </w:t>
    </w:r>
    <w:r w:rsidRPr="003E279A">
      <w:rPr>
        <w:sz w:val="20"/>
        <w:szCs w:val="20"/>
      </w:rPr>
      <w:t>zhotovitele:</w:t>
    </w:r>
    <w:r>
      <w:rPr>
        <w:sz w:val="20"/>
        <w:szCs w:val="20"/>
      </w:rPr>
      <w:t xml:space="preserve"> </w:t>
    </w:r>
    <w:r w:rsidRPr="00E30281">
      <w:rPr>
        <w:i/>
        <w:color w:val="5B9BD5" w:themeColor="accent1"/>
        <w:sz w:val="20"/>
        <w:szCs w:val="20"/>
      </w:rPr>
      <w:t>XXX</w:t>
    </w:r>
  </w:p>
  <w:p w14:paraId="35D83856" w14:textId="016C7FE5" w:rsidR="00595716" w:rsidRDefault="00595716" w:rsidP="00595716">
    <w:pPr>
      <w:pStyle w:val="Zhlav"/>
      <w:jc w:val="right"/>
      <w:rPr>
        <w:sz w:val="20"/>
        <w:szCs w:val="20"/>
      </w:rPr>
    </w:pPr>
    <w:r w:rsidRPr="00CF7595">
      <w:rPr>
        <w:sz w:val="20"/>
        <w:szCs w:val="20"/>
      </w:rPr>
      <w:t xml:space="preserve">Příloha č. </w:t>
    </w:r>
    <w:r>
      <w:rPr>
        <w:sz w:val="20"/>
        <w:szCs w:val="20"/>
      </w:rPr>
      <w:t>1</w:t>
    </w:r>
    <w:r w:rsidR="00B720F4">
      <w:rPr>
        <w:sz w:val="20"/>
        <w:szCs w:val="20"/>
      </w:rPr>
      <w:t xml:space="preserve"> SoD</w:t>
    </w:r>
    <w:r w:rsidRPr="00CF7595">
      <w:rPr>
        <w:sz w:val="20"/>
        <w:szCs w:val="20"/>
      </w:rPr>
      <w:t xml:space="preserve"> </w:t>
    </w:r>
    <w:r>
      <w:rPr>
        <w:sz w:val="20"/>
        <w:szCs w:val="20"/>
      </w:rPr>
      <w:t>–</w:t>
    </w:r>
    <w:r w:rsidRPr="00CF7595">
      <w:rPr>
        <w:sz w:val="20"/>
        <w:szCs w:val="20"/>
      </w:rPr>
      <w:t xml:space="preserve"> </w:t>
    </w:r>
    <w:r>
      <w:rPr>
        <w:sz w:val="20"/>
        <w:szCs w:val="20"/>
      </w:rPr>
      <w:t>Požadovaná technická specifikace</w:t>
    </w:r>
  </w:p>
  <w:p w14:paraId="3A732293" w14:textId="035FA9A5" w:rsidR="00B720F4" w:rsidRPr="00CF7595" w:rsidRDefault="00B720F4" w:rsidP="00595716">
    <w:pPr>
      <w:pStyle w:val="Zhlav"/>
      <w:jc w:val="right"/>
      <w:rPr>
        <w:sz w:val="20"/>
        <w:szCs w:val="20"/>
      </w:rPr>
    </w:pPr>
    <w:r w:rsidRPr="00CF7595">
      <w:rPr>
        <w:sz w:val="20"/>
        <w:szCs w:val="20"/>
      </w:rPr>
      <w:t xml:space="preserve">Příloha č. </w:t>
    </w:r>
    <w:r>
      <w:rPr>
        <w:sz w:val="20"/>
        <w:szCs w:val="20"/>
      </w:rPr>
      <w:t>3 ZD</w:t>
    </w:r>
    <w:r w:rsidRPr="00CF7595">
      <w:rPr>
        <w:sz w:val="20"/>
        <w:szCs w:val="20"/>
      </w:rPr>
      <w:t xml:space="preserve"> </w:t>
    </w:r>
    <w:r>
      <w:rPr>
        <w:sz w:val="20"/>
        <w:szCs w:val="20"/>
      </w:rPr>
      <w:t>–</w:t>
    </w:r>
    <w:r w:rsidRPr="00CF7595">
      <w:rPr>
        <w:sz w:val="20"/>
        <w:szCs w:val="20"/>
      </w:rPr>
      <w:t xml:space="preserve"> </w:t>
    </w:r>
    <w:r>
      <w:rPr>
        <w:sz w:val="20"/>
        <w:szCs w:val="20"/>
      </w:rPr>
      <w:t>Požadovaná technická specifikace</w:t>
    </w:r>
  </w:p>
  <w:p w14:paraId="48729E99" w14:textId="77777777" w:rsidR="001946D7" w:rsidRPr="00BE6551" w:rsidRDefault="001946D7" w:rsidP="00BE6551">
    <w:pPr>
      <w:pStyle w:val="Zhlav"/>
      <w:ind w:left="2977"/>
      <w:jc w:val="right"/>
      <w:rPr>
        <w:rFonts w:ascii="Times New Roman" w:hAnsi="Times New Roman"/>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4F74160"/>
    <w:multiLevelType w:val="hybridMultilevel"/>
    <w:tmpl w:val="C5A1103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C70EA7"/>
    <w:multiLevelType w:val="hybridMultilevel"/>
    <w:tmpl w:val="812E3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2F155A"/>
    <w:multiLevelType w:val="hybridMultilevel"/>
    <w:tmpl w:val="7FEC1C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B7BB9"/>
    <w:multiLevelType w:val="multilevel"/>
    <w:tmpl w:val="A20C3796"/>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16C41FED"/>
    <w:multiLevelType w:val="hybridMultilevel"/>
    <w:tmpl w:val="659EE012"/>
    <w:lvl w:ilvl="0" w:tplc="04050003">
      <w:start w:val="1"/>
      <w:numFmt w:val="bullet"/>
      <w:lvlText w:val="o"/>
      <w:lvlJc w:val="left"/>
      <w:pPr>
        <w:ind w:left="1440" w:hanging="360"/>
      </w:pPr>
      <w:rPr>
        <w:rFonts w:ascii="Courier New" w:hAnsi="Courier New" w:cs="Courier New"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A25C6FE"/>
    <w:multiLevelType w:val="hybridMultilevel"/>
    <w:tmpl w:val="895521E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10B4B63"/>
    <w:multiLevelType w:val="multilevel"/>
    <w:tmpl w:val="CA9C7A84"/>
    <w:lvl w:ilvl="0">
      <w:start w:val="2"/>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7"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4132A"/>
    <w:multiLevelType w:val="hybridMultilevel"/>
    <w:tmpl w:val="D8C22E8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B882B0D"/>
    <w:multiLevelType w:val="hybridMultilevel"/>
    <w:tmpl w:val="74EAC7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DF01D1"/>
    <w:multiLevelType w:val="multilevel"/>
    <w:tmpl w:val="A87892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E9259BB"/>
    <w:multiLevelType w:val="hybridMultilevel"/>
    <w:tmpl w:val="678823B6"/>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D43850"/>
    <w:multiLevelType w:val="hybridMultilevel"/>
    <w:tmpl w:val="0CF08FB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2B09D2"/>
    <w:multiLevelType w:val="hybridMultilevel"/>
    <w:tmpl w:val="F40060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D36C3C"/>
    <w:multiLevelType w:val="hybridMultilevel"/>
    <w:tmpl w:val="2D86E3E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21017D"/>
    <w:multiLevelType w:val="multilevel"/>
    <w:tmpl w:val="0405001F"/>
    <w:lvl w:ilvl="0">
      <w:start w:val="1"/>
      <w:numFmt w:val="decimal"/>
      <w:lvlText w:val="%1."/>
      <w:lvlJc w:val="left"/>
      <w:pPr>
        <w:ind w:left="360" w:hanging="360"/>
      </w:pPr>
    </w:lvl>
    <w:lvl w:ilvl="1">
      <w:start w:val="1"/>
      <w:numFmt w:val="decimal"/>
      <w:lvlText w:val="%1.%2."/>
      <w:lvlJc w:val="left"/>
      <w:pPr>
        <w:ind w:left="355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E64F0F"/>
    <w:multiLevelType w:val="hybridMultilevel"/>
    <w:tmpl w:val="7480CD7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7" w15:restartNumberingAfterBreak="0">
    <w:nsid w:val="516547CB"/>
    <w:multiLevelType w:val="hybridMultilevel"/>
    <w:tmpl w:val="CBEA46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755ECD"/>
    <w:multiLevelType w:val="hybridMultilevel"/>
    <w:tmpl w:val="72D250E8"/>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997347B"/>
    <w:multiLevelType w:val="hybridMultilevel"/>
    <w:tmpl w:val="C99296D0"/>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A065A16"/>
    <w:multiLevelType w:val="hybridMultilevel"/>
    <w:tmpl w:val="A40CE8D4"/>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CCD6E34"/>
    <w:multiLevelType w:val="hybridMultilevel"/>
    <w:tmpl w:val="02CE0B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23" w15:restartNumberingAfterBreak="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CE35CA"/>
    <w:multiLevelType w:val="hybridMultilevel"/>
    <w:tmpl w:val="DF6EFCFE"/>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DCA0DD4"/>
    <w:multiLevelType w:val="hybridMultilevel"/>
    <w:tmpl w:val="3C2CB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E8039BD"/>
    <w:multiLevelType w:val="hybridMultilevel"/>
    <w:tmpl w:val="706C6CA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2133285126">
    <w:abstractNumId w:val="22"/>
  </w:num>
  <w:num w:numId="2" w16cid:durableId="80493089">
    <w:abstractNumId w:val="23"/>
  </w:num>
  <w:num w:numId="3" w16cid:durableId="312023577">
    <w:abstractNumId w:val="24"/>
  </w:num>
  <w:num w:numId="4" w16cid:durableId="1636057323">
    <w:abstractNumId w:val="7"/>
  </w:num>
  <w:num w:numId="5" w16cid:durableId="2057661869">
    <w:abstractNumId w:val="2"/>
  </w:num>
  <w:num w:numId="6" w16cid:durableId="572620209">
    <w:abstractNumId w:val="16"/>
  </w:num>
  <w:num w:numId="7" w16cid:durableId="654839387">
    <w:abstractNumId w:val="18"/>
  </w:num>
  <w:num w:numId="8" w16cid:durableId="490878048">
    <w:abstractNumId w:val="21"/>
  </w:num>
  <w:num w:numId="9" w16cid:durableId="12155347">
    <w:abstractNumId w:val="0"/>
  </w:num>
  <w:num w:numId="10" w16cid:durableId="395738490">
    <w:abstractNumId w:val="5"/>
  </w:num>
  <w:num w:numId="11" w16cid:durableId="835338061">
    <w:abstractNumId w:val="3"/>
  </w:num>
  <w:num w:numId="12" w16cid:durableId="249434647">
    <w:abstractNumId w:val="25"/>
  </w:num>
  <w:num w:numId="13" w16cid:durableId="1805661535">
    <w:abstractNumId w:val="19"/>
  </w:num>
  <w:num w:numId="14" w16cid:durableId="282883953">
    <w:abstractNumId w:val="9"/>
  </w:num>
  <w:num w:numId="15" w16cid:durableId="336737300">
    <w:abstractNumId w:val="11"/>
  </w:num>
  <w:num w:numId="16" w16cid:durableId="362443887">
    <w:abstractNumId w:val="20"/>
  </w:num>
  <w:num w:numId="17" w16cid:durableId="1656689013">
    <w:abstractNumId w:val="8"/>
  </w:num>
  <w:num w:numId="18" w16cid:durableId="863597080">
    <w:abstractNumId w:val="4"/>
  </w:num>
  <w:num w:numId="19" w16cid:durableId="1465199282">
    <w:abstractNumId w:val="12"/>
  </w:num>
  <w:num w:numId="20" w16cid:durableId="2015647405">
    <w:abstractNumId w:val="1"/>
  </w:num>
  <w:num w:numId="21" w16cid:durableId="1379696091">
    <w:abstractNumId w:val="15"/>
  </w:num>
  <w:num w:numId="22" w16cid:durableId="993291375">
    <w:abstractNumId w:val="17"/>
  </w:num>
  <w:num w:numId="23" w16cid:durableId="2031688105">
    <w:abstractNumId w:val="10"/>
  </w:num>
  <w:num w:numId="24" w16cid:durableId="1304969404">
    <w:abstractNumId w:val="14"/>
  </w:num>
  <w:num w:numId="25" w16cid:durableId="813177678">
    <w:abstractNumId w:val="26"/>
  </w:num>
  <w:num w:numId="26" w16cid:durableId="1444347951">
    <w:abstractNumId w:val="13"/>
  </w:num>
  <w:num w:numId="27" w16cid:durableId="13160306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ubík Ondřej, Bc.">
    <w15:presenceInfo w15:providerId="AD" w15:userId="S-1-5-21-1688287415-1860907588-483988704-12689"/>
  </w15:person>
  <w15:person w15:author="Milan Friedrich">
    <w15:presenceInfo w15:providerId="AD" w15:userId="S::friedrich@mt-legal.com::3cfebed5-357c-4654-bc1b-dc3c9967a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cumentProtection w:edit="trackedChanges"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112"/>
    <w:rsid w:val="00004F94"/>
    <w:rsid w:val="00012F32"/>
    <w:rsid w:val="00013BF8"/>
    <w:rsid w:val="00015674"/>
    <w:rsid w:val="00017BEC"/>
    <w:rsid w:val="00020555"/>
    <w:rsid w:val="00021984"/>
    <w:rsid w:val="00022DB3"/>
    <w:rsid w:val="00025120"/>
    <w:rsid w:val="00026F90"/>
    <w:rsid w:val="00035513"/>
    <w:rsid w:val="000361BA"/>
    <w:rsid w:val="00046FBB"/>
    <w:rsid w:val="00051750"/>
    <w:rsid w:val="00055DDD"/>
    <w:rsid w:val="00057278"/>
    <w:rsid w:val="000573A4"/>
    <w:rsid w:val="00057A8E"/>
    <w:rsid w:val="0006009A"/>
    <w:rsid w:val="00061F26"/>
    <w:rsid w:val="00065B7E"/>
    <w:rsid w:val="000773A2"/>
    <w:rsid w:val="00082EB4"/>
    <w:rsid w:val="00083C45"/>
    <w:rsid w:val="000965B6"/>
    <w:rsid w:val="0009799E"/>
    <w:rsid w:val="000A2202"/>
    <w:rsid w:val="000A2948"/>
    <w:rsid w:val="000A66FF"/>
    <w:rsid w:val="000A73B8"/>
    <w:rsid w:val="000B4C37"/>
    <w:rsid w:val="000C226A"/>
    <w:rsid w:val="000C552D"/>
    <w:rsid w:val="000D6213"/>
    <w:rsid w:val="000E3C99"/>
    <w:rsid w:val="000E7E22"/>
    <w:rsid w:val="000F251C"/>
    <w:rsid w:val="000F3A2D"/>
    <w:rsid w:val="000F5A50"/>
    <w:rsid w:val="000F61FF"/>
    <w:rsid w:val="000F643F"/>
    <w:rsid w:val="000F6833"/>
    <w:rsid w:val="00103C04"/>
    <w:rsid w:val="00106C66"/>
    <w:rsid w:val="00120778"/>
    <w:rsid w:val="00122D2B"/>
    <w:rsid w:val="001303E7"/>
    <w:rsid w:val="001361A0"/>
    <w:rsid w:val="00144148"/>
    <w:rsid w:val="00150FD7"/>
    <w:rsid w:val="001525AE"/>
    <w:rsid w:val="00154B2D"/>
    <w:rsid w:val="001556CF"/>
    <w:rsid w:val="00160976"/>
    <w:rsid w:val="00164980"/>
    <w:rsid w:val="00175B6F"/>
    <w:rsid w:val="00184B69"/>
    <w:rsid w:val="0018641A"/>
    <w:rsid w:val="00186F16"/>
    <w:rsid w:val="00191A99"/>
    <w:rsid w:val="001946D7"/>
    <w:rsid w:val="001B0824"/>
    <w:rsid w:val="001B1C64"/>
    <w:rsid w:val="001B35AB"/>
    <w:rsid w:val="001B79FE"/>
    <w:rsid w:val="001C20D7"/>
    <w:rsid w:val="001C75D9"/>
    <w:rsid w:val="001D3DF7"/>
    <w:rsid w:val="001D5D14"/>
    <w:rsid w:val="001E2577"/>
    <w:rsid w:val="001E59E1"/>
    <w:rsid w:val="001E66CF"/>
    <w:rsid w:val="001F01DA"/>
    <w:rsid w:val="001F2953"/>
    <w:rsid w:val="001F29CC"/>
    <w:rsid w:val="001F3C48"/>
    <w:rsid w:val="001F6B86"/>
    <w:rsid w:val="0020031F"/>
    <w:rsid w:val="00200B0C"/>
    <w:rsid w:val="00206C06"/>
    <w:rsid w:val="00206C88"/>
    <w:rsid w:val="00206F0F"/>
    <w:rsid w:val="00207382"/>
    <w:rsid w:val="00207E0F"/>
    <w:rsid w:val="002118C8"/>
    <w:rsid w:val="00213360"/>
    <w:rsid w:val="00217A5C"/>
    <w:rsid w:val="0022581B"/>
    <w:rsid w:val="00226466"/>
    <w:rsid w:val="0023215F"/>
    <w:rsid w:val="00235710"/>
    <w:rsid w:val="00245770"/>
    <w:rsid w:val="00247D20"/>
    <w:rsid w:val="00256BF0"/>
    <w:rsid w:val="0026021E"/>
    <w:rsid w:val="0026659A"/>
    <w:rsid w:val="002734C7"/>
    <w:rsid w:val="00275A24"/>
    <w:rsid w:val="0028263C"/>
    <w:rsid w:val="00287C4A"/>
    <w:rsid w:val="002B144B"/>
    <w:rsid w:val="002B5C62"/>
    <w:rsid w:val="002C5EB6"/>
    <w:rsid w:val="002C6A90"/>
    <w:rsid w:val="002D13B6"/>
    <w:rsid w:val="002D18B5"/>
    <w:rsid w:val="002D6AC0"/>
    <w:rsid w:val="002D71E2"/>
    <w:rsid w:val="002F1679"/>
    <w:rsid w:val="002F2232"/>
    <w:rsid w:val="002F4659"/>
    <w:rsid w:val="0030734A"/>
    <w:rsid w:val="003105E5"/>
    <w:rsid w:val="00311221"/>
    <w:rsid w:val="0031145E"/>
    <w:rsid w:val="00316B8E"/>
    <w:rsid w:val="00317115"/>
    <w:rsid w:val="00317FD3"/>
    <w:rsid w:val="00321DDA"/>
    <w:rsid w:val="00323DA9"/>
    <w:rsid w:val="00326D05"/>
    <w:rsid w:val="00332753"/>
    <w:rsid w:val="00343CC9"/>
    <w:rsid w:val="00345A93"/>
    <w:rsid w:val="00350D8C"/>
    <w:rsid w:val="003564B9"/>
    <w:rsid w:val="00356805"/>
    <w:rsid w:val="003573FA"/>
    <w:rsid w:val="00362376"/>
    <w:rsid w:val="00362511"/>
    <w:rsid w:val="00363691"/>
    <w:rsid w:val="00365244"/>
    <w:rsid w:val="00371ADE"/>
    <w:rsid w:val="0037352B"/>
    <w:rsid w:val="003765C8"/>
    <w:rsid w:val="0039040E"/>
    <w:rsid w:val="00391B5A"/>
    <w:rsid w:val="00392977"/>
    <w:rsid w:val="00392D72"/>
    <w:rsid w:val="003940F5"/>
    <w:rsid w:val="003A1BA4"/>
    <w:rsid w:val="003A3706"/>
    <w:rsid w:val="003A3FE7"/>
    <w:rsid w:val="003A4C4A"/>
    <w:rsid w:val="003A55B3"/>
    <w:rsid w:val="003A5643"/>
    <w:rsid w:val="003B0401"/>
    <w:rsid w:val="003B26D1"/>
    <w:rsid w:val="003B27E5"/>
    <w:rsid w:val="003B75D4"/>
    <w:rsid w:val="003B7BE0"/>
    <w:rsid w:val="003C54DB"/>
    <w:rsid w:val="003C630F"/>
    <w:rsid w:val="003D5919"/>
    <w:rsid w:val="003D5F87"/>
    <w:rsid w:val="003E4048"/>
    <w:rsid w:val="003E467F"/>
    <w:rsid w:val="003F0246"/>
    <w:rsid w:val="003F0312"/>
    <w:rsid w:val="003F1A82"/>
    <w:rsid w:val="003F40A9"/>
    <w:rsid w:val="003F4258"/>
    <w:rsid w:val="003F4441"/>
    <w:rsid w:val="003F4BE9"/>
    <w:rsid w:val="00402DEA"/>
    <w:rsid w:val="004061CF"/>
    <w:rsid w:val="004127D6"/>
    <w:rsid w:val="0041573E"/>
    <w:rsid w:val="00416E8E"/>
    <w:rsid w:val="004173C2"/>
    <w:rsid w:val="00420290"/>
    <w:rsid w:val="00435AFE"/>
    <w:rsid w:val="0043676A"/>
    <w:rsid w:val="00443133"/>
    <w:rsid w:val="00444370"/>
    <w:rsid w:val="00445BC1"/>
    <w:rsid w:val="00456D95"/>
    <w:rsid w:val="00457F20"/>
    <w:rsid w:val="00462103"/>
    <w:rsid w:val="00462C5C"/>
    <w:rsid w:val="00470F39"/>
    <w:rsid w:val="00472237"/>
    <w:rsid w:val="0047276B"/>
    <w:rsid w:val="00487E00"/>
    <w:rsid w:val="00491262"/>
    <w:rsid w:val="00493730"/>
    <w:rsid w:val="004A55B1"/>
    <w:rsid w:val="004A7D0E"/>
    <w:rsid w:val="004B675B"/>
    <w:rsid w:val="004B7565"/>
    <w:rsid w:val="004B77A0"/>
    <w:rsid w:val="004C0C06"/>
    <w:rsid w:val="004C1C11"/>
    <w:rsid w:val="004C1D19"/>
    <w:rsid w:val="004C5639"/>
    <w:rsid w:val="004C7EF1"/>
    <w:rsid w:val="004D2742"/>
    <w:rsid w:val="004E2BA0"/>
    <w:rsid w:val="004E2CC1"/>
    <w:rsid w:val="004E4CCE"/>
    <w:rsid w:val="00506303"/>
    <w:rsid w:val="0050746D"/>
    <w:rsid w:val="00516ACE"/>
    <w:rsid w:val="005175B2"/>
    <w:rsid w:val="00517A31"/>
    <w:rsid w:val="00523155"/>
    <w:rsid w:val="00527061"/>
    <w:rsid w:val="00531D5C"/>
    <w:rsid w:val="005359FF"/>
    <w:rsid w:val="00541BD2"/>
    <w:rsid w:val="00553FAF"/>
    <w:rsid w:val="00554F42"/>
    <w:rsid w:val="00554FA6"/>
    <w:rsid w:val="00557298"/>
    <w:rsid w:val="00563AF1"/>
    <w:rsid w:val="00574A07"/>
    <w:rsid w:val="00576174"/>
    <w:rsid w:val="00577B45"/>
    <w:rsid w:val="005837BF"/>
    <w:rsid w:val="005838FB"/>
    <w:rsid w:val="00585704"/>
    <w:rsid w:val="005914D7"/>
    <w:rsid w:val="0059463E"/>
    <w:rsid w:val="00595716"/>
    <w:rsid w:val="005975B3"/>
    <w:rsid w:val="005A37E3"/>
    <w:rsid w:val="005A473E"/>
    <w:rsid w:val="005A6187"/>
    <w:rsid w:val="005B2C09"/>
    <w:rsid w:val="005B31F5"/>
    <w:rsid w:val="005B339F"/>
    <w:rsid w:val="005B3BA8"/>
    <w:rsid w:val="005B5DFE"/>
    <w:rsid w:val="005B6139"/>
    <w:rsid w:val="005B75D6"/>
    <w:rsid w:val="005C228A"/>
    <w:rsid w:val="005C3380"/>
    <w:rsid w:val="005E0227"/>
    <w:rsid w:val="005E0C5C"/>
    <w:rsid w:val="005E27D1"/>
    <w:rsid w:val="005E43CF"/>
    <w:rsid w:val="005F0A00"/>
    <w:rsid w:val="005F4C64"/>
    <w:rsid w:val="005F624E"/>
    <w:rsid w:val="00602630"/>
    <w:rsid w:val="00603554"/>
    <w:rsid w:val="00606168"/>
    <w:rsid w:val="00606C7E"/>
    <w:rsid w:val="006158B0"/>
    <w:rsid w:val="00620666"/>
    <w:rsid w:val="00622595"/>
    <w:rsid w:val="00622798"/>
    <w:rsid w:val="00622D0A"/>
    <w:rsid w:val="0062413E"/>
    <w:rsid w:val="00626E58"/>
    <w:rsid w:val="0063020F"/>
    <w:rsid w:val="00631FF6"/>
    <w:rsid w:val="00634F57"/>
    <w:rsid w:val="00640211"/>
    <w:rsid w:val="00642EDB"/>
    <w:rsid w:val="006464BA"/>
    <w:rsid w:val="00646B9E"/>
    <w:rsid w:val="006477ED"/>
    <w:rsid w:val="00653682"/>
    <w:rsid w:val="00660D54"/>
    <w:rsid w:val="00662EAA"/>
    <w:rsid w:val="00665600"/>
    <w:rsid w:val="00666A37"/>
    <w:rsid w:val="006671BE"/>
    <w:rsid w:val="0067273D"/>
    <w:rsid w:val="00672DA9"/>
    <w:rsid w:val="00672DC9"/>
    <w:rsid w:val="006748F5"/>
    <w:rsid w:val="00675110"/>
    <w:rsid w:val="00675530"/>
    <w:rsid w:val="006763B2"/>
    <w:rsid w:val="00684398"/>
    <w:rsid w:val="0068669C"/>
    <w:rsid w:val="00693DF2"/>
    <w:rsid w:val="00694513"/>
    <w:rsid w:val="00695E76"/>
    <w:rsid w:val="006A45F2"/>
    <w:rsid w:val="006B08C7"/>
    <w:rsid w:val="006B29CF"/>
    <w:rsid w:val="006B5EB6"/>
    <w:rsid w:val="006C0DA1"/>
    <w:rsid w:val="006C2F89"/>
    <w:rsid w:val="006C6FE5"/>
    <w:rsid w:val="006C7FAA"/>
    <w:rsid w:val="006D1430"/>
    <w:rsid w:val="006D6224"/>
    <w:rsid w:val="006E4B27"/>
    <w:rsid w:val="006F20BD"/>
    <w:rsid w:val="006F4F02"/>
    <w:rsid w:val="007008E2"/>
    <w:rsid w:val="00716316"/>
    <w:rsid w:val="0072296C"/>
    <w:rsid w:val="007279B2"/>
    <w:rsid w:val="00732EC5"/>
    <w:rsid w:val="00735D50"/>
    <w:rsid w:val="00741CA9"/>
    <w:rsid w:val="007444B2"/>
    <w:rsid w:val="00746A1B"/>
    <w:rsid w:val="0074721B"/>
    <w:rsid w:val="00747D13"/>
    <w:rsid w:val="00750B10"/>
    <w:rsid w:val="007537D5"/>
    <w:rsid w:val="00757528"/>
    <w:rsid w:val="00757577"/>
    <w:rsid w:val="007720C7"/>
    <w:rsid w:val="00773BA2"/>
    <w:rsid w:val="00785D62"/>
    <w:rsid w:val="00785FD4"/>
    <w:rsid w:val="00787EB9"/>
    <w:rsid w:val="00795206"/>
    <w:rsid w:val="007A086E"/>
    <w:rsid w:val="007A3842"/>
    <w:rsid w:val="007B0A0E"/>
    <w:rsid w:val="007B0CFB"/>
    <w:rsid w:val="007C29C0"/>
    <w:rsid w:val="007C6113"/>
    <w:rsid w:val="007E106E"/>
    <w:rsid w:val="007E2EC0"/>
    <w:rsid w:val="007E35E3"/>
    <w:rsid w:val="007E3D8C"/>
    <w:rsid w:val="007E488B"/>
    <w:rsid w:val="007F7504"/>
    <w:rsid w:val="008011CD"/>
    <w:rsid w:val="00801D81"/>
    <w:rsid w:val="00802C0D"/>
    <w:rsid w:val="008046A7"/>
    <w:rsid w:val="00807921"/>
    <w:rsid w:val="00812FCE"/>
    <w:rsid w:val="00824BC0"/>
    <w:rsid w:val="008261FB"/>
    <w:rsid w:val="00831CBA"/>
    <w:rsid w:val="008342D2"/>
    <w:rsid w:val="00842B66"/>
    <w:rsid w:val="00845E1D"/>
    <w:rsid w:val="008537C0"/>
    <w:rsid w:val="00863BAC"/>
    <w:rsid w:val="00864C2B"/>
    <w:rsid w:val="00865231"/>
    <w:rsid w:val="00867FAE"/>
    <w:rsid w:val="0087008A"/>
    <w:rsid w:val="00876312"/>
    <w:rsid w:val="00884E22"/>
    <w:rsid w:val="00891D94"/>
    <w:rsid w:val="008932F8"/>
    <w:rsid w:val="00894753"/>
    <w:rsid w:val="008A29F3"/>
    <w:rsid w:val="008A4388"/>
    <w:rsid w:val="008A6E71"/>
    <w:rsid w:val="008B2FF1"/>
    <w:rsid w:val="008B4927"/>
    <w:rsid w:val="008B5E2F"/>
    <w:rsid w:val="008C0C30"/>
    <w:rsid w:val="008C1ADC"/>
    <w:rsid w:val="008E0112"/>
    <w:rsid w:val="008E54FD"/>
    <w:rsid w:val="008F5F44"/>
    <w:rsid w:val="009129E4"/>
    <w:rsid w:val="0091669E"/>
    <w:rsid w:val="009320E5"/>
    <w:rsid w:val="00935469"/>
    <w:rsid w:val="009440E4"/>
    <w:rsid w:val="009446E5"/>
    <w:rsid w:val="0094472F"/>
    <w:rsid w:val="009455D4"/>
    <w:rsid w:val="00946FFA"/>
    <w:rsid w:val="00950415"/>
    <w:rsid w:val="0095288F"/>
    <w:rsid w:val="00953133"/>
    <w:rsid w:val="009559B1"/>
    <w:rsid w:val="0095757F"/>
    <w:rsid w:val="00957CD8"/>
    <w:rsid w:val="00965DAC"/>
    <w:rsid w:val="009676D1"/>
    <w:rsid w:val="00967AC3"/>
    <w:rsid w:val="00967D30"/>
    <w:rsid w:val="00970483"/>
    <w:rsid w:val="00973B4D"/>
    <w:rsid w:val="00977826"/>
    <w:rsid w:val="009857B9"/>
    <w:rsid w:val="009947DE"/>
    <w:rsid w:val="009A01C4"/>
    <w:rsid w:val="009A1C64"/>
    <w:rsid w:val="009A3E24"/>
    <w:rsid w:val="009A4B24"/>
    <w:rsid w:val="009A4D52"/>
    <w:rsid w:val="009B058E"/>
    <w:rsid w:val="009B10DD"/>
    <w:rsid w:val="009B12E0"/>
    <w:rsid w:val="009B2194"/>
    <w:rsid w:val="009B2BFC"/>
    <w:rsid w:val="009B4B6B"/>
    <w:rsid w:val="009C0C26"/>
    <w:rsid w:val="009D529F"/>
    <w:rsid w:val="009D75A3"/>
    <w:rsid w:val="009E2A4B"/>
    <w:rsid w:val="009E2D92"/>
    <w:rsid w:val="009E5986"/>
    <w:rsid w:val="009F2E9E"/>
    <w:rsid w:val="009F56F1"/>
    <w:rsid w:val="009F723C"/>
    <w:rsid w:val="00A01E6B"/>
    <w:rsid w:val="00A06A62"/>
    <w:rsid w:val="00A21E25"/>
    <w:rsid w:val="00A25792"/>
    <w:rsid w:val="00A3082F"/>
    <w:rsid w:val="00A31686"/>
    <w:rsid w:val="00A432D7"/>
    <w:rsid w:val="00A444EC"/>
    <w:rsid w:val="00A450CC"/>
    <w:rsid w:val="00A478B5"/>
    <w:rsid w:val="00A51126"/>
    <w:rsid w:val="00A6003C"/>
    <w:rsid w:val="00A637A4"/>
    <w:rsid w:val="00A70182"/>
    <w:rsid w:val="00A72685"/>
    <w:rsid w:val="00A76401"/>
    <w:rsid w:val="00A84484"/>
    <w:rsid w:val="00A87753"/>
    <w:rsid w:val="00A87824"/>
    <w:rsid w:val="00A91041"/>
    <w:rsid w:val="00A92632"/>
    <w:rsid w:val="00A92A96"/>
    <w:rsid w:val="00A93275"/>
    <w:rsid w:val="00A93DAC"/>
    <w:rsid w:val="00A97AE6"/>
    <w:rsid w:val="00AA42E2"/>
    <w:rsid w:val="00AA51C0"/>
    <w:rsid w:val="00AA57E1"/>
    <w:rsid w:val="00AB3FC0"/>
    <w:rsid w:val="00AC059F"/>
    <w:rsid w:val="00AC0A5E"/>
    <w:rsid w:val="00AC694E"/>
    <w:rsid w:val="00AC7E48"/>
    <w:rsid w:val="00AD0AEA"/>
    <w:rsid w:val="00AD0CF5"/>
    <w:rsid w:val="00AD683B"/>
    <w:rsid w:val="00AD77DF"/>
    <w:rsid w:val="00AE2122"/>
    <w:rsid w:val="00AE73D1"/>
    <w:rsid w:val="00AF70E0"/>
    <w:rsid w:val="00B0022C"/>
    <w:rsid w:val="00B04BEC"/>
    <w:rsid w:val="00B07144"/>
    <w:rsid w:val="00B13818"/>
    <w:rsid w:val="00B13B2D"/>
    <w:rsid w:val="00B142F1"/>
    <w:rsid w:val="00B147AF"/>
    <w:rsid w:val="00B418B7"/>
    <w:rsid w:val="00B471E1"/>
    <w:rsid w:val="00B4769E"/>
    <w:rsid w:val="00B50212"/>
    <w:rsid w:val="00B55062"/>
    <w:rsid w:val="00B602E0"/>
    <w:rsid w:val="00B60C41"/>
    <w:rsid w:val="00B61401"/>
    <w:rsid w:val="00B61DAF"/>
    <w:rsid w:val="00B66DBA"/>
    <w:rsid w:val="00B71EFF"/>
    <w:rsid w:val="00B720F4"/>
    <w:rsid w:val="00B74E1E"/>
    <w:rsid w:val="00B75A59"/>
    <w:rsid w:val="00B90625"/>
    <w:rsid w:val="00B938CF"/>
    <w:rsid w:val="00B95187"/>
    <w:rsid w:val="00BA4B9D"/>
    <w:rsid w:val="00BB6F4B"/>
    <w:rsid w:val="00BC7D31"/>
    <w:rsid w:val="00BC7D75"/>
    <w:rsid w:val="00BD35C3"/>
    <w:rsid w:val="00BD4323"/>
    <w:rsid w:val="00BD4FE1"/>
    <w:rsid w:val="00BD5314"/>
    <w:rsid w:val="00BD7721"/>
    <w:rsid w:val="00BE6551"/>
    <w:rsid w:val="00BF27A9"/>
    <w:rsid w:val="00BF61F2"/>
    <w:rsid w:val="00C0318C"/>
    <w:rsid w:val="00C05B72"/>
    <w:rsid w:val="00C11678"/>
    <w:rsid w:val="00C1243E"/>
    <w:rsid w:val="00C21C42"/>
    <w:rsid w:val="00C26904"/>
    <w:rsid w:val="00C40E25"/>
    <w:rsid w:val="00C43CB2"/>
    <w:rsid w:val="00C44335"/>
    <w:rsid w:val="00C5034B"/>
    <w:rsid w:val="00C51B9C"/>
    <w:rsid w:val="00C613A1"/>
    <w:rsid w:val="00C6152F"/>
    <w:rsid w:val="00C61B68"/>
    <w:rsid w:val="00C62108"/>
    <w:rsid w:val="00C6214D"/>
    <w:rsid w:val="00C6276D"/>
    <w:rsid w:val="00C64751"/>
    <w:rsid w:val="00C67BE2"/>
    <w:rsid w:val="00C72358"/>
    <w:rsid w:val="00C73D3C"/>
    <w:rsid w:val="00C84270"/>
    <w:rsid w:val="00C850DA"/>
    <w:rsid w:val="00C85FC1"/>
    <w:rsid w:val="00C8771E"/>
    <w:rsid w:val="00C90A7F"/>
    <w:rsid w:val="00C91B51"/>
    <w:rsid w:val="00C93EEA"/>
    <w:rsid w:val="00C94F73"/>
    <w:rsid w:val="00CA233F"/>
    <w:rsid w:val="00CA29C7"/>
    <w:rsid w:val="00CB24E6"/>
    <w:rsid w:val="00CB2F85"/>
    <w:rsid w:val="00CB68FE"/>
    <w:rsid w:val="00CB7DDF"/>
    <w:rsid w:val="00CC4FF9"/>
    <w:rsid w:val="00CC6350"/>
    <w:rsid w:val="00CE2914"/>
    <w:rsid w:val="00CE3F42"/>
    <w:rsid w:val="00CE46A0"/>
    <w:rsid w:val="00CE5425"/>
    <w:rsid w:val="00CE693C"/>
    <w:rsid w:val="00CF0252"/>
    <w:rsid w:val="00CF4079"/>
    <w:rsid w:val="00CF484D"/>
    <w:rsid w:val="00CF71CF"/>
    <w:rsid w:val="00CF7A52"/>
    <w:rsid w:val="00CF7EC6"/>
    <w:rsid w:val="00D002D2"/>
    <w:rsid w:val="00D02A5C"/>
    <w:rsid w:val="00D07DDD"/>
    <w:rsid w:val="00D1240D"/>
    <w:rsid w:val="00D13F1F"/>
    <w:rsid w:val="00D171A3"/>
    <w:rsid w:val="00D23C9B"/>
    <w:rsid w:val="00D25976"/>
    <w:rsid w:val="00D25B74"/>
    <w:rsid w:val="00D27AA0"/>
    <w:rsid w:val="00D31825"/>
    <w:rsid w:val="00D35300"/>
    <w:rsid w:val="00D41585"/>
    <w:rsid w:val="00D451C0"/>
    <w:rsid w:val="00D50038"/>
    <w:rsid w:val="00D51A49"/>
    <w:rsid w:val="00D52681"/>
    <w:rsid w:val="00D54C85"/>
    <w:rsid w:val="00D62DC6"/>
    <w:rsid w:val="00D676F1"/>
    <w:rsid w:val="00D73906"/>
    <w:rsid w:val="00D75726"/>
    <w:rsid w:val="00D76FB5"/>
    <w:rsid w:val="00D77BA2"/>
    <w:rsid w:val="00D8163A"/>
    <w:rsid w:val="00D87718"/>
    <w:rsid w:val="00D94B97"/>
    <w:rsid w:val="00DA01F5"/>
    <w:rsid w:val="00DA04CD"/>
    <w:rsid w:val="00DA5A3A"/>
    <w:rsid w:val="00DB08BE"/>
    <w:rsid w:val="00DB429C"/>
    <w:rsid w:val="00DB523B"/>
    <w:rsid w:val="00DB6459"/>
    <w:rsid w:val="00DC6BA8"/>
    <w:rsid w:val="00DD18B9"/>
    <w:rsid w:val="00DD3168"/>
    <w:rsid w:val="00DD6182"/>
    <w:rsid w:val="00DE28B6"/>
    <w:rsid w:val="00DE45BE"/>
    <w:rsid w:val="00DE6356"/>
    <w:rsid w:val="00DF17E2"/>
    <w:rsid w:val="00E0543B"/>
    <w:rsid w:val="00E12CA0"/>
    <w:rsid w:val="00E14740"/>
    <w:rsid w:val="00E20C48"/>
    <w:rsid w:val="00E256E7"/>
    <w:rsid w:val="00E30281"/>
    <w:rsid w:val="00E30B82"/>
    <w:rsid w:val="00E333CB"/>
    <w:rsid w:val="00E33B0C"/>
    <w:rsid w:val="00E36733"/>
    <w:rsid w:val="00E41AD2"/>
    <w:rsid w:val="00E52A27"/>
    <w:rsid w:val="00E538B4"/>
    <w:rsid w:val="00E53A96"/>
    <w:rsid w:val="00E6001C"/>
    <w:rsid w:val="00E71A42"/>
    <w:rsid w:val="00E74B66"/>
    <w:rsid w:val="00E803E1"/>
    <w:rsid w:val="00E82A02"/>
    <w:rsid w:val="00E95CB8"/>
    <w:rsid w:val="00E95DFC"/>
    <w:rsid w:val="00E96C9A"/>
    <w:rsid w:val="00EB089A"/>
    <w:rsid w:val="00EB1B56"/>
    <w:rsid w:val="00EB2501"/>
    <w:rsid w:val="00EB5517"/>
    <w:rsid w:val="00EC05E4"/>
    <w:rsid w:val="00EC0F38"/>
    <w:rsid w:val="00EC616D"/>
    <w:rsid w:val="00ED222A"/>
    <w:rsid w:val="00ED736E"/>
    <w:rsid w:val="00EE56A1"/>
    <w:rsid w:val="00EE5AF1"/>
    <w:rsid w:val="00EE765D"/>
    <w:rsid w:val="00EF36DE"/>
    <w:rsid w:val="00EF6775"/>
    <w:rsid w:val="00F01C09"/>
    <w:rsid w:val="00F03EBA"/>
    <w:rsid w:val="00F06333"/>
    <w:rsid w:val="00F16287"/>
    <w:rsid w:val="00F16BE4"/>
    <w:rsid w:val="00F36475"/>
    <w:rsid w:val="00F55798"/>
    <w:rsid w:val="00F61020"/>
    <w:rsid w:val="00F61496"/>
    <w:rsid w:val="00F616FF"/>
    <w:rsid w:val="00F65929"/>
    <w:rsid w:val="00F81D65"/>
    <w:rsid w:val="00F831DE"/>
    <w:rsid w:val="00F8393C"/>
    <w:rsid w:val="00F83E6F"/>
    <w:rsid w:val="00F8659B"/>
    <w:rsid w:val="00F93346"/>
    <w:rsid w:val="00F97CE5"/>
    <w:rsid w:val="00F97FD7"/>
    <w:rsid w:val="00FA713F"/>
    <w:rsid w:val="00FA7FF8"/>
    <w:rsid w:val="00FB0B56"/>
    <w:rsid w:val="00FB7897"/>
    <w:rsid w:val="00FC2FAF"/>
    <w:rsid w:val="00FD326B"/>
    <w:rsid w:val="00FE6FD6"/>
    <w:rsid w:val="00FE6FFF"/>
    <w:rsid w:val="00FF1AE3"/>
    <w:rsid w:val="00FF2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D6E3A9"/>
  <w15:chartTrackingRefBased/>
  <w15:docId w15:val="{59BF84CC-689A-4795-BF7E-64E9520E6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9446E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Zkladntext"/>
    <w:link w:val="Nadpis2Char"/>
    <w:qFormat/>
    <w:rsid w:val="00A3082F"/>
    <w:pPr>
      <w:keepNext/>
      <w:numPr>
        <w:ilvl w:val="1"/>
        <w:numId w:val="1"/>
      </w:numPr>
      <w:overflowPunct w:val="0"/>
      <w:autoSpaceDE w:val="0"/>
      <w:autoSpaceDN w:val="0"/>
      <w:adjustRightInd w:val="0"/>
      <w:spacing w:before="240" w:after="60" w:line="240" w:lineRule="auto"/>
      <w:textAlignment w:val="baseline"/>
      <w:outlineLvl w:val="1"/>
    </w:pPr>
    <w:rPr>
      <w:rFonts w:ascii="Times New Roman" w:eastAsia="Times New Roman" w:hAnsi="Times New Roman" w:cs="Times New Roman"/>
      <w:caps/>
      <w:noProof/>
      <w:sz w:val="24"/>
      <w:szCs w:val="24"/>
      <w:lang w:eastAsia="cs-CZ"/>
    </w:rPr>
  </w:style>
  <w:style w:type="paragraph" w:styleId="Nadpis3">
    <w:name w:val="heading 3"/>
    <w:basedOn w:val="Normln"/>
    <w:next w:val="Zkladntext"/>
    <w:link w:val="Nadpis3Char"/>
    <w:uiPriority w:val="99"/>
    <w:qFormat/>
    <w:rsid w:val="00A3082F"/>
    <w:pPr>
      <w:keepNext/>
      <w:numPr>
        <w:ilvl w:val="2"/>
        <w:numId w:val="1"/>
      </w:numPr>
      <w:overflowPunct w:val="0"/>
      <w:autoSpaceDE w:val="0"/>
      <w:autoSpaceDN w:val="0"/>
      <w:adjustRightInd w:val="0"/>
      <w:spacing w:before="240" w:after="60" w:line="240" w:lineRule="auto"/>
      <w:textAlignment w:val="baseline"/>
      <w:outlineLvl w:val="2"/>
    </w:pPr>
    <w:rPr>
      <w:rFonts w:ascii="Times New Roman" w:eastAsia="Times New Roman" w:hAnsi="Times New Roman" w:cs="Times New Roman"/>
      <w:caps/>
      <w:noProof/>
      <w:sz w:val="24"/>
      <w:szCs w:val="24"/>
      <w:lang w:eastAsia="cs-CZ"/>
    </w:rPr>
  </w:style>
  <w:style w:type="paragraph" w:styleId="Nadpis4">
    <w:name w:val="heading 4"/>
    <w:basedOn w:val="Normln"/>
    <w:next w:val="Normln"/>
    <w:link w:val="Nadpis4Char"/>
    <w:uiPriority w:val="99"/>
    <w:qFormat/>
    <w:rsid w:val="00A3082F"/>
    <w:pPr>
      <w:keepNext/>
      <w:numPr>
        <w:ilvl w:val="3"/>
        <w:numId w:val="1"/>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i/>
      <w:iCs/>
      <w:sz w:val="24"/>
      <w:szCs w:val="24"/>
      <w:lang w:eastAsia="cs-CZ"/>
    </w:rPr>
  </w:style>
  <w:style w:type="paragraph" w:styleId="Nadpis5">
    <w:name w:val="heading 5"/>
    <w:basedOn w:val="Normln"/>
    <w:next w:val="Normln"/>
    <w:link w:val="Nadpis5Char"/>
    <w:uiPriority w:val="99"/>
    <w:qFormat/>
    <w:rsid w:val="00A3082F"/>
    <w:pPr>
      <w:numPr>
        <w:ilvl w:val="4"/>
        <w:numId w:val="1"/>
      </w:numPr>
      <w:overflowPunct w:val="0"/>
      <w:autoSpaceDE w:val="0"/>
      <w:autoSpaceDN w:val="0"/>
      <w:adjustRightInd w:val="0"/>
      <w:spacing w:before="240" w:after="60" w:line="240" w:lineRule="auto"/>
      <w:textAlignment w:val="baseline"/>
      <w:outlineLvl w:val="4"/>
    </w:pPr>
    <w:rPr>
      <w:rFonts w:ascii="Arial" w:eastAsia="Times New Roman" w:hAnsi="Arial" w:cs="Arial"/>
      <w:lang w:eastAsia="cs-CZ"/>
    </w:rPr>
  </w:style>
  <w:style w:type="paragraph" w:styleId="Nadpis6">
    <w:name w:val="heading 6"/>
    <w:basedOn w:val="Normln"/>
    <w:next w:val="Normln"/>
    <w:link w:val="Nadpis6Char"/>
    <w:uiPriority w:val="99"/>
    <w:qFormat/>
    <w:rsid w:val="00A3082F"/>
    <w:pPr>
      <w:numPr>
        <w:ilvl w:val="5"/>
        <w:numId w:val="1"/>
      </w:numPr>
      <w:overflowPunct w:val="0"/>
      <w:autoSpaceDE w:val="0"/>
      <w:autoSpaceDN w:val="0"/>
      <w:adjustRightInd w:val="0"/>
      <w:spacing w:before="240" w:after="60" w:line="240" w:lineRule="auto"/>
      <w:textAlignment w:val="baseline"/>
      <w:outlineLvl w:val="5"/>
    </w:pPr>
    <w:rPr>
      <w:rFonts w:ascii="Arial" w:eastAsia="Times New Roman" w:hAnsi="Arial" w:cs="Arial"/>
      <w:i/>
      <w:iCs/>
      <w:lang w:eastAsia="cs-CZ"/>
    </w:rPr>
  </w:style>
  <w:style w:type="paragraph" w:styleId="Nadpis7">
    <w:name w:val="heading 7"/>
    <w:basedOn w:val="Normln"/>
    <w:next w:val="Normln"/>
    <w:link w:val="Nadpis7Char"/>
    <w:uiPriority w:val="99"/>
    <w:qFormat/>
    <w:rsid w:val="00A3082F"/>
    <w:pPr>
      <w:numPr>
        <w:ilvl w:val="6"/>
        <w:numId w:val="1"/>
      </w:numPr>
      <w:overflowPunct w:val="0"/>
      <w:autoSpaceDE w:val="0"/>
      <w:autoSpaceDN w:val="0"/>
      <w:adjustRightInd w:val="0"/>
      <w:spacing w:before="240" w:after="60" w:line="240" w:lineRule="auto"/>
      <w:textAlignment w:val="baseline"/>
      <w:outlineLvl w:val="6"/>
    </w:pPr>
    <w:rPr>
      <w:rFonts w:ascii="Arial" w:eastAsia="Times New Roman" w:hAnsi="Arial" w:cs="Arial"/>
      <w:sz w:val="20"/>
      <w:szCs w:val="20"/>
      <w:lang w:eastAsia="cs-CZ"/>
    </w:rPr>
  </w:style>
  <w:style w:type="paragraph" w:styleId="Nadpis8">
    <w:name w:val="heading 8"/>
    <w:basedOn w:val="Normln"/>
    <w:next w:val="Normln"/>
    <w:link w:val="Nadpis8Char"/>
    <w:uiPriority w:val="99"/>
    <w:qFormat/>
    <w:rsid w:val="00A3082F"/>
    <w:pPr>
      <w:numPr>
        <w:ilvl w:val="7"/>
        <w:numId w:val="1"/>
      </w:numPr>
      <w:overflowPunct w:val="0"/>
      <w:autoSpaceDE w:val="0"/>
      <w:autoSpaceDN w:val="0"/>
      <w:adjustRightInd w:val="0"/>
      <w:spacing w:before="240" w:after="60" w:line="240" w:lineRule="auto"/>
      <w:textAlignment w:val="baseline"/>
      <w:outlineLvl w:val="7"/>
    </w:pPr>
    <w:rPr>
      <w:rFonts w:ascii="Arial" w:eastAsia="Times New Roman" w:hAnsi="Arial" w:cs="Arial"/>
      <w:i/>
      <w:i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A3082F"/>
    <w:rPr>
      <w:rFonts w:ascii="Times New Roman" w:eastAsia="Times New Roman" w:hAnsi="Times New Roman" w:cs="Times New Roman"/>
      <w:caps/>
      <w:noProof/>
      <w:sz w:val="24"/>
      <w:szCs w:val="24"/>
      <w:lang w:eastAsia="cs-CZ"/>
    </w:rPr>
  </w:style>
  <w:style w:type="character" w:customStyle="1" w:styleId="Nadpis3Char">
    <w:name w:val="Nadpis 3 Char"/>
    <w:basedOn w:val="Standardnpsmoodstavce"/>
    <w:link w:val="Nadpis3"/>
    <w:uiPriority w:val="99"/>
    <w:rsid w:val="00A3082F"/>
    <w:rPr>
      <w:rFonts w:ascii="Times New Roman" w:eastAsia="Times New Roman" w:hAnsi="Times New Roman" w:cs="Times New Roman"/>
      <w:caps/>
      <w:noProof/>
      <w:sz w:val="24"/>
      <w:szCs w:val="24"/>
      <w:lang w:eastAsia="cs-CZ"/>
    </w:rPr>
  </w:style>
  <w:style w:type="character" w:customStyle="1" w:styleId="Nadpis4Char">
    <w:name w:val="Nadpis 4 Char"/>
    <w:basedOn w:val="Standardnpsmoodstavce"/>
    <w:link w:val="Nadpis4"/>
    <w:uiPriority w:val="99"/>
    <w:rsid w:val="00A3082F"/>
    <w:rPr>
      <w:rFonts w:ascii="Times New Roman" w:eastAsia="Times New Roman" w:hAnsi="Times New Roman" w:cs="Times New Roman"/>
      <w:b/>
      <w:bCs/>
      <w:i/>
      <w:iCs/>
      <w:sz w:val="24"/>
      <w:szCs w:val="24"/>
      <w:lang w:eastAsia="cs-CZ"/>
    </w:rPr>
  </w:style>
  <w:style w:type="character" w:customStyle="1" w:styleId="Nadpis5Char">
    <w:name w:val="Nadpis 5 Char"/>
    <w:basedOn w:val="Standardnpsmoodstavce"/>
    <w:link w:val="Nadpis5"/>
    <w:uiPriority w:val="99"/>
    <w:rsid w:val="00A3082F"/>
    <w:rPr>
      <w:rFonts w:ascii="Arial" w:eastAsia="Times New Roman" w:hAnsi="Arial" w:cs="Arial"/>
      <w:lang w:eastAsia="cs-CZ"/>
    </w:rPr>
  </w:style>
  <w:style w:type="character" w:customStyle="1" w:styleId="Nadpis6Char">
    <w:name w:val="Nadpis 6 Char"/>
    <w:basedOn w:val="Standardnpsmoodstavce"/>
    <w:link w:val="Nadpis6"/>
    <w:uiPriority w:val="99"/>
    <w:rsid w:val="00A3082F"/>
    <w:rPr>
      <w:rFonts w:ascii="Arial" w:eastAsia="Times New Roman" w:hAnsi="Arial" w:cs="Arial"/>
      <w:i/>
      <w:iCs/>
      <w:lang w:eastAsia="cs-CZ"/>
    </w:rPr>
  </w:style>
  <w:style w:type="character" w:customStyle="1" w:styleId="Nadpis7Char">
    <w:name w:val="Nadpis 7 Char"/>
    <w:basedOn w:val="Standardnpsmoodstavce"/>
    <w:link w:val="Nadpis7"/>
    <w:uiPriority w:val="99"/>
    <w:rsid w:val="00A3082F"/>
    <w:rPr>
      <w:rFonts w:ascii="Arial" w:eastAsia="Times New Roman" w:hAnsi="Arial" w:cs="Arial"/>
      <w:sz w:val="20"/>
      <w:szCs w:val="20"/>
      <w:lang w:eastAsia="cs-CZ"/>
    </w:rPr>
  </w:style>
  <w:style w:type="character" w:customStyle="1" w:styleId="Nadpis8Char">
    <w:name w:val="Nadpis 8 Char"/>
    <w:basedOn w:val="Standardnpsmoodstavce"/>
    <w:link w:val="Nadpis8"/>
    <w:uiPriority w:val="99"/>
    <w:rsid w:val="00A3082F"/>
    <w:rPr>
      <w:rFonts w:ascii="Arial" w:eastAsia="Times New Roman" w:hAnsi="Arial" w:cs="Arial"/>
      <w:i/>
      <w:iCs/>
      <w:sz w:val="20"/>
      <w:szCs w:val="20"/>
      <w:lang w:eastAsia="cs-CZ"/>
    </w:rPr>
  </w:style>
  <w:style w:type="paragraph" w:styleId="Zkladntext">
    <w:name w:val="Body Text"/>
    <w:basedOn w:val="Normln"/>
    <w:link w:val="ZkladntextChar"/>
    <w:rsid w:val="00A3082F"/>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rsid w:val="00A3082F"/>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A3082F"/>
    <w:pPr>
      <w:spacing w:after="0" w:line="240" w:lineRule="auto"/>
      <w:ind w:left="720"/>
      <w:contextualSpacing/>
    </w:pPr>
    <w:rPr>
      <w:rFonts w:ascii="Arial" w:eastAsia="Times New Roman" w:hAnsi="Arial" w:cs="Times New Roman"/>
      <w:sz w:val="20"/>
      <w:szCs w:val="20"/>
      <w:lang w:eastAsia="cs-CZ"/>
    </w:rPr>
  </w:style>
  <w:style w:type="character" w:customStyle="1" w:styleId="OdstavecseseznamemChar">
    <w:name w:val="Odstavec se seznamem Char"/>
    <w:basedOn w:val="Standardnpsmoodstavce"/>
    <w:link w:val="Odstavecseseznamem"/>
    <w:uiPriority w:val="34"/>
    <w:locked/>
    <w:rsid w:val="00A3082F"/>
    <w:rPr>
      <w:rFonts w:ascii="Arial" w:eastAsia="Times New Roman" w:hAnsi="Arial" w:cs="Times New Roman"/>
      <w:sz w:val="20"/>
      <w:szCs w:val="20"/>
      <w:lang w:eastAsia="cs-CZ"/>
    </w:rPr>
  </w:style>
  <w:style w:type="character" w:customStyle="1" w:styleId="Nadpis1Char">
    <w:name w:val="Nadpis 1 Char"/>
    <w:basedOn w:val="Standardnpsmoodstavce"/>
    <w:link w:val="Nadpis1"/>
    <w:uiPriority w:val="9"/>
    <w:rsid w:val="009446E5"/>
    <w:rPr>
      <w:rFonts w:asciiTheme="majorHAnsi" w:eastAsiaTheme="majorEastAsia" w:hAnsiTheme="majorHAnsi" w:cstheme="majorBidi"/>
      <w:color w:val="2E74B5" w:themeColor="accent1" w:themeShade="BF"/>
      <w:sz w:val="32"/>
      <w:szCs w:val="32"/>
    </w:rPr>
  </w:style>
  <w:style w:type="character" w:styleId="Odkaznakoment">
    <w:name w:val="annotation reference"/>
    <w:basedOn w:val="Standardnpsmoodstavce"/>
    <w:uiPriority w:val="99"/>
    <w:semiHidden/>
    <w:unhideWhenUsed/>
    <w:rsid w:val="009B058E"/>
    <w:rPr>
      <w:sz w:val="16"/>
      <w:szCs w:val="16"/>
    </w:rPr>
  </w:style>
  <w:style w:type="paragraph" w:styleId="Textkomente">
    <w:name w:val="annotation text"/>
    <w:basedOn w:val="Normln"/>
    <w:link w:val="TextkomenteChar"/>
    <w:uiPriority w:val="99"/>
    <w:unhideWhenUsed/>
    <w:rsid w:val="009B058E"/>
    <w:pPr>
      <w:spacing w:line="240" w:lineRule="auto"/>
    </w:pPr>
    <w:rPr>
      <w:sz w:val="20"/>
      <w:szCs w:val="20"/>
    </w:rPr>
  </w:style>
  <w:style w:type="character" w:customStyle="1" w:styleId="TextkomenteChar">
    <w:name w:val="Text komentáře Char"/>
    <w:basedOn w:val="Standardnpsmoodstavce"/>
    <w:link w:val="Textkomente"/>
    <w:uiPriority w:val="99"/>
    <w:rsid w:val="009B058E"/>
    <w:rPr>
      <w:sz w:val="20"/>
      <w:szCs w:val="20"/>
    </w:rPr>
  </w:style>
  <w:style w:type="paragraph" w:styleId="Pedmtkomente">
    <w:name w:val="annotation subject"/>
    <w:basedOn w:val="Textkomente"/>
    <w:next w:val="Textkomente"/>
    <w:link w:val="PedmtkomenteChar"/>
    <w:uiPriority w:val="99"/>
    <w:semiHidden/>
    <w:unhideWhenUsed/>
    <w:rsid w:val="009B058E"/>
    <w:rPr>
      <w:b/>
      <w:bCs/>
    </w:rPr>
  </w:style>
  <w:style w:type="character" w:customStyle="1" w:styleId="PedmtkomenteChar">
    <w:name w:val="Předmět komentáře Char"/>
    <w:basedOn w:val="TextkomenteChar"/>
    <w:link w:val="Pedmtkomente"/>
    <w:uiPriority w:val="99"/>
    <w:semiHidden/>
    <w:rsid w:val="009B058E"/>
    <w:rPr>
      <w:b/>
      <w:bCs/>
      <w:sz w:val="20"/>
      <w:szCs w:val="20"/>
    </w:rPr>
  </w:style>
  <w:style w:type="paragraph" w:styleId="Textbubliny">
    <w:name w:val="Balloon Text"/>
    <w:basedOn w:val="Normln"/>
    <w:link w:val="TextbublinyChar"/>
    <w:uiPriority w:val="99"/>
    <w:semiHidden/>
    <w:unhideWhenUsed/>
    <w:rsid w:val="009B058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B058E"/>
    <w:rPr>
      <w:rFonts w:ascii="Segoe UI" w:hAnsi="Segoe UI" w:cs="Segoe UI"/>
      <w:sz w:val="18"/>
      <w:szCs w:val="18"/>
    </w:rPr>
  </w:style>
  <w:style w:type="paragraph" w:styleId="Zhlav">
    <w:name w:val="header"/>
    <w:basedOn w:val="Normln"/>
    <w:link w:val="ZhlavChar"/>
    <w:uiPriority w:val="99"/>
    <w:unhideWhenUsed/>
    <w:rsid w:val="00106C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6C66"/>
  </w:style>
  <w:style w:type="paragraph" w:styleId="Zpat">
    <w:name w:val="footer"/>
    <w:basedOn w:val="Normln"/>
    <w:link w:val="ZpatChar"/>
    <w:uiPriority w:val="99"/>
    <w:unhideWhenUsed/>
    <w:rsid w:val="00106C66"/>
    <w:pPr>
      <w:tabs>
        <w:tab w:val="center" w:pos="4536"/>
        <w:tab w:val="right" w:pos="9072"/>
      </w:tabs>
      <w:spacing w:after="0" w:line="240" w:lineRule="auto"/>
    </w:pPr>
  </w:style>
  <w:style w:type="character" w:customStyle="1" w:styleId="ZpatChar">
    <w:name w:val="Zápatí Char"/>
    <w:basedOn w:val="Standardnpsmoodstavce"/>
    <w:link w:val="Zpat"/>
    <w:uiPriority w:val="99"/>
    <w:rsid w:val="00106C66"/>
  </w:style>
  <w:style w:type="paragraph" w:customStyle="1" w:styleId="Default">
    <w:name w:val="Default"/>
    <w:rsid w:val="00894753"/>
    <w:pPr>
      <w:autoSpaceDE w:val="0"/>
      <w:autoSpaceDN w:val="0"/>
      <w:adjustRightInd w:val="0"/>
      <w:spacing w:after="0" w:line="240" w:lineRule="auto"/>
    </w:pPr>
    <w:rPr>
      <w:rFonts w:ascii="Segoe UI" w:hAnsi="Segoe UI" w:cs="Segoe UI"/>
      <w:color w:val="000000"/>
      <w:sz w:val="24"/>
      <w:szCs w:val="24"/>
    </w:rPr>
  </w:style>
  <w:style w:type="paragraph" w:customStyle="1" w:styleId="rove2">
    <w:name w:val="úroveň 2"/>
    <w:basedOn w:val="Normln"/>
    <w:rsid w:val="000A73B8"/>
    <w:pPr>
      <w:spacing w:after="120" w:line="240" w:lineRule="auto"/>
      <w:jc w:val="both"/>
    </w:pPr>
    <w:rPr>
      <w:rFonts w:ascii="Times New Roman" w:eastAsia="Calibri" w:hAnsi="Times New Roman" w:cs="Times New Roman"/>
      <w:sz w:val="24"/>
      <w:szCs w:val="24"/>
      <w:lang w:eastAsia="cs-CZ"/>
    </w:rPr>
  </w:style>
  <w:style w:type="paragraph" w:customStyle="1" w:styleId="Odstbn">
    <w:name w:val="Odstběžný"/>
    <w:basedOn w:val="Normln"/>
    <w:next w:val="Normln"/>
    <w:rsid w:val="004061CF"/>
    <w:pPr>
      <w:spacing w:before="120" w:after="0" w:line="240" w:lineRule="auto"/>
      <w:ind w:firstLine="709"/>
    </w:pPr>
    <w:rPr>
      <w:rFonts w:ascii="Times New Roman" w:eastAsia="Times New Roman" w:hAnsi="Times New Roman" w:cs="Times New Roman"/>
      <w:sz w:val="24"/>
      <w:szCs w:val="20"/>
      <w:lang w:eastAsia="cs-CZ"/>
    </w:rPr>
  </w:style>
  <w:style w:type="paragraph" w:styleId="Revize">
    <w:name w:val="Revision"/>
    <w:hidden/>
    <w:uiPriority w:val="99"/>
    <w:semiHidden/>
    <w:rsid w:val="00345A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262509">
      <w:bodyDiv w:val="1"/>
      <w:marLeft w:val="0"/>
      <w:marRight w:val="0"/>
      <w:marTop w:val="0"/>
      <w:marBottom w:val="0"/>
      <w:divBdr>
        <w:top w:val="none" w:sz="0" w:space="0" w:color="auto"/>
        <w:left w:val="none" w:sz="0" w:space="0" w:color="auto"/>
        <w:bottom w:val="none" w:sz="0" w:space="0" w:color="auto"/>
        <w:right w:val="none" w:sz="0" w:space="0" w:color="auto"/>
      </w:divBdr>
    </w:div>
    <w:div w:id="322392602">
      <w:bodyDiv w:val="1"/>
      <w:marLeft w:val="0"/>
      <w:marRight w:val="0"/>
      <w:marTop w:val="0"/>
      <w:marBottom w:val="0"/>
      <w:divBdr>
        <w:top w:val="none" w:sz="0" w:space="0" w:color="auto"/>
        <w:left w:val="none" w:sz="0" w:space="0" w:color="auto"/>
        <w:bottom w:val="none" w:sz="0" w:space="0" w:color="auto"/>
        <w:right w:val="none" w:sz="0" w:space="0" w:color="auto"/>
      </w:divBdr>
    </w:div>
    <w:div w:id="455952151">
      <w:bodyDiv w:val="1"/>
      <w:marLeft w:val="0"/>
      <w:marRight w:val="0"/>
      <w:marTop w:val="0"/>
      <w:marBottom w:val="0"/>
      <w:divBdr>
        <w:top w:val="none" w:sz="0" w:space="0" w:color="auto"/>
        <w:left w:val="none" w:sz="0" w:space="0" w:color="auto"/>
        <w:bottom w:val="none" w:sz="0" w:space="0" w:color="auto"/>
        <w:right w:val="none" w:sz="0" w:space="0" w:color="auto"/>
      </w:divBdr>
    </w:div>
    <w:div w:id="495262975">
      <w:bodyDiv w:val="1"/>
      <w:marLeft w:val="0"/>
      <w:marRight w:val="0"/>
      <w:marTop w:val="0"/>
      <w:marBottom w:val="0"/>
      <w:divBdr>
        <w:top w:val="none" w:sz="0" w:space="0" w:color="auto"/>
        <w:left w:val="none" w:sz="0" w:space="0" w:color="auto"/>
        <w:bottom w:val="none" w:sz="0" w:space="0" w:color="auto"/>
        <w:right w:val="none" w:sz="0" w:space="0" w:color="auto"/>
      </w:divBdr>
    </w:div>
    <w:div w:id="506097539">
      <w:bodyDiv w:val="1"/>
      <w:marLeft w:val="0"/>
      <w:marRight w:val="0"/>
      <w:marTop w:val="0"/>
      <w:marBottom w:val="0"/>
      <w:divBdr>
        <w:top w:val="none" w:sz="0" w:space="0" w:color="auto"/>
        <w:left w:val="none" w:sz="0" w:space="0" w:color="auto"/>
        <w:bottom w:val="none" w:sz="0" w:space="0" w:color="auto"/>
        <w:right w:val="none" w:sz="0" w:space="0" w:color="auto"/>
      </w:divBdr>
    </w:div>
    <w:div w:id="657879831">
      <w:bodyDiv w:val="1"/>
      <w:marLeft w:val="0"/>
      <w:marRight w:val="0"/>
      <w:marTop w:val="0"/>
      <w:marBottom w:val="0"/>
      <w:divBdr>
        <w:top w:val="none" w:sz="0" w:space="0" w:color="auto"/>
        <w:left w:val="none" w:sz="0" w:space="0" w:color="auto"/>
        <w:bottom w:val="none" w:sz="0" w:space="0" w:color="auto"/>
        <w:right w:val="none" w:sz="0" w:space="0" w:color="auto"/>
      </w:divBdr>
    </w:div>
    <w:div w:id="672874880">
      <w:bodyDiv w:val="1"/>
      <w:marLeft w:val="0"/>
      <w:marRight w:val="0"/>
      <w:marTop w:val="0"/>
      <w:marBottom w:val="0"/>
      <w:divBdr>
        <w:top w:val="none" w:sz="0" w:space="0" w:color="auto"/>
        <w:left w:val="none" w:sz="0" w:space="0" w:color="auto"/>
        <w:bottom w:val="none" w:sz="0" w:space="0" w:color="auto"/>
        <w:right w:val="none" w:sz="0" w:space="0" w:color="auto"/>
      </w:divBdr>
    </w:div>
    <w:div w:id="673071421">
      <w:bodyDiv w:val="1"/>
      <w:marLeft w:val="0"/>
      <w:marRight w:val="0"/>
      <w:marTop w:val="0"/>
      <w:marBottom w:val="0"/>
      <w:divBdr>
        <w:top w:val="none" w:sz="0" w:space="0" w:color="auto"/>
        <w:left w:val="none" w:sz="0" w:space="0" w:color="auto"/>
        <w:bottom w:val="none" w:sz="0" w:space="0" w:color="auto"/>
        <w:right w:val="none" w:sz="0" w:space="0" w:color="auto"/>
      </w:divBdr>
    </w:div>
    <w:div w:id="808089876">
      <w:bodyDiv w:val="1"/>
      <w:marLeft w:val="0"/>
      <w:marRight w:val="0"/>
      <w:marTop w:val="0"/>
      <w:marBottom w:val="0"/>
      <w:divBdr>
        <w:top w:val="none" w:sz="0" w:space="0" w:color="auto"/>
        <w:left w:val="none" w:sz="0" w:space="0" w:color="auto"/>
        <w:bottom w:val="none" w:sz="0" w:space="0" w:color="auto"/>
        <w:right w:val="none" w:sz="0" w:space="0" w:color="auto"/>
      </w:divBdr>
    </w:div>
    <w:div w:id="973756114">
      <w:bodyDiv w:val="1"/>
      <w:marLeft w:val="0"/>
      <w:marRight w:val="0"/>
      <w:marTop w:val="0"/>
      <w:marBottom w:val="0"/>
      <w:divBdr>
        <w:top w:val="none" w:sz="0" w:space="0" w:color="auto"/>
        <w:left w:val="none" w:sz="0" w:space="0" w:color="auto"/>
        <w:bottom w:val="none" w:sz="0" w:space="0" w:color="auto"/>
        <w:right w:val="none" w:sz="0" w:space="0" w:color="auto"/>
      </w:divBdr>
    </w:div>
    <w:div w:id="1005281159">
      <w:bodyDiv w:val="1"/>
      <w:marLeft w:val="0"/>
      <w:marRight w:val="0"/>
      <w:marTop w:val="0"/>
      <w:marBottom w:val="0"/>
      <w:divBdr>
        <w:top w:val="none" w:sz="0" w:space="0" w:color="auto"/>
        <w:left w:val="none" w:sz="0" w:space="0" w:color="auto"/>
        <w:bottom w:val="none" w:sz="0" w:space="0" w:color="auto"/>
        <w:right w:val="none" w:sz="0" w:space="0" w:color="auto"/>
      </w:divBdr>
    </w:div>
    <w:div w:id="1101299659">
      <w:bodyDiv w:val="1"/>
      <w:marLeft w:val="0"/>
      <w:marRight w:val="0"/>
      <w:marTop w:val="0"/>
      <w:marBottom w:val="0"/>
      <w:divBdr>
        <w:top w:val="none" w:sz="0" w:space="0" w:color="auto"/>
        <w:left w:val="none" w:sz="0" w:space="0" w:color="auto"/>
        <w:bottom w:val="none" w:sz="0" w:space="0" w:color="auto"/>
        <w:right w:val="none" w:sz="0" w:space="0" w:color="auto"/>
      </w:divBdr>
    </w:div>
    <w:div w:id="1546671691">
      <w:bodyDiv w:val="1"/>
      <w:marLeft w:val="0"/>
      <w:marRight w:val="0"/>
      <w:marTop w:val="0"/>
      <w:marBottom w:val="0"/>
      <w:divBdr>
        <w:top w:val="none" w:sz="0" w:space="0" w:color="auto"/>
        <w:left w:val="none" w:sz="0" w:space="0" w:color="auto"/>
        <w:bottom w:val="none" w:sz="0" w:space="0" w:color="auto"/>
        <w:right w:val="none" w:sz="0" w:space="0" w:color="auto"/>
      </w:divBdr>
    </w:div>
    <w:div w:id="1694456543">
      <w:bodyDiv w:val="1"/>
      <w:marLeft w:val="0"/>
      <w:marRight w:val="0"/>
      <w:marTop w:val="0"/>
      <w:marBottom w:val="0"/>
      <w:divBdr>
        <w:top w:val="none" w:sz="0" w:space="0" w:color="auto"/>
        <w:left w:val="none" w:sz="0" w:space="0" w:color="auto"/>
        <w:bottom w:val="none" w:sz="0" w:space="0" w:color="auto"/>
        <w:right w:val="none" w:sz="0" w:space="0" w:color="auto"/>
      </w:divBdr>
    </w:div>
    <w:div w:id="170644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2A8B3-1623-44A5-9BA1-8EBDBF79D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9</Pages>
  <Words>2614</Words>
  <Characters>15423</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18001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Čubík Ondřej, Bc.</dc:creator>
  <cp:keywords/>
  <dc:description/>
  <cp:lastModifiedBy>Milan Friedrich</cp:lastModifiedBy>
  <cp:revision>25</cp:revision>
  <cp:lastPrinted>2022-07-26T06:32:00Z</cp:lastPrinted>
  <dcterms:created xsi:type="dcterms:W3CDTF">2022-09-08T07:13:00Z</dcterms:created>
  <dcterms:modified xsi:type="dcterms:W3CDTF">2023-01-09T08:11:00Z</dcterms:modified>
</cp:coreProperties>
</file>