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452" w:rsidRDefault="00547489" w:rsidP="00175452">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Pr>
          <w:sz w:val="22"/>
          <w:szCs w:val="22"/>
          <w:lang w:val="cs-CZ"/>
        </w:rPr>
        <w:t>SMLOUV</w:t>
      </w:r>
      <w:r w:rsidR="00466C64">
        <w:rPr>
          <w:sz w:val="22"/>
          <w:szCs w:val="22"/>
          <w:lang w:val="cs-CZ"/>
        </w:rPr>
        <w:t>Y</w:t>
      </w:r>
      <w:r>
        <w:rPr>
          <w:sz w:val="22"/>
          <w:szCs w:val="22"/>
          <w:lang w:val="cs-CZ"/>
        </w:rPr>
        <w:t xml:space="preserve"> O DÍLO</w:t>
      </w:r>
    </w:p>
    <w:p w:rsidR="00175452" w:rsidRDefault="00175452" w:rsidP="00175452">
      <w:pPr>
        <w:pStyle w:val="Nzev"/>
        <w:tabs>
          <w:tab w:val="clear" w:pos="720"/>
        </w:tabs>
        <w:ind w:left="0" w:right="21"/>
        <w:rPr>
          <w:sz w:val="22"/>
          <w:szCs w:val="22"/>
          <w:lang w:val="cs-CZ"/>
        </w:rPr>
      </w:pPr>
    </w:p>
    <w:p w:rsidR="00175452" w:rsidRPr="00C51A3A" w:rsidRDefault="00D54220" w:rsidP="00175452">
      <w:pPr>
        <w:pStyle w:val="Zkladntext"/>
        <w:jc w:val="center"/>
        <w:rPr>
          <w:lang w:val="cs-CZ"/>
        </w:rPr>
      </w:pPr>
      <w:r w:rsidRPr="00C51A3A">
        <w:rPr>
          <w:lang w:val="cs-CZ"/>
        </w:rPr>
        <w:t>Číslo smlouvy objednatele:</w:t>
      </w:r>
      <w:r w:rsidR="00BB0133">
        <w:rPr>
          <w:lang w:val="cs-CZ"/>
        </w:rPr>
        <w:t>DOD20222447</w:t>
      </w:r>
      <w:r w:rsidR="000E3E9F">
        <w:rPr>
          <w:lang w:val="cs-CZ"/>
        </w:rPr>
        <w:t xml:space="preserve"> </w:t>
      </w:r>
    </w:p>
    <w:p w:rsidR="00175452" w:rsidRPr="00C51A3A" w:rsidRDefault="00D54220" w:rsidP="00175452">
      <w:pPr>
        <w:pStyle w:val="Zkladntext"/>
        <w:jc w:val="center"/>
        <w:rPr>
          <w:lang w:val="cs-CZ"/>
        </w:rPr>
      </w:pPr>
      <w:r w:rsidRPr="00C51A3A">
        <w:rPr>
          <w:lang w:val="cs-CZ"/>
        </w:rPr>
        <w:t>Číslo smlouvy zhotovitele:</w:t>
      </w:r>
      <w:r w:rsidR="000E3E9F">
        <w:rPr>
          <w:lang w:val="cs-CZ"/>
        </w:rPr>
        <w:t xml:space="preserve"> </w:t>
      </w:r>
      <w:r w:rsidR="000E3E9F" w:rsidRPr="000E3E9F">
        <w:rPr>
          <w:i/>
          <w:iCs/>
          <w:color w:val="00B0F0"/>
          <w:lang w:val="cs-CZ"/>
        </w:rPr>
        <w:t>(</w:t>
      </w:r>
      <w:r w:rsidR="000E3E9F">
        <w:rPr>
          <w:i/>
          <w:iCs/>
          <w:color w:val="00B0F0"/>
          <w:lang w:val="cs-CZ"/>
        </w:rPr>
        <w:t xml:space="preserve">POZ.: </w:t>
      </w:r>
      <w:r w:rsidR="000E3E9F" w:rsidRPr="000E3E9F">
        <w:rPr>
          <w:i/>
          <w:iCs/>
          <w:color w:val="00B0F0"/>
          <w:lang w:val="cs-CZ"/>
        </w:rPr>
        <w:t>Doplní zhotovitel. Poté poznámku vymažt</w:t>
      </w:r>
      <w:r w:rsidR="000E3E9F">
        <w:rPr>
          <w:i/>
          <w:iCs/>
          <w:color w:val="00B0F0"/>
          <w:lang w:val="cs-CZ"/>
        </w:rPr>
        <w:t>e</w:t>
      </w:r>
      <w:r w:rsidR="000E3E9F" w:rsidRPr="000E3E9F">
        <w:rPr>
          <w:i/>
          <w:iCs/>
          <w:color w:val="00B0F0"/>
          <w:lang w:val="cs-CZ"/>
        </w:rPr>
        <w:t>.)</w:t>
      </w:r>
    </w:p>
    <w:p w:rsidR="00175452" w:rsidRPr="00022CDD" w:rsidRDefault="00547489" w:rsidP="00175452">
      <w:pPr>
        <w:pStyle w:val="Nadpis1"/>
        <w:jc w:val="center"/>
      </w:pPr>
      <w:r w:rsidRPr="00022CDD">
        <w:t>Smluvní strany</w:t>
      </w:r>
    </w:p>
    <w:p w:rsidR="00547489" w:rsidRPr="00022CDD" w:rsidRDefault="00547489" w:rsidP="00984797">
      <w:pPr>
        <w:tabs>
          <w:tab w:val="left" w:pos="3969"/>
        </w:tabs>
        <w:spacing w:before="120"/>
        <w:ind w:right="21"/>
        <w:jc w:val="both"/>
        <w:rPr>
          <w:rFonts w:ascii="Times New Roman" w:hAnsi="Times New Roman"/>
          <w:b/>
          <w:sz w:val="22"/>
          <w:szCs w:val="22"/>
          <w:lang w:val="cs-CZ"/>
        </w:rPr>
      </w:pPr>
      <w:r w:rsidRPr="00022CDD">
        <w:rPr>
          <w:rFonts w:ascii="Times New Roman" w:hAnsi="Times New Roman"/>
          <w:b/>
          <w:sz w:val="22"/>
          <w:szCs w:val="22"/>
          <w:lang w:val="cs-CZ"/>
        </w:rPr>
        <w:t>Objednatel:</w:t>
      </w:r>
      <w:r w:rsidRPr="00022CDD">
        <w:rPr>
          <w:rFonts w:ascii="Times New Roman" w:hAnsi="Times New Roman"/>
          <w:b/>
          <w:sz w:val="22"/>
          <w:szCs w:val="22"/>
          <w:lang w:val="cs-CZ"/>
        </w:rPr>
        <w:tab/>
        <w:t>Dopravní podnik Ostrava a.s.</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 xml:space="preserve">se sídlem: </w:t>
      </w:r>
      <w:r w:rsidRPr="00022CDD">
        <w:rPr>
          <w:rFonts w:ascii="Times New Roman" w:hAnsi="Times New Roman"/>
          <w:sz w:val="22"/>
          <w:szCs w:val="22"/>
          <w:lang w:val="cs-CZ"/>
        </w:rPr>
        <w:tab/>
        <w:t>Poděbradova 494/2, Moravská Ostrava, PSČ 702 00 Ostrava</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právní forma:</w:t>
      </w:r>
      <w:r w:rsidRPr="00022CDD">
        <w:rPr>
          <w:rFonts w:ascii="Times New Roman" w:hAnsi="Times New Roman"/>
          <w:sz w:val="22"/>
          <w:szCs w:val="22"/>
          <w:lang w:val="cs-CZ"/>
        </w:rPr>
        <w:tab/>
        <w:t>akciová společnost</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 xml:space="preserve">zapsaná v obch. </w:t>
      </w:r>
      <w:proofErr w:type="gramStart"/>
      <w:r w:rsidRPr="00022CDD">
        <w:rPr>
          <w:rFonts w:ascii="Times New Roman" w:hAnsi="Times New Roman"/>
          <w:sz w:val="22"/>
          <w:szCs w:val="22"/>
          <w:lang w:val="cs-CZ"/>
        </w:rPr>
        <w:t>rejstříku</w:t>
      </w:r>
      <w:proofErr w:type="gramEnd"/>
      <w:r w:rsidRPr="00022CDD">
        <w:rPr>
          <w:rFonts w:ascii="Times New Roman" w:hAnsi="Times New Roman"/>
          <w:sz w:val="22"/>
          <w:szCs w:val="22"/>
          <w:lang w:val="cs-CZ"/>
        </w:rPr>
        <w:t xml:space="preserve">:    </w:t>
      </w:r>
      <w:r w:rsidRPr="00022CDD">
        <w:rPr>
          <w:rFonts w:ascii="Times New Roman" w:hAnsi="Times New Roman"/>
          <w:sz w:val="22"/>
          <w:szCs w:val="22"/>
          <w:lang w:val="cs-CZ"/>
        </w:rPr>
        <w:tab/>
        <w:t>vedeném u Krajského soudu Ostrava, oddíl B., vložka číslo 1104</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 xml:space="preserve">IČ: </w:t>
      </w:r>
      <w:r w:rsidRPr="00022CDD">
        <w:rPr>
          <w:rFonts w:ascii="Times New Roman" w:hAnsi="Times New Roman"/>
          <w:sz w:val="22"/>
          <w:szCs w:val="22"/>
          <w:lang w:val="cs-CZ"/>
        </w:rPr>
        <w:tab/>
        <w:t>61974757</w:t>
      </w:r>
    </w:p>
    <w:p w:rsidR="00941719" w:rsidRPr="00022CDD" w:rsidRDefault="00547489">
      <w:pPr>
        <w:tabs>
          <w:tab w:val="left" w:pos="3969"/>
        </w:tabs>
        <w:ind w:right="21"/>
        <w:jc w:val="both"/>
        <w:rPr>
          <w:rFonts w:ascii="Times New Roman" w:hAnsi="Times New Roman"/>
          <w:color w:val="auto"/>
          <w:sz w:val="22"/>
          <w:szCs w:val="22"/>
          <w:lang w:val="cs-CZ"/>
        </w:rPr>
      </w:pPr>
      <w:r w:rsidRPr="00022CDD">
        <w:rPr>
          <w:rFonts w:ascii="Times New Roman" w:hAnsi="Times New Roman"/>
          <w:sz w:val="22"/>
          <w:szCs w:val="22"/>
          <w:lang w:val="cs-CZ"/>
        </w:rPr>
        <w:t>DIČ:</w:t>
      </w:r>
      <w:r w:rsidRPr="00022CDD">
        <w:rPr>
          <w:rFonts w:ascii="Times New Roman" w:hAnsi="Times New Roman"/>
          <w:sz w:val="22"/>
          <w:szCs w:val="22"/>
          <w:lang w:val="cs-CZ"/>
        </w:rPr>
        <w:tab/>
      </w:r>
      <w:r w:rsidRPr="00022CDD">
        <w:rPr>
          <w:rFonts w:ascii="Times New Roman" w:hAnsi="Times New Roman"/>
          <w:color w:val="auto"/>
          <w:sz w:val="22"/>
          <w:szCs w:val="22"/>
          <w:lang w:val="cs-CZ"/>
        </w:rPr>
        <w:t>CZ61974757  plátce DPH</w:t>
      </w:r>
    </w:p>
    <w:p w:rsidR="00941719" w:rsidRPr="00022CDD" w:rsidRDefault="00547489" w:rsidP="00F052AE">
      <w:pPr>
        <w:tabs>
          <w:tab w:val="left" w:pos="3969"/>
        </w:tabs>
        <w:ind w:left="3969" w:right="21" w:hanging="3969"/>
        <w:jc w:val="both"/>
        <w:rPr>
          <w:rFonts w:ascii="Times New Roman" w:hAnsi="Times New Roman"/>
          <w:sz w:val="22"/>
          <w:szCs w:val="22"/>
          <w:lang w:val="cs-CZ"/>
        </w:rPr>
      </w:pPr>
      <w:r w:rsidRPr="00022CDD">
        <w:rPr>
          <w:rFonts w:ascii="Times New Roman" w:hAnsi="Times New Roman"/>
          <w:color w:val="auto"/>
          <w:sz w:val="22"/>
          <w:szCs w:val="22"/>
          <w:lang w:val="cs-CZ"/>
        </w:rPr>
        <w:t>bankovní spojení:</w:t>
      </w:r>
      <w:r w:rsidRPr="00022CDD">
        <w:rPr>
          <w:rFonts w:ascii="Times New Roman" w:hAnsi="Times New Roman"/>
          <w:color w:val="auto"/>
          <w:sz w:val="22"/>
          <w:szCs w:val="22"/>
          <w:lang w:val="cs-CZ"/>
        </w:rPr>
        <w:tab/>
      </w:r>
      <w:proofErr w:type="spellStart"/>
      <w:r w:rsidR="00A82CA7">
        <w:rPr>
          <w:rFonts w:ascii="Times New Roman" w:hAnsi="Times New Roman"/>
          <w:color w:val="auto"/>
          <w:sz w:val="22"/>
          <w:szCs w:val="22"/>
          <w:lang w:val="cs-CZ"/>
        </w:rPr>
        <w:t>UniCredit</w:t>
      </w:r>
      <w:proofErr w:type="spellEnd"/>
      <w:r w:rsidR="00A82CA7">
        <w:rPr>
          <w:rFonts w:ascii="Times New Roman" w:hAnsi="Times New Roman"/>
          <w:color w:val="auto"/>
          <w:sz w:val="22"/>
          <w:szCs w:val="22"/>
          <w:lang w:val="cs-CZ"/>
        </w:rPr>
        <w:t xml:space="preserve"> Bank CZ a SK, a.s.</w:t>
      </w:r>
    </w:p>
    <w:p w:rsidR="00941719" w:rsidRPr="00022CDD" w:rsidRDefault="00547489">
      <w:pPr>
        <w:tabs>
          <w:tab w:val="left" w:pos="3969"/>
        </w:tabs>
        <w:ind w:right="21"/>
        <w:jc w:val="both"/>
        <w:rPr>
          <w:rFonts w:ascii="Times New Roman" w:hAnsi="Times New Roman"/>
          <w:sz w:val="22"/>
          <w:szCs w:val="22"/>
          <w:lang w:val="cs-CZ"/>
        </w:rPr>
      </w:pPr>
      <w:r w:rsidRPr="00022CDD">
        <w:rPr>
          <w:rFonts w:ascii="Times New Roman" w:hAnsi="Times New Roman"/>
          <w:sz w:val="22"/>
          <w:szCs w:val="22"/>
          <w:lang w:val="cs-CZ"/>
        </w:rPr>
        <w:t>číslo účtu:</w:t>
      </w:r>
      <w:r w:rsidRPr="00022CDD">
        <w:rPr>
          <w:rFonts w:ascii="Times New Roman" w:hAnsi="Times New Roman"/>
          <w:sz w:val="22"/>
          <w:szCs w:val="22"/>
          <w:lang w:val="cs-CZ"/>
        </w:rPr>
        <w:tab/>
      </w:r>
      <w:r w:rsidR="00A82CA7">
        <w:rPr>
          <w:rFonts w:ascii="Times New Roman" w:hAnsi="Times New Roman"/>
          <w:sz w:val="22"/>
          <w:szCs w:val="22"/>
          <w:lang w:val="cs-CZ"/>
        </w:rPr>
        <w:t xml:space="preserve">2105677586/2700 </w:t>
      </w:r>
    </w:p>
    <w:p w:rsidR="00941719" w:rsidRDefault="00D92757">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zastoupen</w:t>
      </w:r>
      <w:r w:rsidR="00547489" w:rsidRPr="00022CDD">
        <w:rPr>
          <w:rFonts w:ascii="Times New Roman" w:hAnsi="Times New Roman"/>
          <w:sz w:val="22"/>
          <w:szCs w:val="22"/>
          <w:lang w:val="cs-CZ"/>
        </w:rPr>
        <w:t>:</w:t>
      </w:r>
      <w:r w:rsidR="00547489" w:rsidRPr="00022CDD">
        <w:rPr>
          <w:rFonts w:ascii="Times New Roman" w:hAnsi="Times New Roman"/>
          <w:sz w:val="22"/>
          <w:szCs w:val="22"/>
          <w:lang w:val="cs-CZ"/>
        </w:rPr>
        <w:tab/>
      </w:r>
      <w:r w:rsidR="001C6BD7" w:rsidRPr="00022CDD">
        <w:rPr>
          <w:rFonts w:ascii="Times New Roman" w:hAnsi="Times New Roman"/>
          <w:sz w:val="22"/>
          <w:szCs w:val="22"/>
          <w:lang w:val="cs-CZ"/>
        </w:rPr>
        <w:t xml:space="preserve">Ing. </w:t>
      </w:r>
      <w:r w:rsidR="007835A6">
        <w:rPr>
          <w:rFonts w:ascii="Times New Roman" w:hAnsi="Times New Roman"/>
          <w:sz w:val="22"/>
          <w:szCs w:val="22"/>
          <w:lang w:val="cs-CZ"/>
        </w:rPr>
        <w:t>Martinem Chovancem</w:t>
      </w:r>
      <w:r w:rsidR="00F53034">
        <w:rPr>
          <w:rFonts w:ascii="Times New Roman" w:hAnsi="Times New Roman"/>
          <w:sz w:val="22"/>
          <w:szCs w:val="22"/>
          <w:lang w:val="cs-CZ"/>
        </w:rPr>
        <w:t xml:space="preserve">, </w:t>
      </w:r>
      <w:r w:rsidR="007835A6">
        <w:rPr>
          <w:rFonts w:ascii="Times New Roman" w:hAnsi="Times New Roman"/>
          <w:sz w:val="22"/>
          <w:szCs w:val="22"/>
          <w:lang w:val="cs-CZ"/>
        </w:rPr>
        <w:t>ředitelem úseku technického</w:t>
      </w:r>
    </w:p>
    <w:p w:rsidR="00495FA2" w:rsidRPr="00022CDD" w:rsidRDefault="00495FA2">
      <w:pPr>
        <w:tabs>
          <w:tab w:val="left" w:pos="3969"/>
        </w:tabs>
        <w:spacing w:line="240" w:lineRule="auto"/>
        <w:ind w:right="21"/>
        <w:jc w:val="both"/>
        <w:rPr>
          <w:rFonts w:ascii="Times New Roman" w:hAnsi="Times New Roman"/>
          <w:sz w:val="22"/>
          <w:szCs w:val="22"/>
          <w:lang w:val="cs-CZ"/>
        </w:rPr>
      </w:pPr>
      <w:r>
        <w:rPr>
          <w:rFonts w:ascii="Times New Roman" w:hAnsi="Times New Roman"/>
          <w:sz w:val="22"/>
          <w:szCs w:val="22"/>
          <w:lang w:val="cs-CZ"/>
        </w:rPr>
        <w:tab/>
      </w:r>
    </w:p>
    <w:p w:rsidR="00941719" w:rsidRPr="00022CDD" w:rsidRDefault="00C7364B">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oprávněn jednat</w:t>
      </w:r>
      <w:r w:rsidR="00D92757" w:rsidRPr="00022CDD">
        <w:rPr>
          <w:rFonts w:ascii="Times New Roman" w:hAnsi="Times New Roman"/>
          <w:sz w:val="22"/>
          <w:szCs w:val="22"/>
          <w:lang w:val="cs-CZ"/>
        </w:rPr>
        <w:t xml:space="preserve"> </w:t>
      </w:r>
      <w:r w:rsidR="00547489" w:rsidRPr="00022CDD">
        <w:rPr>
          <w:rFonts w:ascii="Times New Roman" w:hAnsi="Times New Roman"/>
          <w:sz w:val="22"/>
          <w:szCs w:val="22"/>
          <w:lang w:val="cs-CZ"/>
        </w:rPr>
        <w:t>ve věcech smluvních:</w:t>
      </w:r>
      <w:r w:rsidR="001C6BD7" w:rsidRPr="00022CDD">
        <w:rPr>
          <w:rFonts w:ascii="Times New Roman" w:hAnsi="Times New Roman"/>
          <w:sz w:val="22"/>
          <w:szCs w:val="22"/>
          <w:lang w:val="cs-CZ"/>
        </w:rPr>
        <w:t xml:space="preserve">     </w:t>
      </w:r>
      <w:r w:rsidR="00324B8C" w:rsidRPr="00022CDD">
        <w:rPr>
          <w:rFonts w:ascii="Times New Roman" w:hAnsi="Times New Roman"/>
          <w:sz w:val="22"/>
          <w:szCs w:val="22"/>
          <w:lang w:val="cs-CZ"/>
        </w:rPr>
        <w:t xml:space="preserve">  </w:t>
      </w:r>
      <w:r w:rsidR="001C6BD7" w:rsidRPr="00022CDD">
        <w:rPr>
          <w:rFonts w:ascii="Times New Roman" w:hAnsi="Times New Roman"/>
          <w:sz w:val="22"/>
          <w:szCs w:val="22"/>
          <w:lang w:val="cs-CZ"/>
        </w:rPr>
        <w:t xml:space="preserve">  </w:t>
      </w:r>
      <w:r w:rsidR="008F391A" w:rsidRPr="00022CDD">
        <w:rPr>
          <w:rFonts w:ascii="Times New Roman" w:hAnsi="Times New Roman"/>
          <w:sz w:val="22"/>
          <w:szCs w:val="22"/>
          <w:lang w:val="cs-CZ"/>
        </w:rPr>
        <w:t xml:space="preserve"> </w:t>
      </w:r>
      <w:r w:rsidR="00676B52" w:rsidRPr="00022CDD">
        <w:rPr>
          <w:rFonts w:ascii="Times New Roman" w:hAnsi="Times New Roman"/>
          <w:sz w:val="22"/>
          <w:szCs w:val="22"/>
          <w:lang w:val="cs-CZ"/>
        </w:rPr>
        <w:t xml:space="preserve"> </w:t>
      </w:r>
      <w:r w:rsidR="00F53034" w:rsidRPr="00022CDD">
        <w:rPr>
          <w:rFonts w:ascii="Times New Roman" w:hAnsi="Times New Roman"/>
          <w:sz w:val="22"/>
          <w:szCs w:val="22"/>
          <w:lang w:val="cs-CZ"/>
        </w:rPr>
        <w:t xml:space="preserve">Ing. </w:t>
      </w:r>
      <w:r w:rsidR="00F53034">
        <w:rPr>
          <w:rFonts w:ascii="Times New Roman" w:hAnsi="Times New Roman"/>
          <w:sz w:val="22"/>
          <w:szCs w:val="22"/>
          <w:lang w:val="cs-CZ"/>
        </w:rPr>
        <w:t>Petr Holuša, vedoucí odboru dopravní cesta</w:t>
      </w:r>
    </w:p>
    <w:p w:rsidR="00941719" w:rsidRPr="00022CDD" w:rsidRDefault="00D92757">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ab/>
      </w:r>
      <w:r w:rsidR="00547489" w:rsidRPr="00022CDD">
        <w:rPr>
          <w:rFonts w:ascii="Times New Roman" w:hAnsi="Times New Roman"/>
          <w:sz w:val="22"/>
          <w:szCs w:val="22"/>
          <w:lang w:val="cs-CZ"/>
        </w:rPr>
        <w:tab/>
      </w:r>
    </w:p>
    <w:p w:rsidR="00941719" w:rsidRPr="00022CDD" w:rsidRDefault="00C7364B">
      <w:pPr>
        <w:tabs>
          <w:tab w:val="left" w:pos="3969"/>
        </w:tabs>
        <w:spacing w:line="240" w:lineRule="auto"/>
        <w:ind w:left="3969" w:right="21" w:hanging="3969"/>
        <w:jc w:val="both"/>
        <w:rPr>
          <w:rFonts w:ascii="Times New Roman" w:hAnsi="Times New Roman"/>
          <w:sz w:val="22"/>
          <w:szCs w:val="22"/>
          <w:lang w:val="cs-CZ"/>
        </w:rPr>
      </w:pPr>
      <w:r w:rsidRPr="00022CDD">
        <w:rPr>
          <w:rFonts w:ascii="Times New Roman" w:hAnsi="Times New Roman"/>
          <w:sz w:val="22"/>
          <w:szCs w:val="22"/>
          <w:lang w:val="cs-CZ"/>
        </w:rPr>
        <w:t>oprávněn jednat</w:t>
      </w:r>
      <w:r w:rsidR="00D92757" w:rsidRPr="00022CDD">
        <w:rPr>
          <w:rFonts w:ascii="Times New Roman" w:hAnsi="Times New Roman"/>
          <w:sz w:val="22"/>
          <w:szCs w:val="22"/>
          <w:lang w:val="cs-CZ"/>
        </w:rPr>
        <w:t xml:space="preserve"> </w:t>
      </w:r>
      <w:r w:rsidR="00547489" w:rsidRPr="00022CDD">
        <w:rPr>
          <w:rFonts w:ascii="Times New Roman" w:hAnsi="Times New Roman"/>
          <w:sz w:val="22"/>
          <w:szCs w:val="22"/>
          <w:lang w:val="cs-CZ"/>
        </w:rPr>
        <w:t xml:space="preserve">ve věcech technických: </w:t>
      </w:r>
      <w:r w:rsidR="00547489" w:rsidRPr="00022CDD">
        <w:rPr>
          <w:rFonts w:ascii="Times New Roman" w:hAnsi="Times New Roman"/>
          <w:sz w:val="22"/>
          <w:szCs w:val="22"/>
          <w:lang w:val="cs-CZ"/>
        </w:rPr>
        <w:tab/>
      </w:r>
      <w:r w:rsidR="00BF59FF" w:rsidRPr="00022CDD">
        <w:rPr>
          <w:rFonts w:ascii="Times New Roman" w:hAnsi="Times New Roman"/>
          <w:sz w:val="22"/>
          <w:szCs w:val="22"/>
          <w:lang w:val="cs-CZ"/>
        </w:rPr>
        <w:t>Ing. Petr Holuša</w:t>
      </w:r>
      <w:r w:rsidR="001C6BD7" w:rsidRPr="00022CDD">
        <w:rPr>
          <w:rFonts w:ascii="Times New Roman" w:hAnsi="Times New Roman"/>
          <w:sz w:val="22"/>
          <w:szCs w:val="22"/>
          <w:lang w:val="cs-CZ"/>
        </w:rPr>
        <w:t>, vedoucí odboru dopravní cesta</w:t>
      </w:r>
      <w:r w:rsidR="00547489" w:rsidRPr="00022CDD">
        <w:rPr>
          <w:rFonts w:ascii="Times New Roman" w:hAnsi="Times New Roman"/>
          <w:sz w:val="22"/>
          <w:szCs w:val="22"/>
          <w:lang w:val="cs-CZ"/>
        </w:rPr>
        <w:t xml:space="preserve"> </w:t>
      </w:r>
    </w:p>
    <w:p w:rsidR="00941719" w:rsidRPr="00022CDD" w:rsidRDefault="00547489">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ab/>
      </w:r>
      <w:r w:rsidR="00D92757" w:rsidRPr="00022CDD">
        <w:rPr>
          <w:rFonts w:ascii="Times New Roman" w:hAnsi="Times New Roman"/>
          <w:sz w:val="22"/>
          <w:szCs w:val="22"/>
          <w:lang w:val="cs-CZ"/>
        </w:rPr>
        <w:t xml:space="preserve">tel.: </w:t>
      </w:r>
      <w:r w:rsidR="001C6BD7" w:rsidRPr="00022CDD">
        <w:rPr>
          <w:rFonts w:ascii="Times New Roman" w:hAnsi="Times New Roman"/>
          <w:sz w:val="22"/>
          <w:szCs w:val="22"/>
          <w:lang w:val="cs-CZ"/>
        </w:rPr>
        <w:t>597402170</w:t>
      </w:r>
      <w:r w:rsidR="00D92757" w:rsidRPr="00022CDD">
        <w:rPr>
          <w:rFonts w:ascii="Times New Roman" w:hAnsi="Times New Roman"/>
          <w:sz w:val="22"/>
          <w:szCs w:val="22"/>
          <w:lang w:val="cs-CZ"/>
        </w:rPr>
        <w:t xml:space="preserve">, e-mail: </w:t>
      </w:r>
      <w:hyperlink r:id="rId8" w:history="1">
        <w:r w:rsidR="00BF59FF" w:rsidRPr="00022CDD">
          <w:rPr>
            <w:rStyle w:val="Hypertextovodkaz"/>
            <w:rFonts w:ascii="Times New Roman" w:hAnsi="Times New Roman"/>
            <w:sz w:val="22"/>
            <w:szCs w:val="22"/>
            <w:lang w:val="cs-CZ"/>
          </w:rPr>
          <w:t>petr.holusa@dpo.cz</w:t>
        </w:r>
      </w:hyperlink>
    </w:p>
    <w:p w:rsidR="00941719" w:rsidRPr="00022CDD" w:rsidRDefault="001C6BD7">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 xml:space="preserve">                                                                       </w:t>
      </w:r>
      <w:r w:rsidR="008F391A" w:rsidRPr="00022CDD">
        <w:rPr>
          <w:rFonts w:ascii="Times New Roman" w:hAnsi="Times New Roman"/>
          <w:sz w:val="22"/>
          <w:szCs w:val="22"/>
          <w:lang w:val="cs-CZ"/>
        </w:rPr>
        <w:t xml:space="preserve"> </w:t>
      </w:r>
      <w:r w:rsidRPr="00022CDD">
        <w:rPr>
          <w:rFonts w:ascii="Times New Roman" w:hAnsi="Times New Roman"/>
          <w:sz w:val="22"/>
          <w:szCs w:val="22"/>
          <w:lang w:val="cs-CZ"/>
        </w:rPr>
        <w:t>Ing. Roman Maceček, vedoucí střediska vrchní stavba</w:t>
      </w:r>
    </w:p>
    <w:p w:rsidR="00941719" w:rsidRDefault="001C6BD7">
      <w:pPr>
        <w:tabs>
          <w:tab w:val="left" w:pos="3969"/>
        </w:tabs>
        <w:spacing w:line="240" w:lineRule="auto"/>
        <w:ind w:right="21"/>
        <w:jc w:val="both"/>
        <w:rPr>
          <w:rStyle w:val="Hypertextovodkaz"/>
          <w:rFonts w:ascii="Times New Roman" w:hAnsi="Times New Roman"/>
          <w:sz w:val="22"/>
          <w:szCs w:val="22"/>
          <w:lang w:val="cs-CZ"/>
        </w:rPr>
      </w:pPr>
      <w:r w:rsidRPr="00022CDD">
        <w:rPr>
          <w:rFonts w:ascii="Times New Roman" w:hAnsi="Times New Roman"/>
          <w:sz w:val="22"/>
          <w:szCs w:val="22"/>
          <w:lang w:val="cs-CZ"/>
        </w:rPr>
        <w:t xml:space="preserve">                                                                       </w:t>
      </w:r>
      <w:r w:rsidR="008F391A" w:rsidRPr="00022CDD">
        <w:rPr>
          <w:rFonts w:ascii="Times New Roman" w:hAnsi="Times New Roman"/>
          <w:sz w:val="22"/>
          <w:szCs w:val="22"/>
          <w:lang w:val="cs-CZ"/>
        </w:rPr>
        <w:t xml:space="preserve"> </w:t>
      </w:r>
      <w:r w:rsidRPr="00022CDD">
        <w:rPr>
          <w:rFonts w:ascii="Times New Roman" w:hAnsi="Times New Roman"/>
          <w:sz w:val="22"/>
          <w:szCs w:val="22"/>
          <w:lang w:val="cs-CZ"/>
        </w:rPr>
        <w:t xml:space="preserve">tel.: 597402250, e-mail: </w:t>
      </w:r>
      <w:hyperlink r:id="rId9" w:history="1">
        <w:r w:rsidRPr="00022CDD">
          <w:rPr>
            <w:rStyle w:val="Hypertextovodkaz"/>
            <w:rFonts w:ascii="Times New Roman" w:hAnsi="Times New Roman"/>
            <w:sz w:val="22"/>
            <w:szCs w:val="22"/>
            <w:lang w:val="cs-CZ"/>
          </w:rPr>
          <w:t>r</w:t>
        </w:r>
        <w:r w:rsidR="004B3E59" w:rsidRPr="00022CDD">
          <w:rPr>
            <w:rStyle w:val="Hypertextovodkaz"/>
            <w:rFonts w:ascii="Times New Roman" w:hAnsi="Times New Roman"/>
            <w:sz w:val="22"/>
            <w:szCs w:val="22"/>
            <w:lang w:val="cs-CZ"/>
          </w:rPr>
          <w:t>oman.</w:t>
        </w:r>
        <w:r w:rsidRPr="00022CDD">
          <w:rPr>
            <w:rStyle w:val="Hypertextovodkaz"/>
            <w:rFonts w:ascii="Times New Roman" w:hAnsi="Times New Roman"/>
            <w:sz w:val="22"/>
            <w:szCs w:val="22"/>
            <w:lang w:val="cs-CZ"/>
          </w:rPr>
          <w:t>macecek@dpo.cz</w:t>
        </w:r>
      </w:hyperlink>
    </w:p>
    <w:p w:rsidR="005E7FFD" w:rsidRPr="00B5554D" w:rsidRDefault="005E7FFD">
      <w:pPr>
        <w:tabs>
          <w:tab w:val="left" w:pos="3969"/>
        </w:tabs>
        <w:spacing w:line="240" w:lineRule="auto"/>
        <w:ind w:right="21"/>
        <w:jc w:val="both"/>
        <w:rPr>
          <w:rFonts w:ascii="Times New Roman" w:hAnsi="Times New Roman"/>
          <w:color w:val="auto"/>
          <w:sz w:val="22"/>
          <w:szCs w:val="22"/>
          <w:lang w:val="cs-CZ"/>
        </w:rPr>
      </w:pPr>
      <w:r w:rsidRPr="00B5554D">
        <w:rPr>
          <w:rStyle w:val="Hypertextovodkaz"/>
          <w:rFonts w:ascii="Times New Roman" w:hAnsi="Times New Roman"/>
          <w:color w:val="auto"/>
          <w:sz w:val="22"/>
          <w:szCs w:val="22"/>
          <w:u w:val="none"/>
          <w:lang w:val="cs-CZ"/>
        </w:rPr>
        <w:t>osoba oprávněná pro změny díla:</w:t>
      </w:r>
      <w:r w:rsidRPr="00B5554D">
        <w:rPr>
          <w:rStyle w:val="Hypertextovodkaz"/>
          <w:rFonts w:ascii="Times New Roman" w:hAnsi="Times New Roman"/>
          <w:color w:val="auto"/>
          <w:sz w:val="22"/>
          <w:szCs w:val="22"/>
          <w:u w:val="none"/>
          <w:lang w:val="cs-CZ"/>
        </w:rPr>
        <w:tab/>
        <w:t>Ing. Martin Chovanec, ředitel úseku technického</w:t>
      </w:r>
    </w:p>
    <w:p w:rsidR="00941719" w:rsidRPr="00022CDD" w:rsidRDefault="00547489">
      <w:pPr>
        <w:tabs>
          <w:tab w:val="left" w:pos="3969"/>
        </w:tabs>
        <w:spacing w:line="240" w:lineRule="auto"/>
        <w:ind w:right="21"/>
        <w:jc w:val="both"/>
        <w:rPr>
          <w:rFonts w:ascii="Times New Roman" w:hAnsi="Times New Roman"/>
          <w:sz w:val="22"/>
          <w:szCs w:val="22"/>
          <w:lang w:val="cs-CZ"/>
        </w:rPr>
      </w:pPr>
      <w:r w:rsidRPr="00022CDD">
        <w:rPr>
          <w:rFonts w:ascii="Times New Roman" w:hAnsi="Times New Roman"/>
          <w:sz w:val="22"/>
          <w:szCs w:val="22"/>
          <w:lang w:val="cs-CZ"/>
        </w:rPr>
        <w:tab/>
      </w:r>
      <w:r w:rsidR="00D54220" w:rsidRPr="00022CDD">
        <w:rPr>
          <w:rFonts w:ascii="Times New Roman" w:hAnsi="Times New Roman"/>
          <w:sz w:val="22"/>
          <w:szCs w:val="22"/>
          <w:lang w:val="cs-CZ"/>
        </w:rPr>
        <w:tab/>
      </w:r>
      <w:r w:rsidR="00D54220" w:rsidRPr="00022CDD">
        <w:rPr>
          <w:rFonts w:ascii="Times New Roman" w:hAnsi="Times New Roman"/>
          <w:sz w:val="22"/>
          <w:szCs w:val="22"/>
          <w:lang w:val="cs-CZ"/>
        </w:rPr>
        <w:tab/>
        <w:t xml:space="preserve"> </w:t>
      </w:r>
    </w:p>
    <w:p w:rsidR="00D54220" w:rsidRPr="00022CDD" w:rsidRDefault="00D54220" w:rsidP="001A7CEF">
      <w:pPr>
        <w:spacing w:line="240" w:lineRule="auto"/>
        <w:ind w:right="21"/>
        <w:rPr>
          <w:rFonts w:ascii="Times New Roman" w:hAnsi="Times New Roman"/>
          <w:sz w:val="22"/>
          <w:szCs w:val="22"/>
          <w:lang w:val="cs-CZ"/>
        </w:rPr>
      </w:pPr>
      <w:r w:rsidRPr="00022CDD">
        <w:rPr>
          <w:rFonts w:ascii="Times New Roman" w:hAnsi="Times New Roman"/>
          <w:sz w:val="22"/>
          <w:szCs w:val="22"/>
          <w:lang w:val="cs-CZ"/>
        </w:rPr>
        <w:t xml:space="preserve">dále jen </w:t>
      </w:r>
      <w:r w:rsidRPr="00022CDD">
        <w:rPr>
          <w:rFonts w:ascii="Times New Roman" w:hAnsi="Times New Roman"/>
          <w:b/>
          <w:sz w:val="22"/>
          <w:szCs w:val="22"/>
          <w:lang w:val="cs-CZ"/>
        </w:rPr>
        <w:t>„objednatel“</w:t>
      </w:r>
      <w:r w:rsidRPr="00022CDD">
        <w:rPr>
          <w:rFonts w:ascii="Times New Roman" w:hAnsi="Times New Roman"/>
          <w:sz w:val="22"/>
          <w:szCs w:val="22"/>
          <w:lang w:val="cs-CZ"/>
        </w:rPr>
        <w:t xml:space="preserve">) </w:t>
      </w:r>
    </w:p>
    <w:p w:rsidR="00D54220" w:rsidRPr="00022CDD" w:rsidRDefault="00D54220">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na straně jedné</w:t>
      </w:r>
    </w:p>
    <w:p w:rsidR="00D54220" w:rsidRPr="00022CDD" w:rsidRDefault="00D54220">
      <w:pPr>
        <w:widowControl w:val="0"/>
        <w:ind w:right="21"/>
        <w:jc w:val="center"/>
        <w:rPr>
          <w:rFonts w:ascii="Times New Roman" w:hAnsi="Times New Roman"/>
          <w:sz w:val="22"/>
          <w:szCs w:val="22"/>
          <w:lang w:val="cs-CZ"/>
        </w:rPr>
      </w:pP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a</w:t>
      </w:r>
    </w:p>
    <w:p w:rsidR="00547489" w:rsidRPr="00022CDD" w:rsidRDefault="00547489" w:rsidP="00547489">
      <w:pPr>
        <w:widowControl w:val="0"/>
        <w:ind w:right="21"/>
        <w:jc w:val="both"/>
        <w:rPr>
          <w:rFonts w:ascii="Times New Roman" w:hAnsi="Times New Roman"/>
          <w:sz w:val="22"/>
          <w:szCs w:val="22"/>
          <w:lang w:val="cs-CZ"/>
        </w:rPr>
      </w:pPr>
    </w:p>
    <w:p w:rsidR="00547489" w:rsidRPr="00022CDD" w:rsidRDefault="00547489" w:rsidP="00547489">
      <w:pPr>
        <w:widowControl w:val="0"/>
        <w:ind w:right="21"/>
        <w:jc w:val="both"/>
        <w:rPr>
          <w:rFonts w:ascii="Times New Roman" w:hAnsi="Times New Roman"/>
          <w:b/>
          <w:sz w:val="22"/>
          <w:szCs w:val="22"/>
          <w:lang w:val="cs-CZ"/>
        </w:rPr>
      </w:pPr>
      <w:r w:rsidRPr="00022CDD">
        <w:rPr>
          <w:rFonts w:ascii="Times New Roman" w:hAnsi="Times New Roman"/>
          <w:b/>
          <w:sz w:val="22"/>
          <w:szCs w:val="22"/>
          <w:lang w:val="cs-CZ"/>
        </w:rPr>
        <w:t>Zhotovitel:</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se sídlem/místem podnikání:  </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právní forma:</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zapsaná v obch. </w:t>
      </w:r>
      <w:proofErr w:type="gramStart"/>
      <w:r w:rsidRPr="00022CDD">
        <w:rPr>
          <w:rFonts w:ascii="Times New Roman" w:hAnsi="Times New Roman"/>
          <w:sz w:val="22"/>
          <w:szCs w:val="22"/>
          <w:lang w:val="cs-CZ"/>
        </w:rPr>
        <w:t>rejstříku</w:t>
      </w:r>
      <w:proofErr w:type="gramEnd"/>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IČ:                  </w:t>
      </w:r>
      <w:r w:rsidRPr="00022CDD">
        <w:rPr>
          <w:rFonts w:ascii="Times New Roman" w:hAnsi="Times New Roman"/>
          <w:sz w:val="22"/>
          <w:szCs w:val="22"/>
          <w:lang w:val="cs-CZ"/>
        </w:rPr>
        <w:tab/>
      </w:r>
      <w:r w:rsidRPr="00022CDD">
        <w:rPr>
          <w:rFonts w:ascii="Times New Roman" w:hAnsi="Times New Roman"/>
          <w:sz w:val="22"/>
          <w:szCs w:val="22"/>
          <w:lang w:val="cs-CZ"/>
        </w:rPr>
        <w:tab/>
      </w: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DIČ:               </w:t>
      </w:r>
      <w:r w:rsidRPr="00022CDD">
        <w:rPr>
          <w:rFonts w:ascii="Times New Roman" w:hAnsi="Times New Roman"/>
          <w:sz w:val="22"/>
          <w:szCs w:val="22"/>
          <w:lang w:val="cs-CZ"/>
        </w:rPr>
        <w:tab/>
      </w:r>
      <w:r w:rsidRPr="00022CDD">
        <w:rPr>
          <w:rFonts w:ascii="Times New Roman" w:hAnsi="Times New Roman"/>
          <w:sz w:val="22"/>
          <w:szCs w:val="22"/>
          <w:lang w:val="cs-CZ"/>
        </w:rPr>
        <w:tab/>
      </w: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bankovní spojení: </w:t>
      </w:r>
      <w:r w:rsidRPr="00022CDD">
        <w:rPr>
          <w:rFonts w:ascii="Times New Roman" w:hAnsi="Times New Roman"/>
          <w:sz w:val="22"/>
          <w:szCs w:val="22"/>
          <w:lang w:val="cs-CZ"/>
        </w:rPr>
        <w:tab/>
      </w: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číslo účtu: </w:t>
      </w:r>
      <w:r w:rsidRPr="00022CDD">
        <w:rPr>
          <w:rFonts w:ascii="Times New Roman" w:hAnsi="Times New Roman"/>
          <w:sz w:val="22"/>
          <w:szCs w:val="22"/>
          <w:lang w:val="cs-CZ"/>
        </w:rPr>
        <w:tab/>
      </w:r>
    </w:p>
    <w:p w:rsidR="001A7CEF" w:rsidRPr="00022CDD" w:rsidRDefault="00D92757"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zastoupen</w:t>
      </w:r>
      <w:r w:rsidR="00547489" w:rsidRPr="00022CDD">
        <w:rPr>
          <w:rFonts w:ascii="Times New Roman" w:hAnsi="Times New Roman"/>
          <w:sz w:val="22"/>
          <w:szCs w:val="22"/>
          <w:lang w:val="cs-CZ"/>
        </w:rPr>
        <w:t>:</w:t>
      </w:r>
      <w:r w:rsidR="00547489" w:rsidRPr="00022CDD">
        <w:rPr>
          <w:rFonts w:ascii="Times New Roman" w:hAnsi="Times New Roman"/>
          <w:sz w:val="22"/>
          <w:szCs w:val="22"/>
          <w:lang w:val="cs-CZ"/>
        </w:rPr>
        <w:tab/>
      </w:r>
    </w:p>
    <w:p w:rsidR="001A7CEF" w:rsidRPr="00022CDD" w:rsidRDefault="001B4CD3" w:rsidP="001A7CEF">
      <w:pPr>
        <w:tabs>
          <w:tab w:val="left" w:pos="3969"/>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oprávněn jednat</w:t>
      </w:r>
      <w:r w:rsidR="001A7CEF" w:rsidRPr="00022CDD">
        <w:rPr>
          <w:rFonts w:ascii="Times New Roman" w:hAnsi="Times New Roman"/>
          <w:sz w:val="22"/>
          <w:szCs w:val="22"/>
          <w:lang w:val="cs-CZ"/>
        </w:rPr>
        <w:t xml:space="preserve"> ve věcech smluvních:</w:t>
      </w:r>
    </w:p>
    <w:p w:rsidR="001A7CEF" w:rsidRPr="00022CDD" w:rsidRDefault="001A7CEF" w:rsidP="001A7CEF">
      <w:pPr>
        <w:tabs>
          <w:tab w:val="left" w:pos="3969"/>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ab/>
        <w:t>tel.: …, e-mail: …</w:t>
      </w:r>
      <w:r w:rsidRPr="00022CDD">
        <w:rPr>
          <w:rFonts w:ascii="Times New Roman" w:hAnsi="Times New Roman"/>
          <w:sz w:val="22"/>
          <w:szCs w:val="22"/>
          <w:lang w:val="cs-CZ"/>
        </w:rPr>
        <w:tab/>
      </w:r>
    </w:p>
    <w:p w:rsidR="001A7CEF" w:rsidRPr="00022CDD" w:rsidRDefault="001B4CD3" w:rsidP="001A7CEF">
      <w:pPr>
        <w:tabs>
          <w:tab w:val="left" w:pos="3969"/>
        </w:tabs>
        <w:spacing w:line="240" w:lineRule="auto"/>
        <w:ind w:left="3969" w:right="21" w:hanging="3969"/>
        <w:rPr>
          <w:rFonts w:ascii="Times New Roman" w:hAnsi="Times New Roman"/>
          <w:sz w:val="22"/>
          <w:szCs w:val="22"/>
          <w:lang w:val="cs-CZ"/>
        </w:rPr>
      </w:pPr>
      <w:r w:rsidRPr="00022CDD">
        <w:rPr>
          <w:rFonts w:ascii="Times New Roman" w:hAnsi="Times New Roman"/>
          <w:sz w:val="22"/>
          <w:szCs w:val="22"/>
          <w:lang w:val="cs-CZ"/>
        </w:rPr>
        <w:t>oprávněn jednat</w:t>
      </w:r>
      <w:r w:rsidR="001A7CEF" w:rsidRPr="00022CDD">
        <w:rPr>
          <w:rFonts w:ascii="Times New Roman" w:hAnsi="Times New Roman"/>
          <w:sz w:val="22"/>
          <w:szCs w:val="22"/>
          <w:lang w:val="cs-CZ"/>
        </w:rPr>
        <w:t xml:space="preserve"> ve věcech technických: </w:t>
      </w:r>
      <w:r w:rsidR="001A7CEF" w:rsidRPr="00022CDD">
        <w:rPr>
          <w:rFonts w:ascii="Times New Roman" w:hAnsi="Times New Roman"/>
          <w:sz w:val="22"/>
          <w:szCs w:val="22"/>
          <w:lang w:val="cs-CZ"/>
        </w:rPr>
        <w:tab/>
        <w:t xml:space="preserve"> </w:t>
      </w:r>
    </w:p>
    <w:p w:rsidR="001A7CEF" w:rsidRPr="00022CDD" w:rsidRDefault="001A7CEF" w:rsidP="001A7CEF">
      <w:pPr>
        <w:tabs>
          <w:tab w:val="left" w:pos="3969"/>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ab/>
        <w:t>tel.: …, e-mail: …</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kontaktní doručovací </w:t>
      </w:r>
      <w:r w:rsidR="001A7CEF" w:rsidRPr="00022CDD">
        <w:rPr>
          <w:rFonts w:ascii="Times New Roman" w:hAnsi="Times New Roman"/>
          <w:sz w:val="22"/>
          <w:szCs w:val="22"/>
          <w:lang w:val="cs-CZ"/>
        </w:rPr>
        <w:t>adresa</w:t>
      </w:r>
      <w:r w:rsidRPr="00022CDD">
        <w:rPr>
          <w:rFonts w:ascii="Times New Roman" w:hAnsi="Times New Roman"/>
          <w:sz w:val="22"/>
          <w:szCs w:val="22"/>
          <w:lang w:val="cs-CZ"/>
        </w:rPr>
        <w:t>:</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ab/>
      </w:r>
      <w:r w:rsidRPr="00022CDD">
        <w:rPr>
          <w:rFonts w:ascii="Times New Roman" w:hAnsi="Times New Roman"/>
          <w:sz w:val="22"/>
          <w:szCs w:val="22"/>
          <w:lang w:val="cs-CZ"/>
        </w:rPr>
        <w:tab/>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 xml:space="preserve">(dále jen </w:t>
      </w:r>
      <w:r w:rsidRPr="00022CDD">
        <w:rPr>
          <w:rFonts w:ascii="Times New Roman" w:hAnsi="Times New Roman"/>
          <w:b/>
          <w:sz w:val="22"/>
          <w:szCs w:val="22"/>
          <w:lang w:val="cs-CZ"/>
        </w:rPr>
        <w:t>„zhotovitel“</w:t>
      </w:r>
      <w:r w:rsidRPr="00022CDD">
        <w:rPr>
          <w:rFonts w:ascii="Times New Roman" w:hAnsi="Times New Roman"/>
          <w:sz w:val="22"/>
          <w:szCs w:val="22"/>
          <w:lang w:val="cs-CZ"/>
        </w:rPr>
        <w:t xml:space="preserve">) </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sz w:val="22"/>
          <w:szCs w:val="22"/>
          <w:lang w:val="cs-CZ"/>
        </w:rPr>
        <w:t>na straně druhé</w:t>
      </w:r>
    </w:p>
    <w:p w:rsidR="00547489" w:rsidRPr="00022CDD" w:rsidRDefault="00547489" w:rsidP="00547489">
      <w:pPr>
        <w:widowControl w:val="0"/>
        <w:ind w:right="21"/>
        <w:jc w:val="both"/>
        <w:rPr>
          <w:rFonts w:ascii="Times New Roman" w:hAnsi="Times New Roman"/>
          <w:sz w:val="22"/>
          <w:szCs w:val="22"/>
          <w:lang w:val="cs-CZ"/>
        </w:rPr>
      </w:pPr>
      <w:r w:rsidRPr="00022CDD">
        <w:rPr>
          <w:rFonts w:ascii="Times New Roman" w:hAnsi="Times New Roman"/>
          <w:i/>
          <w:color w:val="00B0F0"/>
          <w:sz w:val="22"/>
          <w:szCs w:val="22"/>
          <w:lang w:val="cs-CZ"/>
        </w:rPr>
        <w:lastRenderedPageBreak/>
        <w:t>(POZ.</w:t>
      </w:r>
      <w:r w:rsidR="000E3E9F">
        <w:rPr>
          <w:rFonts w:ascii="Times New Roman" w:hAnsi="Times New Roman"/>
          <w:i/>
          <w:color w:val="00B0F0"/>
          <w:sz w:val="22"/>
          <w:szCs w:val="22"/>
          <w:lang w:val="cs-CZ"/>
        </w:rPr>
        <w:t>:</w:t>
      </w:r>
      <w:r w:rsidRPr="00022CDD">
        <w:rPr>
          <w:rFonts w:ascii="Times New Roman" w:hAnsi="Times New Roman"/>
          <w:i/>
          <w:color w:val="00B0F0"/>
          <w:sz w:val="22"/>
          <w:szCs w:val="22"/>
          <w:lang w:val="cs-CZ"/>
        </w:rPr>
        <w:t xml:space="preserve"> Doplní </w:t>
      </w:r>
      <w:r w:rsidR="000E3E9F">
        <w:rPr>
          <w:rFonts w:ascii="Times New Roman" w:hAnsi="Times New Roman"/>
          <w:i/>
          <w:color w:val="00B0F0"/>
          <w:sz w:val="22"/>
          <w:szCs w:val="22"/>
          <w:lang w:val="cs-CZ"/>
        </w:rPr>
        <w:t>zhotovitel</w:t>
      </w:r>
      <w:r w:rsidRPr="00022CDD">
        <w:rPr>
          <w:rFonts w:ascii="Times New Roman" w:hAnsi="Times New Roman"/>
          <w:i/>
          <w:color w:val="00B0F0"/>
          <w:sz w:val="22"/>
          <w:szCs w:val="22"/>
          <w:lang w:val="cs-CZ"/>
        </w:rPr>
        <w:t>. Poté poznámku vymažte</w:t>
      </w:r>
      <w:r w:rsidR="000E3E9F">
        <w:rPr>
          <w:rFonts w:ascii="Times New Roman" w:hAnsi="Times New Roman"/>
          <w:i/>
          <w:color w:val="00B0F0"/>
          <w:sz w:val="22"/>
          <w:szCs w:val="22"/>
          <w:lang w:val="cs-CZ"/>
        </w:rPr>
        <w:t>.</w:t>
      </w:r>
      <w:r w:rsidRPr="00022CDD">
        <w:rPr>
          <w:rFonts w:ascii="Times New Roman" w:hAnsi="Times New Roman"/>
          <w:i/>
          <w:color w:val="00B0F0"/>
          <w:sz w:val="22"/>
          <w:szCs w:val="22"/>
          <w:lang w:val="cs-CZ"/>
        </w:rPr>
        <w:t>)</w:t>
      </w:r>
    </w:p>
    <w:p w:rsidR="001A7CEF" w:rsidRPr="00022CDD" w:rsidRDefault="001A7CEF" w:rsidP="00547489">
      <w:pPr>
        <w:widowControl w:val="0"/>
        <w:tabs>
          <w:tab w:val="left" w:pos="9498"/>
        </w:tabs>
        <w:ind w:right="21"/>
        <w:jc w:val="both"/>
        <w:rPr>
          <w:rFonts w:ascii="Times New Roman" w:hAnsi="Times New Roman"/>
          <w:sz w:val="22"/>
          <w:szCs w:val="22"/>
          <w:lang w:val="cs-CZ"/>
        </w:rPr>
      </w:pPr>
    </w:p>
    <w:p w:rsidR="00175452" w:rsidRPr="00022CDD" w:rsidRDefault="00547489" w:rsidP="00DC3387">
      <w:pPr>
        <w:pStyle w:val="Zkladntext"/>
        <w:ind w:left="720"/>
        <w:jc w:val="both"/>
        <w:rPr>
          <w:lang w:val="cs-CZ"/>
        </w:rPr>
      </w:pPr>
      <w:r w:rsidRPr="00022CDD">
        <w:rPr>
          <w:lang w:val="cs-CZ"/>
        </w:rPr>
        <w:t xml:space="preserve">uzavřely dále uvedeného dne, měsíce a roku v souladu s § 2586 a násl. zákona č. 89/2012 Sb., </w:t>
      </w:r>
      <w:r w:rsidR="00D32E91" w:rsidRPr="00022CDD">
        <w:rPr>
          <w:lang w:val="cs-CZ"/>
        </w:rPr>
        <w:t>O</w:t>
      </w:r>
      <w:r w:rsidRPr="00022CDD">
        <w:rPr>
          <w:lang w:val="cs-CZ"/>
        </w:rPr>
        <w:t>bčanský zákoník, v</w:t>
      </w:r>
      <w:r w:rsidR="000F2AEB" w:rsidRPr="00022CDD">
        <w:rPr>
          <w:lang w:val="cs-CZ"/>
        </w:rPr>
        <w:t> </w:t>
      </w:r>
      <w:r w:rsidRPr="00022CDD">
        <w:rPr>
          <w:lang w:val="cs-CZ"/>
        </w:rPr>
        <w:t xml:space="preserve">platném znění, a za podmínek dále uvedených tuto </w:t>
      </w:r>
      <w:r w:rsidRPr="00022CDD">
        <w:rPr>
          <w:b/>
          <w:lang w:val="cs-CZ"/>
        </w:rPr>
        <w:t>Smlouvu o dílo.</w:t>
      </w:r>
      <w:r w:rsidR="00AE4ACC" w:rsidRPr="00022CDD">
        <w:rPr>
          <w:b/>
          <w:lang w:val="cs-CZ"/>
        </w:rPr>
        <w:t xml:space="preserve"> </w:t>
      </w:r>
      <w:r w:rsidR="007D7797" w:rsidRPr="00022CDD">
        <w:rPr>
          <w:lang w:val="cs-CZ"/>
        </w:rPr>
        <w:t>Tato smlouva byla u</w:t>
      </w:r>
      <w:r w:rsidR="00AE4ACC" w:rsidRPr="00022CDD">
        <w:rPr>
          <w:lang w:val="cs-CZ"/>
        </w:rPr>
        <w:t xml:space="preserve">zavřena v rámci výběrového řízení vedeného u Dopravního podniku Ostrava a.s. pod </w:t>
      </w:r>
      <w:r w:rsidR="006D3D5F" w:rsidRPr="00022CDD">
        <w:rPr>
          <w:lang w:val="cs-CZ"/>
        </w:rPr>
        <w:t>číslem</w:t>
      </w:r>
      <w:r w:rsidR="00AE4ACC" w:rsidRPr="00022CDD">
        <w:rPr>
          <w:lang w:val="cs-CZ"/>
        </w:rPr>
        <w:t xml:space="preserve"> </w:t>
      </w:r>
      <w:r w:rsidR="00C52A87" w:rsidRPr="00C52A87">
        <w:rPr>
          <w:lang w:val="cs-CZ"/>
        </w:rPr>
        <w:t>NR-</w:t>
      </w:r>
      <w:r w:rsidR="00462477" w:rsidRPr="00462477">
        <w:rPr>
          <w:lang w:val="cs-CZ"/>
        </w:rPr>
        <w:t>121-22-PŘ-Ko</w:t>
      </w:r>
      <w:r w:rsidR="00AE4ACC" w:rsidRPr="00022CDD">
        <w:rPr>
          <w:color w:val="auto"/>
          <w:lang w:val="cs-CZ"/>
        </w:rPr>
        <w:t>.</w:t>
      </w:r>
      <w:r w:rsidR="00AE4ACC" w:rsidRPr="00022CDD">
        <w:rPr>
          <w:lang w:val="cs-CZ"/>
        </w:rPr>
        <w:t xml:space="preserve"> </w:t>
      </w:r>
    </w:p>
    <w:p w:rsidR="00175452" w:rsidRPr="00022CDD" w:rsidRDefault="00E702D4" w:rsidP="00175452">
      <w:pPr>
        <w:pStyle w:val="Nadpis1"/>
        <w:jc w:val="center"/>
      </w:pPr>
      <w:r w:rsidRPr="00022CDD">
        <w:t>Předmět smlouvy</w:t>
      </w:r>
    </w:p>
    <w:p w:rsidR="00175452" w:rsidRPr="00022CDD" w:rsidRDefault="00E702D4" w:rsidP="00C14B3E">
      <w:pPr>
        <w:pStyle w:val="Odstavecseseznamem"/>
        <w:jc w:val="both"/>
      </w:pPr>
      <w:r w:rsidRPr="00022CDD">
        <w:t xml:space="preserve">Zhotovitel se zavazuje podle této smlouvy ke zhotovení </w:t>
      </w:r>
      <w:r w:rsidR="006850C0">
        <w:t>stavebních prací</w:t>
      </w:r>
      <w:r w:rsidRPr="00022CDD">
        <w:t xml:space="preserve"> pod názvem </w:t>
      </w:r>
      <w:r w:rsidR="00B30DEC" w:rsidRPr="00022CDD">
        <w:t>„</w:t>
      </w:r>
      <w:r w:rsidR="00D93CBC">
        <w:t>Výměna mostnic na mostě 2-003 přes Lučinu</w:t>
      </w:r>
      <w:r w:rsidR="002D2A2A">
        <w:t>“</w:t>
      </w:r>
      <w:r w:rsidR="00D07090" w:rsidRPr="00D07090">
        <w:t xml:space="preserve"> </w:t>
      </w:r>
      <w:r w:rsidR="00B30DEC" w:rsidRPr="00022CDD">
        <w:t xml:space="preserve"> (dále jen stavba) v</w:t>
      </w:r>
      <w:r w:rsidR="00D07090">
        <w:t> </w:t>
      </w:r>
      <w:r w:rsidR="00B30DEC" w:rsidRPr="00022CDD">
        <w:t>rozsahu</w:t>
      </w:r>
      <w:r w:rsidR="00D07090">
        <w:t xml:space="preserve"> Oceněného výkazu výměr</w:t>
      </w:r>
      <w:r w:rsidR="00B30DEC" w:rsidRPr="00022CDD">
        <w:t xml:space="preserve"> </w:t>
      </w:r>
      <w:r w:rsidR="00223F91">
        <w:t>(P</w:t>
      </w:r>
      <w:r w:rsidR="00D07090">
        <w:t>říloha č.</w:t>
      </w:r>
      <w:r w:rsidR="00223F91">
        <w:t xml:space="preserve"> </w:t>
      </w:r>
      <w:r w:rsidR="00D07090">
        <w:t>1 smlouvy</w:t>
      </w:r>
      <w:r w:rsidR="00223F91">
        <w:t>)</w:t>
      </w:r>
      <w:r w:rsidRPr="00022CDD">
        <w:t xml:space="preserve">. </w:t>
      </w:r>
      <w:r w:rsidR="001A7CEF" w:rsidRPr="00022CDD">
        <w:t>Zhotovitel prohlašuje, že v souladu se zadáním zahrnul do předmětu plnění díla veškeré práce a</w:t>
      </w:r>
      <w:r w:rsidR="00C14B3E">
        <w:t> </w:t>
      </w:r>
      <w:r w:rsidR="001A7CEF" w:rsidRPr="00022CDD">
        <w:t xml:space="preserve">dodávky, které jsou obsaženy v této smlouvě (včetně příloh), včetně těch prací, které </w:t>
      </w:r>
      <w:r w:rsidR="00D93CBC">
        <w:t>zde sice</w:t>
      </w:r>
      <w:r w:rsidR="001A7CEF" w:rsidRPr="00022CDD">
        <w:t xml:space="preserve"> obsaženy nebyly, ale zhotovitel je mohl nebo měl na základě svých odborných a technických znalostí předpokládat a zjistit. Jakákoliv změna ceny z důvodu opomenutí nebo chyby není možná.</w:t>
      </w:r>
    </w:p>
    <w:p w:rsidR="00175452" w:rsidRPr="00022CDD" w:rsidRDefault="00DB242E" w:rsidP="00175452">
      <w:pPr>
        <w:pStyle w:val="Odstavecseseznamem"/>
        <w:jc w:val="both"/>
      </w:pPr>
      <w:r w:rsidRPr="00022CDD">
        <w:t>Součástí předmětu plnění je také zajištění</w:t>
      </w:r>
      <w:r w:rsidR="006342E3" w:rsidRPr="00022CDD">
        <w:t xml:space="preserve"> přístupů na staveniště,</w:t>
      </w:r>
      <w:r w:rsidR="00FC5C53">
        <w:t xml:space="preserve"> výstavba ochranných konstrukcí nutných pro provedení díla,</w:t>
      </w:r>
      <w:r w:rsidR="006342E3" w:rsidRPr="00022CDD">
        <w:t xml:space="preserve"> provedení a udržování přístupových tras</w:t>
      </w:r>
      <w:r w:rsidR="00FC5C53">
        <w:t>, projednání havarijního plánu a jiných nutných dokladů s dotčenými organy</w:t>
      </w:r>
      <w:r w:rsidR="007360EB">
        <w:t>,</w:t>
      </w:r>
      <w:r w:rsidR="0040355F" w:rsidRPr="00022CDD">
        <w:t xml:space="preserve"> </w:t>
      </w:r>
      <w:r w:rsidR="006342E3" w:rsidRPr="00022CDD">
        <w:t>zajištění staveniště v souladu s požadavky BOZP.</w:t>
      </w:r>
      <w:r w:rsidR="0040355F" w:rsidRPr="00022CDD">
        <w:t xml:space="preserve"> </w:t>
      </w:r>
      <w:r w:rsidR="006342E3" w:rsidRPr="00022CDD">
        <w:t xml:space="preserve"> </w:t>
      </w:r>
    </w:p>
    <w:p w:rsidR="00175452" w:rsidRPr="00022CDD" w:rsidRDefault="00E702D4" w:rsidP="00175452">
      <w:pPr>
        <w:pStyle w:val="Odstavecseseznamem"/>
        <w:jc w:val="both"/>
      </w:pPr>
      <w:r w:rsidRPr="00022CDD">
        <w:t>Veškeré odchylky od specifikace předmětu smlouvy</w:t>
      </w:r>
      <w:r w:rsidR="00E2140E" w:rsidRPr="00022CDD">
        <w:t xml:space="preserve"> </w:t>
      </w:r>
      <w:r w:rsidRPr="00022CDD">
        <w:t>mohou být prováděny zhotovitelem pouze tehdy, budou-li písemně odsouhlaseny objednatelem. Jestliže zhotovitel provede práce a jiná plnění nad tento rámec, nemá nárok na jejich zaplacení.</w:t>
      </w:r>
    </w:p>
    <w:p w:rsidR="002854F4" w:rsidRDefault="0015195A">
      <w:pPr>
        <w:pStyle w:val="Odstavecseseznamem"/>
        <w:jc w:val="both"/>
      </w:pPr>
      <w:r w:rsidRPr="00022CDD">
        <w:t>Objednatel si vyhrazuje právo na provedení dodatečných stavebních prací (vícepráce), které nebyly obsaženy v původním předmětu plnění a jejichž potřeba vznikla v důsledku nepředvídaných okolností a tyto dodatečné stavební práce nebo dodatečné služby</w:t>
      </w:r>
      <w:r w:rsidR="003C4381" w:rsidRPr="00022CDD">
        <w:t xml:space="preserve"> či dodávky</w:t>
      </w:r>
      <w:r w:rsidRPr="00022CDD">
        <w:t xml:space="preserve"> jsou nezbytné pro poskytnutí původních stavebních prací. Tyto práce jsou oprávněni odsouhlasit zástupci objednatele uvedení v čl. I. oprávněni ve věcech technických, a to i</w:t>
      </w:r>
      <w:r w:rsidR="006E4BE6">
        <w:t> </w:t>
      </w:r>
      <w:r w:rsidRPr="00022CDD">
        <w:t>každý samostatně. Celkový rozsah těchto prací nesmí překročit v</w:t>
      </w:r>
      <w:r w:rsidR="006A6032">
        <w:t xml:space="preserve"> absolutním </w:t>
      </w:r>
      <w:r w:rsidRPr="00022CDD">
        <w:t>součtu 50 % z původní ceny za provedení díla dle této smlouvy</w:t>
      </w:r>
      <w:r w:rsidR="006A6032">
        <w:t>, přičemž celkový cenový nárůst nepřesáhne 30 % původní ceny za provedení díla dle této smlouvy</w:t>
      </w:r>
      <w:r w:rsidRPr="00022CDD">
        <w:t>.</w:t>
      </w:r>
    </w:p>
    <w:p w:rsidR="007F2FAB" w:rsidRPr="00022CDD" w:rsidRDefault="007F2FAB">
      <w:pPr>
        <w:pStyle w:val="Odstavecseseznamem"/>
        <w:jc w:val="both"/>
      </w:pPr>
      <w:r>
        <w:t>Součásti plnění jsou i veškeré zemní práce, demolice a zpětné úpravy zpevněných i nezpevněných ploch spojen</w:t>
      </w:r>
      <w:r w:rsidR="00FC5C53">
        <w:t>ých</w:t>
      </w:r>
      <w:r>
        <w:t xml:space="preserve"> s předmětem plnění.</w:t>
      </w:r>
    </w:p>
    <w:p w:rsidR="00175452" w:rsidRPr="00022CDD" w:rsidRDefault="00175452" w:rsidP="00175452">
      <w:pPr>
        <w:pStyle w:val="Odstavecseseznamem"/>
        <w:numPr>
          <w:ilvl w:val="0"/>
          <w:numId w:val="0"/>
        </w:numPr>
        <w:ind w:left="709"/>
        <w:jc w:val="both"/>
      </w:pPr>
    </w:p>
    <w:p w:rsidR="00175452" w:rsidRPr="00022CDD" w:rsidRDefault="003B6FE1" w:rsidP="00175452">
      <w:pPr>
        <w:pStyle w:val="Nadpis1"/>
        <w:jc w:val="center"/>
      </w:pPr>
      <w:r w:rsidRPr="00022CDD">
        <w:t>Nové stavební práce</w:t>
      </w:r>
    </w:p>
    <w:p w:rsidR="0015195A" w:rsidRPr="00022CDD" w:rsidRDefault="0015195A" w:rsidP="0015195A">
      <w:pPr>
        <w:pStyle w:val="Odstavecseseznamem"/>
        <w:jc w:val="both"/>
      </w:pPr>
      <w:r w:rsidRPr="00022CDD">
        <w:t xml:space="preserve">Objednatel si vyhrazuje právo na </w:t>
      </w:r>
      <w:r w:rsidR="003C4381" w:rsidRPr="00022CDD">
        <w:t>rozšíření sjednaného objemu a rozsahu předmětu veřejné zakázky</w:t>
      </w:r>
      <w:r w:rsidR="00C14B3E">
        <w:t>,</w:t>
      </w:r>
      <w:r w:rsidR="003C4381" w:rsidRPr="00022CDD">
        <w:t xml:space="preserve"> a to o </w:t>
      </w:r>
      <w:r w:rsidRPr="00022CDD">
        <w:t>nové stavební práce (opční právo) spočívající v obdobných stavebních pracích specifikovaných v předmětu plnění, a</w:t>
      </w:r>
      <w:r w:rsidR="00C14B3E">
        <w:t> </w:t>
      </w:r>
      <w:r w:rsidRPr="00022CDD">
        <w:t xml:space="preserve">to </w:t>
      </w:r>
      <w:r w:rsidRPr="00022CDD">
        <w:rPr>
          <w:bCs/>
          <w:lang w:eastAsia="en-US"/>
        </w:rPr>
        <w:t>až do výše 30 % ceny bez DPH uvedené v této smlouvě.</w:t>
      </w:r>
      <w:r w:rsidRPr="00022CDD">
        <w:t xml:space="preserve"> V případě uplatnění op</w:t>
      </w:r>
      <w:r w:rsidRPr="00022CDD">
        <w:rPr>
          <w:bCs/>
          <w:lang w:eastAsia="en-US"/>
        </w:rPr>
        <w:t>čního práva vyzve objednatel zhotovitele k jednání.</w:t>
      </w:r>
    </w:p>
    <w:p w:rsidR="00175452" w:rsidRPr="00022CDD" w:rsidRDefault="00175452" w:rsidP="00175452">
      <w:pPr>
        <w:pStyle w:val="Odstavecseseznamem"/>
        <w:numPr>
          <w:ilvl w:val="0"/>
          <w:numId w:val="0"/>
        </w:numPr>
        <w:ind w:left="709"/>
      </w:pPr>
    </w:p>
    <w:p w:rsidR="00175452" w:rsidRPr="00022CDD" w:rsidRDefault="00E702D4" w:rsidP="00175452">
      <w:pPr>
        <w:pStyle w:val="Nadpis1"/>
        <w:jc w:val="center"/>
      </w:pPr>
      <w:r w:rsidRPr="00022CDD">
        <w:t>Místo plnění</w:t>
      </w:r>
    </w:p>
    <w:p w:rsidR="00175452" w:rsidRPr="00022CDD" w:rsidRDefault="00E702D4" w:rsidP="00CC49DD">
      <w:pPr>
        <w:pStyle w:val="Odstavecseseznamem"/>
        <w:jc w:val="both"/>
      </w:pPr>
      <w:r w:rsidRPr="00022CDD">
        <w:t>Místem plnění j</w:t>
      </w:r>
      <w:r w:rsidR="00FC5C53">
        <w:t>e tramvajový most  2-003 přes řeku Lučinu</w:t>
      </w:r>
      <w:r w:rsidR="00B5473C">
        <w:t xml:space="preserve"> </w:t>
      </w:r>
      <w:r w:rsidR="00FC5C53">
        <w:t xml:space="preserve">na </w:t>
      </w:r>
      <w:r w:rsidR="00B5473C">
        <w:t>ul</w:t>
      </w:r>
      <w:r w:rsidR="00E76A3E">
        <w:t>ici</w:t>
      </w:r>
      <w:r w:rsidR="00FC5C53">
        <w:t xml:space="preserve"> Počáteční</w:t>
      </w:r>
      <w:r w:rsidR="007360EB">
        <w:t xml:space="preserve"> v Ostravě</w:t>
      </w:r>
      <w:r w:rsidRPr="00022CDD">
        <w:t xml:space="preserve">, včetně přilehlého okolí, vše v </w:t>
      </w:r>
      <w:r w:rsidR="003B6FE1" w:rsidRPr="00022CDD">
        <w:t>působnosti zadavatele</w:t>
      </w:r>
      <w:r w:rsidR="007F2FAB">
        <w:t xml:space="preserve">. </w:t>
      </w:r>
    </w:p>
    <w:p w:rsidR="00175452" w:rsidRPr="00022CDD" w:rsidRDefault="00E702D4" w:rsidP="00175452">
      <w:pPr>
        <w:pStyle w:val="Odstavecseseznamem"/>
        <w:jc w:val="both"/>
      </w:pPr>
      <w:r w:rsidRPr="00022CDD">
        <w:t>Zhotovitel prohlašuje, že je mu místo realizace stavby známo a rovněž tak jsou mu známy technické a přírodní vlastnosti pozemků pro zhotovení stavby, které mohl zjistit vykonáním běžné prohlídky staveniště.</w:t>
      </w:r>
    </w:p>
    <w:p w:rsidR="00175452" w:rsidRPr="00022CDD" w:rsidRDefault="00F666F6" w:rsidP="00175452">
      <w:pPr>
        <w:pStyle w:val="Nadpis1"/>
        <w:jc w:val="center"/>
      </w:pPr>
      <w:r w:rsidRPr="00022CDD">
        <w:lastRenderedPageBreak/>
        <w:t>Termín plnění a dokončení díla</w:t>
      </w:r>
    </w:p>
    <w:p w:rsidR="00F666F6" w:rsidRPr="00022CDD" w:rsidRDefault="000B1BF9" w:rsidP="00423C5E">
      <w:pPr>
        <w:pStyle w:val="Odstavecseseznamem"/>
        <w:spacing w:before="60"/>
        <w:ind w:right="-51"/>
        <w:jc w:val="both"/>
        <w:rPr>
          <w:i/>
          <w:color w:val="00B0F0"/>
        </w:rPr>
      </w:pPr>
      <w:r w:rsidRPr="00022CDD">
        <w:t>D</w:t>
      </w:r>
      <w:r w:rsidR="003475E3" w:rsidRPr="00022CDD">
        <w:t>ílo v rozsahu předmětu plnění dle článku II. této smlouvy</w:t>
      </w:r>
      <w:r w:rsidR="00027CF9" w:rsidRPr="00022CDD">
        <w:t xml:space="preserve"> </w:t>
      </w:r>
      <w:r w:rsidR="003475E3" w:rsidRPr="00022CDD">
        <w:t xml:space="preserve">bude dokončeno a předáno </w:t>
      </w:r>
      <w:r w:rsidR="003475E3" w:rsidRPr="00E76A3E">
        <w:t>do</w:t>
      </w:r>
      <w:r w:rsidR="001B4CD3" w:rsidRPr="00E76A3E">
        <w:t xml:space="preserve"> </w:t>
      </w:r>
      <w:r w:rsidR="00D74432">
        <w:t>40</w:t>
      </w:r>
      <w:r w:rsidR="002845BB" w:rsidRPr="00E76A3E">
        <w:t xml:space="preserve"> </w:t>
      </w:r>
      <w:r w:rsidR="003475E3" w:rsidRPr="00E76A3E">
        <w:t>kalendářních</w:t>
      </w:r>
      <w:r w:rsidR="003475E3" w:rsidRPr="00022CDD">
        <w:t xml:space="preserve"> dnů od </w:t>
      </w:r>
      <w:r w:rsidR="00FC5C53">
        <w:t>předání místa plnění</w:t>
      </w:r>
      <w:r w:rsidR="00F666F6" w:rsidRPr="00022CDD">
        <w:t>.</w:t>
      </w:r>
      <w:r w:rsidR="002A5954" w:rsidRPr="00022CDD">
        <w:t xml:space="preserve"> </w:t>
      </w:r>
      <w:r w:rsidR="00127D4E" w:rsidRPr="00022CDD">
        <w:t xml:space="preserve">Doba plnění díla </w:t>
      </w:r>
      <w:r w:rsidR="00E07C98" w:rsidRPr="00022CDD">
        <w:t>se předpokládá</w:t>
      </w:r>
      <w:r w:rsidR="00127D4E" w:rsidRPr="00022CDD">
        <w:t xml:space="preserve"> v období </w:t>
      </w:r>
      <w:r w:rsidR="00294AA2">
        <w:t>duben</w:t>
      </w:r>
      <w:r w:rsidR="00614B68" w:rsidRPr="00022CDD">
        <w:t xml:space="preserve"> </w:t>
      </w:r>
      <w:r w:rsidR="00324426" w:rsidRPr="00022CDD">
        <w:t>–</w:t>
      </w:r>
      <w:r w:rsidR="00614B68" w:rsidRPr="00022CDD">
        <w:t xml:space="preserve"> </w:t>
      </w:r>
      <w:r w:rsidR="00E76A3E">
        <w:t>říjen</w:t>
      </w:r>
      <w:r w:rsidR="00324426" w:rsidRPr="00022CDD">
        <w:t xml:space="preserve"> 20</w:t>
      </w:r>
      <w:r w:rsidR="00BF59FF" w:rsidRPr="00022CDD">
        <w:t>2</w:t>
      </w:r>
      <w:r w:rsidR="00FC5C53">
        <w:t>3</w:t>
      </w:r>
      <w:r w:rsidR="00127D4E" w:rsidRPr="00022CDD">
        <w:t>.</w:t>
      </w:r>
      <w:r w:rsidR="00364193">
        <w:t xml:space="preserve"> </w:t>
      </w:r>
      <w:r w:rsidR="00FC5C53">
        <w:t>Součástí termínu</w:t>
      </w:r>
      <w:r w:rsidR="003C0E86">
        <w:t xml:space="preserve"> plnění</w:t>
      </w:r>
      <w:r w:rsidR="00FC5C53">
        <w:t xml:space="preserve"> je i výluka tramvajové dopravy v</w:t>
      </w:r>
      <w:r w:rsidR="00A15AD3">
        <w:t> </w:t>
      </w:r>
      <w:r w:rsidR="00FC5C53">
        <w:t>délce</w:t>
      </w:r>
      <w:r w:rsidR="00A15AD3">
        <w:t xml:space="preserve"> maximálně</w:t>
      </w:r>
      <w:r w:rsidR="00FC5C53">
        <w:t xml:space="preserve"> </w:t>
      </w:r>
      <w:r w:rsidR="00D74432">
        <w:t>3</w:t>
      </w:r>
      <w:r w:rsidR="00FC5C53">
        <w:t>0 kalendářních dní</w:t>
      </w:r>
      <w:r w:rsidR="00F96C19">
        <w:t>.</w:t>
      </w:r>
      <w:r w:rsidR="00F666F6" w:rsidRPr="00022CDD">
        <w:t xml:space="preserve"> </w:t>
      </w:r>
    </w:p>
    <w:p w:rsidR="00175452" w:rsidRPr="00022CDD" w:rsidRDefault="00F666F6" w:rsidP="00175452">
      <w:pPr>
        <w:pStyle w:val="Odstavecseseznamem"/>
        <w:jc w:val="both"/>
      </w:pPr>
      <w:r w:rsidRPr="00022CDD">
        <w:t>Doba dokončení díla může být přiměřeně prodloužena:</w:t>
      </w:r>
    </w:p>
    <w:p w:rsidR="00175452" w:rsidRPr="00022CDD" w:rsidRDefault="00F666F6" w:rsidP="00175452">
      <w:pPr>
        <w:pStyle w:val="odrka"/>
        <w:jc w:val="both"/>
      </w:pPr>
      <w:r w:rsidRPr="00022CDD">
        <w:t>vzniknou-li v průběhu provádění díla překážky na straně objednatele;</w:t>
      </w:r>
    </w:p>
    <w:p w:rsidR="00175452" w:rsidRPr="00022CDD" w:rsidRDefault="00781605" w:rsidP="00175452">
      <w:pPr>
        <w:pStyle w:val="odrka"/>
        <w:jc w:val="both"/>
      </w:pPr>
      <w:r w:rsidRPr="00022CDD">
        <w:t xml:space="preserve">pokud hodnota sjednaných víceprací překročí hodnotu </w:t>
      </w:r>
      <w:r w:rsidR="00E8759D">
        <w:t>2</w:t>
      </w:r>
      <w:r w:rsidRPr="00022CDD">
        <w:t xml:space="preserve">5 % ceny díla a bude prokázána přímá souvislost vlivu provádění těchto prací na termín dokončení díla, nebude-li dohodnuto jinak; </w:t>
      </w:r>
    </w:p>
    <w:p w:rsidR="00175452" w:rsidRPr="00022CDD" w:rsidRDefault="00F666F6" w:rsidP="00175452">
      <w:pPr>
        <w:pStyle w:val="odrka"/>
        <w:jc w:val="both"/>
      </w:pPr>
      <w:r w:rsidRPr="00022CDD">
        <w:t xml:space="preserve">jestliže přerušení prací bude způsobeno okolnostmi vylučujícími odpovědnost (tzv. </w:t>
      </w:r>
      <w:r w:rsidR="003E5274" w:rsidRPr="00022CDD">
        <w:t>„</w:t>
      </w:r>
      <w:r w:rsidRPr="00022CDD">
        <w:t>vyšší moc”), smluvní strany jsou povinny se bezprostředně vzájemně informovat o vzniku takové okolnosti a</w:t>
      </w:r>
      <w:r w:rsidR="000F2AEB" w:rsidRPr="00022CDD">
        <w:t> </w:t>
      </w:r>
      <w:r w:rsidRPr="00022CDD">
        <w:t>dohodnout způsob jejího řešení, jinak se vyšší moci nemohou dovolávat;</w:t>
      </w:r>
    </w:p>
    <w:p w:rsidR="00175452" w:rsidRPr="00022CDD" w:rsidRDefault="00F666F6" w:rsidP="00175452">
      <w:pPr>
        <w:pStyle w:val="odrka"/>
        <w:jc w:val="both"/>
      </w:pPr>
      <w:r w:rsidRPr="00022CDD">
        <w:t>jestliže bude potřebné provést v průběhu realizace stavby další</w:t>
      </w:r>
      <w:r w:rsidR="003271CF" w:rsidRPr="00022CDD">
        <w:t xml:space="preserve"> vyvolané</w:t>
      </w:r>
      <w:r w:rsidRPr="00022CDD">
        <w:t xml:space="preserve"> práce vzniklé např. v důsledku legislativních nařízení na základě zákona (např. archeologických, památkových či jiných průzkumů).</w:t>
      </w:r>
    </w:p>
    <w:p w:rsidR="00175452" w:rsidRPr="00022CDD" w:rsidRDefault="00F666F6" w:rsidP="00175452">
      <w:pPr>
        <w:pStyle w:val="Odstavecseseznamem"/>
        <w:jc w:val="both"/>
      </w:pPr>
      <w:r w:rsidRPr="00022CDD">
        <w:t>Prodloužení doby provádění díla se určí podle doby trvání překážky nebo neplnění závazků objednatele sjednaných v této smlouvě, s přihlédnutím k době nezbytné pro obnovení prací, po písemné dohodě smluvních stran.</w:t>
      </w:r>
    </w:p>
    <w:p w:rsidR="00175452" w:rsidRPr="00022CDD" w:rsidRDefault="00F666F6" w:rsidP="00175452">
      <w:pPr>
        <w:pStyle w:val="Odstavecseseznamem"/>
        <w:jc w:val="both"/>
      </w:pPr>
      <w:r w:rsidRPr="00022CDD">
        <w:t>Zhotovitel oznámí objednateli dokončení díla nejpozději 10 kalendářních dnů předem doporučeně poštou na adresu sídla společnosti Dopravní podnik Os</w:t>
      </w:r>
      <w:r w:rsidR="003C3B33" w:rsidRPr="00022CDD">
        <w:t>trava a.s., Poděbradova 494/2,</w:t>
      </w:r>
      <w:r w:rsidRPr="00022CDD">
        <w:t xml:space="preserve"> </w:t>
      </w:r>
      <w:r w:rsidR="00910514" w:rsidRPr="00022CDD">
        <w:t xml:space="preserve">Moravská Ostrava, </w:t>
      </w:r>
      <w:r w:rsidRPr="00022CDD">
        <w:t>702</w:t>
      </w:r>
      <w:r w:rsidR="00910514" w:rsidRPr="00022CDD">
        <w:t> </w:t>
      </w:r>
      <w:r w:rsidRPr="00022CDD">
        <w:t xml:space="preserve">00 Ostrava, odbor </w:t>
      </w:r>
      <w:r w:rsidR="00D86095" w:rsidRPr="00022CDD">
        <w:t>dopravní cesta</w:t>
      </w:r>
      <w:r w:rsidRPr="00022CDD">
        <w:t>, nebo osobně doručením na tutéž adresu</w:t>
      </w:r>
      <w:r w:rsidR="00BB0F2B" w:rsidRPr="00022CDD">
        <w:t>.</w:t>
      </w:r>
      <w:r w:rsidRPr="00022CDD">
        <w:t xml:space="preserve"> Poté oprávněná osoba objednatele vyzve zhotovitele k přejímacímu řízení nejpozději do</w:t>
      </w:r>
      <w:r w:rsidR="00715503" w:rsidRPr="00022CDD">
        <w:t xml:space="preserve"> </w:t>
      </w:r>
      <w:r w:rsidRPr="00022CDD">
        <w:t>10 kalendářních dnů od doručení tohoto oznámení.</w:t>
      </w:r>
    </w:p>
    <w:p w:rsidR="00175452" w:rsidRPr="00022CDD" w:rsidRDefault="00F666F6" w:rsidP="00175452">
      <w:pPr>
        <w:pStyle w:val="Odstavecseseznamem"/>
        <w:jc w:val="both"/>
      </w:pPr>
      <w:r w:rsidRPr="00022CDD">
        <w:t xml:space="preserve">Zhotovitel se zavazuje vyklidit staveniště a uvést </w:t>
      </w:r>
      <w:r w:rsidR="00A06EF2" w:rsidRPr="00022CDD">
        <w:t xml:space="preserve">dotčené pozemky </w:t>
      </w:r>
      <w:r w:rsidRPr="00022CDD">
        <w:t>do náležitého stavu nejpozději do 10</w:t>
      </w:r>
      <w:r w:rsidR="00910514" w:rsidRPr="00022CDD">
        <w:t> </w:t>
      </w:r>
      <w:r w:rsidRPr="00022CDD">
        <w:t xml:space="preserve">kalendářních dnů po převzetí díla jako celku objednatelem. O vyklizení staveniště </w:t>
      </w:r>
      <w:r w:rsidR="00A06EF2" w:rsidRPr="00022CDD">
        <w:t xml:space="preserve">obě </w:t>
      </w:r>
      <w:r w:rsidRPr="00022CDD">
        <w:t xml:space="preserve">strany sepíší protokol potvrzující </w:t>
      </w:r>
      <w:r w:rsidR="00581CE5" w:rsidRPr="00022CDD">
        <w:t xml:space="preserve">předání a </w:t>
      </w:r>
      <w:r w:rsidRPr="00022CDD">
        <w:t>převzetí vyklizeného staveniště.</w:t>
      </w:r>
      <w:r w:rsidR="00A06EF2" w:rsidRPr="00022CDD">
        <w:t xml:space="preserve"> Případnou vzniklou škodu se zhotovitel zavazuje uhradit.</w:t>
      </w:r>
    </w:p>
    <w:p w:rsidR="00175452" w:rsidRPr="00022CDD" w:rsidRDefault="00F666F6" w:rsidP="00175452">
      <w:pPr>
        <w:pStyle w:val="Nadpis1"/>
        <w:jc w:val="center"/>
      </w:pPr>
      <w:r w:rsidRPr="00022CDD">
        <w:t>Cena předmětu smlouvy</w:t>
      </w:r>
    </w:p>
    <w:p w:rsidR="00175452" w:rsidRPr="00022CDD" w:rsidRDefault="00F666F6" w:rsidP="00175452">
      <w:pPr>
        <w:pStyle w:val="Odstavecseseznamem"/>
        <w:jc w:val="both"/>
      </w:pPr>
      <w:r w:rsidRPr="00022CDD">
        <w:t>Cena je stanovena ve smyslu nabídky zhotovitele jako cena nejvýše přípustná, obsahující veškeré náklady na provedení předmětu plnění (zahrnuje mimo jiné i poplatky dotčeným orgánům a institucím, náklady na zajištění pracoviště</w:t>
      </w:r>
      <w:r w:rsidR="00D74432">
        <w:t>,</w:t>
      </w:r>
      <w:r w:rsidRPr="00022CDD">
        <w:t xml:space="preserve"> atd.), platná po celou dobu provádění díla, překročitelná pouze při splnění podmínek, uvedených v bodě 6.5.</w:t>
      </w:r>
    </w:p>
    <w:p w:rsidR="00F666F6" w:rsidRPr="00022CDD" w:rsidRDefault="00F666F6" w:rsidP="00F666F6">
      <w:pPr>
        <w:spacing w:line="480" w:lineRule="auto"/>
        <w:ind w:left="570" w:hanging="567"/>
        <w:jc w:val="center"/>
        <w:rPr>
          <w:rFonts w:ascii="Times New Roman" w:hAnsi="Times New Roman"/>
          <w:b/>
          <w:sz w:val="22"/>
          <w:szCs w:val="22"/>
          <w:lang w:val="cs-CZ"/>
        </w:rPr>
      </w:pPr>
      <w:r w:rsidRPr="00022CDD">
        <w:rPr>
          <w:rFonts w:ascii="Times New Roman" w:hAnsi="Times New Roman"/>
          <w:b/>
          <w:sz w:val="22"/>
          <w:szCs w:val="22"/>
          <w:lang w:val="cs-CZ"/>
        </w:rPr>
        <w:t>Cena bez DPH:</w:t>
      </w:r>
      <w:r w:rsidRPr="00022CDD">
        <w:rPr>
          <w:rFonts w:ascii="Times New Roman" w:hAnsi="Times New Roman"/>
          <w:b/>
          <w:sz w:val="22"/>
          <w:szCs w:val="22"/>
          <w:lang w:val="cs-CZ"/>
        </w:rPr>
        <w:tab/>
      </w:r>
      <w:r w:rsidR="002845BB" w:rsidRPr="00022CDD">
        <w:rPr>
          <w:rFonts w:ascii="Times New Roman" w:hAnsi="Times New Roman"/>
          <w:b/>
          <w:sz w:val="22"/>
          <w:szCs w:val="22"/>
          <w:highlight w:val="yellow"/>
          <w:lang w:val="cs-CZ"/>
        </w:rPr>
        <w:t>………………………</w:t>
      </w:r>
      <w:r w:rsidRPr="00022CDD">
        <w:rPr>
          <w:rFonts w:ascii="Times New Roman" w:hAnsi="Times New Roman"/>
          <w:b/>
          <w:sz w:val="22"/>
          <w:szCs w:val="22"/>
          <w:lang w:val="cs-CZ"/>
        </w:rPr>
        <w:t>Kč</w:t>
      </w:r>
    </w:p>
    <w:p w:rsidR="00F666F6" w:rsidRPr="00022CDD" w:rsidRDefault="00F666F6" w:rsidP="00F666F6">
      <w:pPr>
        <w:spacing w:line="480" w:lineRule="auto"/>
        <w:ind w:left="570" w:hanging="567"/>
        <w:jc w:val="center"/>
        <w:rPr>
          <w:rFonts w:ascii="Times New Roman" w:hAnsi="Times New Roman"/>
          <w:i/>
          <w:color w:val="00B0F0"/>
          <w:sz w:val="22"/>
          <w:szCs w:val="22"/>
          <w:lang w:val="cs-CZ"/>
        </w:rPr>
      </w:pPr>
      <w:r w:rsidRPr="00022CDD">
        <w:rPr>
          <w:rFonts w:ascii="Times New Roman" w:hAnsi="Times New Roman"/>
          <w:i/>
          <w:color w:val="00B0F0"/>
          <w:sz w:val="22"/>
          <w:szCs w:val="22"/>
          <w:lang w:val="cs-CZ"/>
        </w:rPr>
        <w:t>(POZ.</w:t>
      </w:r>
      <w:r w:rsidR="00223F91">
        <w:rPr>
          <w:rFonts w:ascii="Times New Roman" w:hAnsi="Times New Roman"/>
          <w:i/>
          <w:color w:val="00B0F0"/>
          <w:sz w:val="22"/>
          <w:szCs w:val="22"/>
          <w:lang w:val="cs-CZ"/>
        </w:rPr>
        <w:t>:</w:t>
      </w:r>
      <w:r w:rsidRPr="00022CDD">
        <w:rPr>
          <w:rFonts w:ascii="Times New Roman" w:hAnsi="Times New Roman"/>
          <w:i/>
          <w:color w:val="00B0F0"/>
          <w:sz w:val="22"/>
          <w:szCs w:val="22"/>
          <w:lang w:val="cs-CZ"/>
        </w:rPr>
        <w:t xml:space="preserve"> Doplní </w:t>
      </w:r>
      <w:r w:rsidR="00223F91">
        <w:rPr>
          <w:rFonts w:ascii="Times New Roman" w:hAnsi="Times New Roman"/>
          <w:i/>
          <w:color w:val="00B0F0"/>
          <w:sz w:val="22"/>
          <w:szCs w:val="22"/>
          <w:lang w:val="cs-CZ"/>
        </w:rPr>
        <w:t>zhotovitel</w:t>
      </w:r>
      <w:r w:rsidRPr="00022CDD">
        <w:rPr>
          <w:rFonts w:ascii="Times New Roman" w:hAnsi="Times New Roman"/>
          <w:i/>
          <w:color w:val="00B0F0"/>
          <w:sz w:val="22"/>
          <w:szCs w:val="22"/>
          <w:lang w:val="cs-CZ"/>
        </w:rPr>
        <w:t>. Poté poznámku vymažte</w:t>
      </w:r>
      <w:r w:rsidR="00E25A70">
        <w:rPr>
          <w:rFonts w:ascii="Times New Roman" w:hAnsi="Times New Roman"/>
          <w:i/>
          <w:color w:val="00B0F0"/>
          <w:sz w:val="22"/>
          <w:szCs w:val="22"/>
          <w:lang w:val="cs-CZ"/>
        </w:rPr>
        <w:t xml:space="preserve">. </w:t>
      </w:r>
      <w:r w:rsidR="00E25A70" w:rsidRPr="001671D6">
        <w:rPr>
          <w:rFonts w:ascii="Times New Roman" w:hAnsi="Times New Roman"/>
          <w:b/>
          <w:bCs/>
          <w:i/>
          <w:color w:val="00B0F0"/>
          <w:sz w:val="22"/>
          <w:szCs w:val="22"/>
          <w:lang w:val="cs-CZ"/>
        </w:rPr>
        <w:t>Tento údaj bude předmětem hodnocení.</w:t>
      </w:r>
      <w:r w:rsidRPr="00022CDD">
        <w:rPr>
          <w:rFonts w:ascii="Times New Roman" w:hAnsi="Times New Roman"/>
          <w:i/>
          <w:color w:val="00B0F0"/>
          <w:sz w:val="22"/>
          <w:szCs w:val="22"/>
          <w:lang w:val="cs-CZ"/>
        </w:rPr>
        <w:t>)</w:t>
      </w:r>
    </w:p>
    <w:p w:rsidR="00175452" w:rsidRPr="00022CDD" w:rsidRDefault="00F666F6" w:rsidP="001671D6">
      <w:pPr>
        <w:pStyle w:val="Odstavecseseznamem"/>
        <w:jc w:val="both"/>
        <w:rPr>
          <w:i/>
          <w:color w:val="00B0F0"/>
        </w:rPr>
      </w:pPr>
      <w:r w:rsidRPr="00022CDD">
        <w:t xml:space="preserve">Cena je určena jako součet cen položek </w:t>
      </w:r>
      <w:r w:rsidR="00A5795D" w:rsidRPr="00022CDD">
        <w:t>oceněn</w:t>
      </w:r>
      <w:r w:rsidR="00601EA4" w:rsidRPr="00022CDD">
        <w:t>ého</w:t>
      </w:r>
      <w:r w:rsidR="00A5795D" w:rsidRPr="00022CDD">
        <w:t xml:space="preserve"> </w:t>
      </w:r>
      <w:r w:rsidR="003271CF" w:rsidRPr="00022CDD">
        <w:t>výkazů výměr</w:t>
      </w:r>
      <w:r w:rsidRPr="00022CDD">
        <w:t>, kter</w:t>
      </w:r>
      <w:r w:rsidR="00601EA4" w:rsidRPr="00022CDD">
        <w:t>ý</w:t>
      </w:r>
      <w:r w:rsidRPr="00022CDD">
        <w:t xml:space="preserve"> </w:t>
      </w:r>
      <w:r w:rsidR="00CF2F80" w:rsidRPr="00022CDD">
        <w:t>j</w:t>
      </w:r>
      <w:r w:rsidR="00CF2F80">
        <w:t>e</w:t>
      </w:r>
      <w:r w:rsidR="00CF2F80" w:rsidRPr="00022CDD">
        <w:t xml:space="preserve"> </w:t>
      </w:r>
      <w:r w:rsidRPr="00022CDD">
        <w:t>nedílnou součástí nabídky zhotovitele v rámci veřejné zakázky „</w:t>
      </w:r>
      <w:r w:rsidR="003C0E86">
        <w:t>Výměna mostnic na mostě 2-003 přes Lučinu</w:t>
      </w:r>
      <w:r w:rsidR="00015E1B" w:rsidRPr="00022CDD">
        <w:t>”</w:t>
      </w:r>
      <w:r w:rsidRPr="00022CDD">
        <w:t xml:space="preserve"> ze dne </w:t>
      </w:r>
      <w:r w:rsidR="002845BB" w:rsidRPr="00022CDD">
        <w:t>………..</w:t>
      </w:r>
      <w:r w:rsidR="00043350" w:rsidRPr="00022CDD">
        <w:t xml:space="preserve"> </w:t>
      </w:r>
      <w:r w:rsidRPr="00022CDD">
        <w:t xml:space="preserve"> </w:t>
      </w:r>
      <w:r w:rsidRPr="00022CDD">
        <w:rPr>
          <w:i/>
          <w:color w:val="00B0F0"/>
        </w:rPr>
        <w:t>(POZ.</w:t>
      </w:r>
      <w:r w:rsidR="00223F91">
        <w:rPr>
          <w:i/>
          <w:color w:val="00B0F0"/>
        </w:rPr>
        <w:t>:</w:t>
      </w:r>
      <w:r w:rsidRPr="00022CDD">
        <w:rPr>
          <w:i/>
          <w:color w:val="00B0F0"/>
        </w:rPr>
        <w:t xml:space="preserve"> Doplní </w:t>
      </w:r>
      <w:r w:rsidR="00223F91">
        <w:rPr>
          <w:i/>
          <w:color w:val="00B0F0"/>
        </w:rPr>
        <w:t>zhotovitel</w:t>
      </w:r>
      <w:r w:rsidRPr="00022CDD">
        <w:rPr>
          <w:i/>
          <w:color w:val="00B0F0"/>
        </w:rPr>
        <w:t>. Poté poznámku vymažte</w:t>
      </w:r>
      <w:r w:rsidR="00E25A70">
        <w:rPr>
          <w:i/>
          <w:color w:val="00B0F0"/>
        </w:rPr>
        <w:t>.</w:t>
      </w:r>
      <w:r w:rsidRPr="00022CDD">
        <w:rPr>
          <w:i/>
          <w:color w:val="00B0F0"/>
        </w:rPr>
        <w:t>)</w:t>
      </w:r>
    </w:p>
    <w:p w:rsidR="00175452" w:rsidRPr="00022CDD" w:rsidRDefault="00175452" w:rsidP="00175452">
      <w:pPr>
        <w:tabs>
          <w:tab w:val="left" w:pos="1560"/>
        </w:tabs>
        <w:spacing w:line="240" w:lineRule="auto"/>
        <w:ind w:left="709"/>
        <w:jc w:val="both"/>
        <w:rPr>
          <w:rFonts w:ascii="Times New Roman" w:hAnsi="Times New Roman"/>
          <w:sz w:val="22"/>
          <w:szCs w:val="22"/>
          <w:lang w:val="cs-CZ"/>
        </w:rPr>
      </w:pPr>
    </w:p>
    <w:p w:rsidR="00175452" w:rsidRPr="00022CDD" w:rsidRDefault="00647E5C" w:rsidP="00175452">
      <w:pPr>
        <w:pStyle w:val="Odstavecseseznamem"/>
        <w:jc w:val="both"/>
      </w:pPr>
      <w:r w:rsidRPr="00022CDD">
        <w:t>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29 odst. 1 písm. a) až j) a dle § 29 odst. 2, písm. c) zákona o DPH.</w:t>
      </w:r>
    </w:p>
    <w:p w:rsidR="00175452" w:rsidRPr="00022CDD" w:rsidRDefault="00F666F6" w:rsidP="00175452">
      <w:pPr>
        <w:pStyle w:val="Odstavecseseznamem"/>
        <w:jc w:val="both"/>
      </w:pPr>
      <w:r w:rsidRPr="00022CDD">
        <w:t>Objednatel prohlašuje, že financování prací a dodávek, které jsou předmětem této smlouvy, má zajištěno.</w:t>
      </w:r>
    </w:p>
    <w:p w:rsidR="00175452" w:rsidRPr="00022CDD" w:rsidRDefault="00F666F6" w:rsidP="00175452">
      <w:pPr>
        <w:pStyle w:val="Odstavecseseznamem"/>
        <w:jc w:val="both"/>
      </w:pPr>
      <w:r w:rsidRPr="00022CDD">
        <w:t xml:space="preserve">Výši sjednané ceny lze překročit </w:t>
      </w:r>
      <w:r w:rsidR="00CF251F" w:rsidRPr="00BE5721">
        <w:t>pouze na základě dohody obou smluvních stran formou písemného dodatku k této smlouvě,</w:t>
      </w:r>
      <w:r w:rsidR="00CF251F" w:rsidRPr="00CF251F">
        <w:rPr>
          <w:lang w:val="en-US"/>
        </w:rPr>
        <w:t xml:space="preserve"> </w:t>
      </w:r>
      <w:proofErr w:type="spellStart"/>
      <w:r w:rsidR="00CF251F" w:rsidRPr="00CF251F">
        <w:rPr>
          <w:lang w:val="en-US"/>
        </w:rPr>
        <w:t>a</w:t>
      </w:r>
      <w:proofErr w:type="spellEnd"/>
      <w:r w:rsidR="00CF251F" w:rsidRPr="00CF251F">
        <w:rPr>
          <w:lang w:val="en-US"/>
        </w:rPr>
        <w:t xml:space="preserve"> to </w:t>
      </w:r>
      <w:r w:rsidRPr="00022CDD">
        <w:t>pouze v případě:</w:t>
      </w:r>
    </w:p>
    <w:p w:rsidR="00175452" w:rsidRPr="00022CDD" w:rsidRDefault="00EC2305" w:rsidP="00175452">
      <w:pPr>
        <w:pStyle w:val="odrka"/>
        <w:jc w:val="both"/>
      </w:pPr>
      <w:r w:rsidRPr="00022CDD">
        <w:t>v o</w:t>
      </w:r>
      <w:r w:rsidR="00F666F6" w:rsidRPr="00022CDD">
        <w:t>důvodněných</w:t>
      </w:r>
      <w:r w:rsidRPr="00022CDD">
        <w:t xml:space="preserve"> </w:t>
      </w:r>
      <w:r w:rsidR="0051486A" w:rsidRPr="00022CDD">
        <w:t xml:space="preserve">případech </w:t>
      </w:r>
      <w:r w:rsidR="00F666F6" w:rsidRPr="00022CDD">
        <w:t xml:space="preserve">změn </w:t>
      </w:r>
      <w:r w:rsidR="0051486A" w:rsidRPr="00022CDD">
        <w:t xml:space="preserve">rozsahu a druhu prací a dodávek </w:t>
      </w:r>
      <w:r w:rsidR="00F666F6" w:rsidRPr="00022CDD">
        <w:t>a doplňků technické specifikace předmětu plnění</w:t>
      </w:r>
      <w:r w:rsidR="0051486A" w:rsidRPr="00022CDD">
        <w:t xml:space="preserve"> provedených v souladu s bodem 2.</w:t>
      </w:r>
      <w:r w:rsidR="00CF2F80">
        <w:t>4</w:t>
      </w:r>
      <w:r w:rsidR="00CF2F80" w:rsidRPr="00022CDD">
        <w:t xml:space="preserve"> </w:t>
      </w:r>
      <w:r w:rsidR="00CF2F80">
        <w:t>nebo</w:t>
      </w:r>
      <w:r w:rsidR="00CF2F80" w:rsidRPr="00022CDD">
        <w:t xml:space="preserve"> </w:t>
      </w:r>
      <w:r w:rsidR="0051486A" w:rsidRPr="00022CDD">
        <w:t>3.1 této smlouvy</w:t>
      </w:r>
      <w:r w:rsidR="00F666F6" w:rsidRPr="00022CDD">
        <w:t>, a to však pouze a výlučně, na základě písemného požadavku ze strany objednatele</w:t>
      </w:r>
      <w:r w:rsidR="00223F91">
        <w:t xml:space="preserve"> </w:t>
      </w:r>
      <w:r w:rsidR="00F666F6" w:rsidRPr="00022CDD">
        <w:t xml:space="preserve">(uplatněného postupem v souladu se </w:t>
      </w:r>
      <w:r w:rsidR="005F245D" w:rsidRPr="00022CDD">
        <w:t>Z</w:t>
      </w:r>
      <w:r w:rsidR="00F666F6" w:rsidRPr="00022CDD">
        <w:t>ZVZ);</w:t>
      </w:r>
    </w:p>
    <w:p w:rsidR="00175452" w:rsidRPr="00022CDD" w:rsidRDefault="00F666F6" w:rsidP="00175452">
      <w:pPr>
        <w:pStyle w:val="odrka"/>
        <w:jc w:val="both"/>
      </w:pPr>
      <w:r w:rsidRPr="00022CDD">
        <w:t>pokud v průběhu plnění dojde ke změnám legislativních či technických předpisů a norem, které budou mít prokazatelný vliv na výši sjednané ceny.</w:t>
      </w:r>
    </w:p>
    <w:p w:rsidR="00175452" w:rsidRPr="00022CDD" w:rsidRDefault="00F666F6" w:rsidP="00175452">
      <w:pPr>
        <w:pStyle w:val="Odstavecseseznamem"/>
        <w:jc w:val="both"/>
      </w:pPr>
      <w:r w:rsidRPr="00022CDD">
        <w:t>Cena obsahuje i případné zvýšené náklady spojené s vývojem cen vstupních nákladů, a to až do doby ukončení díla.</w:t>
      </w:r>
    </w:p>
    <w:p w:rsidR="00175452" w:rsidRPr="00022CDD" w:rsidRDefault="00ED474C" w:rsidP="00175452">
      <w:pPr>
        <w:pStyle w:val="Odstavecseseznamem"/>
        <w:jc w:val="both"/>
      </w:pPr>
      <w:r w:rsidRPr="00022CDD">
        <w:t>Zhotovitel prohlašuje, že provedl kontrolu úplnosti výkazu výměr, jako podkladu pro ocenění díla a je tedy závazný a úplný. Z tohoto důvodu není zhotovitel oprávněn požadovat dodatečné navýšení ceny za provedení a</w:t>
      </w:r>
      <w:r w:rsidR="000F2AEB" w:rsidRPr="00022CDD">
        <w:t> </w:t>
      </w:r>
      <w:r w:rsidRPr="00022CDD">
        <w:t xml:space="preserve">předání kompletního díla. Oceněný výkaz výměr včetně uvedení celkové konečné ceny díla je doložen v Příloze č. 1 této smlouvy. </w:t>
      </w:r>
    </w:p>
    <w:p w:rsidR="00175452" w:rsidRPr="00022CDD" w:rsidRDefault="00783C00" w:rsidP="00175452">
      <w:pPr>
        <w:pStyle w:val="Odstavecseseznamem"/>
        <w:jc w:val="both"/>
      </w:pPr>
      <w:r w:rsidRPr="00022CDD">
        <w:t xml:space="preserve">Zhotovitel prohlašuje, že v uvedené ceně jsou zahrnuty veškeré dodávky, výkony, náklady a nákladové faktory všeho druhu vztahující se k předmětu díla (např. náklady na provedení zkoušek, náklady na zajištění staveniště, skládkovné, atd.), které zhotoviteli vzniknou </w:t>
      </w:r>
      <w:r w:rsidR="00ED474C" w:rsidRPr="00022CDD">
        <w:t>při</w:t>
      </w:r>
      <w:r w:rsidRPr="00022CDD">
        <w:t xml:space="preserve"> realizac</w:t>
      </w:r>
      <w:r w:rsidR="00ED474C" w:rsidRPr="00022CDD">
        <w:t>i</w:t>
      </w:r>
      <w:r w:rsidRPr="00022CDD">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022CDD">
        <w:t xml:space="preserve"> </w:t>
      </w:r>
    </w:p>
    <w:p w:rsidR="00175452" w:rsidRPr="00022CDD" w:rsidRDefault="00F666F6" w:rsidP="00175452">
      <w:pPr>
        <w:pStyle w:val="Odstavecseseznamem"/>
        <w:jc w:val="both"/>
      </w:pPr>
      <w:r w:rsidRPr="00022CDD">
        <w:t xml:space="preserve">V případě, že bude objednatel požadovat realizaci dodatečných požadavků, kvalitativních či množstevních změn, budou tyto práce oceněny pomocí jednotkových cen z příslušných </w:t>
      </w:r>
      <w:r w:rsidR="00A5795D" w:rsidRPr="00022CDD">
        <w:t xml:space="preserve">oceněných </w:t>
      </w:r>
      <w:r w:rsidR="00D43E6D" w:rsidRPr="00022CDD">
        <w:t>výkazů výměr</w:t>
      </w:r>
      <w:r w:rsidRPr="00022CDD">
        <w:t xml:space="preserve">, které jsou </w:t>
      </w:r>
      <w:r w:rsidR="00DB60F2" w:rsidRPr="00022CDD">
        <w:t xml:space="preserve">Přílohou </w:t>
      </w:r>
      <w:r w:rsidRPr="00022CDD">
        <w:t>č. 1 této smlouvy o dílo. Položky v</w:t>
      </w:r>
      <w:r w:rsidR="00D43E6D" w:rsidRPr="00022CDD">
        <w:t>e</w:t>
      </w:r>
      <w:r w:rsidRPr="00022CDD">
        <w:t> </w:t>
      </w:r>
      <w:r w:rsidR="00D43E6D" w:rsidRPr="00022CDD">
        <w:t>výkazu výměr</w:t>
      </w:r>
      <w:r w:rsidRPr="00022CDD">
        <w:t xml:space="preserve"> neobsažené budou oceněny </w:t>
      </w:r>
      <w:r w:rsidR="0067395F" w:rsidRPr="00022CDD">
        <w:t>na základě ceníků ÚRS Praha v cenové úrovni příslušné roku podání nabídky zhotovitelem.</w:t>
      </w:r>
      <w:r w:rsidR="00E25A70">
        <w:t xml:space="preserve"> </w:t>
      </w:r>
      <w:r w:rsidR="0067395F" w:rsidRPr="00022CDD">
        <w:t xml:space="preserve">V případě, že datová základna ÚRS Praha položky nutné k ocenění neobsahuje, budou oceněny </w:t>
      </w:r>
      <w:r w:rsidRPr="00022CDD">
        <w:t>dle dohody obou stran.</w:t>
      </w:r>
      <w:r w:rsidR="0067395F" w:rsidRPr="00022CDD">
        <w:t xml:space="preserve"> Ke</w:t>
      </w:r>
      <w:r w:rsidR="00910514" w:rsidRPr="00022CDD">
        <w:t> </w:t>
      </w:r>
      <w:r w:rsidR="0067395F" w:rsidRPr="00022CDD">
        <w:t>každému dodatečnému požadavku bude vypracován Změnový list dle příslušného vzoru objednatele.</w:t>
      </w:r>
    </w:p>
    <w:p w:rsidR="00175452" w:rsidRPr="00022CDD" w:rsidRDefault="00F666F6" w:rsidP="00175452">
      <w:pPr>
        <w:pStyle w:val="Nadpis1"/>
        <w:jc w:val="center"/>
      </w:pPr>
      <w:r w:rsidRPr="00022CDD">
        <w:t>Platební podmínky</w:t>
      </w:r>
    </w:p>
    <w:p w:rsidR="00175452" w:rsidRPr="00022CDD" w:rsidRDefault="00F666F6" w:rsidP="00175452">
      <w:pPr>
        <w:pStyle w:val="Odstavecseseznamem"/>
        <w:jc w:val="both"/>
      </w:pPr>
      <w:r w:rsidRPr="00022CDD">
        <w:t xml:space="preserve">Úhradu ceny za provedení díla provede objednatel na základě faktur (daňových dokladů) vystavených zhotovitelem vždy do 15 dnů ode dne uskutečnění zdanitelného plnění. Faktury budou vystaveny na základě v daném měsíci </w:t>
      </w:r>
      <w:r w:rsidR="00BE78B7" w:rsidRPr="00022CDD">
        <w:t xml:space="preserve">skutečně </w:t>
      </w:r>
      <w:r w:rsidRPr="00022CDD">
        <w:t>provedených vzájemně odsouhlasených prací (předmět plnění se bude členit do dílčích – měsíčních plnění). V případě měsíčních dílčích plnění bude dnem</w:t>
      </w:r>
      <w:r w:rsidR="00D15171">
        <w:t xml:space="preserve"> uskutečnění zdanitelného plnění</w:t>
      </w:r>
      <w:r w:rsidRPr="00022CDD">
        <w:t xml:space="preserve">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022CDD">
        <w:t xml:space="preserve"> dle příslušného vzoru objednatele.</w:t>
      </w:r>
      <w:r w:rsidR="00D403CB" w:rsidRPr="00022CDD">
        <w:t xml:space="preserve"> </w:t>
      </w:r>
      <w:r w:rsidR="007225BD" w:rsidRPr="00022CDD">
        <w:t>Dodatečné práce</w:t>
      </w:r>
      <w:r w:rsidR="00D403CB" w:rsidRPr="00022CDD">
        <w:t xml:space="preserve"> a dodávky</w:t>
      </w:r>
      <w:r w:rsidR="007225BD" w:rsidRPr="00022CDD">
        <w:t xml:space="preserve"> dle bodu 2.</w:t>
      </w:r>
      <w:r w:rsidR="006929D5">
        <w:t>4</w:t>
      </w:r>
      <w:r w:rsidR="006929D5" w:rsidRPr="00022CDD">
        <w:t xml:space="preserve"> </w:t>
      </w:r>
      <w:r w:rsidR="007225BD" w:rsidRPr="00022CDD">
        <w:t xml:space="preserve">a nové stavební práce dle bodu 3.1 budou fakturovány po odsouhlasení </w:t>
      </w:r>
      <w:r w:rsidR="0067395F" w:rsidRPr="00022CDD">
        <w:t>Z</w:t>
      </w:r>
      <w:r w:rsidR="007225BD" w:rsidRPr="00022CDD">
        <w:t xml:space="preserve">měnového listu </w:t>
      </w:r>
      <w:r w:rsidR="005E7FFD">
        <w:t xml:space="preserve">(za objednatele osobou oprávněnou pro změny díla uvedenou v čl. I této smlouvy) </w:t>
      </w:r>
      <w:r w:rsidR="007225BD" w:rsidRPr="00022CDD">
        <w:t>a uzavření příslušného smluvního dodatku.</w:t>
      </w:r>
    </w:p>
    <w:p w:rsidR="00175452" w:rsidRPr="00022CDD" w:rsidRDefault="00F666F6" w:rsidP="00175452">
      <w:pPr>
        <w:pStyle w:val="Odstavecseseznamem"/>
        <w:jc w:val="both"/>
      </w:pPr>
      <w:r w:rsidRPr="00022CDD">
        <w:t>U každého daňového dokladu bude provedena 10</w:t>
      </w:r>
      <w:r w:rsidR="0077617B">
        <w:t xml:space="preserve"> </w:t>
      </w:r>
      <w:r w:rsidRPr="00022CDD">
        <w:t>% pozastávka. Tím se rozumí, že ve lhůtě splatnosti (viz bod 7.</w:t>
      </w:r>
      <w:r w:rsidR="0012621E" w:rsidRPr="00022CDD">
        <w:t>3</w:t>
      </w:r>
      <w:r w:rsidRPr="00022CDD">
        <w:t xml:space="preserve">) bude uhrazeno 90 % fakturované částky. Pozastávka bude uvolněna do </w:t>
      </w:r>
      <w:r w:rsidR="00DB60F2" w:rsidRPr="00022CDD">
        <w:t xml:space="preserve">30 </w:t>
      </w:r>
      <w:r w:rsidRPr="00022CDD">
        <w:t>dnů po odstranění všech vad a</w:t>
      </w:r>
      <w:r w:rsidR="000F2AEB" w:rsidRPr="00022CDD">
        <w:t> </w:t>
      </w:r>
      <w:r w:rsidRPr="00022CDD">
        <w:t>nedodělků uvedených v zápisu o předání a převzetí celého díla</w:t>
      </w:r>
      <w:r w:rsidR="00043350" w:rsidRPr="00022CDD">
        <w:t>,</w:t>
      </w:r>
      <w:r w:rsidR="00D43E6D" w:rsidRPr="00022CDD">
        <w:t xml:space="preserve"> nebo pokud se smluvní strany nedohodnou písemně jinak</w:t>
      </w:r>
      <w:r w:rsidRPr="00022CDD">
        <w:t xml:space="preserve">. Pokud vady a nedodělky zjištěny nebudou, bude pozastávka uvolněna do </w:t>
      </w:r>
      <w:r w:rsidR="00D403CB" w:rsidRPr="00022CDD">
        <w:t xml:space="preserve">30 kalendářních </w:t>
      </w:r>
      <w:r w:rsidRPr="00022CDD">
        <w:t>dnů ode dne předání a převzetí díla.</w:t>
      </w:r>
    </w:p>
    <w:p w:rsidR="00175452" w:rsidRPr="00022CDD" w:rsidRDefault="00F666F6" w:rsidP="00175452">
      <w:pPr>
        <w:pStyle w:val="Odstavecseseznamem"/>
        <w:jc w:val="both"/>
      </w:pPr>
      <w:r w:rsidRPr="00022CDD">
        <w:t>Smluvní strany se dohodly na splatnosti faktur 30 kalendářních dnů ode dne jejich doručení objednateli, přičemž protokol o odsouhlasených pracích bude přílohou faktur.</w:t>
      </w:r>
    </w:p>
    <w:p w:rsidR="00175452" w:rsidRPr="00022CDD" w:rsidRDefault="00F666F6" w:rsidP="00175452">
      <w:pPr>
        <w:pStyle w:val="Odstavecseseznamem"/>
        <w:jc w:val="both"/>
      </w:pPr>
      <w:r w:rsidRPr="00022CDD">
        <w:t>Pokud faktury nebudou obsahovat předepsané náležitosti</w:t>
      </w:r>
      <w:r w:rsidR="006929D5">
        <w:t xml:space="preserve"> nebo budou obsahovat nesprávné či neúplné údaje</w:t>
      </w:r>
      <w:r w:rsidRPr="00022CDD">
        <w:t xml:space="preserve">, je objednatel oprávněn vrátit je zhotoviteli k doplnění. Ve vrácené faktuře vyznačí objednatel důvod vrácení. V tomto případě se ruší původní lhůta splatnosti dle </w:t>
      </w:r>
      <w:r w:rsidR="00DB60F2" w:rsidRPr="00022CDD">
        <w:t>bodu</w:t>
      </w:r>
      <w:r w:rsidRPr="00022CDD">
        <w:t xml:space="preserve"> 7.</w:t>
      </w:r>
      <w:r w:rsidR="0012621E" w:rsidRPr="00022CDD">
        <w:t>3</w:t>
      </w:r>
      <w:r w:rsidRPr="00022CDD">
        <w:t xml:space="preserve"> a nová lhůta splatnosti začne plynout až doručením opravené či doplněné faktury – daňového dokladu zpět objednateli. </w:t>
      </w:r>
    </w:p>
    <w:p w:rsidR="00175452" w:rsidRPr="00022CDD" w:rsidRDefault="00647E5C" w:rsidP="00175452">
      <w:pPr>
        <w:pStyle w:val="Odstavecseseznamem"/>
        <w:jc w:val="both"/>
      </w:pPr>
      <w:r w:rsidRPr="00022CDD">
        <w:t xml:space="preserve">Smluvní strany se dohodly na platbách formou bezhotovostního bankovního převodu na účty uvedené ve vystavených fakturách (daňových dokladech). </w:t>
      </w:r>
      <w:r w:rsidR="00A75D7C">
        <w:t xml:space="preserve">Za správnost údajů o svém účtu odpovídá zhotovitel. </w:t>
      </w:r>
    </w:p>
    <w:p w:rsidR="00175452" w:rsidRPr="00022CDD" w:rsidRDefault="00F666F6" w:rsidP="00175452">
      <w:pPr>
        <w:pStyle w:val="Odstavecseseznamem"/>
        <w:jc w:val="both"/>
      </w:pPr>
      <w:r w:rsidRPr="00022CDD">
        <w:t xml:space="preserve">Bankovní účet, na který bude objednatelem placeno, musí být vždy bankovním účtem zhotovitele. </w:t>
      </w:r>
    </w:p>
    <w:p w:rsidR="00175452" w:rsidRPr="00022CDD" w:rsidRDefault="00F666F6" w:rsidP="00175452">
      <w:pPr>
        <w:pStyle w:val="Odstavecseseznamem"/>
        <w:jc w:val="both"/>
      </w:pPr>
      <w:r w:rsidRPr="00022CDD">
        <w:t>Objednatel nebude poskytovat zálohy.</w:t>
      </w:r>
    </w:p>
    <w:p w:rsidR="00175452" w:rsidRPr="00022CDD" w:rsidRDefault="00F666F6" w:rsidP="00175452">
      <w:pPr>
        <w:pStyle w:val="Odstavecseseznamem"/>
        <w:jc w:val="both"/>
      </w:pPr>
      <w:r w:rsidRPr="00022CDD">
        <w:t>Zhotovitel uvede na faktuře číslo smlouvy objednatele.</w:t>
      </w:r>
      <w:r w:rsidR="00C72DBB" w:rsidRPr="00022CDD">
        <w:t xml:space="preserve"> </w:t>
      </w:r>
    </w:p>
    <w:p w:rsidR="00175452" w:rsidRPr="00022CDD" w:rsidRDefault="00F73C2C" w:rsidP="00175452">
      <w:pPr>
        <w:pStyle w:val="Odstavecseseznamem"/>
        <w:jc w:val="both"/>
      </w:pPr>
      <w:r w:rsidRPr="00022CDD">
        <w:t>Faktury jsou zhotovitelem vystavovány ve formátu PDF a</w:t>
      </w:r>
      <w:r w:rsidR="000F2AEB" w:rsidRPr="00022CDD">
        <w:t> </w:t>
      </w:r>
      <w:r w:rsidRPr="00022CDD">
        <w:t xml:space="preserve">zasílány včetně naskenovaného soupisu </w:t>
      </w:r>
      <w:r w:rsidR="00D43E6D" w:rsidRPr="00022CDD">
        <w:t xml:space="preserve">provedených </w:t>
      </w:r>
      <w:r w:rsidRPr="00022CDD">
        <w:t xml:space="preserve">prací se zjišťovacím protokolem </w:t>
      </w:r>
      <w:r w:rsidR="00D43E6D" w:rsidRPr="00022CDD">
        <w:t xml:space="preserve">potvrzeným technickým dozorem </w:t>
      </w:r>
      <w:r w:rsidR="00A5795D" w:rsidRPr="00022CDD">
        <w:t>objednatele</w:t>
      </w:r>
      <w:r w:rsidR="00D43E6D" w:rsidRPr="00022CDD">
        <w:t xml:space="preserve"> </w:t>
      </w:r>
      <w:r w:rsidRPr="00022CDD">
        <w:t xml:space="preserve">(tyto dokumenty jsou nedílnou součástí faktury) na adresu </w:t>
      </w:r>
      <w:hyperlink r:id="rId10" w:history="1">
        <w:r w:rsidRPr="00022CDD">
          <w:rPr>
            <w:rStyle w:val="Hypertextovodkaz"/>
          </w:rPr>
          <w:t>elektronicka.fakturace@dpo.cz</w:t>
        </w:r>
      </w:hyperlink>
      <w:r w:rsidRPr="00022CDD">
        <w:t xml:space="preserve">. </w:t>
      </w:r>
    </w:p>
    <w:p w:rsidR="00175452" w:rsidRPr="00022CDD" w:rsidRDefault="00F5160B" w:rsidP="00175452">
      <w:pPr>
        <w:pStyle w:val="Odstavecseseznamem"/>
        <w:numPr>
          <w:ilvl w:val="0"/>
          <w:numId w:val="0"/>
        </w:numPr>
        <w:ind w:left="709"/>
        <w:jc w:val="both"/>
      </w:pPr>
      <w:r w:rsidRPr="00022CDD">
        <w:t xml:space="preserve"> </w:t>
      </w:r>
      <w:r w:rsidR="00F73C2C" w:rsidRPr="00022CDD">
        <w:t xml:space="preserve">  </w:t>
      </w:r>
    </w:p>
    <w:p w:rsidR="00175452" w:rsidRPr="00022CDD" w:rsidRDefault="00F666F6" w:rsidP="00175452">
      <w:pPr>
        <w:pStyle w:val="Nadpis1"/>
        <w:jc w:val="center"/>
      </w:pPr>
      <w:r w:rsidRPr="00022CDD">
        <w:t xml:space="preserve">Záruka </w:t>
      </w:r>
      <w:r w:rsidR="005E61AF" w:rsidRPr="00022CDD">
        <w:t xml:space="preserve">na </w:t>
      </w:r>
      <w:r w:rsidRPr="00022CDD">
        <w:t>předmět smlouvy</w:t>
      </w:r>
    </w:p>
    <w:p w:rsidR="00175452" w:rsidRPr="006929D5" w:rsidRDefault="00F666F6" w:rsidP="006929D5">
      <w:pPr>
        <w:pStyle w:val="Odstavecseseznamem"/>
        <w:jc w:val="both"/>
      </w:pPr>
      <w:r w:rsidRPr="00022CDD">
        <w:t xml:space="preserve">Zhotovitel poskytuje na provedené dílo jako celek </w:t>
      </w:r>
      <w:r w:rsidR="00FB14A0" w:rsidRPr="00022CDD">
        <w:t xml:space="preserve">záruku za jakost </w:t>
      </w:r>
      <w:r w:rsidRPr="00022CDD">
        <w:t>v</w:t>
      </w:r>
      <w:r w:rsidR="00D15171">
        <w:t> délce 60 měsíců.</w:t>
      </w:r>
    </w:p>
    <w:p w:rsidR="00175452" w:rsidRPr="00022CDD" w:rsidRDefault="00F666F6" w:rsidP="00175452">
      <w:pPr>
        <w:pStyle w:val="Odstavecseseznamem"/>
        <w:jc w:val="both"/>
      </w:pPr>
      <w:r w:rsidRPr="00022CDD">
        <w:t xml:space="preserve">Zhotovitel je odpovědný za to, že převzatý předmět smlouvy po dobu </w:t>
      </w:r>
      <w:r w:rsidR="00D403CB" w:rsidRPr="00022CDD">
        <w:t xml:space="preserve">záruky </w:t>
      </w:r>
      <w:r w:rsidR="00715503" w:rsidRPr="00022CDD">
        <w:t xml:space="preserve">za </w:t>
      </w:r>
      <w:r w:rsidR="00D403CB" w:rsidRPr="00022CDD">
        <w:t xml:space="preserve">jakost </w:t>
      </w:r>
      <w:r w:rsidRPr="00022CDD">
        <w:t>bude splňovat určené technické parametry, bude sloužit sjednanému účelu či účelu obvyklému a bude v souladu s normami a</w:t>
      </w:r>
      <w:r w:rsidR="000F2AEB" w:rsidRPr="00022CDD">
        <w:t> </w:t>
      </w:r>
      <w:r w:rsidRPr="00022CDD">
        <w:t xml:space="preserve">předpisy </w:t>
      </w:r>
      <w:r w:rsidR="00AB0F2C">
        <w:t>pro danou oblast dopravních staveb.</w:t>
      </w:r>
    </w:p>
    <w:p w:rsidR="00175452" w:rsidRPr="00022CDD" w:rsidRDefault="00D403CB" w:rsidP="00175452">
      <w:pPr>
        <w:pStyle w:val="Odstavecseseznamem"/>
        <w:jc w:val="both"/>
      </w:pPr>
      <w:r w:rsidRPr="00022CDD">
        <w:t xml:space="preserve">Záruka </w:t>
      </w:r>
      <w:r w:rsidR="00715503" w:rsidRPr="00022CDD">
        <w:t xml:space="preserve">za </w:t>
      </w:r>
      <w:r w:rsidRPr="00022CDD">
        <w:t xml:space="preserve">jakost </w:t>
      </w:r>
      <w:r w:rsidR="00F666F6" w:rsidRPr="00022CDD">
        <w:t xml:space="preserve">začíná plynout od dne </w:t>
      </w:r>
      <w:r w:rsidR="007D7797" w:rsidRPr="00022CDD">
        <w:t xml:space="preserve">protokolárního </w:t>
      </w:r>
      <w:r w:rsidR="00C41CE3">
        <w:t xml:space="preserve">předání a </w:t>
      </w:r>
      <w:r w:rsidR="007D7797" w:rsidRPr="00022CDD">
        <w:t>převzetí</w:t>
      </w:r>
      <w:r w:rsidR="00C41CE3">
        <w:t xml:space="preserve"> díla. Bude-li dílo převzato s vadami či nedodělky, prodlužuje se záruční doba o dobu od převzetí díla do odstranění poslední vady či nedodělku.</w:t>
      </w:r>
    </w:p>
    <w:p w:rsidR="00175452" w:rsidRPr="00022CDD" w:rsidRDefault="00F666F6" w:rsidP="00175452">
      <w:pPr>
        <w:pStyle w:val="Odstavecseseznamem"/>
        <w:jc w:val="both"/>
      </w:pPr>
      <w:r w:rsidRPr="00022CDD">
        <w:t xml:space="preserve">Vyskytne-li se v průběhu </w:t>
      </w:r>
      <w:r w:rsidR="00D403CB" w:rsidRPr="00022CDD">
        <w:t xml:space="preserve">trvání záruky </w:t>
      </w:r>
      <w:r w:rsidR="00715503" w:rsidRPr="00022CDD">
        <w:t xml:space="preserve">za </w:t>
      </w:r>
      <w:r w:rsidR="00D403CB" w:rsidRPr="00022CDD">
        <w:t>jakost</w:t>
      </w:r>
      <w:r w:rsidRPr="00022CDD">
        <w:t xml:space="preserve"> na provedeném díle vada, která nemá vliv na přerušení </w:t>
      </w:r>
      <w:r w:rsidR="001B4CD3" w:rsidRPr="00022CDD">
        <w:t xml:space="preserve">drážní </w:t>
      </w:r>
      <w:r w:rsidRPr="00022CDD">
        <w:t>dopravy, oznámí objednatel její výskyt a to, jak se tato vada projevuje písemně zhotoviteli (datovou zprávou</w:t>
      </w:r>
      <w:r w:rsidR="00766721" w:rsidRPr="00022CDD">
        <w:t>, e-mailem, faxem</w:t>
      </w:r>
      <w:r w:rsidRPr="00022CDD">
        <w:t xml:space="preserve"> nebo doporučeným dopisem na adresu objednatele). Jakmile objednatel odeslal toto písemné oznámení, má se za to, že požaduje bezplatné odstranění vady. Zhotovitel je povinen tuto vadu odstranit do 15</w:t>
      </w:r>
      <w:r w:rsidR="00910514" w:rsidRPr="00022CDD">
        <w:t> </w:t>
      </w:r>
      <w:r w:rsidRPr="00022CDD">
        <w:t>kalendářních dnů od doručení zprávy</w:t>
      </w:r>
      <w:r w:rsidR="006B7BD3" w:rsidRPr="00022CDD">
        <w:t>,</w:t>
      </w:r>
      <w:r w:rsidRPr="00022CDD">
        <w:t xml:space="preserve"> pokud nebude písemně dohodnuto jinak.</w:t>
      </w:r>
    </w:p>
    <w:p w:rsidR="00175452" w:rsidRPr="00022CDD" w:rsidRDefault="00F666F6" w:rsidP="00175452">
      <w:pPr>
        <w:pStyle w:val="Odstavecseseznamem"/>
        <w:jc w:val="both"/>
      </w:pPr>
      <w:r w:rsidRPr="00022CDD">
        <w:t xml:space="preserve">Vyskytne-li se v průběhu </w:t>
      </w:r>
      <w:r w:rsidR="00D403CB" w:rsidRPr="00022CDD">
        <w:t xml:space="preserve">trvání záruky </w:t>
      </w:r>
      <w:r w:rsidR="00715503" w:rsidRPr="00022CDD">
        <w:t xml:space="preserve">za </w:t>
      </w:r>
      <w:r w:rsidR="00D403CB" w:rsidRPr="00022CDD">
        <w:t>jakost</w:t>
      </w:r>
      <w:r w:rsidRPr="00022CDD">
        <w:t xml:space="preserve"> na provedeném díle vada, která má vliv na přerušení </w:t>
      </w:r>
      <w:r w:rsidR="001B4CD3" w:rsidRPr="00022CDD">
        <w:t xml:space="preserve">drážní </w:t>
      </w:r>
      <w:r w:rsidRPr="00022CDD">
        <w:t xml:space="preserve">dopravy, oznámí objednatel její výskyt bezprostředně zhotoviteli telefonicky (tel. </w:t>
      </w:r>
      <w:r w:rsidR="002845BB" w:rsidRPr="00022CDD">
        <w:rPr>
          <w:highlight w:val="yellow"/>
        </w:rPr>
        <w:t>……………</w:t>
      </w:r>
      <w:r w:rsidRPr="00022CDD">
        <w:t xml:space="preserve">) </w:t>
      </w:r>
      <w:r w:rsidR="00C72DBB" w:rsidRPr="00022CDD">
        <w:t xml:space="preserve">a </w:t>
      </w:r>
      <w:r w:rsidR="001A5C61" w:rsidRPr="00022CDD">
        <w:t xml:space="preserve">elektronicky </w:t>
      </w:r>
      <w:r w:rsidRPr="00022CDD">
        <w:t xml:space="preserve">(na e-mail </w:t>
      </w:r>
      <w:r w:rsidR="002845BB" w:rsidRPr="00022CDD">
        <w:rPr>
          <w:highlight w:val="yellow"/>
        </w:rPr>
        <w:t>……….……….</w:t>
      </w:r>
      <w:r w:rsidRPr="00022CDD">
        <w:t xml:space="preserve">). </w:t>
      </w:r>
      <w:r w:rsidRPr="00022CDD">
        <w:rPr>
          <w:i/>
          <w:color w:val="00B0F0"/>
        </w:rPr>
        <w:t>(POZ.</w:t>
      </w:r>
      <w:r w:rsidR="00223F91">
        <w:rPr>
          <w:i/>
          <w:color w:val="00B0F0"/>
        </w:rPr>
        <w:t>:</w:t>
      </w:r>
      <w:r w:rsidRPr="00022CDD">
        <w:rPr>
          <w:i/>
          <w:color w:val="00B0F0"/>
        </w:rPr>
        <w:t xml:space="preserve"> Doplní </w:t>
      </w:r>
      <w:r w:rsidR="00223F91">
        <w:rPr>
          <w:i/>
          <w:color w:val="00B0F0"/>
        </w:rPr>
        <w:t>zhotovitel</w:t>
      </w:r>
      <w:r w:rsidRPr="00022CDD">
        <w:rPr>
          <w:i/>
          <w:color w:val="00B0F0"/>
        </w:rPr>
        <w:t>. Poté poznámku vymažte</w:t>
      </w:r>
      <w:r w:rsidR="00223F91">
        <w:rPr>
          <w:i/>
          <w:color w:val="00B0F0"/>
        </w:rPr>
        <w:t>.</w:t>
      </w:r>
      <w:r w:rsidRPr="00022CDD">
        <w:rPr>
          <w:i/>
          <w:color w:val="00B0F0"/>
        </w:rPr>
        <w:t>)</w:t>
      </w:r>
      <w:r w:rsidRPr="00022CDD">
        <w:t xml:space="preserve"> Jakmile objednatel provede toto oznámení, má se za to, že požaduje </w:t>
      </w:r>
      <w:r w:rsidR="001A5C61" w:rsidRPr="00022CDD">
        <w:t xml:space="preserve">bezodkladné </w:t>
      </w:r>
      <w:r w:rsidRPr="00022CDD">
        <w:t>bezplatné odstranění vady.</w:t>
      </w:r>
      <w:r w:rsidR="009D2297">
        <w:t xml:space="preserve"> Zhotovitel je povinen tuto vadu odstranit bezodkladně, nejpozději do 2</w:t>
      </w:r>
      <w:r w:rsidR="00F052AE">
        <w:t>4</w:t>
      </w:r>
      <w:r w:rsidR="009D2297">
        <w:t xml:space="preserve"> hodin od jejího nahlášení. Zhotovitel bere na vědomí, že v případě přerušení drážní dopravy je povinen nahradit veškerou škodu, která objednateli v souvislosti s tímto přerušením vznikne. Takovou škodou mohou být zejména (nikoliv však výlučně) náklady na zavedení náhradní dopravy, smluvní pokuta vystavená objednatelem dopravy apod.</w:t>
      </w:r>
    </w:p>
    <w:p w:rsidR="00175452" w:rsidRPr="00022CDD" w:rsidRDefault="00F666F6" w:rsidP="00175452">
      <w:pPr>
        <w:pStyle w:val="Odstavecseseznamem"/>
        <w:jc w:val="both"/>
      </w:pPr>
      <w:r w:rsidRPr="00022CDD">
        <w:t>Objednatel je povinen umožnit zhotoviteli odstranění vad a nedodělků.</w:t>
      </w:r>
    </w:p>
    <w:p w:rsidR="00175452" w:rsidRPr="00022CDD" w:rsidRDefault="00F666F6" w:rsidP="00175452">
      <w:pPr>
        <w:pStyle w:val="Odstavecseseznamem"/>
        <w:jc w:val="both"/>
      </w:pPr>
      <w:r w:rsidRPr="00022CDD">
        <w:t xml:space="preserve">Provedené odstranění vad a nedodělků zhotovitel objednateli předá. Na provedené odstranění vady poskytne zhotovitel záruku </w:t>
      </w:r>
      <w:r w:rsidR="00715503" w:rsidRPr="00022CDD">
        <w:t xml:space="preserve">za </w:t>
      </w:r>
      <w:r w:rsidR="00D403CB" w:rsidRPr="00022CDD">
        <w:t xml:space="preserve">jakost </w:t>
      </w:r>
      <w:r w:rsidRPr="00022CDD">
        <w:t>v délce minimálně 12 měsíců. Běh této záruční lhůty však neskončí před uplynutím záruční lhůty na předmětnou část díla dle odstavce 8.1 této smlouvy.</w:t>
      </w:r>
    </w:p>
    <w:p w:rsidR="00175452" w:rsidRPr="00022CDD" w:rsidRDefault="00F666F6" w:rsidP="00175452">
      <w:pPr>
        <w:pStyle w:val="Odstavecseseznamem"/>
        <w:jc w:val="both"/>
      </w:pPr>
      <w:r w:rsidRPr="00022CDD">
        <w:t>Zhotovitel nese veškeré náklady spojené se zárukou na předmět smlouvy.</w:t>
      </w:r>
    </w:p>
    <w:p w:rsidR="00715503" w:rsidRPr="00022CDD" w:rsidRDefault="00715503" w:rsidP="00175452">
      <w:pPr>
        <w:pStyle w:val="Odstavecseseznamem"/>
        <w:jc w:val="both"/>
      </w:pPr>
      <w:r w:rsidRPr="00C51A3A">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p>
    <w:p w:rsidR="00175452" w:rsidRPr="00022CDD" w:rsidRDefault="00F666F6" w:rsidP="00175452">
      <w:pPr>
        <w:pStyle w:val="Nadpis1"/>
        <w:jc w:val="center"/>
      </w:pPr>
      <w:r w:rsidRPr="00022CDD">
        <w:t>Sankční ujednání</w:t>
      </w:r>
    </w:p>
    <w:p w:rsidR="00175452" w:rsidRDefault="00F666F6" w:rsidP="00175452">
      <w:pPr>
        <w:pStyle w:val="Odstavecseseznamem"/>
        <w:jc w:val="both"/>
      </w:pPr>
      <w:r w:rsidRPr="00022CDD">
        <w:t>V případě, že zhotovitel bude v prodlení s </w:t>
      </w:r>
      <w:r w:rsidR="001A5C61" w:rsidRPr="00022CDD">
        <w:t>poskytnutím</w:t>
      </w:r>
      <w:r w:rsidRPr="00022CDD">
        <w:t xml:space="preserve"> předmětu smlouvy (díla) oproti </w:t>
      </w:r>
      <w:r w:rsidR="006B7BD3" w:rsidRPr="00022CDD">
        <w:t xml:space="preserve">sjednanému </w:t>
      </w:r>
      <w:r w:rsidRPr="00022CDD">
        <w:t>termínu, je objednatel oprávněn požadovat, a zhotovitel v tomto případě zaplatí objednateli, smluvní pokutu ve výši</w:t>
      </w:r>
      <w:r w:rsidR="00F052AE">
        <w:t xml:space="preserve"> 10 000,-Kč</w:t>
      </w:r>
      <w:r w:rsidRPr="00022CDD">
        <w:t xml:space="preserve"> </w:t>
      </w:r>
      <w:r w:rsidR="009D6AD8" w:rsidRPr="00022CDD">
        <w:t xml:space="preserve">bez </w:t>
      </w:r>
      <w:r w:rsidRPr="00022CDD">
        <w:t>DPH</w:t>
      </w:r>
      <w:r w:rsidR="00F157D6">
        <w:t xml:space="preserve"> (slovy: deset tisíc korun) </w:t>
      </w:r>
      <w:r w:rsidRPr="00022CDD">
        <w:t>za každý i započatý den prodlení.</w:t>
      </w:r>
    </w:p>
    <w:p w:rsidR="003C0E86" w:rsidRDefault="003C0E86" w:rsidP="003C0E86">
      <w:pPr>
        <w:pStyle w:val="Odstavecseseznamem"/>
        <w:jc w:val="both"/>
      </w:pPr>
      <w:r w:rsidRPr="00022CDD">
        <w:t xml:space="preserve">V případě, </w:t>
      </w:r>
      <w:r>
        <w:t>že zhotovitel překročí délku stanovené tramvajové výluky</w:t>
      </w:r>
      <w:r w:rsidRPr="00022CDD">
        <w:t xml:space="preserve">, je objednatel oprávněn požadovat, a zhotovitel v tomto případě zaplatí objednateli, smluvní pokutu ve výši </w:t>
      </w:r>
      <w:r>
        <w:t>10 000,-Kč</w:t>
      </w:r>
      <w:r w:rsidRPr="00022CDD">
        <w:t xml:space="preserve"> bez DPH</w:t>
      </w:r>
      <w:r w:rsidR="00F157D6">
        <w:t xml:space="preserve"> (slovy: deset tisíc korun) </w:t>
      </w:r>
      <w:r w:rsidRPr="00022CDD">
        <w:t xml:space="preserve"> </w:t>
      </w:r>
      <w:r>
        <w:t>za každou započatou hodinu nad rámec délky stanovené výluky tramvajové dopravy</w:t>
      </w:r>
      <w:r w:rsidRPr="00022CDD">
        <w:t>.</w:t>
      </w:r>
    </w:p>
    <w:p w:rsidR="003C0E86" w:rsidRPr="00022CDD" w:rsidRDefault="009D2297" w:rsidP="004D2372">
      <w:pPr>
        <w:pStyle w:val="Odstavecseseznamem"/>
        <w:jc w:val="both"/>
      </w:pPr>
      <w:r w:rsidRPr="00E26977">
        <w:t>V případě, že se zhotovitel dostane do prodlení s odstraněním záruční vady, která vede k přerušení drážní dopravy (viz čl. VIII, odst. 8.</w:t>
      </w:r>
      <w:r>
        <w:t>5</w:t>
      </w:r>
      <w:r w:rsidRPr="00E26977">
        <w:t>), je objednatel oprávněn účtovat zhotoviteli smluvní pokutu ve</w:t>
      </w:r>
      <w:r>
        <w:t xml:space="preserve"> výši 1</w:t>
      </w:r>
      <w:r w:rsidR="009B2B63">
        <w:t>0</w:t>
      </w:r>
      <w:r>
        <w:t xml:space="preserve">.000,- Kč </w:t>
      </w:r>
      <w:r w:rsidR="00F157D6">
        <w:t xml:space="preserve">bez DPH </w:t>
      </w:r>
      <w:r>
        <w:t xml:space="preserve">(slovy: </w:t>
      </w:r>
      <w:r w:rsidR="00F157D6">
        <w:t>deset</w:t>
      </w:r>
      <w:r>
        <w:t xml:space="preserve"> tisíc korun) za každou i započatou hodinu prodlení.</w:t>
      </w:r>
    </w:p>
    <w:p w:rsidR="00175452" w:rsidRPr="00022CDD" w:rsidRDefault="00F666F6" w:rsidP="00175452">
      <w:pPr>
        <w:pStyle w:val="Odstavecseseznamem"/>
        <w:jc w:val="both"/>
      </w:pPr>
      <w:r w:rsidRPr="00022CDD">
        <w:t xml:space="preserve">V případě, že se zhotovitel dostane do prodlení termínu pro odstranění záručních vad, které nevedou k přerušení </w:t>
      </w:r>
      <w:r w:rsidR="001B4CD3" w:rsidRPr="00022CDD">
        <w:t xml:space="preserve">drážní </w:t>
      </w:r>
      <w:r w:rsidRPr="00022CDD">
        <w:t>dopravy (viz čl. VIII, odst. 8.</w:t>
      </w:r>
      <w:r w:rsidR="00954497" w:rsidRPr="00022CDD">
        <w:t>4</w:t>
      </w:r>
      <w:r w:rsidRPr="00022CDD">
        <w:t xml:space="preserve">), je objednatel oprávněn účtovat zhotoviteli smluvní pokutu ve výši 5.000,- Kč (slovy </w:t>
      </w:r>
      <w:proofErr w:type="spellStart"/>
      <w:r w:rsidRPr="00022CDD">
        <w:t>pěttisíc</w:t>
      </w:r>
      <w:proofErr w:type="spellEnd"/>
      <w:r w:rsidRPr="00022CDD">
        <w:t xml:space="preserve"> korun) za každý i započatý den prodlení.</w:t>
      </w:r>
    </w:p>
    <w:p w:rsidR="00175452" w:rsidRPr="00022CDD" w:rsidRDefault="00F666F6" w:rsidP="00175452">
      <w:pPr>
        <w:pStyle w:val="Odstavecseseznamem"/>
        <w:jc w:val="both"/>
      </w:pPr>
      <w:r w:rsidRPr="00022CDD">
        <w:t xml:space="preserve">Při prodlení s odstraněním vad a nedodělků, uvedených v zápise o předání a převzetí díla, je objednatel oprávněn účtovat zhotoviteli smluvní pokutu ve výši 5.000,- Kč (slovy </w:t>
      </w:r>
      <w:proofErr w:type="spellStart"/>
      <w:r w:rsidRPr="00022CDD">
        <w:t>pěttisíc</w:t>
      </w:r>
      <w:proofErr w:type="spellEnd"/>
      <w:r w:rsidRPr="00022CDD">
        <w:t xml:space="preserve"> korun) za </w:t>
      </w:r>
      <w:r w:rsidR="00910514" w:rsidRPr="00022CDD">
        <w:t xml:space="preserve">každou vadu </w:t>
      </w:r>
      <w:r w:rsidR="00F31C86" w:rsidRPr="00022CDD">
        <w:t xml:space="preserve">či nedodělek </w:t>
      </w:r>
      <w:r w:rsidR="00910514" w:rsidRPr="00022CDD">
        <w:t>a za </w:t>
      </w:r>
      <w:r w:rsidRPr="00022CDD">
        <w:t>každý i započatý den prodlení.</w:t>
      </w:r>
    </w:p>
    <w:p w:rsidR="00175452" w:rsidRPr="00022CDD" w:rsidRDefault="00F666F6" w:rsidP="00175452">
      <w:pPr>
        <w:pStyle w:val="Odstavecseseznamem"/>
        <w:jc w:val="both"/>
      </w:pPr>
      <w:r w:rsidRPr="00022CDD">
        <w:t>Při prodlení s vyklizením staveniště je objednatel oprávněn účtovat zhotoviteli smluvní pokutu ve výši 2.000</w:t>
      </w:r>
      <w:r w:rsidR="000F2AEB" w:rsidRPr="00022CDD">
        <w:t>,- </w:t>
      </w:r>
      <w:r w:rsidRPr="00022CDD">
        <w:t xml:space="preserve">Kč (slovy </w:t>
      </w:r>
      <w:proofErr w:type="spellStart"/>
      <w:r w:rsidRPr="00022CDD">
        <w:t>dvatisíce</w:t>
      </w:r>
      <w:proofErr w:type="spellEnd"/>
      <w:r w:rsidRPr="00022CDD">
        <w:t xml:space="preserve"> korun) za každý i započatý den prodlení.</w:t>
      </w:r>
    </w:p>
    <w:p w:rsidR="00175452" w:rsidRPr="00022CDD" w:rsidRDefault="00F666F6" w:rsidP="00175452">
      <w:pPr>
        <w:pStyle w:val="Odstavecseseznamem"/>
        <w:jc w:val="both"/>
      </w:pPr>
      <w:r w:rsidRPr="00022CDD">
        <w:t xml:space="preserve">V případě prodlení objednatele s úhradou faktury je zhotovitel oprávněn účtovat objednateli úrok z prodlení ve výši </w:t>
      </w:r>
      <w:r w:rsidR="00601EA4" w:rsidRPr="00022CDD">
        <w:t>0</w:t>
      </w:r>
      <w:r w:rsidRPr="00022CDD">
        <w:t>,</w:t>
      </w:r>
      <w:r w:rsidR="00601EA4" w:rsidRPr="00022CDD">
        <w:t>05</w:t>
      </w:r>
      <w:r w:rsidR="000F2AEB" w:rsidRPr="00022CDD">
        <w:t xml:space="preserve"> </w:t>
      </w:r>
      <w:r w:rsidRPr="00022CDD">
        <w:t>% z dlužné částky za každý i započatý den prodlení.</w:t>
      </w:r>
    </w:p>
    <w:p w:rsidR="00175452" w:rsidRPr="00022CDD" w:rsidRDefault="00F666F6" w:rsidP="00175452">
      <w:pPr>
        <w:numPr>
          <w:ilvl w:val="1"/>
          <w:numId w:val="2"/>
        </w:numPr>
        <w:tabs>
          <w:tab w:val="left" w:pos="709"/>
        </w:tabs>
        <w:spacing w:before="90" w:line="240" w:lineRule="auto"/>
        <w:ind w:left="709" w:hanging="709"/>
        <w:jc w:val="both"/>
        <w:rPr>
          <w:rFonts w:ascii="Times New Roman" w:hAnsi="Times New Roman"/>
          <w:sz w:val="22"/>
          <w:szCs w:val="22"/>
          <w:lang w:val="cs-CZ"/>
        </w:rPr>
      </w:pPr>
      <w:r w:rsidRPr="00022CDD">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175452" w:rsidRPr="00022CDD" w:rsidRDefault="00F666F6" w:rsidP="00175452">
      <w:pPr>
        <w:pStyle w:val="Odstavecseseznamem"/>
        <w:jc w:val="both"/>
      </w:pPr>
      <w:r w:rsidRPr="00022CDD">
        <w:t>Zhotovitel uhradí objednateli poplatky, sankce, škody a práce vzniklé navíc (dále jen více náklady) z důvodu nedodržení podmínek pravomocných rozhodnutí nebo závazných vyjádření orgánů státní správy.</w:t>
      </w:r>
    </w:p>
    <w:p w:rsidR="00175452" w:rsidRPr="00022CDD" w:rsidRDefault="00F666F6" w:rsidP="00175452">
      <w:pPr>
        <w:pStyle w:val="Nadpis1"/>
        <w:jc w:val="center"/>
      </w:pPr>
      <w:r w:rsidRPr="00022CDD">
        <w:t>Stavební deník</w:t>
      </w:r>
    </w:p>
    <w:p w:rsidR="00175452" w:rsidRPr="00022CDD" w:rsidRDefault="00F666F6" w:rsidP="00175452">
      <w:pPr>
        <w:pStyle w:val="Odstavecseseznamem"/>
        <w:jc w:val="both"/>
      </w:pPr>
      <w:r w:rsidRPr="00022CDD">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022CDD">
        <w:t>(</w:t>
      </w:r>
      <w:r w:rsidR="001107B1" w:rsidRPr="00022CDD">
        <w:t xml:space="preserve">co se týče </w:t>
      </w:r>
      <w:r w:rsidR="00646AB8" w:rsidRPr="00022CDD">
        <w:t>druhu, množství</w:t>
      </w:r>
      <w:r w:rsidR="001107B1" w:rsidRPr="00022CDD">
        <w:t xml:space="preserve"> atd.</w:t>
      </w:r>
      <w:r w:rsidR="00646AB8" w:rsidRPr="00022CDD">
        <w:t xml:space="preserve">) </w:t>
      </w:r>
      <w:r w:rsidRPr="00022CDD">
        <w:t>od projektové dokumentace a údaje potřebné pro posouzení prací orgány státní správy.</w:t>
      </w:r>
    </w:p>
    <w:p w:rsidR="00175452" w:rsidRPr="00022CDD" w:rsidRDefault="00F666F6" w:rsidP="00175452">
      <w:pPr>
        <w:pStyle w:val="Odstavecseseznamem"/>
        <w:jc w:val="both"/>
      </w:pPr>
      <w:r w:rsidRPr="00022CDD">
        <w:t>Objednatel je povinen stavební deník sledovat a k zápisům připojovat své stanovisko.</w:t>
      </w:r>
    </w:p>
    <w:p w:rsidR="00175452" w:rsidRPr="00022CDD" w:rsidRDefault="00F666F6" w:rsidP="00175452">
      <w:pPr>
        <w:pStyle w:val="Odstavecseseznamem"/>
        <w:jc w:val="both"/>
      </w:pPr>
      <w:r w:rsidRPr="00022CDD">
        <w:t xml:space="preserve">Stavební deník </w:t>
      </w:r>
      <w:r w:rsidR="00EC2305" w:rsidRPr="00022CDD">
        <w:t xml:space="preserve">zejména </w:t>
      </w:r>
      <w:r w:rsidRPr="00022CDD">
        <w:t>obsahuje:</w:t>
      </w:r>
    </w:p>
    <w:p w:rsidR="00175452" w:rsidRPr="00022CDD" w:rsidRDefault="00F666F6" w:rsidP="00175452">
      <w:pPr>
        <w:pStyle w:val="odrka"/>
        <w:jc w:val="both"/>
      </w:pPr>
      <w:r w:rsidRPr="00022CDD">
        <w:t>základní list, ve kterém se uvádí název a sídlo objednatele, projektanta a změny těchto údajů;</w:t>
      </w:r>
    </w:p>
    <w:p w:rsidR="00175452" w:rsidRPr="00022CDD" w:rsidRDefault="00F666F6" w:rsidP="00175452">
      <w:pPr>
        <w:pStyle w:val="odrka"/>
        <w:jc w:val="both"/>
      </w:pPr>
      <w:r w:rsidRPr="00022CDD">
        <w:t>identifikační údaje stavby podle projektové dokumentace;</w:t>
      </w:r>
    </w:p>
    <w:p w:rsidR="00175452" w:rsidRPr="00022CDD" w:rsidRDefault="00F666F6" w:rsidP="00175452">
      <w:pPr>
        <w:pStyle w:val="odrka"/>
        <w:jc w:val="both"/>
      </w:pPr>
      <w:r w:rsidRPr="00022CDD">
        <w:t>přehled smluv včetně dodatků a změn;</w:t>
      </w:r>
    </w:p>
    <w:p w:rsidR="00175452" w:rsidRPr="00022CDD" w:rsidRDefault="00F666F6" w:rsidP="00175452">
      <w:pPr>
        <w:pStyle w:val="odrka"/>
        <w:jc w:val="both"/>
      </w:pPr>
      <w:r w:rsidRPr="00022CDD">
        <w:t>seznam dokladů a úředních opatření týkajících se stavby;</w:t>
      </w:r>
    </w:p>
    <w:p w:rsidR="00175452" w:rsidRPr="00022CDD" w:rsidRDefault="00F666F6" w:rsidP="00175452">
      <w:pPr>
        <w:pStyle w:val="odrka"/>
        <w:jc w:val="both"/>
      </w:pPr>
      <w:r w:rsidRPr="00022CDD">
        <w:t>seznam dokumentace stavby, jejich změn a doplnění;</w:t>
      </w:r>
    </w:p>
    <w:p w:rsidR="00175452" w:rsidRPr="00022CDD" w:rsidRDefault="00F666F6" w:rsidP="00175452">
      <w:pPr>
        <w:pStyle w:val="odrka"/>
        <w:jc w:val="both"/>
      </w:pPr>
      <w:r w:rsidRPr="00022CDD">
        <w:t>přehled zkoušek všech druhů.</w:t>
      </w:r>
    </w:p>
    <w:p w:rsidR="00175452" w:rsidRPr="00022CDD" w:rsidRDefault="00F666F6" w:rsidP="00175452">
      <w:pPr>
        <w:pStyle w:val="Odstavecseseznamem"/>
        <w:jc w:val="both"/>
      </w:pPr>
      <w:r w:rsidRPr="00022CDD">
        <w:t>Denní záznamy budou zapisovány do deníku s očíslovanými listy, jednak pevnými, jednak perforovanými pro dva oddělitelné průpisy</w:t>
      </w:r>
      <w:r w:rsidR="00CD130D" w:rsidRPr="00022CDD">
        <w:t>, a to vzestupnou řadou</w:t>
      </w:r>
      <w:r w:rsidRPr="00022CDD">
        <w:t>. Perforované listy budou číslovány shodně s listy pevnými.</w:t>
      </w:r>
    </w:p>
    <w:p w:rsidR="00175452" w:rsidRPr="00022CDD" w:rsidRDefault="00F666F6" w:rsidP="00175452">
      <w:pPr>
        <w:pStyle w:val="Odstavecseseznamem"/>
        <w:jc w:val="both"/>
      </w:pPr>
      <w:r w:rsidRPr="00022CDD">
        <w:t>Denní záznamy bude zapisovat a podepisovat stavbyvedoucí (jeho zástupce) v den, kdy práce byly provedeny nebo kdy nastaly okolnosti, které vyvolaly nutnost zápisu. Při denních záznamech nesmí být vynechána volná místa.</w:t>
      </w:r>
    </w:p>
    <w:p w:rsidR="00175452" w:rsidRPr="00022CDD" w:rsidRDefault="00F666F6" w:rsidP="00175452">
      <w:pPr>
        <w:pStyle w:val="Odstavecseseznamem"/>
        <w:jc w:val="both"/>
      </w:pPr>
      <w:r w:rsidRPr="00022CDD">
        <w:t>Nesouhlasí-li stavbyvedoucí se záznamem orgánů a osob, uvedených v předchozím ustanovení, připojí k jejich záznamu do tří pracovních dnů své vyjádření, jinak se má za to, že s obsahem záznamu souhlasí.</w:t>
      </w:r>
    </w:p>
    <w:p w:rsidR="00175452" w:rsidRPr="00022CDD" w:rsidRDefault="00F666F6" w:rsidP="00175452">
      <w:pPr>
        <w:pStyle w:val="Odstavecseseznamem"/>
        <w:jc w:val="both"/>
      </w:pPr>
      <w:r w:rsidRPr="00022CDD">
        <w:t>Nesouhlasí-li objednatel s obsahem záznamu ve stavebním deníku, zašle námitky doporučeným dopisem zhotoviteli do jednoho týdne od doručení záznamu - jinak se má za to, že s obsahem záznamu souhlasí.</w:t>
      </w:r>
    </w:p>
    <w:p w:rsidR="00175452" w:rsidRPr="00022CDD" w:rsidRDefault="00F666F6" w:rsidP="00175452">
      <w:pPr>
        <w:pStyle w:val="Odstavecseseznamem"/>
        <w:jc w:val="both"/>
      </w:pPr>
      <w:r w:rsidRPr="00022CDD">
        <w:t>Zhotovitel bude objednateli pravidelně předávat druhý průpis denních záznamů. Po dokončení stavby předá objednateli originály stavebních deníků.</w:t>
      </w:r>
    </w:p>
    <w:p w:rsidR="00175452" w:rsidRPr="00022CDD" w:rsidRDefault="006E7FF9" w:rsidP="00175452">
      <w:pPr>
        <w:pStyle w:val="Odstavecseseznamem"/>
        <w:jc w:val="both"/>
      </w:pPr>
      <w:r w:rsidRPr="00022CDD">
        <w:t>V době provádění prací musí být stavební deník trvale dostupný na staveništi.</w:t>
      </w:r>
    </w:p>
    <w:p w:rsidR="00175452" w:rsidRPr="00022CDD" w:rsidRDefault="00F666F6" w:rsidP="00175452">
      <w:pPr>
        <w:pStyle w:val="Nadpis1"/>
        <w:jc w:val="center"/>
      </w:pPr>
      <w:r w:rsidRPr="00022CDD">
        <w:t>Provádění díla</w:t>
      </w:r>
    </w:p>
    <w:p w:rsidR="00175452" w:rsidRPr="00022CDD" w:rsidRDefault="00F666F6" w:rsidP="00175452">
      <w:pPr>
        <w:pStyle w:val="Odstavecseseznamem"/>
        <w:jc w:val="both"/>
      </w:pPr>
      <w:r w:rsidRPr="00022CDD">
        <w:t>Při zjištění podzemních zařízení, která nebyla správci v jejich vyjádřeních uvedena a brání realizaci prací, je zhotovitel oprávněn po předchozím oznámení objednateli (telefonicky na kontaktní osobu objednatele) přerušit práce v bezprostřední blízkosti nalezené sítě.</w:t>
      </w:r>
    </w:p>
    <w:p w:rsidR="00175452" w:rsidRPr="00022CDD" w:rsidRDefault="00F666F6" w:rsidP="00175452">
      <w:pPr>
        <w:pStyle w:val="Odstavecseseznamem"/>
        <w:jc w:val="both"/>
      </w:pPr>
      <w:r w:rsidRPr="00022CDD">
        <w:t xml:space="preserve">Staveniště bude předáno a převzato </w:t>
      </w:r>
      <w:r w:rsidR="002845BB" w:rsidRPr="00022CDD">
        <w:t xml:space="preserve">do </w:t>
      </w:r>
      <w:r w:rsidR="00E76A3E">
        <w:t>1</w:t>
      </w:r>
      <w:r w:rsidR="002845BB" w:rsidRPr="00022CDD">
        <w:t>0 pracovních</w:t>
      </w:r>
      <w:r w:rsidRPr="00022CDD">
        <w:t xml:space="preserve"> dnů od doručení výzvy ze strany objednatele. Výzvu objednatel doručí na adresu zhotovitele </w:t>
      </w:r>
      <w:r w:rsidR="002845BB" w:rsidRPr="00022CDD">
        <w:rPr>
          <w:highlight w:val="yellow"/>
        </w:rPr>
        <w:t>……..</w:t>
      </w:r>
      <w:r w:rsidRPr="00022CDD">
        <w:rPr>
          <w:i/>
          <w:color w:val="00B0F0"/>
        </w:rPr>
        <w:t>(POZ.</w:t>
      </w:r>
      <w:r w:rsidR="00223F91">
        <w:rPr>
          <w:i/>
          <w:color w:val="00B0F0"/>
        </w:rPr>
        <w:t>:</w:t>
      </w:r>
      <w:r w:rsidRPr="00022CDD">
        <w:rPr>
          <w:i/>
          <w:color w:val="00B0F0"/>
        </w:rPr>
        <w:t xml:space="preserve"> Doplní </w:t>
      </w:r>
      <w:r w:rsidR="00223F91">
        <w:rPr>
          <w:i/>
          <w:color w:val="00B0F0"/>
        </w:rPr>
        <w:t>zhotovitel</w:t>
      </w:r>
      <w:r w:rsidRPr="00022CDD">
        <w:rPr>
          <w:i/>
          <w:color w:val="00B0F0"/>
        </w:rPr>
        <w:t>. Poté poznámku vymažte</w:t>
      </w:r>
      <w:r w:rsidR="00223F91">
        <w:rPr>
          <w:i/>
          <w:color w:val="00B0F0"/>
        </w:rPr>
        <w:t>.</w:t>
      </w:r>
      <w:r w:rsidRPr="00022CDD">
        <w:rPr>
          <w:i/>
          <w:color w:val="00B0F0"/>
        </w:rPr>
        <w:t>)</w:t>
      </w:r>
      <w:r w:rsidRPr="00022CDD">
        <w:t xml:space="preserve">. </w:t>
      </w:r>
      <w:r w:rsidR="00F31C86" w:rsidRPr="00022CDD">
        <w:t xml:space="preserve">Zhotovitel je povinen na základě výzvy </w:t>
      </w:r>
      <w:r w:rsidR="00A15AD3" w:rsidRPr="00022CDD">
        <w:t>sta</w:t>
      </w:r>
      <w:r w:rsidR="00A15AD3">
        <w:t>ven</w:t>
      </w:r>
      <w:r w:rsidR="00A15AD3" w:rsidRPr="00022CDD">
        <w:t xml:space="preserve">iště </w:t>
      </w:r>
      <w:r w:rsidR="00F31C86" w:rsidRPr="00022CDD">
        <w:t xml:space="preserve">v uvedeném termínu převzít. </w:t>
      </w:r>
      <w:r w:rsidR="00984C4E" w:rsidRPr="00022CDD">
        <w:t>O předání staveniště bude vypracován Protokol o předání a převzetí staveniště dle příslušného vzoru objednatele</w:t>
      </w:r>
      <w:r w:rsidR="00DD567B" w:rsidRPr="00022CDD">
        <w:t>. Nebude-li z důvodů na straně zhotovitele staveniště předáno a převzato v uvedené lhůtě, považuje se uplynutím této lhůty za předané a převzaté.</w:t>
      </w:r>
    </w:p>
    <w:p w:rsidR="00175452" w:rsidRPr="00022CDD" w:rsidRDefault="002845BB" w:rsidP="00175452">
      <w:pPr>
        <w:pStyle w:val="Odstavecseseznamem"/>
        <w:jc w:val="both"/>
      </w:pPr>
      <w:r w:rsidRPr="00022CDD">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rsidR="00175452" w:rsidRPr="00022CDD" w:rsidRDefault="002845BB" w:rsidP="00175452">
      <w:pPr>
        <w:pStyle w:val="Odstavecseseznamem"/>
        <w:jc w:val="both"/>
      </w:pPr>
      <w:r w:rsidRPr="00022CDD">
        <w:t xml:space="preserve">Zhotovitel ke dni předání a převzetí staveniště provede aktualizaci Harmonogramu výstavby, který tvoří Přílohu č. 2 </w:t>
      </w:r>
      <w:proofErr w:type="gramStart"/>
      <w:r w:rsidRPr="00022CDD">
        <w:t>této</w:t>
      </w:r>
      <w:proofErr w:type="gramEnd"/>
      <w:r w:rsidRPr="00022CDD">
        <w:t xml:space="preserve"> smlouvy. Tato aktualizace bude provedena v souladu s nabídkou zhotovitel</w:t>
      </w:r>
      <w:r w:rsidR="003B1BF2" w:rsidRPr="00022CDD">
        <w:t xml:space="preserve">e. </w:t>
      </w:r>
    </w:p>
    <w:p w:rsidR="00175452" w:rsidRPr="00022CDD" w:rsidRDefault="003B1BF2" w:rsidP="00175452">
      <w:pPr>
        <w:pStyle w:val="Odstavecseseznamem"/>
        <w:jc w:val="both"/>
      </w:pPr>
      <w:r w:rsidRPr="00022CDD">
        <w:t>Zhotovitel nejméně 10 pracovních dní p</w:t>
      </w:r>
      <w:r w:rsidR="004B60CC" w:rsidRPr="00022CDD">
        <w:t>řed zaháje</w:t>
      </w:r>
      <w:r w:rsidR="00F70EFB" w:rsidRPr="00022CDD">
        <w:t>ní</w:t>
      </w:r>
      <w:r w:rsidR="004B60CC" w:rsidRPr="00022CDD">
        <w:t xml:space="preserve">m prací na příslušném stavebním objektu </w:t>
      </w:r>
      <w:r w:rsidRPr="00022CDD">
        <w:t xml:space="preserve">nebo provozním souboru </w:t>
      </w:r>
      <w:r w:rsidR="004B60CC" w:rsidRPr="00022CDD">
        <w:t>předloží objednateli ke schválení</w:t>
      </w:r>
      <w:r w:rsidR="006E7FF9" w:rsidRPr="00022CDD">
        <w:t xml:space="preserve"> technologické postupy a</w:t>
      </w:r>
      <w:r w:rsidR="004B60CC" w:rsidRPr="00022CDD">
        <w:t xml:space="preserve"> kontrolní a zkušební plán (KZP). Práce na této části díla budou zahájeny až po schválení </w:t>
      </w:r>
      <w:r w:rsidR="006E7FF9" w:rsidRPr="00022CDD">
        <w:t xml:space="preserve">těchto dokumentů </w:t>
      </w:r>
      <w:r w:rsidR="004B60CC" w:rsidRPr="00022CDD">
        <w:t>objednatelem.</w:t>
      </w:r>
      <w:r w:rsidR="00516FF5" w:rsidRPr="00022CDD">
        <w:t xml:space="preserve"> Objednatel je povinen uplatnit své připomínky nebo odsouhlasit tyto dokumenty nejpozději do 5 pracovních dnů od doručení objednateli zhotovitelem</w:t>
      </w:r>
    </w:p>
    <w:p w:rsidR="00175452" w:rsidRPr="00022CDD" w:rsidRDefault="00F666F6" w:rsidP="00175452">
      <w:pPr>
        <w:pStyle w:val="Odstavecseseznamem"/>
        <w:jc w:val="both"/>
      </w:pPr>
      <w:r w:rsidRPr="00022CDD">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175452" w:rsidRPr="00022CDD" w:rsidRDefault="00F666F6" w:rsidP="00175452">
      <w:pPr>
        <w:pStyle w:val="Odstavecseseznamem"/>
        <w:jc w:val="both"/>
      </w:pPr>
      <w:r w:rsidRPr="00022CDD">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022CDD">
        <w:t xml:space="preserve"> V tomto případě zhotovitel provede detailní fotodokumentaci příslušných zakrývaných konstrukcí, kterou předá zástupci objednatele.</w:t>
      </w:r>
    </w:p>
    <w:p w:rsidR="00175452" w:rsidRPr="00022CDD" w:rsidRDefault="00F666F6" w:rsidP="00175452">
      <w:pPr>
        <w:pStyle w:val="Odstavecseseznamem"/>
        <w:jc w:val="both"/>
      </w:pPr>
      <w:r w:rsidRPr="00022CDD">
        <w:t>Požaduje</w:t>
      </w:r>
      <w:r w:rsidR="00492B09" w:rsidRPr="00022CDD">
        <w:t>-</w:t>
      </w:r>
      <w:r w:rsidRPr="00022CDD">
        <w:t>li přesto objednatel dodatečné odkrytí, je povinen hradit náklady zhotovitele na předmětné dodatečné odkrytí.</w:t>
      </w:r>
    </w:p>
    <w:p w:rsidR="00175452" w:rsidRPr="00A15AD3" w:rsidRDefault="00F666F6" w:rsidP="00175452">
      <w:pPr>
        <w:pStyle w:val="Odstavecseseznamem"/>
        <w:jc w:val="both"/>
      </w:pPr>
      <w:r w:rsidRPr="00022CDD">
        <w:t xml:space="preserve">Zjistí-li se však při dodatečném odkrytí, že práce byly provedeny </w:t>
      </w:r>
      <w:ins w:id="0" w:author="Kolarčíková Eva, Ing." w:date="2022-12-16T13:22:00Z">
        <w:r w:rsidR="003A00FE">
          <w:t>x</w:t>
        </w:r>
      </w:ins>
      <w:bookmarkStart w:id="1" w:name="_GoBack"/>
      <w:bookmarkEnd w:id="1"/>
      <w:r w:rsidRPr="00022CDD">
        <w:t>vadně, nese náklady dodatečného odkrytí zhotovitel.</w:t>
      </w:r>
      <w:r w:rsidR="00A15AD3">
        <w:t xml:space="preserve"> </w:t>
      </w:r>
      <w:r w:rsidR="00A15AD3" w:rsidRPr="00E716A4">
        <w:t>Náklady dodatečného odkrytí nese zhotovitel i v případě, kdy neprovede detailní fotodokumentaci příslušných zak</w:t>
      </w:r>
      <w:r w:rsidR="00A15AD3" w:rsidRPr="00A15AD3">
        <w:t>rývaných konstrukcí v souladu s</w:t>
      </w:r>
      <w:r w:rsidR="00A15AD3">
        <w:t> </w:t>
      </w:r>
      <w:r w:rsidR="00A15AD3" w:rsidRPr="00E716A4">
        <w:t>odstavcem</w:t>
      </w:r>
      <w:r w:rsidR="00A15AD3">
        <w:t xml:space="preserve"> 11.7</w:t>
      </w:r>
      <w:r w:rsidR="00A15AD3" w:rsidRPr="00E716A4">
        <w:t>.</w:t>
      </w:r>
    </w:p>
    <w:p w:rsidR="00175452" w:rsidRPr="00022CDD" w:rsidRDefault="00F666F6" w:rsidP="00175452">
      <w:pPr>
        <w:pStyle w:val="Odstavecseseznamem"/>
        <w:jc w:val="both"/>
      </w:pPr>
      <w:r w:rsidRPr="00022CDD">
        <w:t>Zhotovitel je povinen zajistit stavbu tak, aby nedošlo k</w:t>
      </w:r>
      <w:r w:rsidR="00492B09" w:rsidRPr="00022CDD">
        <w:t xml:space="preserve"> překračování hygienických limitů, </w:t>
      </w:r>
      <w:r w:rsidRPr="00022CDD">
        <w:t>ohrožování, nadměrnému nebo zbytečnému obtěžování okolí stavby, ke znečišťování komunikace, vod a k porušení ochranných pásem.</w:t>
      </w:r>
    </w:p>
    <w:p w:rsidR="00175452" w:rsidRPr="00022CDD" w:rsidRDefault="00F666F6" w:rsidP="009834EE">
      <w:pPr>
        <w:pStyle w:val="Odstavecseseznamem"/>
        <w:jc w:val="both"/>
      </w:pPr>
      <w:r w:rsidRPr="00022CDD">
        <w:t xml:space="preserve">Zhotovitel je povinen udržovat na staveništi a na přenechaných inženýrských sítích pořádek a čistotu, je povinen odstraňovat odpady a nečistoty vzniklé jeho činností. Zhotovitel je podle § </w:t>
      </w:r>
      <w:r w:rsidR="005E15AB">
        <w:t xml:space="preserve">5  zákona č. 541/2020Sb., o odpadech, původcem odpadů. Zhotovitel – původce odpadů si je vědom toho, že je povinen s vyprodukovanými odpady nakládat v souladu se zákonem č. 541/2020 Sb. o odpadech, zejména s ustanoveními dle § 13 tohoto zákona a jeho prováděcími právními předpisy.  </w:t>
      </w:r>
      <w:r w:rsidRPr="00022CDD">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022CDD">
        <w:t>desettisíc</w:t>
      </w:r>
      <w:proofErr w:type="spellEnd"/>
      <w:r w:rsidRPr="00022CDD">
        <w:t xml:space="preserve"> korun) za každý zjištěný případ. Zaplacením smluvní pokuty není dotčeno </w:t>
      </w:r>
      <w:r w:rsidR="00F45DDC">
        <w:t xml:space="preserve">ani omezeno </w:t>
      </w:r>
      <w:r w:rsidRPr="00022CDD">
        <w:t xml:space="preserve">právo objednatele na náhradu škody. V případě vzniku ekologické události nebo ekologické havárie odstraní tuto zhotovitel na vlastní náklady a událost nebo havárii oznámí na oddělení </w:t>
      </w:r>
      <w:r w:rsidR="00A416E2" w:rsidRPr="00022CDD">
        <w:t xml:space="preserve">energie </w:t>
      </w:r>
      <w:r w:rsidRPr="00022CDD">
        <w:t xml:space="preserve">a ekologie objednatele na </w:t>
      </w:r>
      <w:r w:rsidR="005378A7" w:rsidRPr="00022CDD">
        <w:t xml:space="preserve">e-mailovou adresu </w:t>
      </w:r>
      <w:hyperlink r:id="rId11" w:history="1">
        <w:r w:rsidR="005378A7" w:rsidRPr="00022CDD">
          <w:rPr>
            <w:rStyle w:val="Hypertextovodkaz"/>
          </w:rPr>
          <w:t>ekologie@dpo.cz</w:t>
        </w:r>
      </w:hyperlink>
      <w:r w:rsidRPr="00022CDD">
        <w:t>. Zhotovitel odpovídá občanům a majitelům pozemků dle ustanovení Nového občanského zákoníku v platném znění za škody vzniklé mimo staveniště, které způsobil svou stavební činností.</w:t>
      </w:r>
    </w:p>
    <w:p w:rsidR="00175452" w:rsidRPr="00022CDD" w:rsidRDefault="00F666F6" w:rsidP="00175452">
      <w:pPr>
        <w:pStyle w:val="Odstavecseseznamem"/>
        <w:jc w:val="both"/>
      </w:pPr>
      <w:r w:rsidRPr="00022CDD">
        <w:t>Zhotovitel je povinen staveniště zabezpečit v souladu s platnými právními předpisy zejména podle zákona č. 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175452" w:rsidRPr="00022CDD" w:rsidRDefault="00F666F6" w:rsidP="00175452">
      <w:pPr>
        <w:pStyle w:val="Odstavecseseznamem"/>
        <w:jc w:val="both"/>
      </w:pPr>
      <w:r w:rsidRPr="00022CDD">
        <w:t>Zástupci smluvních stran, uvedení v této smlouvě, jako osoby oprávněné ve věcech technických, jsou zmocněni k převzetí provedeného díla, a to i každý jednotlivě.</w:t>
      </w:r>
    </w:p>
    <w:p w:rsidR="00175452" w:rsidRPr="00022CDD" w:rsidRDefault="00F666F6" w:rsidP="00175452">
      <w:pPr>
        <w:pStyle w:val="Odstavecseseznamem"/>
        <w:jc w:val="both"/>
      </w:pPr>
      <w:r w:rsidRPr="00022CDD">
        <w:t xml:space="preserve">Objednatel je povinen převzít pouze dílo, </w:t>
      </w:r>
      <w:r w:rsidR="000B1BF9" w:rsidRPr="00022CDD">
        <w:t xml:space="preserve">u kterého byla při předání zhotovitelem předvedena jeho způsobilost sloužit bezpečně svému účelu </w:t>
      </w:r>
      <w:r w:rsidRPr="00022CDD">
        <w:t>a ke kterému zhotovitel doloží veškeré dokumenty (revizní zprávy, výsledky zkoušek, atesty použitých materiálů, protokoly právnické osoby, průkaz</w:t>
      </w:r>
      <w:r w:rsidR="00A416E2" w:rsidRPr="00022CDD">
        <w:t>y</w:t>
      </w:r>
      <w:r w:rsidRPr="00022CDD">
        <w:t xml:space="preserve"> způsobilosti určen</w:t>
      </w:r>
      <w:r w:rsidR="00A416E2" w:rsidRPr="00022CDD">
        <w:t>ých</w:t>
      </w:r>
      <w:r w:rsidRPr="00022CDD">
        <w:t xml:space="preserve"> technick</w:t>
      </w:r>
      <w:r w:rsidR="00A416E2" w:rsidRPr="00022CDD">
        <w:t>ých</w:t>
      </w:r>
      <w:r w:rsidRPr="00022CDD">
        <w:t xml:space="preserve"> zařízení, záruční list</w:t>
      </w:r>
      <w:r w:rsidR="00A416E2" w:rsidRPr="00022CDD">
        <w:t>y</w:t>
      </w:r>
      <w:r w:rsidRPr="00022CDD">
        <w:t>, apod.) nutné dle zákona č. 266/1994 Sb. o drahách, v platném znění a příslušných vyhlášek a zákona č. 183/2006 Sb., stavební zákon v platném znění a jeho prováděcích předpisů a navazujících vyhlášek pro uvedení do provozu a provozování díla, jako dráhy.</w:t>
      </w:r>
      <w:r w:rsidR="00A416E2" w:rsidRPr="00022CDD">
        <w:t xml:space="preserve"> Při přejímce zhotovitel předá objednateli rovněž doklady o nakládání s odpady vzniklými při výstavbě a podrobnou fotografickou dokumentaci průběhu výstavby </w:t>
      </w:r>
      <w:r w:rsidR="00826B7C" w:rsidRPr="00022CDD">
        <w:t xml:space="preserve">a zakrývaných částí díla </w:t>
      </w:r>
      <w:r w:rsidR="00A416E2" w:rsidRPr="00022CDD">
        <w:t>1x v papírové formě a 1x na elektronickém nosiči.</w:t>
      </w:r>
    </w:p>
    <w:p w:rsidR="00175452" w:rsidRPr="00022CDD" w:rsidRDefault="00F666F6" w:rsidP="00175452">
      <w:pPr>
        <w:pStyle w:val="Odstavecseseznamem"/>
        <w:jc w:val="both"/>
      </w:pPr>
      <w:r w:rsidRPr="00022CDD">
        <w:t>Pokud objednatel převezme dílo vykazující vady a nedodělky, dohodne se zhotovitelem písemně způsob a</w:t>
      </w:r>
      <w:r w:rsidR="000F2AEB" w:rsidRPr="00022CDD">
        <w:t> </w:t>
      </w:r>
      <w:r w:rsidRPr="00022CDD">
        <w:t xml:space="preserve">termín odstranění vad </w:t>
      </w:r>
      <w:r w:rsidR="00A416E2" w:rsidRPr="00022CDD">
        <w:t xml:space="preserve">a nedodělků </w:t>
      </w:r>
      <w:r w:rsidRPr="00022CDD">
        <w:t>díla.</w:t>
      </w:r>
    </w:p>
    <w:p w:rsidR="00175452" w:rsidRPr="00022CDD" w:rsidRDefault="00F666F6" w:rsidP="00175452">
      <w:pPr>
        <w:pStyle w:val="Odstavecseseznamem"/>
        <w:jc w:val="both"/>
      </w:pPr>
      <w:r w:rsidRPr="00022CDD">
        <w:t>Zhotovitel nese až do lhůty předání a převzetí díla jako celku nebezpečí škod na zhotovovaném díle</w:t>
      </w:r>
      <w:r w:rsidR="00DD33E7">
        <w:t>.</w:t>
      </w:r>
      <w:r w:rsidRPr="00022CDD">
        <w:t xml:space="preserve"> </w:t>
      </w:r>
    </w:p>
    <w:p w:rsidR="00175452" w:rsidRPr="00022CDD" w:rsidRDefault="00F666F6" w:rsidP="00175452">
      <w:pPr>
        <w:pStyle w:val="Odstavecseseznamem"/>
        <w:jc w:val="both"/>
      </w:pPr>
      <w:r w:rsidRPr="00022CDD">
        <w:t>Základní požadavky k zajištění BOZP jsou stanoveny v Příloze č. 3</w:t>
      </w:r>
      <w:r w:rsidR="00D86095" w:rsidRPr="00022CDD">
        <w:t xml:space="preserve"> smlouvy</w:t>
      </w:r>
    </w:p>
    <w:p w:rsidR="00175452" w:rsidRPr="00022CDD" w:rsidRDefault="00F666F6" w:rsidP="00175452">
      <w:pPr>
        <w:pStyle w:val="Odstavecseseznamem"/>
        <w:jc w:val="both"/>
      </w:pPr>
      <w:r w:rsidRPr="00022CDD">
        <w:t>Zhotovitel se zavazuje realizovat práce vyžadující zvláštní způsobilost nebo povolení podle příslušných předpisů osobami, které tuto podmínku splňují.</w:t>
      </w:r>
    </w:p>
    <w:p w:rsidR="00175452" w:rsidRPr="00022CDD" w:rsidRDefault="00244383" w:rsidP="00175452">
      <w:pPr>
        <w:pStyle w:val="Odstavecseseznamem"/>
        <w:jc w:val="both"/>
      </w:pPr>
      <w:r w:rsidRPr="00022CDD">
        <w:t>Veškerá jednání mezi zhotovitelem a objednatelem v ústním i písemném styku budou vedena výhradně v</w:t>
      </w:r>
      <w:r w:rsidR="000F2AEB" w:rsidRPr="00022CDD">
        <w:t> </w:t>
      </w:r>
      <w:r w:rsidRPr="00022CDD">
        <w:t>jazyce českém.</w:t>
      </w:r>
    </w:p>
    <w:p w:rsidR="00175452" w:rsidRPr="00022CDD" w:rsidRDefault="00244383" w:rsidP="00175452">
      <w:pPr>
        <w:pStyle w:val="Odstavecseseznamem"/>
        <w:jc w:val="both"/>
      </w:pPr>
      <w:r w:rsidRPr="00022CDD">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022CDD">
        <w:t xml:space="preserve">včetně resortních </w:t>
      </w:r>
      <w:r w:rsidRPr="00022CDD">
        <w:t>platných na území České republiky.</w:t>
      </w:r>
    </w:p>
    <w:p w:rsidR="00175452" w:rsidRPr="00022CDD" w:rsidRDefault="00244383" w:rsidP="00175452">
      <w:pPr>
        <w:pStyle w:val="Nadpis1"/>
        <w:jc w:val="center"/>
      </w:pPr>
      <w:r w:rsidRPr="00022CDD">
        <w:t>Další práva a povinnosti smluvních stran</w:t>
      </w:r>
    </w:p>
    <w:p w:rsidR="00175452" w:rsidRPr="00022CDD" w:rsidRDefault="00244383" w:rsidP="00175452">
      <w:pPr>
        <w:pStyle w:val="Odstavecseseznamem"/>
        <w:jc w:val="both"/>
      </w:pPr>
      <w:r w:rsidRPr="00022CDD">
        <w:t xml:space="preserve">Objednatel může od smlouvy odstoupit za podmínek upravených zákonem č. 89/2012 Sb., </w:t>
      </w:r>
      <w:r w:rsidR="00D32E91" w:rsidRPr="00022CDD">
        <w:t>O</w:t>
      </w:r>
      <w:r w:rsidRPr="00022CDD">
        <w:t>bčanský zákoník, v platném znění. Objednatel je dále oprávněn od smlouvy odstoupit v případě stanovených v </w:t>
      </w:r>
      <w:r w:rsidR="0023186E" w:rsidRPr="00022CDD">
        <w:t>Z</w:t>
      </w:r>
      <w:r w:rsidRPr="00022CDD">
        <w:t>ZVZ, tj. v případě, že zhotovitel uvedl v nabídce informace nebo doklady, které neodpovídají skutečnosti a měly nebo mohly mít vliv na výsledek zadávacího řízení, na jehož základě došlo k uzavření této smlouvy o dílo</w:t>
      </w:r>
      <w:r w:rsidR="001107B1" w:rsidRPr="00022CDD">
        <w:t>.</w:t>
      </w:r>
    </w:p>
    <w:p w:rsidR="00175452" w:rsidRPr="00022CDD" w:rsidRDefault="00244383" w:rsidP="00175452">
      <w:pPr>
        <w:pStyle w:val="Odstavecseseznamem"/>
        <w:jc w:val="both"/>
      </w:pPr>
      <w:r w:rsidRPr="00022CDD">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175452" w:rsidRPr="00022CDD" w:rsidRDefault="00244383" w:rsidP="00175452">
      <w:pPr>
        <w:pStyle w:val="Odstavecseseznamem"/>
        <w:jc w:val="both"/>
      </w:pPr>
      <w:r w:rsidRPr="00022CDD">
        <w:t>Odstoupení od smlouvy musí být provedeno písemně, jinak je neplatné. Odstoupení od smlouvy musí být doručeno druhé smluvní straně písemnou zásilkou na doručenku.</w:t>
      </w:r>
    </w:p>
    <w:p w:rsidR="00175452" w:rsidRPr="00022CDD" w:rsidRDefault="00244383" w:rsidP="00175452">
      <w:pPr>
        <w:pStyle w:val="Odstavecseseznamem"/>
        <w:jc w:val="both"/>
      </w:pPr>
      <w:r w:rsidRPr="00022CDD">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175452" w:rsidRPr="00022CDD" w:rsidRDefault="00244383" w:rsidP="00175452">
      <w:pPr>
        <w:pStyle w:val="Odstavecseseznamem"/>
        <w:jc w:val="both"/>
      </w:pPr>
      <w:r w:rsidRPr="00022CDD">
        <w:t xml:space="preserve">Pokud nebylo v této smlouvě ujednáno jinak, řídí se práva a povinnosti a právní poměry z této smlouvy vyplývající, vznikající a související, ustanoveními zákona č. 89/2012 Sb. </w:t>
      </w:r>
      <w:r w:rsidR="00D32E91" w:rsidRPr="00022CDD">
        <w:t>O</w:t>
      </w:r>
      <w:r w:rsidRPr="00022CDD">
        <w:t>bčanský zákoník v platném znění. Dojde-li mezi smluvními stranami ke sporu, a tento bude řešen soudní cestou, pak místně příslušným soudem bude soud objednatele a rozhodným právem je české právo.</w:t>
      </w:r>
    </w:p>
    <w:p w:rsidR="00175452" w:rsidRPr="00022CDD" w:rsidRDefault="00244383" w:rsidP="00175452">
      <w:pPr>
        <w:pStyle w:val="Odstavecseseznamem"/>
        <w:jc w:val="both"/>
      </w:pPr>
      <w:r w:rsidRPr="00022CDD">
        <w:t>Technický dozor této stavby nesmí provádět osoba či osoby zhotovitele, jakož i osoby, které jsou propojeny se zhotovitelem. Toto ustanovení se nepoužije, pokud si technický dozor objednatel provádí sám.</w:t>
      </w:r>
    </w:p>
    <w:p w:rsidR="00175452" w:rsidRPr="00022CDD" w:rsidRDefault="00244383" w:rsidP="005F0461">
      <w:pPr>
        <w:pStyle w:val="Nadpis1"/>
        <w:jc w:val="center"/>
      </w:pPr>
      <w:r w:rsidRPr="00022CDD">
        <w:t>Závěrečné ujednání</w:t>
      </w:r>
    </w:p>
    <w:p w:rsidR="00175452" w:rsidRPr="00022CDD" w:rsidRDefault="00244383" w:rsidP="00175452">
      <w:pPr>
        <w:pStyle w:val="Odstavecseseznamem"/>
        <w:jc w:val="both"/>
      </w:pPr>
      <w:r w:rsidRPr="00022CDD">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C75F73">
        <w:t>1</w:t>
      </w:r>
      <w:r w:rsidR="009E07D2" w:rsidRPr="00022CDD">
        <w:t xml:space="preserve"> </w:t>
      </w:r>
      <w:r w:rsidRPr="00022CDD">
        <w:t xml:space="preserve">mil. Kč pro jednu pojistnou událost a celková částka pojistného plnění minimálně </w:t>
      </w:r>
      <w:r w:rsidR="00C75F73">
        <w:t>3</w:t>
      </w:r>
      <w:r w:rsidR="009E07D2" w:rsidRPr="00022CDD">
        <w:t xml:space="preserve"> </w:t>
      </w:r>
      <w:r w:rsidRPr="00022CDD">
        <w:t>mil. Kč ročně.</w:t>
      </w:r>
    </w:p>
    <w:p w:rsidR="00175452" w:rsidRPr="00022CDD" w:rsidRDefault="00244383" w:rsidP="00175452">
      <w:pPr>
        <w:pStyle w:val="Odstavecseseznamem"/>
        <w:jc w:val="both"/>
      </w:pPr>
      <w:r w:rsidRPr="00022CDD">
        <w:t>Veškeré změny a doplňky smlouvy lze provést pouze formou písemných dodatků odsouhlasených oběma smluvními stranami.</w:t>
      </w:r>
      <w:r w:rsidR="00646AB8" w:rsidRPr="00022CDD">
        <w:t xml:space="preserve"> V případě, že smluvní dodatek bude obsahovat změnu ceny díla, bude podkladem pro jeho uzavření oběma stranami odsouhlasený změnový list.</w:t>
      </w:r>
    </w:p>
    <w:p w:rsidR="00175452" w:rsidRPr="00022CDD" w:rsidRDefault="00244383" w:rsidP="00175452">
      <w:pPr>
        <w:pStyle w:val="Odstavecseseznamem"/>
        <w:jc w:val="both"/>
      </w:pPr>
      <w:r w:rsidRPr="00022CDD">
        <w:t>Tato smlouva je vyhotovena v</w:t>
      </w:r>
      <w:r w:rsidR="00C75F73">
        <w:t>e</w:t>
      </w:r>
      <w:r w:rsidRPr="00022CDD">
        <w:t xml:space="preserve"> </w:t>
      </w:r>
      <w:r w:rsidR="00C75F73">
        <w:t>2</w:t>
      </w:r>
      <w:r w:rsidRPr="00022CDD">
        <w:t xml:space="preserve"> stejnopisech dle určení:</w:t>
      </w:r>
    </w:p>
    <w:p w:rsidR="00175452" w:rsidRPr="00022CDD" w:rsidRDefault="00C75F73" w:rsidP="00175452">
      <w:pPr>
        <w:pStyle w:val="odrka"/>
        <w:jc w:val="both"/>
        <w:rPr>
          <w:color w:val="auto"/>
        </w:rPr>
      </w:pPr>
      <w:r>
        <w:rPr>
          <w:color w:val="auto"/>
        </w:rPr>
        <w:t>1</w:t>
      </w:r>
      <w:r w:rsidR="00A5795D" w:rsidRPr="00022CDD">
        <w:rPr>
          <w:color w:val="auto"/>
        </w:rPr>
        <w:t xml:space="preserve"> </w:t>
      </w:r>
      <w:r w:rsidR="00244383" w:rsidRPr="00022CDD">
        <w:rPr>
          <w:color w:val="auto"/>
        </w:rPr>
        <w:t>x objednatel</w:t>
      </w:r>
    </w:p>
    <w:p w:rsidR="00175452" w:rsidRPr="00022CDD" w:rsidRDefault="00C75F73" w:rsidP="00175452">
      <w:pPr>
        <w:pStyle w:val="odrka"/>
        <w:jc w:val="both"/>
        <w:rPr>
          <w:color w:val="auto"/>
        </w:rPr>
      </w:pPr>
      <w:r>
        <w:rPr>
          <w:color w:val="auto"/>
        </w:rPr>
        <w:t>1</w:t>
      </w:r>
      <w:r w:rsidR="00D41BBC" w:rsidRPr="00022CDD">
        <w:rPr>
          <w:color w:val="auto"/>
        </w:rPr>
        <w:t xml:space="preserve"> </w:t>
      </w:r>
      <w:r w:rsidR="00244383" w:rsidRPr="00022CDD">
        <w:rPr>
          <w:color w:val="auto"/>
        </w:rPr>
        <w:t>x zhotovitel</w:t>
      </w:r>
    </w:p>
    <w:p w:rsidR="00175452" w:rsidRPr="00022CDD" w:rsidRDefault="00175452" w:rsidP="00175452">
      <w:pPr>
        <w:pStyle w:val="odrka"/>
        <w:numPr>
          <w:ilvl w:val="0"/>
          <w:numId w:val="0"/>
        </w:numPr>
        <w:ind w:left="1560" w:hanging="567"/>
        <w:jc w:val="both"/>
        <w:rPr>
          <w:color w:val="auto"/>
        </w:rPr>
      </w:pPr>
    </w:p>
    <w:p w:rsidR="00175452" w:rsidRPr="00022CDD" w:rsidRDefault="007D7797" w:rsidP="00175452">
      <w:pPr>
        <w:pStyle w:val="Odstavecseseznamem"/>
        <w:jc w:val="both"/>
      </w:pPr>
      <w:r w:rsidRPr="00022CDD">
        <w:t xml:space="preserve"> Smluvní strany prohlašují, že je ji</w:t>
      </w:r>
      <w:r w:rsidR="00244383" w:rsidRPr="00022CDD">
        <w:t>m znám celý obsah smlouvy a že tuto smlouvu uzavřely na základě své svobodné a vážné vůle. Na důkaz této skutečnosti připojují svoje podpisy.</w:t>
      </w:r>
    </w:p>
    <w:p w:rsidR="00D40113" w:rsidRPr="00022CDD" w:rsidRDefault="00015E1B">
      <w:pPr>
        <w:pStyle w:val="Odstavecseseznamem"/>
        <w:jc w:val="both"/>
        <w:rPr>
          <w:rStyle w:val="slostrnky"/>
        </w:rPr>
      </w:pPr>
      <w:r w:rsidRPr="00022CDD">
        <w:rPr>
          <w:rStyle w:val="slostrnky"/>
        </w:rPr>
        <w:t>Zhotovitel podpisem t</w:t>
      </w:r>
      <w:r w:rsidRPr="00C51A3A">
        <w:rPr>
          <w:rStyle w:val="slostrnky"/>
        </w:rPr>
        <w:t>é</w:t>
      </w:r>
      <w:r w:rsidRPr="00022CDD">
        <w:rPr>
          <w:rStyle w:val="slostrnky"/>
        </w:rPr>
        <w:t>to smlouvy bere na vědomí, že Dopravní podnik Ostrava a. s. je povinným subjektem v souladu se zákonem č. 106/1999 Sb., o svobodn</w:t>
      </w:r>
      <w:r w:rsidRPr="00C51A3A">
        <w:rPr>
          <w:rStyle w:val="slostrnky"/>
        </w:rPr>
        <w:t>ém p</w:t>
      </w:r>
      <w:r w:rsidRPr="00022CDD">
        <w:rPr>
          <w:rStyle w:val="slostrnky"/>
        </w:rPr>
        <w:t xml:space="preserve">řístupu k informacím (dále také  </w:t>
      </w:r>
      <w:proofErr w:type="gramStart"/>
      <w:r w:rsidRPr="00C51A3A">
        <w:rPr>
          <w:rStyle w:val="slostrnky"/>
        </w:rPr>
        <w:t>jen ,,z</w:t>
      </w:r>
      <w:r w:rsidRPr="00022CDD">
        <w:rPr>
          <w:rStyle w:val="slostrnky"/>
        </w:rPr>
        <w:t>ákon</w:t>
      </w:r>
      <w:proofErr w:type="gramEnd"/>
      <w:r w:rsidRPr="00C51A3A">
        <w:rPr>
          <w:rStyle w:val="slostrnky"/>
        </w:rPr>
        <w:t>“</w:t>
      </w:r>
      <w:r w:rsidRPr="00022CDD">
        <w:rPr>
          <w:rStyle w:val="slostrnky"/>
        </w:rPr>
        <w:t>) a v souladu a za podmínek stanovených v zákoně je povinen tuto smlouvu, příp. informace v ní obsažen</w:t>
      </w:r>
      <w:r w:rsidRPr="00C51A3A">
        <w:rPr>
          <w:rStyle w:val="slostrnky"/>
        </w:rPr>
        <w:t xml:space="preserve">é </w:t>
      </w:r>
      <w:r w:rsidRPr="00022CDD">
        <w:rPr>
          <w:rStyle w:val="slostrnky"/>
        </w:rPr>
        <w:t>nebo z ní vyplývající zveřejnit. Podpisem t</w:t>
      </w:r>
      <w:r w:rsidRPr="00C51A3A">
        <w:rPr>
          <w:rStyle w:val="slostrnky"/>
        </w:rPr>
        <w:t>é</w:t>
      </w:r>
      <w:r w:rsidRPr="00022CDD">
        <w:rPr>
          <w:rStyle w:val="slostrnky"/>
        </w:rPr>
        <w:t>to smlouvy dále bere zhotovitel na vědomí, že Dopravní podnik Ostrava a.s. je povinen za podmínek stanovených v zákoně č. 340/2015 Sb., o registru smluv, zveřejňovat smlouvy na Portálu veřejn</w:t>
      </w:r>
      <w:r w:rsidRPr="00C51A3A">
        <w:rPr>
          <w:rStyle w:val="slostrnky"/>
        </w:rPr>
        <w:t>é spr</w:t>
      </w:r>
      <w:r w:rsidRPr="00022CDD">
        <w:rPr>
          <w:rStyle w:val="slostrnky"/>
        </w:rPr>
        <w:t>ávy v Registru smluv. Objednatel podpisem smlouvy bere na vědomí, že někter</w:t>
      </w:r>
      <w:r w:rsidRPr="00C51A3A">
        <w:rPr>
          <w:rStyle w:val="slostrnky"/>
        </w:rPr>
        <w:t>é ú</w:t>
      </w:r>
      <w:r w:rsidRPr="00022CDD">
        <w:rPr>
          <w:rStyle w:val="slostrnky"/>
        </w:rPr>
        <w:t>daje a pasáže t</w:t>
      </w:r>
      <w:r w:rsidRPr="00C51A3A">
        <w:rPr>
          <w:rStyle w:val="slostrnky"/>
        </w:rPr>
        <w:t>é</w:t>
      </w:r>
      <w:r w:rsidRPr="00022CDD">
        <w:rPr>
          <w:rStyle w:val="slostrnky"/>
        </w:rPr>
        <w:t>to smlouvy mohou být obchodním tajemstvím zhotovitele a zavazuje se je nezveřejnit dle zákona o registru smluv ani jinak a/nebo nepředat třetí osobě dle zákona č. 106/1999 Sb., o svobodn</w:t>
      </w:r>
      <w:r w:rsidRPr="00C51A3A">
        <w:rPr>
          <w:rStyle w:val="slostrnky"/>
        </w:rPr>
        <w:t>ém p</w:t>
      </w:r>
      <w:r w:rsidRPr="00022CDD">
        <w:rPr>
          <w:rStyle w:val="slostrnky"/>
        </w:rPr>
        <w:t>řístupu k informacím, ani jinak. Obchodní tajemství zhotovitele je blíže vyspecifikováno v pří</w:t>
      </w:r>
      <w:r w:rsidRPr="00C51A3A">
        <w:rPr>
          <w:rStyle w:val="slostrnky"/>
        </w:rPr>
        <w:t xml:space="preserve">loze </w:t>
      </w:r>
      <w:r w:rsidR="002B379E" w:rsidRPr="00022CDD">
        <w:rPr>
          <w:rStyle w:val="slostrnky"/>
        </w:rPr>
        <w:t>č. 4</w:t>
      </w:r>
      <w:r w:rsidRPr="00022CDD">
        <w:rPr>
          <w:rStyle w:val="slostrnky"/>
        </w:rPr>
        <w:t xml:space="preserve"> smlouvy. Ostatní ustanovení smlouvy nepodl</w:t>
      </w:r>
      <w:r w:rsidRPr="00C51A3A">
        <w:rPr>
          <w:rStyle w:val="slostrnky"/>
        </w:rPr>
        <w:t>é</w:t>
      </w:r>
      <w:r w:rsidRPr="00022CDD">
        <w:rPr>
          <w:rStyle w:val="slostrnky"/>
        </w:rPr>
        <w:t>hají ze strany zhotovitele obchodnímu tajemství a smluvní strany souhlasí se zveřejněním smluvních podmínek obsažených ve smlouvě, včetně jejích příloh a případných dodatků smlouvy za podmínek vyplývajících z příslušných právních předpisů, zejm</w:t>
      </w:r>
      <w:r w:rsidRPr="00C51A3A">
        <w:rPr>
          <w:rStyle w:val="slostrnky"/>
        </w:rPr>
        <w:t>é</w:t>
      </w:r>
      <w:r w:rsidRPr="00022CDD">
        <w:rPr>
          <w:rStyle w:val="slostrnky"/>
        </w:rPr>
        <w:t>na zák. č. 106/1999 Sb., o svobodn</w:t>
      </w:r>
      <w:r w:rsidRPr="00C51A3A">
        <w:rPr>
          <w:rStyle w:val="slostrnky"/>
        </w:rPr>
        <w:t>ém p</w:t>
      </w:r>
      <w:r w:rsidRPr="00022CDD">
        <w:rPr>
          <w:rStyle w:val="slostrnky"/>
        </w:rPr>
        <w:t>řístupu k</w:t>
      </w:r>
      <w:r w:rsidR="001671D6">
        <w:rPr>
          <w:rStyle w:val="slostrnky"/>
        </w:rPr>
        <w:t> </w:t>
      </w:r>
      <w:r w:rsidRPr="00022CDD">
        <w:rPr>
          <w:rStyle w:val="slostrnky"/>
        </w:rPr>
        <w:t>informacím, ve znění pozdějších předpisů</w:t>
      </w:r>
      <w:r w:rsidRPr="00C51A3A">
        <w:rPr>
          <w:rStyle w:val="slostrnky"/>
        </w:rPr>
        <w:t>, z</w:t>
      </w:r>
      <w:r w:rsidRPr="00022CDD">
        <w:rPr>
          <w:rStyle w:val="slostrnky"/>
        </w:rPr>
        <w:t>ákona č. 134/2016 Sb., o zadávání veřejných zakázek, ve znění pozdějších předpisů, a zákona č. 340/2015 Sb., o registru smluv, ve znění pozdějších předpisů.</w:t>
      </w:r>
    </w:p>
    <w:p w:rsidR="00D40113" w:rsidRPr="00C51A3A" w:rsidRDefault="00D40113">
      <w:pPr>
        <w:jc w:val="both"/>
        <w:rPr>
          <w:i/>
          <w:lang w:val="cs-CZ"/>
        </w:rPr>
      </w:pPr>
    </w:p>
    <w:p w:rsidR="00AC3850" w:rsidRPr="00022CDD" w:rsidRDefault="00244383">
      <w:pPr>
        <w:pStyle w:val="Odstavecseseznamem"/>
        <w:ind w:right="23"/>
        <w:jc w:val="both"/>
      </w:pPr>
      <w:r w:rsidRPr="00022CDD">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rsidRPr="00022CDD">
        <w:t>Z</w:t>
      </w:r>
      <w:r w:rsidRPr="00022CDD">
        <w:t>ZVZ se kterými se při realizaci plnění nebo v souvislosti s ním seznámí.</w:t>
      </w:r>
    </w:p>
    <w:p w:rsidR="00AC3850" w:rsidRPr="00022CDD" w:rsidRDefault="005F0461">
      <w:pPr>
        <w:pStyle w:val="Nadpis1"/>
        <w:spacing w:after="90"/>
        <w:jc w:val="center"/>
      </w:pPr>
      <w:r w:rsidRPr="00022CDD">
        <w:t>Platnost a účinnost smlouvy</w:t>
      </w:r>
    </w:p>
    <w:p w:rsidR="00AC3850" w:rsidRPr="00C51A3A" w:rsidRDefault="00922A26">
      <w:pPr>
        <w:ind w:left="709" w:right="23" w:hanging="709"/>
        <w:jc w:val="both"/>
        <w:rPr>
          <w:rFonts w:ascii="Times New Roman" w:hAnsi="Times New Roman"/>
          <w:sz w:val="22"/>
          <w:szCs w:val="22"/>
          <w:lang w:val="cs-CZ"/>
        </w:rPr>
      </w:pPr>
      <w:r w:rsidRPr="00022CDD">
        <w:rPr>
          <w:rFonts w:ascii="Times New Roman" w:hAnsi="Times New Roman"/>
          <w:sz w:val="22"/>
          <w:szCs w:val="22"/>
          <w:lang w:val="cs-CZ"/>
        </w:rPr>
        <w:t>14.1</w:t>
      </w:r>
      <w:r w:rsidR="005F0461" w:rsidRPr="00022CDD">
        <w:rPr>
          <w:lang w:val="cs-CZ"/>
        </w:rPr>
        <w:t xml:space="preserve"> </w:t>
      </w:r>
      <w:r w:rsidR="005F0461" w:rsidRPr="00022CDD">
        <w:rPr>
          <w:lang w:val="cs-CZ"/>
        </w:rPr>
        <w:tab/>
      </w:r>
      <w:r w:rsidR="005F0461" w:rsidRPr="00022CDD">
        <w:rPr>
          <w:rFonts w:ascii="Times New Roman" w:hAnsi="Times New Roman"/>
          <w:sz w:val="22"/>
          <w:szCs w:val="22"/>
          <w:lang w:val="cs-CZ"/>
        </w:rPr>
        <w:t xml:space="preserve">Tato smlouva nabývá platnosti dnem jejího uzavření a </w:t>
      </w:r>
      <w:r w:rsidRPr="00022CDD">
        <w:rPr>
          <w:rFonts w:ascii="Times New Roman" w:hAnsi="Times New Roman"/>
          <w:sz w:val="22"/>
          <w:szCs w:val="22"/>
          <w:lang w:val="cs-CZ"/>
        </w:rPr>
        <w:t>účinnosti</w:t>
      </w:r>
      <w:r w:rsidRPr="00C51A3A">
        <w:rPr>
          <w:rFonts w:ascii="Times New Roman" w:hAnsi="Times New Roman"/>
          <w:sz w:val="22"/>
          <w:szCs w:val="22"/>
          <w:lang w:val="cs-CZ"/>
        </w:rPr>
        <w:t xml:space="preserve"> </w:t>
      </w:r>
      <w:r w:rsidR="005F0461" w:rsidRPr="00022CDD">
        <w:rPr>
          <w:rFonts w:ascii="Times New Roman" w:hAnsi="Times New Roman"/>
          <w:sz w:val="22"/>
          <w:szCs w:val="22"/>
          <w:lang w:val="cs-CZ"/>
        </w:rPr>
        <w:t>dnem jejího</w:t>
      </w:r>
      <w:r w:rsidRPr="00C51A3A">
        <w:rPr>
          <w:rFonts w:ascii="Times New Roman" w:hAnsi="Times New Roman"/>
          <w:sz w:val="22"/>
          <w:szCs w:val="22"/>
          <w:lang w:val="cs-CZ"/>
        </w:rPr>
        <w:t xml:space="preserve"> </w:t>
      </w:r>
      <w:r w:rsidRPr="00022CDD">
        <w:rPr>
          <w:rFonts w:ascii="Times New Roman" w:hAnsi="Times New Roman"/>
          <w:sz w:val="22"/>
          <w:szCs w:val="22"/>
          <w:lang w:val="cs-CZ"/>
        </w:rPr>
        <w:t>uveřejnění</w:t>
      </w:r>
      <w:r w:rsidRPr="00C51A3A">
        <w:rPr>
          <w:rFonts w:ascii="Times New Roman" w:hAnsi="Times New Roman"/>
          <w:sz w:val="22"/>
          <w:szCs w:val="22"/>
          <w:lang w:val="cs-CZ"/>
        </w:rPr>
        <w:t xml:space="preserve"> v </w:t>
      </w:r>
      <w:r w:rsidRPr="00022CDD">
        <w:rPr>
          <w:rFonts w:ascii="Times New Roman" w:hAnsi="Times New Roman"/>
          <w:sz w:val="22"/>
          <w:szCs w:val="22"/>
          <w:lang w:val="cs-CZ"/>
        </w:rPr>
        <w:t>registru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podle</w:t>
      </w:r>
      <w:r w:rsidRPr="00C51A3A">
        <w:rPr>
          <w:rFonts w:ascii="Times New Roman" w:hAnsi="Times New Roman"/>
          <w:sz w:val="22"/>
          <w:szCs w:val="22"/>
          <w:lang w:val="cs-CZ"/>
        </w:rPr>
        <w:t xml:space="preserve"> </w:t>
      </w:r>
      <w:r w:rsidRPr="00022CDD">
        <w:rPr>
          <w:rFonts w:ascii="Times New Roman" w:hAnsi="Times New Roman"/>
          <w:sz w:val="22"/>
          <w:szCs w:val="22"/>
          <w:lang w:val="cs-CZ"/>
        </w:rPr>
        <w:t>zákona</w:t>
      </w:r>
      <w:r w:rsidRPr="00C51A3A">
        <w:rPr>
          <w:rFonts w:ascii="Times New Roman" w:hAnsi="Times New Roman"/>
          <w:sz w:val="22"/>
          <w:szCs w:val="22"/>
          <w:lang w:val="cs-CZ"/>
        </w:rPr>
        <w:t xml:space="preserve"> č. 340/2015 Sb., o </w:t>
      </w:r>
      <w:r w:rsidRPr="00022CDD">
        <w:rPr>
          <w:rFonts w:ascii="Times New Roman" w:hAnsi="Times New Roman"/>
          <w:sz w:val="22"/>
          <w:szCs w:val="22"/>
          <w:lang w:val="cs-CZ"/>
        </w:rPr>
        <w:t>zvláštních</w:t>
      </w:r>
      <w:r w:rsidRPr="00C51A3A">
        <w:rPr>
          <w:rFonts w:ascii="Times New Roman" w:hAnsi="Times New Roman"/>
          <w:sz w:val="22"/>
          <w:szCs w:val="22"/>
          <w:lang w:val="cs-CZ"/>
        </w:rPr>
        <w:t xml:space="preserve"> </w:t>
      </w:r>
      <w:r w:rsidRPr="00022CDD">
        <w:rPr>
          <w:rFonts w:ascii="Times New Roman" w:hAnsi="Times New Roman"/>
          <w:sz w:val="22"/>
          <w:szCs w:val="22"/>
          <w:lang w:val="cs-CZ"/>
        </w:rPr>
        <w:t>podmínkách</w:t>
      </w:r>
      <w:r w:rsidRPr="00C51A3A">
        <w:rPr>
          <w:rFonts w:ascii="Times New Roman" w:hAnsi="Times New Roman"/>
          <w:sz w:val="22"/>
          <w:szCs w:val="22"/>
          <w:lang w:val="cs-CZ"/>
        </w:rPr>
        <w:t xml:space="preserve"> </w:t>
      </w:r>
      <w:r w:rsidRPr="00022CDD">
        <w:rPr>
          <w:rFonts w:ascii="Times New Roman" w:hAnsi="Times New Roman"/>
          <w:sz w:val="22"/>
          <w:szCs w:val="22"/>
          <w:lang w:val="cs-CZ"/>
        </w:rPr>
        <w:t>účinnosti</w:t>
      </w:r>
      <w:r w:rsidRPr="00C51A3A">
        <w:rPr>
          <w:rFonts w:ascii="Times New Roman" w:hAnsi="Times New Roman"/>
          <w:sz w:val="22"/>
          <w:szCs w:val="22"/>
          <w:lang w:val="cs-CZ"/>
        </w:rPr>
        <w:t xml:space="preserve"> </w:t>
      </w:r>
      <w:r w:rsidRPr="00022CDD">
        <w:rPr>
          <w:rFonts w:ascii="Times New Roman" w:hAnsi="Times New Roman"/>
          <w:sz w:val="22"/>
          <w:szCs w:val="22"/>
          <w:lang w:val="cs-CZ"/>
        </w:rPr>
        <w:t>některých</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uveřejňování</w:t>
      </w:r>
      <w:r w:rsidRPr="00C51A3A">
        <w:rPr>
          <w:rFonts w:ascii="Times New Roman" w:hAnsi="Times New Roman"/>
          <w:sz w:val="22"/>
          <w:szCs w:val="22"/>
          <w:lang w:val="cs-CZ"/>
        </w:rPr>
        <w:t xml:space="preserve"> </w:t>
      </w:r>
      <w:r w:rsidRPr="00022CDD">
        <w:rPr>
          <w:rFonts w:ascii="Times New Roman" w:hAnsi="Times New Roman"/>
          <w:sz w:val="22"/>
          <w:szCs w:val="22"/>
          <w:lang w:val="cs-CZ"/>
        </w:rPr>
        <w:t>některých</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a</w:t>
      </w:r>
      <w:r w:rsidR="000E3E9F">
        <w:rPr>
          <w:rFonts w:ascii="Times New Roman" w:hAnsi="Times New Roman"/>
          <w:sz w:val="22"/>
          <w:szCs w:val="22"/>
          <w:lang w:val="cs-CZ"/>
        </w:rPr>
        <w:t> </w:t>
      </w:r>
      <w:r w:rsidRPr="00C51A3A">
        <w:rPr>
          <w:rFonts w:ascii="Times New Roman" w:hAnsi="Times New Roman"/>
          <w:sz w:val="22"/>
          <w:szCs w:val="22"/>
          <w:lang w:val="cs-CZ"/>
        </w:rPr>
        <w:t>o</w:t>
      </w:r>
      <w:r w:rsidR="000E3E9F">
        <w:rPr>
          <w:rFonts w:ascii="Times New Roman" w:hAnsi="Times New Roman"/>
          <w:sz w:val="22"/>
          <w:szCs w:val="22"/>
          <w:lang w:val="cs-CZ"/>
        </w:rPr>
        <w:t> </w:t>
      </w:r>
      <w:r w:rsidRPr="00022CDD">
        <w:rPr>
          <w:rFonts w:ascii="Times New Roman" w:hAnsi="Times New Roman"/>
          <w:sz w:val="22"/>
          <w:szCs w:val="22"/>
          <w:lang w:val="cs-CZ"/>
        </w:rPr>
        <w:t>registru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zákon</w:t>
      </w:r>
      <w:r w:rsidRPr="00C51A3A">
        <w:rPr>
          <w:rFonts w:ascii="Times New Roman" w:hAnsi="Times New Roman"/>
          <w:sz w:val="22"/>
          <w:szCs w:val="22"/>
          <w:lang w:val="cs-CZ"/>
        </w:rPr>
        <w:t xml:space="preserve"> o </w:t>
      </w:r>
      <w:r w:rsidRPr="00022CDD">
        <w:rPr>
          <w:rFonts w:ascii="Times New Roman" w:hAnsi="Times New Roman"/>
          <w:sz w:val="22"/>
          <w:szCs w:val="22"/>
          <w:lang w:val="cs-CZ"/>
        </w:rPr>
        <w:t>registru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ve</w:t>
      </w:r>
      <w:r w:rsidRPr="00C51A3A">
        <w:rPr>
          <w:rFonts w:ascii="Times New Roman" w:hAnsi="Times New Roman"/>
          <w:sz w:val="22"/>
          <w:szCs w:val="22"/>
          <w:lang w:val="cs-CZ"/>
        </w:rPr>
        <w:t xml:space="preserve"> </w:t>
      </w:r>
      <w:r w:rsidRPr="00022CDD">
        <w:rPr>
          <w:rFonts w:ascii="Times New Roman" w:hAnsi="Times New Roman"/>
          <w:sz w:val="22"/>
          <w:szCs w:val="22"/>
          <w:lang w:val="cs-CZ"/>
        </w:rPr>
        <w:t>znění</w:t>
      </w:r>
      <w:r w:rsidRPr="00C51A3A">
        <w:rPr>
          <w:rFonts w:ascii="Times New Roman" w:hAnsi="Times New Roman"/>
          <w:sz w:val="22"/>
          <w:szCs w:val="22"/>
          <w:lang w:val="cs-CZ"/>
        </w:rPr>
        <w:t xml:space="preserve"> </w:t>
      </w:r>
      <w:r w:rsidRPr="00022CDD">
        <w:rPr>
          <w:rFonts w:ascii="Times New Roman" w:hAnsi="Times New Roman"/>
          <w:sz w:val="22"/>
          <w:szCs w:val="22"/>
          <w:lang w:val="cs-CZ"/>
        </w:rPr>
        <w:t>pozdějších</w:t>
      </w:r>
      <w:r w:rsidRPr="00C51A3A">
        <w:rPr>
          <w:rFonts w:ascii="Times New Roman" w:hAnsi="Times New Roman"/>
          <w:sz w:val="22"/>
          <w:szCs w:val="22"/>
          <w:lang w:val="cs-CZ"/>
        </w:rPr>
        <w:t xml:space="preserve"> </w:t>
      </w:r>
      <w:r w:rsidRPr="00022CDD">
        <w:rPr>
          <w:rFonts w:ascii="Times New Roman" w:hAnsi="Times New Roman"/>
          <w:sz w:val="22"/>
          <w:szCs w:val="22"/>
          <w:lang w:val="cs-CZ"/>
        </w:rPr>
        <w:t>předpisů</w:t>
      </w:r>
      <w:r w:rsidRPr="00C51A3A">
        <w:rPr>
          <w:rFonts w:ascii="Times New Roman" w:hAnsi="Times New Roman"/>
          <w:sz w:val="22"/>
          <w:szCs w:val="22"/>
          <w:lang w:val="cs-CZ"/>
        </w:rPr>
        <w:t xml:space="preserve">. </w:t>
      </w:r>
      <w:r w:rsidRPr="00022CDD">
        <w:rPr>
          <w:rFonts w:ascii="Times New Roman" w:hAnsi="Times New Roman"/>
          <w:sz w:val="22"/>
          <w:szCs w:val="22"/>
          <w:lang w:val="cs-CZ"/>
        </w:rPr>
        <w:t>Zaslání</w:t>
      </w:r>
      <w:r w:rsidRPr="00C51A3A">
        <w:rPr>
          <w:rFonts w:ascii="Times New Roman" w:hAnsi="Times New Roman"/>
          <w:sz w:val="22"/>
          <w:szCs w:val="22"/>
          <w:lang w:val="cs-CZ"/>
        </w:rPr>
        <w:t xml:space="preserve"> </w:t>
      </w:r>
      <w:r w:rsidRPr="00022CDD">
        <w:rPr>
          <w:rFonts w:ascii="Times New Roman" w:hAnsi="Times New Roman"/>
          <w:sz w:val="22"/>
          <w:szCs w:val="22"/>
          <w:lang w:val="cs-CZ"/>
        </w:rPr>
        <w:t>smlouvy</w:t>
      </w:r>
      <w:r w:rsidRPr="00C51A3A">
        <w:rPr>
          <w:rFonts w:ascii="Times New Roman" w:hAnsi="Times New Roman"/>
          <w:sz w:val="22"/>
          <w:szCs w:val="22"/>
          <w:lang w:val="cs-CZ"/>
        </w:rPr>
        <w:t xml:space="preserve"> do </w:t>
      </w:r>
      <w:r w:rsidRPr="00022CDD">
        <w:rPr>
          <w:rFonts w:ascii="Times New Roman" w:hAnsi="Times New Roman"/>
          <w:sz w:val="22"/>
          <w:szCs w:val="22"/>
          <w:lang w:val="cs-CZ"/>
        </w:rPr>
        <w:t>registru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w:t>
      </w:r>
      <w:r w:rsidRPr="00C51A3A">
        <w:rPr>
          <w:rFonts w:ascii="Times New Roman" w:hAnsi="Times New Roman"/>
          <w:sz w:val="22"/>
          <w:szCs w:val="22"/>
          <w:lang w:val="cs-CZ"/>
        </w:rPr>
        <w:t xml:space="preserve"> </w:t>
      </w:r>
      <w:r w:rsidRPr="00022CDD">
        <w:rPr>
          <w:rFonts w:ascii="Times New Roman" w:hAnsi="Times New Roman"/>
          <w:sz w:val="22"/>
          <w:szCs w:val="22"/>
          <w:lang w:val="cs-CZ"/>
        </w:rPr>
        <w:t>zajistí</w:t>
      </w:r>
      <w:r w:rsidRPr="00C51A3A">
        <w:rPr>
          <w:rFonts w:ascii="Times New Roman" w:hAnsi="Times New Roman"/>
          <w:sz w:val="22"/>
          <w:szCs w:val="22"/>
          <w:lang w:val="cs-CZ"/>
        </w:rPr>
        <w:t xml:space="preserve"> </w:t>
      </w:r>
      <w:r w:rsidRPr="00022CDD">
        <w:rPr>
          <w:rFonts w:ascii="Times New Roman" w:hAnsi="Times New Roman"/>
          <w:sz w:val="22"/>
          <w:szCs w:val="22"/>
          <w:lang w:val="cs-CZ"/>
        </w:rPr>
        <w:t>objednatel</w:t>
      </w:r>
      <w:r w:rsidRPr="00C51A3A">
        <w:rPr>
          <w:rFonts w:ascii="Times New Roman" w:hAnsi="Times New Roman"/>
          <w:sz w:val="22"/>
          <w:szCs w:val="22"/>
          <w:lang w:val="cs-CZ"/>
        </w:rPr>
        <w:t xml:space="preserve">. O </w:t>
      </w:r>
      <w:r w:rsidR="005F0461" w:rsidRPr="00022CDD">
        <w:rPr>
          <w:rFonts w:ascii="Times New Roman" w:hAnsi="Times New Roman"/>
          <w:sz w:val="22"/>
          <w:szCs w:val="22"/>
          <w:lang w:val="cs-CZ"/>
        </w:rPr>
        <w:t>tomto zaslání</w:t>
      </w:r>
      <w:r w:rsidRPr="00C51A3A">
        <w:rPr>
          <w:rFonts w:ascii="Times New Roman" w:hAnsi="Times New Roman"/>
          <w:sz w:val="22"/>
          <w:szCs w:val="22"/>
          <w:lang w:val="cs-CZ"/>
        </w:rPr>
        <w:t xml:space="preserve"> se </w:t>
      </w:r>
      <w:r w:rsidRPr="00022CDD">
        <w:rPr>
          <w:rFonts w:ascii="Times New Roman" w:hAnsi="Times New Roman"/>
          <w:sz w:val="22"/>
          <w:szCs w:val="22"/>
          <w:lang w:val="cs-CZ"/>
        </w:rPr>
        <w:t>objednatel</w:t>
      </w:r>
      <w:r w:rsidRPr="00C51A3A">
        <w:rPr>
          <w:rFonts w:ascii="Times New Roman" w:hAnsi="Times New Roman"/>
          <w:sz w:val="22"/>
          <w:szCs w:val="22"/>
          <w:lang w:val="cs-CZ"/>
        </w:rPr>
        <w:t> </w:t>
      </w:r>
      <w:r w:rsidRPr="00022CDD">
        <w:rPr>
          <w:rFonts w:ascii="Times New Roman" w:hAnsi="Times New Roman"/>
          <w:sz w:val="22"/>
          <w:szCs w:val="22"/>
          <w:lang w:val="cs-CZ"/>
        </w:rPr>
        <w:t>zavazuje</w:t>
      </w:r>
      <w:r w:rsidRPr="00C51A3A">
        <w:rPr>
          <w:rFonts w:ascii="Times New Roman" w:hAnsi="Times New Roman"/>
          <w:sz w:val="22"/>
          <w:szCs w:val="22"/>
          <w:lang w:val="cs-CZ"/>
        </w:rPr>
        <w:t xml:space="preserve"> </w:t>
      </w:r>
      <w:r w:rsidRPr="00022CDD">
        <w:rPr>
          <w:rFonts w:ascii="Times New Roman" w:hAnsi="Times New Roman"/>
          <w:sz w:val="22"/>
          <w:szCs w:val="22"/>
          <w:lang w:val="cs-CZ"/>
        </w:rPr>
        <w:t>informovat</w:t>
      </w:r>
      <w:r w:rsidRPr="00C51A3A">
        <w:rPr>
          <w:rFonts w:ascii="Times New Roman" w:hAnsi="Times New Roman"/>
          <w:sz w:val="22"/>
          <w:szCs w:val="22"/>
          <w:lang w:val="cs-CZ"/>
        </w:rPr>
        <w:t xml:space="preserve"> </w:t>
      </w:r>
      <w:r w:rsidRPr="00022CDD">
        <w:rPr>
          <w:rFonts w:ascii="Times New Roman" w:hAnsi="Times New Roman"/>
          <w:sz w:val="22"/>
          <w:szCs w:val="22"/>
          <w:lang w:val="cs-CZ"/>
        </w:rPr>
        <w:t>druhou</w:t>
      </w:r>
      <w:r w:rsidRPr="00C51A3A">
        <w:rPr>
          <w:rFonts w:ascii="Times New Roman" w:hAnsi="Times New Roman"/>
          <w:sz w:val="22"/>
          <w:szCs w:val="22"/>
          <w:lang w:val="cs-CZ"/>
        </w:rPr>
        <w:t xml:space="preserve"> </w:t>
      </w:r>
      <w:r w:rsidRPr="00022CDD">
        <w:rPr>
          <w:rFonts w:ascii="Times New Roman" w:hAnsi="Times New Roman"/>
          <w:sz w:val="22"/>
          <w:szCs w:val="22"/>
          <w:lang w:val="cs-CZ"/>
        </w:rPr>
        <w:t>smluvní</w:t>
      </w:r>
      <w:r w:rsidRPr="00C51A3A">
        <w:rPr>
          <w:rFonts w:ascii="Times New Roman" w:hAnsi="Times New Roman"/>
          <w:sz w:val="22"/>
          <w:szCs w:val="22"/>
          <w:lang w:val="cs-CZ"/>
        </w:rPr>
        <w:t xml:space="preserve"> </w:t>
      </w:r>
      <w:r w:rsidRPr="00022CDD">
        <w:rPr>
          <w:rFonts w:ascii="Times New Roman" w:hAnsi="Times New Roman"/>
          <w:sz w:val="22"/>
          <w:szCs w:val="22"/>
          <w:lang w:val="cs-CZ"/>
        </w:rPr>
        <w:t>stranu</w:t>
      </w:r>
      <w:r w:rsidRPr="00C51A3A">
        <w:rPr>
          <w:rFonts w:ascii="Times New Roman" w:hAnsi="Times New Roman"/>
          <w:sz w:val="22"/>
          <w:szCs w:val="22"/>
          <w:lang w:val="cs-CZ"/>
        </w:rPr>
        <w:t xml:space="preserve"> </w:t>
      </w:r>
      <w:r w:rsidRPr="00022CDD">
        <w:rPr>
          <w:rFonts w:ascii="Times New Roman" w:hAnsi="Times New Roman"/>
          <w:sz w:val="22"/>
          <w:szCs w:val="22"/>
          <w:lang w:val="cs-CZ"/>
        </w:rPr>
        <w:t>bez</w:t>
      </w:r>
      <w:r w:rsidRPr="00C51A3A">
        <w:rPr>
          <w:rFonts w:ascii="Times New Roman" w:hAnsi="Times New Roman"/>
          <w:sz w:val="22"/>
          <w:szCs w:val="22"/>
          <w:lang w:val="cs-CZ"/>
        </w:rPr>
        <w:t xml:space="preserve"> </w:t>
      </w:r>
      <w:r w:rsidRPr="00022CDD">
        <w:rPr>
          <w:rFonts w:ascii="Times New Roman" w:hAnsi="Times New Roman"/>
          <w:sz w:val="22"/>
          <w:szCs w:val="22"/>
          <w:lang w:val="cs-CZ"/>
        </w:rPr>
        <w:t>zbytečného</w:t>
      </w:r>
      <w:r w:rsidRPr="00C51A3A">
        <w:rPr>
          <w:rFonts w:ascii="Times New Roman" w:hAnsi="Times New Roman"/>
          <w:sz w:val="22"/>
          <w:szCs w:val="22"/>
          <w:lang w:val="cs-CZ"/>
        </w:rPr>
        <w:t xml:space="preserve"> </w:t>
      </w:r>
      <w:r w:rsidRPr="00022CDD">
        <w:rPr>
          <w:rFonts w:ascii="Times New Roman" w:hAnsi="Times New Roman"/>
          <w:sz w:val="22"/>
          <w:szCs w:val="22"/>
          <w:lang w:val="cs-CZ"/>
        </w:rPr>
        <w:t>odkladu</w:t>
      </w:r>
      <w:r w:rsidRPr="00C51A3A">
        <w:rPr>
          <w:rFonts w:ascii="Times New Roman" w:hAnsi="Times New Roman"/>
          <w:sz w:val="22"/>
          <w:szCs w:val="22"/>
          <w:lang w:val="cs-CZ"/>
        </w:rPr>
        <w:t xml:space="preserve"> </w:t>
      </w:r>
      <w:r w:rsidRPr="00022CDD">
        <w:rPr>
          <w:rFonts w:ascii="Times New Roman" w:hAnsi="Times New Roman"/>
          <w:sz w:val="22"/>
          <w:szCs w:val="22"/>
          <w:lang w:val="cs-CZ"/>
        </w:rPr>
        <w:t>elektronicky</w:t>
      </w:r>
      <w:r w:rsidRPr="00C51A3A">
        <w:rPr>
          <w:rFonts w:ascii="Times New Roman" w:hAnsi="Times New Roman"/>
          <w:sz w:val="22"/>
          <w:szCs w:val="22"/>
          <w:lang w:val="cs-CZ"/>
        </w:rPr>
        <w:t xml:space="preserve"> </w:t>
      </w:r>
      <w:r w:rsidRPr="00022CDD">
        <w:rPr>
          <w:rFonts w:ascii="Times New Roman" w:hAnsi="Times New Roman"/>
          <w:sz w:val="22"/>
          <w:szCs w:val="22"/>
          <w:lang w:val="cs-CZ"/>
        </w:rPr>
        <w:t>na</w:t>
      </w:r>
      <w:r w:rsidRPr="00C51A3A">
        <w:rPr>
          <w:rFonts w:ascii="Times New Roman" w:hAnsi="Times New Roman"/>
          <w:sz w:val="22"/>
          <w:szCs w:val="22"/>
          <w:lang w:val="cs-CZ"/>
        </w:rPr>
        <w:t xml:space="preserve"> </w:t>
      </w:r>
      <w:r w:rsidRPr="00022CDD">
        <w:rPr>
          <w:rFonts w:ascii="Times New Roman" w:hAnsi="Times New Roman"/>
          <w:sz w:val="22"/>
          <w:szCs w:val="22"/>
          <w:lang w:val="cs-CZ"/>
        </w:rPr>
        <w:t>adresu</w:t>
      </w:r>
      <w:r w:rsidRPr="00C51A3A">
        <w:rPr>
          <w:rFonts w:ascii="Times New Roman" w:hAnsi="Times New Roman"/>
          <w:sz w:val="22"/>
          <w:szCs w:val="22"/>
          <w:lang w:val="cs-CZ"/>
        </w:rPr>
        <w:t xml:space="preserve">  </w:t>
      </w:r>
      <w:permStart w:id="1094655546" w:edGrp="everyone"/>
      <w:r w:rsidR="00C60BAF" w:rsidRPr="00C51A3A">
        <w:rPr>
          <w:rFonts w:ascii="Times New Roman" w:hAnsi="Times New Roman"/>
          <w:sz w:val="22"/>
          <w:szCs w:val="22"/>
          <w:lang w:val="cs-CZ"/>
        </w:rPr>
        <w:fldChar w:fldCharType="begin"/>
      </w:r>
      <w:r w:rsidRPr="00C51A3A">
        <w:rPr>
          <w:rFonts w:ascii="Times New Roman" w:hAnsi="Times New Roman"/>
          <w:sz w:val="22"/>
          <w:szCs w:val="22"/>
          <w:lang w:val="cs-CZ"/>
        </w:rPr>
        <w:instrText xml:space="preserve"> HYPERLINK "mailto:xxxxxx@xxxx.cz" </w:instrText>
      </w:r>
      <w:r w:rsidR="00C60BAF" w:rsidRPr="00C51A3A">
        <w:rPr>
          <w:rFonts w:ascii="Times New Roman" w:hAnsi="Times New Roman"/>
          <w:sz w:val="22"/>
          <w:szCs w:val="22"/>
          <w:lang w:val="cs-CZ"/>
        </w:rPr>
        <w:fldChar w:fldCharType="separate"/>
      </w:r>
      <w:r w:rsidRPr="00C51A3A">
        <w:rPr>
          <w:rStyle w:val="Hypertextovodkaz"/>
          <w:rFonts w:ascii="Times New Roman" w:hAnsi="Times New Roman"/>
          <w:sz w:val="22"/>
          <w:szCs w:val="22"/>
          <w:lang w:val="cs-CZ"/>
        </w:rPr>
        <w:t>xxxxxx@xxxx.cz</w:t>
      </w:r>
      <w:r w:rsidR="00C60BAF" w:rsidRPr="00C51A3A">
        <w:rPr>
          <w:rFonts w:ascii="Times New Roman" w:hAnsi="Times New Roman"/>
          <w:sz w:val="22"/>
          <w:szCs w:val="22"/>
          <w:lang w:val="cs-CZ"/>
        </w:rPr>
        <w:fldChar w:fldCharType="end"/>
      </w:r>
      <w:r w:rsidRPr="00C51A3A">
        <w:rPr>
          <w:rFonts w:ascii="Times New Roman" w:hAnsi="Times New Roman"/>
          <w:sz w:val="22"/>
          <w:szCs w:val="22"/>
          <w:lang w:val="cs-CZ"/>
        </w:rPr>
        <w:t xml:space="preserve"> </w:t>
      </w:r>
      <w:r w:rsidRPr="000E3E9F">
        <w:rPr>
          <w:rFonts w:ascii="Times New Roman" w:hAnsi="Times New Roman"/>
          <w:i/>
          <w:color w:val="00B0F0"/>
          <w:sz w:val="22"/>
          <w:szCs w:val="22"/>
          <w:lang w:val="cs-CZ"/>
        </w:rPr>
        <w:t>(</w:t>
      </w:r>
      <w:r w:rsidR="00223F91">
        <w:rPr>
          <w:rFonts w:ascii="Times New Roman" w:hAnsi="Times New Roman"/>
          <w:i/>
          <w:color w:val="00B0F0"/>
          <w:sz w:val="22"/>
          <w:szCs w:val="22"/>
          <w:lang w:val="cs-CZ"/>
        </w:rPr>
        <w:t xml:space="preserve">POZ.: </w:t>
      </w:r>
      <w:r w:rsidRPr="000E3E9F">
        <w:rPr>
          <w:rFonts w:ascii="Times New Roman" w:hAnsi="Times New Roman"/>
          <w:i/>
          <w:color w:val="00B0F0"/>
          <w:sz w:val="22"/>
          <w:szCs w:val="22"/>
          <w:lang w:val="cs-CZ"/>
        </w:rPr>
        <w:t>Doplní zhotovitel</w:t>
      </w:r>
      <w:r w:rsidR="00223F91">
        <w:rPr>
          <w:rFonts w:ascii="Times New Roman" w:hAnsi="Times New Roman"/>
          <w:i/>
          <w:color w:val="00B0F0"/>
          <w:sz w:val="22"/>
          <w:szCs w:val="22"/>
          <w:lang w:val="cs-CZ"/>
        </w:rPr>
        <w:t>. P</w:t>
      </w:r>
      <w:r w:rsidRPr="000E3E9F">
        <w:rPr>
          <w:rFonts w:ascii="Times New Roman" w:hAnsi="Times New Roman"/>
          <w:i/>
          <w:color w:val="00B0F0"/>
          <w:sz w:val="22"/>
          <w:szCs w:val="22"/>
          <w:lang w:val="cs-CZ"/>
        </w:rPr>
        <w:t>oté poznámku vymaž</w:t>
      </w:r>
      <w:r w:rsidR="00223F91">
        <w:rPr>
          <w:rFonts w:ascii="Times New Roman" w:hAnsi="Times New Roman"/>
          <w:i/>
          <w:color w:val="00B0F0"/>
          <w:sz w:val="22"/>
          <w:szCs w:val="22"/>
          <w:lang w:val="cs-CZ"/>
        </w:rPr>
        <w:t>t</w:t>
      </w:r>
      <w:r w:rsidRPr="000E3E9F">
        <w:rPr>
          <w:rFonts w:ascii="Times New Roman" w:hAnsi="Times New Roman"/>
          <w:i/>
          <w:color w:val="00B0F0"/>
          <w:sz w:val="22"/>
          <w:szCs w:val="22"/>
          <w:lang w:val="cs-CZ"/>
        </w:rPr>
        <w:t>e</w:t>
      </w:r>
      <w:r w:rsidR="00223F91">
        <w:rPr>
          <w:rFonts w:ascii="Times New Roman" w:hAnsi="Times New Roman"/>
          <w:i/>
          <w:color w:val="00B0F0"/>
          <w:sz w:val="22"/>
          <w:szCs w:val="22"/>
          <w:lang w:val="cs-CZ"/>
        </w:rPr>
        <w:t>.</w:t>
      </w:r>
      <w:r w:rsidRPr="000E3E9F">
        <w:rPr>
          <w:rFonts w:ascii="Times New Roman" w:hAnsi="Times New Roman"/>
          <w:i/>
          <w:color w:val="00B0F0"/>
          <w:sz w:val="22"/>
          <w:szCs w:val="22"/>
          <w:lang w:val="cs-CZ"/>
        </w:rPr>
        <w:t>)</w:t>
      </w:r>
      <w:permEnd w:id="1094655546"/>
      <w:r w:rsidRPr="000E3E9F">
        <w:rPr>
          <w:rFonts w:ascii="Times New Roman" w:hAnsi="Times New Roman"/>
          <w:i/>
          <w:color w:val="00B0F0"/>
          <w:sz w:val="22"/>
          <w:szCs w:val="22"/>
          <w:lang w:val="cs-CZ"/>
        </w:rPr>
        <w:t xml:space="preserve"> </w:t>
      </w:r>
      <w:r w:rsidRPr="00C51A3A">
        <w:rPr>
          <w:rFonts w:ascii="Times New Roman" w:hAnsi="Times New Roman"/>
          <w:sz w:val="22"/>
          <w:szCs w:val="22"/>
          <w:lang w:val="cs-CZ"/>
        </w:rPr>
        <w:t>nebo do je</w:t>
      </w:r>
      <w:r w:rsidR="005F0461" w:rsidRPr="00C51A3A">
        <w:rPr>
          <w:rFonts w:ascii="Times New Roman" w:hAnsi="Times New Roman"/>
          <w:sz w:val="22"/>
          <w:szCs w:val="22"/>
          <w:lang w:val="cs-CZ"/>
        </w:rPr>
        <w:t>jí</w:t>
      </w:r>
      <w:r w:rsidRPr="00C51A3A">
        <w:rPr>
          <w:rFonts w:ascii="Times New Roman" w:hAnsi="Times New Roman"/>
          <w:sz w:val="22"/>
          <w:szCs w:val="22"/>
          <w:lang w:val="cs-CZ"/>
        </w:rPr>
        <w:t xml:space="preserve"> datové schránky. Plnění předmětu smlouvy před účinností této smlouvy se považuje za plnění podle této smlouvy a práva a povinnosti z něj vzniklé se řídí touto smlouvou.</w:t>
      </w:r>
    </w:p>
    <w:p w:rsidR="004707AE" w:rsidRPr="00022CDD" w:rsidRDefault="004707AE" w:rsidP="00201217">
      <w:pPr>
        <w:spacing w:before="360" w:line="240" w:lineRule="auto"/>
        <w:ind w:left="567" w:right="23" w:hanging="567"/>
        <w:rPr>
          <w:rFonts w:ascii="Times New Roman" w:hAnsi="Times New Roman"/>
          <w:sz w:val="22"/>
          <w:szCs w:val="22"/>
          <w:lang w:val="cs-CZ"/>
        </w:rPr>
      </w:pPr>
      <w:r w:rsidRPr="00022CDD">
        <w:rPr>
          <w:rFonts w:ascii="Times New Roman" w:hAnsi="Times New Roman"/>
          <w:sz w:val="22"/>
          <w:szCs w:val="22"/>
          <w:lang w:val="cs-CZ"/>
        </w:rPr>
        <w:t>Přílohy této smlouvy tvoří:</w:t>
      </w:r>
    </w:p>
    <w:p w:rsidR="004707AE" w:rsidRPr="00022CDD" w:rsidRDefault="004707AE" w:rsidP="004707AE">
      <w:pPr>
        <w:tabs>
          <w:tab w:val="left" w:pos="1985"/>
        </w:tabs>
        <w:spacing w:line="240" w:lineRule="auto"/>
        <w:ind w:left="1985" w:right="21" w:hanging="1276"/>
        <w:rPr>
          <w:rFonts w:ascii="Times New Roman" w:hAnsi="Times New Roman"/>
          <w:sz w:val="22"/>
          <w:szCs w:val="22"/>
          <w:lang w:val="cs-CZ"/>
        </w:rPr>
      </w:pPr>
      <w:r w:rsidRPr="00022CDD">
        <w:rPr>
          <w:rFonts w:ascii="Times New Roman" w:hAnsi="Times New Roman"/>
          <w:sz w:val="22"/>
          <w:szCs w:val="22"/>
          <w:lang w:val="cs-CZ"/>
        </w:rPr>
        <w:t>Příloha č. 1:</w:t>
      </w:r>
      <w:r w:rsidRPr="00022CDD">
        <w:rPr>
          <w:rFonts w:ascii="Times New Roman" w:hAnsi="Times New Roman"/>
          <w:sz w:val="22"/>
          <w:szCs w:val="22"/>
          <w:lang w:val="cs-CZ"/>
        </w:rPr>
        <w:tab/>
      </w:r>
      <w:r w:rsidR="00D6654B" w:rsidRPr="00022CDD">
        <w:rPr>
          <w:rFonts w:ascii="Times New Roman" w:hAnsi="Times New Roman"/>
          <w:sz w:val="22"/>
          <w:szCs w:val="22"/>
          <w:lang w:val="cs-CZ"/>
        </w:rPr>
        <w:t>Oceněný výkaz výměr</w:t>
      </w:r>
    </w:p>
    <w:p w:rsidR="004707AE" w:rsidRPr="00022CDD" w:rsidRDefault="004707AE" w:rsidP="004707AE">
      <w:pPr>
        <w:tabs>
          <w:tab w:val="left" w:pos="1985"/>
        </w:tabs>
        <w:spacing w:line="240" w:lineRule="auto"/>
        <w:ind w:left="1985" w:right="21" w:hanging="1276"/>
        <w:rPr>
          <w:rFonts w:ascii="Times New Roman" w:hAnsi="Times New Roman"/>
          <w:sz w:val="22"/>
          <w:szCs w:val="22"/>
          <w:lang w:val="cs-CZ"/>
        </w:rPr>
      </w:pPr>
      <w:r w:rsidRPr="00022CDD">
        <w:rPr>
          <w:rFonts w:ascii="Times New Roman" w:hAnsi="Times New Roman"/>
          <w:sz w:val="22"/>
          <w:szCs w:val="22"/>
          <w:lang w:val="cs-CZ"/>
        </w:rPr>
        <w:t>Příloha č. 2:</w:t>
      </w:r>
      <w:r w:rsidRPr="00022CDD">
        <w:rPr>
          <w:rFonts w:ascii="Times New Roman" w:hAnsi="Times New Roman"/>
          <w:sz w:val="22"/>
          <w:szCs w:val="22"/>
          <w:lang w:val="cs-CZ"/>
        </w:rPr>
        <w:tab/>
        <w:t xml:space="preserve">Harmonogram </w:t>
      </w:r>
      <w:r w:rsidR="002845BB" w:rsidRPr="00022CDD">
        <w:rPr>
          <w:rFonts w:ascii="Times New Roman" w:hAnsi="Times New Roman"/>
          <w:color w:val="auto"/>
          <w:sz w:val="22"/>
          <w:szCs w:val="22"/>
          <w:lang w:val="cs-CZ"/>
        </w:rPr>
        <w:t xml:space="preserve">výstavby </w:t>
      </w:r>
    </w:p>
    <w:p w:rsidR="00932BE5" w:rsidRPr="00022CDD" w:rsidRDefault="004707AE" w:rsidP="004707AE">
      <w:pPr>
        <w:tabs>
          <w:tab w:val="left" w:pos="1985"/>
        </w:tabs>
        <w:spacing w:line="240" w:lineRule="auto"/>
        <w:ind w:left="1985" w:right="21" w:hanging="1276"/>
        <w:rPr>
          <w:rFonts w:ascii="Times New Roman" w:hAnsi="Times New Roman"/>
          <w:sz w:val="22"/>
          <w:szCs w:val="22"/>
          <w:lang w:val="cs-CZ"/>
        </w:rPr>
      </w:pPr>
      <w:r w:rsidRPr="00022CDD">
        <w:rPr>
          <w:rFonts w:ascii="Times New Roman" w:hAnsi="Times New Roman"/>
          <w:sz w:val="22"/>
          <w:szCs w:val="22"/>
          <w:lang w:val="cs-CZ"/>
        </w:rPr>
        <w:t>Příloha č. 3:</w:t>
      </w:r>
      <w:r w:rsidRPr="00022CDD">
        <w:rPr>
          <w:rFonts w:ascii="Times New Roman" w:hAnsi="Times New Roman"/>
          <w:sz w:val="22"/>
          <w:szCs w:val="22"/>
          <w:lang w:val="cs-CZ"/>
        </w:rPr>
        <w:tab/>
        <w:t>Základní požadavky k zajištění BOZP</w:t>
      </w:r>
    </w:p>
    <w:p w:rsidR="00D40113" w:rsidRDefault="00324426">
      <w:pPr>
        <w:tabs>
          <w:tab w:val="left" w:pos="1985"/>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 xml:space="preserve">             Příloha č. 4:</w:t>
      </w:r>
      <w:r w:rsidRPr="00022CDD">
        <w:rPr>
          <w:rFonts w:ascii="Times New Roman" w:hAnsi="Times New Roman"/>
          <w:sz w:val="22"/>
          <w:szCs w:val="22"/>
          <w:lang w:val="cs-CZ"/>
        </w:rPr>
        <w:tab/>
        <w:t>Vymezení obchodního tajemství zhotovitele.</w:t>
      </w:r>
    </w:p>
    <w:p w:rsidR="003C0E86" w:rsidRDefault="003C0E86" w:rsidP="003C0E86">
      <w:pPr>
        <w:tabs>
          <w:tab w:val="left" w:pos="1985"/>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Příloha č. 5:</w:t>
      </w:r>
      <w:r>
        <w:rPr>
          <w:rFonts w:ascii="Times New Roman" w:hAnsi="Times New Roman"/>
          <w:sz w:val="22"/>
          <w:szCs w:val="22"/>
          <w:lang w:val="cs-CZ"/>
        </w:rPr>
        <w:tab/>
        <w:t>Pravidla sociální odpovědnosti dodavatele</w:t>
      </w:r>
      <w:r w:rsidRPr="00022CDD">
        <w:rPr>
          <w:rFonts w:ascii="Times New Roman" w:hAnsi="Times New Roman"/>
          <w:sz w:val="22"/>
          <w:szCs w:val="22"/>
          <w:lang w:val="cs-CZ"/>
        </w:rPr>
        <w:t>.</w:t>
      </w:r>
    </w:p>
    <w:p w:rsidR="003C0E86" w:rsidRPr="00022CDD" w:rsidRDefault="003C0E86">
      <w:pPr>
        <w:tabs>
          <w:tab w:val="left" w:pos="1985"/>
        </w:tabs>
        <w:spacing w:line="240" w:lineRule="auto"/>
        <w:ind w:right="21"/>
        <w:rPr>
          <w:rFonts w:ascii="Times New Roman" w:hAnsi="Times New Roman"/>
          <w:sz w:val="22"/>
          <w:szCs w:val="22"/>
          <w:lang w:val="cs-CZ"/>
        </w:rPr>
      </w:pPr>
    </w:p>
    <w:p w:rsidR="004707AE" w:rsidRPr="00022CDD" w:rsidRDefault="004707AE" w:rsidP="004707AE">
      <w:pPr>
        <w:spacing w:line="240" w:lineRule="auto"/>
        <w:ind w:left="567" w:right="21" w:hanging="567"/>
        <w:rPr>
          <w:rFonts w:ascii="Times New Roman" w:hAnsi="Times New Roman"/>
          <w:sz w:val="22"/>
          <w:szCs w:val="22"/>
          <w:lang w:val="cs-CZ"/>
        </w:rPr>
      </w:pPr>
    </w:p>
    <w:p w:rsidR="004707AE" w:rsidRPr="00022CDD" w:rsidRDefault="004707AE" w:rsidP="00806C8C">
      <w:pPr>
        <w:spacing w:line="240" w:lineRule="auto"/>
        <w:ind w:right="21"/>
        <w:rPr>
          <w:rFonts w:ascii="Times New Roman" w:hAnsi="Times New Roman"/>
          <w:sz w:val="22"/>
          <w:szCs w:val="22"/>
          <w:lang w:val="cs-CZ"/>
        </w:rPr>
      </w:pPr>
    </w:p>
    <w:p w:rsidR="004707AE" w:rsidRPr="00022CDD" w:rsidRDefault="004707AE" w:rsidP="00D36DA5">
      <w:pPr>
        <w:tabs>
          <w:tab w:val="left" w:pos="6096"/>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V Ostravě dne ………………</w:t>
      </w:r>
      <w:r w:rsidRPr="00022CDD">
        <w:rPr>
          <w:rFonts w:ascii="Times New Roman" w:hAnsi="Times New Roman"/>
          <w:sz w:val="22"/>
          <w:szCs w:val="22"/>
          <w:lang w:val="cs-CZ"/>
        </w:rPr>
        <w:tab/>
        <w:t>V ………….. dne ………………</w:t>
      </w:r>
    </w:p>
    <w:p w:rsidR="004707AE" w:rsidRDefault="004707AE" w:rsidP="00806C8C">
      <w:pPr>
        <w:spacing w:line="240" w:lineRule="auto"/>
        <w:ind w:right="21"/>
        <w:rPr>
          <w:rFonts w:ascii="Times New Roman" w:hAnsi="Times New Roman"/>
          <w:sz w:val="22"/>
          <w:szCs w:val="22"/>
          <w:lang w:val="cs-CZ"/>
        </w:rPr>
      </w:pPr>
    </w:p>
    <w:p w:rsidR="000E3E9F" w:rsidRDefault="000E3E9F" w:rsidP="00806C8C">
      <w:pPr>
        <w:spacing w:line="240" w:lineRule="auto"/>
        <w:ind w:right="21"/>
        <w:rPr>
          <w:rFonts w:ascii="Times New Roman" w:hAnsi="Times New Roman"/>
          <w:sz w:val="22"/>
          <w:szCs w:val="22"/>
          <w:lang w:val="cs-CZ"/>
        </w:rPr>
      </w:pPr>
    </w:p>
    <w:p w:rsidR="000E3E9F" w:rsidRDefault="000E3E9F" w:rsidP="00806C8C">
      <w:pPr>
        <w:spacing w:line="240" w:lineRule="auto"/>
        <w:ind w:right="21"/>
        <w:rPr>
          <w:rFonts w:ascii="Times New Roman" w:hAnsi="Times New Roman"/>
          <w:sz w:val="22"/>
          <w:szCs w:val="22"/>
          <w:lang w:val="cs-CZ"/>
        </w:rPr>
      </w:pPr>
    </w:p>
    <w:p w:rsidR="000E3E9F" w:rsidRPr="00022CDD" w:rsidRDefault="000E3E9F" w:rsidP="00806C8C">
      <w:pPr>
        <w:spacing w:line="240" w:lineRule="auto"/>
        <w:ind w:right="21"/>
        <w:rPr>
          <w:rFonts w:ascii="Times New Roman" w:hAnsi="Times New Roman"/>
          <w:sz w:val="22"/>
          <w:szCs w:val="22"/>
          <w:lang w:val="cs-CZ"/>
        </w:rPr>
      </w:pPr>
    </w:p>
    <w:p w:rsidR="00686CFC" w:rsidRPr="00022CDD" w:rsidRDefault="004707AE" w:rsidP="00D36DA5">
      <w:pPr>
        <w:tabs>
          <w:tab w:val="center" w:pos="7655"/>
        </w:tabs>
        <w:spacing w:line="240" w:lineRule="auto"/>
        <w:ind w:right="21"/>
        <w:rPr>
          <w:rFonts w:ascii="Times New Roman" w:hAnsi="Times New Roman"/>
          <w:sz w:val="22"/>
          <w:szCs w:val="22"/>
          <w:lang w:val="cs-CZ"/>
        </w:rPr>
      </w:pPr>
      <w:r w:rsidRPr="00022CDD">
        <w:rPr>
          <w:rFonts w:ascii="Times New Roman" w:hAnsi="Times New Roman"/>
          <w:sz w:val="22"/>
          <w:szCs w:val="22"/>
          <w:lang w:val="cs-CZ"/>
        </w:rPr>
        <w:t>………………………………….</w:t>
      </w:r>
      <w:r w:rsidRPr="00022CDD">
        <w:rPr>
          <w:rFonts w:ascii="Times New Roman" w:hAnsi="Times New Roman"/>
          <w:sz w:val="22"/>
          <w:szCs w:val="22"/>
          <w:lang w:val="cs-CZ"/>
        </w:rPr>
        <w:tab/>
        <w:t>………………………………….</w:t>
      </w:r>
    </w:p>
    <w:p w:rsidR="000E3E9F" w:rsidRDefault="00F53034" w:rsidP="00D36DA5">
      <w:pPr>
        <w:tabs>
          <w:tab w:val="center" w:pos="7655"/>
        </w:tabs>
        <w:spacing w:line="240" w:lineRule="auto"/>
        <w:ind w:right="21"/>
        <w:rPr>
          <w:rFonts w:ascii="Times New Roman" w:hAnsi="Times New Roman"/>
          <w:sz w:val="22"/>
          <w:szCs w:val="22"/>
          <w:lang w:val="cs-CZ"/>
        </w:rPr>
      </w:pPr>
      <w:r>
        <w:rPr>
          <w:rFonts w:ascii="Times New Roman" w:hAnsi="Times New Roman"/>
          <w:sz w:val="22"/>
          <w:szCs w:val="22"/>
          <w:lang w:val="cs-CZ"/>
        </w:rPr>
        <w:t xml:space="preserve">        </w:t>
      </w:r>
      <w:r w:rsidRPr="00022CDD">
        <w:rPr>
          <w:rFonts w:ascii="Times New Roman" w:hAnsi="Times New Roman"/>
          <w:sz w:val="22"/>
          <w:szCs w:val="22"/>
          <w:lang w:val="cs-CZ"/>
        </w:rPr>
        <w:t xml:space="preserve">Ing. </w:t>
      </w:r>
      <w:r w:rsidR="007835A6">
        <w:rPr>
          <w:rFonts w:ascii="Times New Roman" w:hAnsi="Times New Roman"/>
          <w:sz w:val="22"/>
          <w:szCs w:val="22"/>
          <w:lang w:val="cs-CZ"/>
        </w:rPr>
        <w:t>Martin Chovanec</w:t>
      </w:r>
      <w:r w:rsidR="000E3E9F">
        <w:rPr>
          <w:rFonts w:ascii="Times New Roman" w:hAnsi="Times New Roman"/>
          <w:sz w:val="22"/>
          <w:szCs w:val="22"/>
          <w:lang w:val="cs-CZ"/>
        </w:rPr>
        <w:tab/>
        <w:t>oprávněná osoba zhotovitele</w:t>
      </w:r>
    </w:p>
    <w:p w:rsidR="004707AE" w:rsidRPr="00387B95" w:rsidRDefault="00387B95" w:rsidP="00D36DA5">
      <w:pPr>
        <w:tabs>
          <w:tab w:val="center" w:pos="7655"/>
        </w:tabs>
        <w:spacing w:line="240" w:lineRule="auto"/>
        <w:ind w:right="21"/>
        <w:rPr>
          <w:rFonts w:ascii="Times New Roman" w:hAnsi="Times New Roman"/>
          <w:i/>
          <w:iCs/>
          <w:color w:val="auto"/>
          <w:sz w:val="22"/>
          <w:szCs w:val="22"/>
          <w:lang w:val="cs-CZ"/>
        </w:rPr>
      </w:pPr>
      <w:r w:rsidRPr="00387B95">
        <w:rPr>
          <w:rFonts w:ascii="Times New Roman" w:hAnsi="Times New Roman"/>
          <w:color w:val="auto"/>
          <w:sz w:val="22"/>
          <w:szCs w:val="22"/>
          <w:lang w:val="cs-CZ"/>
        </w:rPr>
        <w:t xml:space="preserve">    </w:t>
      </w:r>
      <w:r w:rsidR="007835A6" w:rsidRPr="00387B95">
        <w:rPr>
          <w:rFonts w:ascii="Times New Roman" w:hAnsi="Times New Roman"/>
          <w:color w:val="auto"/>
          <w:sz w:val="22"/>
          <w:szCs w:val="22"/>
          <w:lang w:val="cs-CZ"/>
        </w:rPr>
        <w:t>ředitel úseku technického</w:t>
      </w:r>
      <w:r w:rsidR="004707AE" w:rsidRPr="00387B95">
        <w:rPr>
          <w:rFonts w:ascii="Times New Roman" w:hAnsi="Times New Roman"/>
          <w:color w:val="auto"/>
          <w:sz w:val="22"/>
          <w:szCs w:val="22"/>
          <w:lang w:val="cs-CZ"/>
        </w:rPr>
        <w:tab/>
      </w:r>
      <w:r w:rsidR="000E3E9F" w:rsidRPr="00BE5721">
        <w:rPr>
          <w:rFonts w:ascii="Times New Roman" w:hAnsi="Times New Roman"/>
          <w:i/>
          <w:color w:val="00B0F0"/>
          <w:sz w:val="22"/>
          <w:szCs w:val="22"/>
          <w:lang w:val="cs-CZ"/>
        </w:rPr>
        <w:t>(</w:t>
      </w:r>
      <w:r w:rsidR="00223F91" w:rsidRPr="00BE5721">
        <w:rPr>
          <w:rFonts w:ascii="Times New Roman" w:hAnsi="Times New Roman"/>
          <w:i/>
          <w:color w:val="00B0F0"/>
          <w:sz w:val="22"/>
          <w:szCs w:val="22"/>
          <w:lang w:val="cs-CZ"/>
        </w:rPr>
        <w:t xml:space="preserve">POZ.: </w:t>
      </w:r>
      <w:r w:rsidR="000E3E9F" w:rsidRPr="00BE5721">
        <w:rPr>
          <w:rFonts w:ascii="Times New Roman" w:hAnsi="Times New Roman"/>
          <w:i/>
          <w:color w:val="00B0F0"/>
          <w:sz w:val="22"/>
          <w:szCs w:val="22"/>
          <w:lang w:val="cs-CZ"/>
        </w:rPr>
        <w:t xml:space="preserve">Doplní </w:t>
      </w:r>
      <w:r w:rsidR="00223F91" w:rsidRPr="00BE5721">
        <w:rPr>
          <w:rFonts w:ascii="Times New Roman" w:hAnsi="Times New Roman"/>
          <w:i/>
          <w:color w:val="00B0F0"/>
          <w:sz w:val="22"/>
          <w:szCs w:val="22"/>
          <w:lang w:val="cs-CZ"/>
        </w:rPr>
        <w:t>zhotovitel. P</w:t>
      </w:r>
      <w:r w:rsidR="000E3E9F" w:rsidRPr="00BE5721">
        <w:rPr>
          <w:rFonts w:ascii="Times New Roman" w:hAnsi="Times New Roman"/>
          <w:i/>
          <w:color w:val="00B0F0"/>
          <w:sz w:val="22"/>
          <w:szCs w:val="22"/>
          <w:lang w:val="cs-CZ"/>
        </w:rPr>
        <w:t>oté poznámku vymažte</w:t>
      </w:r>
      <w:r w:rsidR="00223F91" w:rsidRPr="00BE5721">
        <w:rPr>
          <w:rFonts w:ascii="Times New Roman" w:hAnsi="Times New Roman"/>
          <w:i/>
          <w:color w:val="00B0F0"/>
          <w:sz w:val="22"/>
          <w:szCs w:val="22"/>
          <w:lang w:val="cs-CZ"/>
        </w:rPr>
        <w:t>.</w:t>
      </w:r>
      <w:r w:rsidR="000E3E9F" w:rsidRPr="00BE5721">
        <w:rPr>
          <w:rFonts w:ascii="Times New Roman" w:hAnsi="Times New Roman"/>
          <w:i/>
          <w:color w:val="00B0F0"/>
          <w:sz w:val="22"/>
          <w:szCs w:val="22"/>
          <w:lang w:val="cs-CZ"/>
        </w:rPr>
        <w:t>)</w:t>
      </w:r>
    </w:p>
    <w:p w:rsidR="00686CFC" w:rsidRPr="00387B95" w:rsidRDefault="00686CFC" w:rsidP="00D36DA5">
      <w:pPr>
        <w:tabs>
          <w:tab w:val="center" w:pos="7655"/>
        </w:tabs>
        <w:spacing w:line="240" w:lineRule="auto"/>
        <w:ind w:right="21"/>
        <w:rPr>
          <w:rFonts w:ascii="Times New Roman" w:hAnsi="Times New Roman"/>
          <w:i/>
          <w:color w:val="auto"/>
          <w:sz w:val="22"/>
          <w:szCs w:val="22"/>
          <w:lang w:val="cs-CZ"/>
        </w:rPr>
      </w:pPr>
    </w:p>
    <w:p w:rsidR="00686CFC" w:rsidRPr="00022CDD" w:rsidRDefault="00686CFC" w:rsidP="00686CFC">
      <w:pPr>
        <w:tabs>
          <w:tab w:val="center" w:pos="7655"/>
        </w:tabs>
        <w:spacing w:line="240" w:lineRule="auto"/>
        <w:ind w:right="21"/>
        <w:rPr>
          <w:rFonts w:ascii="Times New Roman" w:hAnsi="Times New Roman"/>
          <w:i/>
          <w:color w:val="FF0000"/>
          <w:sz w:val="22"/>
          <w:szCs w:val="22"/>
          <w:lang w:val="cs-CZ"/>
        </w:rPr>
      </w:pPr>
    </w:p>
    <w:sectPr w:rsidR="00686CFC" w:rsidRPr="00022CDD" w:rsidSect="00F42B09">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2098" w:right="851" w:bottom="1418" w:left="851" w:header="709" w:footer="709" w:gutter="0"/>
      <w:cols w:space="708"/>
      <w:noEndnote/>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147B0F" w16cid:durableId="21656F21"/>
  <w16cid:commentId w16cid:paraId="0146285B" w16cid:durableId="2174EF62"/>
  <w16cid:commentId w16cid:paraId="36C1F9ED" w16cid:durableId="21655E52"/>
  <w16cid:commentId w16cid:paraId="4AA3AB08" w16cid:durableId="2174EF64"/>
  <w16cid:commentId w16cid:paraId="79673EE8" w16cid:durableId="2174F0DC"/>
  <w16cid:commentId w16cid:paraId="64A6BE0A" w16cid:durableId="2174F0D3"/>
  <w16cid:commentId w16cid:paraId="09DA92EA" w16cid:durableId="2174EF65"/>
  <w16cid:commentId w16cid:paraId="7D347792" w16cid:durableId="2174EF66"/>
  <w16cid:commentId w16cid:paraId="1AA3165A" w16cid:durableId="2174EF67"/>
  <w16cid:commentId w16cid:paraId="05049F15" w16cid:durableId="2174EF68"/>
  <w16cid:commentId w16cid:paraId="2890EFC1" w16cid:durableId="2174EF69"/>
  <w16cid:commentId w16cid:paraId="46C32BD3" w16cid:durableId="2165688F"/>
  <w16cid:commentId w16cid:paraId="605F91AD" w16cid:durableId="2174EF6B"/>
  <w16cid:commentId w16cid:paraId="5AB7A0A6" w16cid:durableId="2174F07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5C4" w:rsidRDefault="009445C4">
      <w:r>
        <w:separator/>
      </w:r>
    </w:p>
  </w:endnote>
  <w:endnote w:type="continuationSeparator" w:id="0">
    <w:p w:rsidR="009445C4" w:rsidRDefault="009445C4">
      <w:r>
        <w:continuationSeparator/>
      </w:r>
    </w:p>
  </w:endnote>
  <w:endnote w:type="continuationNotice" w:id="1">
    <w:p w:rsidR="009445C4" w:rsidRDefault="009445C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pPr>
      <w:pStyle w:val="Zpat"/>
      <w:jc w:val="right"/>
    </w:pPr>
    <w:proofErr w:type="spellStart"/>
    <w:r>
      <w:rPr>
        <w:i/>
        <w:sz w:val="22"/>
        <w:szCs w:val="22"/>
      </w:rPr>
      <w:t>Stránka</w:t>
    </w:r>
    <w:proofErr w:type="spellEnd"/>
    <w:r>
      <w:rPr>
        <w:i/>
        <w:sz w:val="22"/>
        <w:szCs w:val="22"/>
      </w:rPr>
      <w:t xml:space="preserve">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sidR="00AA798A">
      <w:rPr>
        <w:i/>
        <w:noProof/>
        <w:sz w:val="22"/>
        <w:szCs w:val="22"/>
      </w:rPr>
      <w:t>10</w:t>
    </w:r>
    <w:r>
      <w:rPr>
        <w:i/>
        <w:sz w:val="22"/>
        <w:szCs w:val="22"/>
      </w:rPr>
      <w:fldChar w:fldCharType="end"/>
    </w:r>
  </w:p>
  <w:p w:rsidR="000100D9" w:rsidRDefault="000100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3A00FE" w:rsidP="00F42B09">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0100D9" w:rsidRPr="00F539F2">
              <w:t xml:space="preserve">strana </w:t>
            </w:r>
            <w:r w:rsidR="000100D9">
              <w:rPr>
                <w:noProof/>
              </w:rPr>
              <w:fldChar w:fldCharType="begin"/>
            </w:r>
            <w:r w:rsidR="000100D9">
              <w:rPr>
                <w:noProof/>
              </w:rPr>
              <w:instrText>PAGE</w:instrText>
            </w:r>
            <w:r w:rsidR="000100D9">
              <w:rPr>
                <w:noProof/>
              </w:rPr>
              <w:fldChar w:fldCharType="separate"/>
            </w:r>
            <w:r>
              <w:rPr>
                <w:noProof/>
              </w:rPr>
              <w:t>10</w:t>
            </w:r>
            <w:r w:rsidR="000100D9">
              <w:rPr>
                <w:noProof/>
              </w:rPr>
              <w:fldChar w:fldCharType="end"/>
            </w:r>
            <w:r w:rsidR="000100D9" w:rsidRPr="00F539F2">
              <w:t>/</w:t>
            </w:r>
            <w:r w:rsidR="000100D9">
              <w:rPr>
                <w:noProof/>
              </w:rPr>
              <w:fldChar w:fldCharType="begin"/>
            </w:r>
            <w:r w:rsidR="000100D9">
              <w:rPr>
                <w:noProof/>
              </w:rPr>
              <w:instrText>NUMPAGES</w:instrText>
            </w:r>
            <w:r w:rsidR="000100D9">
              <w:rPr>
                <w:noProof/>
              </w:rPr>
              <w:fldChar w:fldCharType="separate"/>
            </w:r>
            <w:r>
              <w:rPr>
                <w:noProof/>
              </w:rPr>
              <w:t>10</w:t>
            </w:r>
            <w:r w:rsidR="000100D9">
              <w:rPr>
                <w:noProof/>
              </w:rPr>
              <w:fldChar w:fldCharType="end"/>
            </w:r>
          </w:sdtContent>
        </w:sdt>
      </w:sdtContent>
    </w:sdt>
  </w:p>
  <w:p w:rsidR="000100D9" w:rsidRPr="00F42B09" w:rsidRDefault="000100D9" w:rsidP="00F42B0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Pr="001526C2" w:rsidRDefault="000100D9" w:rsidP="00F42B09">
    <w:pPr>
      <w:pStyle w:val="Pata"/>
    </w:pPr>
    <w:r w:rsidRPr="001526C2">
      <w:tab/>
      <w:t xml:space="preserve">█ Registrace: Obchodní rejstřík Krajského soudu v Ostravě, </w:t>
    </w:r>
    <w:proofErr w:type="spellStart"/>
    <w:r w:rsidRPr="001526C2">
      <w:t>sp</w:t>
    </w:r>
    <w:proofErr w:type="spellEnd"/>
    <w:r w:rsidRPr="001526C2">
      <w:t>. zn. B 1104</w:t>
    </w:r>
  </w:p>
  <w:p w:rsidR="000100D9" w:rsidRDefault="003A00FE"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0100D9" w:rsidRPr="001526C2">
              <w:t xml:space="preserve">strana </w:t>
            </w:r>
            <w:r w:rsidR="000100D9">
              <w:rPr>
                <w:noProof/>
              </w:rPr>
              <w:fldChar w:fldCharType="begin"/>
            </w:r>
            <w:r w:rsidR="000100D9">
              <w:rPr>
                <w:noProof/>
              </w:rPr>
              <w:instrText>PAGE</w:instrText>
            </w:r>
            <w:r w:rsidR="000100D9">
              <w:rPr>
                <w:noProof/>
              </w:rPr>
              <w:fldChar w:fldCharType="separate"/>
            </w:r>
            <w:r>
              <w:rPr>
                <w:noProof/>
              </w:rPr>
              <w:t>1</w:t>
            </w:r>
            <w:r w:rsidR="000100D9">
              <w:rPr>
                <w:noProof/>
              </w:rPr>
              <w:fldChar w:fldCharType="end"/>
            </w:r>
            <w:r w:rsidR="000100D9" w:rsidRPr="001526C2">
              <w:t>/</w:t>
            </w:r>
            <w:r w:rsidR="000100D9">
              <w:rPr>
                <w:noProof/>
              </w:rPr>
              <w:fldChar w:fldCharType="begin"/>
            </w:r>
            <w:r w:rsidR="000100D9">
              <w:rPr>
                <w:noProof/>
              </w:rPr>
              <w:instrText>NUMPAGES</w:instrText>
            </w:r>
            <w:r w:rsidR="000100D9">
              <w:rPr>
                <w:noProof/>
              </w:rPr>
              <w:fldChar w:fldCharType="separate"/>
            </w:r>
            <w:r>
              <w:rPr>
                <w:noProof/>
              </w:rPr>
              <w:t>10</w:t>
            </w:r>
            <w:r w:rsidR="000100D9">
              <w:rPr>
                <w:noProof/>
              </w:rPr>
              <w:fldChar w:fldCharType="end"/>
            </w:r>
            <w:r w:rsidR="000100D9" w:rsidRPr="001526C2">
              <w:tab/>
            </w:r>
            <w:r w:rsidR="000100D9">
              <w:t>Statutární město Ostrava je jediným akcionářem Dopravního podniku Ostrava a.s.</w:t>
            </w:r>
          </w:sdtContent>
        </w:sdt>
      </w:sdtContent>
    </w:sdt>
  </w:p>
  <w:p w:rsidR="000100D9" w:rsidRDefault="000100D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5C4" w:rsidRDefault="009445C4">
      <w:r>
        <w:separator/>
      </w:r>
    </w:p>
  </w:footnote>
  <w:footnote w:type="continuationSeparator" w:id="0">
    <w:p w:rsidR="009445C4" w:rsidRDefault="009445C4">
      <w:r>
        <w:continuationSeparator/>
      </w:r>
    </w:p>
  </w:footnote>
  <w:footnote w:type="continuationNotice" w:id="1">
    <w:p w:rsidR="009445C4" w:rsidRDefault="009445C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pPr>
      <w:pStyle w:val="Zhlav"/>
      <w:tabs>
        <w:tab w:val="clear" w:pos="4536"/>
        <w:tab w:val="clear" w:pos="9072"/>
      </w:tabs>
      <w:jc w:val="both"/>
      <w:rPr>
        <w:sz w:val="22"/>
        <w:szCs w:val="22"/>
      </w:rPr>
    </w:pPr>
    <w:r>
      <w:rPr>
        <w:sz w:val="22"/>
        <w:szCs w:val="22"/>
      </w:rPr>
      <w:t>Příloha č. 1 – Návrh smlouvy</w:t>
    </w:r>
  </w:p>
  <w:p w:rsidR="000100D9" w:rsidRDefault="000100D9">
    <w:pPr>
      <w:pStyle w:val="Zhlav"/>
      <w:tabs>
        <w:tab w:val="clear" w:pos="4536"/>
        <w:tab w:val="clear" w:pos="9072"/>
      </w:tabs>
      <w:jc w:val="both"/>
      <w:rPr>
        <w:sz w:val="22"/>
        <w:szCs w:val="22"/>
      </w:rPr>
    </w:pPr>
  </w:p>
  <w:p w:rsidR="000100D9" w:rsidRDefault="000100D9">
    <w:pPr>
      <w:pStyle w:val="Zhlav"/>
      <w:tabs>
        <w:tab w:val="clear" w:pos="4536"/>
        <w:tab w:val="clear" w:pos="9072"/>
      </w:tabs>
      <w:jc w:val="center"/>
    </w:pPr>
    <w:r>
      <w:rPr>
        <w:noProof/>
      </w:rPr>
      <w:drawing>
        <wp:inline distT="0" distB="0" distL="0" distR="0" wp14:anchorId="233AF14D" wp14:editId="2747DDDB">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0100D9" w:rsidRDefault="000100D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pPr>
      <w:pStyle w:val="Zhlav"/>
      <w:tabs>
        <w:tab w:val="clear" w:pos="4536"/>
        <w:tab w:val="clear" w:pos="9072"/>
      </w:tabs>
      <w:jc w:val="center"/>
    </w:pPr>
  </w:p>
  <w:p w:rsidR="000100D9" w:rsidRDefault="000100D9" w:rsidP="009E748F">
    <w:pPr>
      <w:pStyle w:val="Zhlav"/>
      <w:tabs>
        <w:tab w:val="clear" w:pos="4536"/>
        <w:tab w:val="clear" w:pos="9072"/>
      </w:tabs>
      <w:jc w:val="center"/>
    </w:pPr>
    <w:r w:rsidRPr="00F42B09">
      <w:rPr>
        <w:noProof/>
      </w:rPr>
      <w:drawing>
        <wp:anchor distT="0" distB="0" distL="114300" distR="114300" simplePos="0" relativeHeight="251658242" behindDoc="0" locked="0" layoutInCell="1" allowOverlap="1" wp14:anchorId="0B16EDF5" wp14:editId="09B389DA">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00D9" w:rsidRDefault="000100D9">
    <w:pPr>
      <w:pStyle w:val="Zhlav"/>
    </w:pPr>
    <w:r w:rsidRPr="00F42B09">
      <w:rPr>
        <w:noProof/>
      </w:rPr>
      <w:drawing>
        <wp:anchor distT="0" distB="0" distL="114300" distR="114300" simplePos="0" relativeHeight="251658241" behindDoc="0" locked="0" layoutInCell="1" allowOverlap="1" wp14:anchorId="47BC2C5D" wp14:editId="18FEC028">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8240" behindDoc="0" locked="0" layoutInCell="1" allowOverlap="1" wp14:anchorId="001E863E" wp14:editId="2E10A57B">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3C1E0604"/>
    <w:multiLevelType w:val="hybridMultilevel"/>
    <w:tmpl w:val="A2D06E74"/>
    <w:numStyleLink w:val="Importovanstyl15"/>
  </w:abstractNum>
  <w:abstractNum w:abstractNumId="17" w15:restartNumberingAfterBreak="0">
    <w:nsid w:val="3FEE52CA"/>
    <w:multiLevelType w:val="hybridMultilevel"/>
    <w:tmpl w:val="A2D06E74"/>
    <w:styleLink w:val="Importovanstyl15"/>
    <w:lvl w:ilvl="0" w:tplc="E1DC3A84">
      <w:start w:val="1"/>
      <w:numFmt w:val="decimal"/>
      <w:lvlText w:val="%1."/>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1C96DE">
      <w:start w:val="1"/>
      <w:numFmt w:val="decimal"/>
      <w:lvlText w:val="%2."/>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CE432A">
      <w:start w:val="1"/>
      <w:numFmt w:val="decimal"/>
      <w:lvlText w:val="%3."/>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648028E">
      <w:start w:val="1"/>
      <w:numFmt w:val="decimal"/>
      <w:lvlText w:val="%4."/>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0EDAE6">
      <w:start w:val="1"/>
      <w:numFmt w:val="decimal"/>
      <w:lvlText w:val="%5."/>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4C2694">
      <w:start w:val="1"/>
      <w:numFmt w:val="decimal"/>
      <w:lvlText w:val="%6."/>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3A2E30">
      <w:start w:val="1"/>
      <w:numFmt w:val="decimal"/>
      <w:lvlText w:val="%7."/>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9AA4C6">
      <w:start w:val="1"/>
      <w:numFmt w:val="decimal"/>
      <w:lvlText w:val="%8."/>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EB4D248">
      <w:start w:val="1"/>
      <w:numFmt w:val="decimal"/>
      <w:lvlText w:val="%9."/>
      <w:lvlJc w:val="left"/>
      <w:pPr>
        <w:tabs>
          <w:tab w:val="left" w:pos="360"/>
        </w:tabs>
        <w:ind w:left="357" w:hanging="3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20"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7"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4D6B3E6C"/>
    <w:multiLevelType w:val="hybridMultilevel"/>
    <w:tmpl w:val="C2689D0C"/>
    <w:lvl w:ilvl="0" w:tplc="4F723A42">
      <w:start w:val="1"/>
      <w:numFmt w:val="bullet"/>
      <w:pStyle w:val="odrka"/>
      <w:lvlText w:val=""/>
      <w:lvlJc w:val="left"/>
      <w:pPr>
        <w:ind w:left="1101" w:hanging="360"/>
      </w:pPr>
      <w:rPr>
        <w:rFonts w:ascii="Symbol" w:hAnsi="Symbol" w:hint="default"/>
      </w:rPr>
    </w:lvl>
    <w:lvl w:ilvl="1" w:tplc="04050003" w:tentative="1">
      <w:start w:val="1"/>
      <w:numFmt w:val="bullet"/>
      <w:lvlText w:val="o"/>
      <w:lvlJc w:val="left"/>
      <w:pPr>
        <w:ind w:left="1461" w:hanging="360"/>
      </w:pPr>
      <w:rPr>
        <w:rFonts w:ascii="Courier New" w:hAnsi="Courier New" w:hint="default"/>
      </w:rPr>
    </w:lvl>
    <w:lvl w:ilvl="2" w:tplc="04050005" w:tentative="1">
      <w:start w:val="1"/>
      <w:numFmt w:val="bullet"/>
      <w:lvlText w:val=""/>
      <w:lvlJc w:val="left"/>
      <w:pPr>
        <w:ind w:left="2181" w:hanging="360"/>
      </w:pPr>
      <w:rPr>
        <w:rFonts w:ascii="Wingdings" w:hAnsi="Wingdings" w:hint="default"/>
      </w:rPr>
    </w:lvl>
    <w:lvl w:ilvl="3" w:tplc="04050001" w:tentative="1">
      <w:start w:val="1"/>
      <w:numFmt w:val="bullet"/>
      <w:lvlText w:val=""/>
      <w:lvlJc w:val="left"/>
      <w:pPr>
        <w:ind w:left="2901" w:hanging="360"/>
      </w:pPr>
      <w:rPr>
        <w:rFonts w:ascii="Symbol" w:hAnsi="Symbol" w:hint="default"/>
      </w:rPr>
    </w:lvl>
    <w:lvl w:ilvl="4" w:tplc="04050003" w:tentative="1">
      <w:start w:val="1"/>
      <w:numFmt w:val="bullet"/>
      <w:lvlText w:val="o"/>
      <w:lvlJc w:val="left"/>
      <w:pPr>
        <w:ind w:left="3621" w:hanging="360"/>
      </w:pPr>
      <w:rPr>
        <w:rFonts w:ascii="Courier New" w:hAnsi="Courier New" w:hint="default"/>
      </w:rPr>
    </w:lvl>
    <w:lvl w:ilvl="5" w:tplc="04050005" w:tentative="1">
      <w:start w:val="1"/>
      <w:numFmt w:val="bullet"/>
      <w:lvlText w:val=""/>
      <w:lvlJc w:val="left"/>
      <w:pPr>
        <w:ind w:left="4341" w:hanging="360"/>
      </w:pPr>
      <w:rPr>
        <w:rFonts w:ascii="Wingdings" w:hAnsi="Wingdings" w:hint="default"/>
      </w:rPr>
    </w:lvl>
    <w:lvl w:ilvl="6" w:tplc="04050001" w:tentative="1">
      <w:start w:val="1"/>
      <w:numFmt w:val="bullet"/>
      <w:lvlText w:val=""/>
      <w:lvlJc w:val="left"/>
      <w:pPr>
        <w:ind w:left="5061" w:hanging="360"/>
      </w:pPr>
      <w:rPr>
        <w:rFonts w:ascii="Symbol" w:hAnsi="Symbol" w:hint="default"/>
      </w:rPr>
    </w:lvl>
    <w:lvl w:ilvl="7" w:tplc="04050003" w:tentative="1">
      <w:start w:val="1"/>
      <w:numFmt w:val="bullet"/>
      <w:lvlText w:val="o"/>
      <w:lvlJc w:val="left"/>
      <w:pPr>
        <w:ind w:left="5781" w:hanging="360"/>
      </w:pPr>
      <w:rPr>
        <w:rFonts w:ascii="Courier New" w:hAnsi="Courier New" w:hint="default"/>
      </w:rPr>
    </w:lvl>
    <w:lvl w:ilvl="8" w:tplc="04050005" w:tentative="1">
      <w:start w:val="1"/>
      <w:numFmt w:val="bullet"/>
      <w:lvlText w:val=""/>
      <w:lvlJc w:val="left"/>
      <w:pPr>
        <w:ind w:left="6501" w:hanging="360"/>
      </w:pPr>
      <w:rPr>
        <w:rFonts w:ascii="Wingdings" w:hAnsi="Wingdings" w:hint="default"/>
      </w:rPr>
    </w:lvl>
  </w:abstractNum>
  <w:abstractNum w:abstractNumId="29"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15:restartNumberingAfterBreak="0">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1"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3"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4" w15:restartNumberingAfterBreak="0">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6" w15:restartNumberingAfterBreak="0">
    <w:nsid w:val="6CDB5A26"/>
    <w:multiLevelType w:val="multilevel"/>
    <w:tmpl w:val="4BA08CFC"/>
    <w:lvl w:ilvl="0">
      <w:start w:val="1"/>
      <w:numFmt w:val="decimal"/>
      <w:lvlText w:val="%1."/>
      <w:lvlJc w:val="left"/>
      <w:pPr>
        <w:ind w:left="928" w:hanging="360"/>
      </w:pPr>
      <w:rPr>
        <w:rFonts w:hint="default"/>
      </w:rPr>
    </w:lvl>
    <w:lvl w:ilvl="1">
      <w:start w:val="2"/>
      <w:numFmt w:val="decimal"/>
      <w:isLgl/>
      <w:lvlText w:val="%1.%2"/>
      <w:lvlJc w:val="left"/>
      <w:pPr>
        <w:ind w:left="1020" w:hanging="6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080" w:hanging="72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440" w:hanging="108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8"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42"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3"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4"/>
  </w:num>
  <w:num w:numId="2">
    <w:abstractNumId w:val="1"/>
  </w:num>
  <w:num w:numId="3">
    <w:abstractNumId w:val="27"/>
  </w:num>
  <w:num w:numId="4">
    <w:abstractNumId w:val="23"/>
  </w:num>
  <w:num w:numId="5">
    <w:abstractNumId w:val="28"/>
  </w:num>
  <w:num w:numId="6">
    <w:abstractNumId w:val="13"/>
  </w:num>
  <w:num w:numId="7">
    <w:abstractNumId w:val="24"/>
  </w:num>
  <w:num w:numId="8">
    <w:abstractNumId w:val="0"/>
  </w:num>
  <w:num w:numId="9">
    <w:abstractNumId w:val="40"/>
  </w:num>
  <w:num w:numId="10">
    <w:abstractNumId w:val="6"/>
  </w:num>
  <w:num w:numId="11">
    <w:abstractNumId w:val="33"/>
  </w:num>
  <w:num w:numId="12">
    <w:abstractNumId w:val="32"/>
  </w:num>
  <w:num w:numId="13">
    <w:abstractNumId w:val="43"/>
  </w:num>
  <w:num w:numId="14">
    <w:abstractNumId w:val="35"/>
  </w:num>
  <w:num w:numId="15">
    <w:abstractNumId w:val="18"/>
  </w:num>
  <w:num w:numId="16">
    <w:abstractNumId w:val="26"/>
  </w:num>
  <w:num w:numId="17">
    <w:abstractNumId w:val="7"/>
  </w:num>
  <w:num w:numId="18">
    <w:abstractNumId w:val="10"/>
  </w:num>
  <w:num w:numId="19">
    <w:abstractNumId w:val="8"/>
  </w:num>
  <w:num w:numId="20">
    <w:abstractNumId w:val="21"/>
  </w:num>
  <w:num w:numId="21">
    <w:abstractNumId w:val="12"/>
  </w:num>
  <w:num w:numId="22">
    <w:abstractNumId w:val="39"/>
  </w:num>
  <w:num w:numId="23">
    <w:abstractNumId w:val="29"/>
  </w:num>
  <w:num w:numId="24">
    <w:abstractNumId w:val="4"/>
  </w:num>
  <w:num w:numId="25">
    <w:abstractNumId w:val="9"/>
  </w:num>
  <w:num w:numId="26">
    <w:abstractNumId w:val="22"/>
  </w:num>
  <w:num w:numId="27">
    <w:abstractNumId w:val="31"/>
  </w:num>
  <w:num w:numId="28">
    <w:abstractNumId w:val="37"/>
  </w:num>
  <w:num w:numId="29">
    <w:abstractNumId w:val="20"/>
  </w:num>
  <w:num w:numId="30">
    <w:abstractNumId w:val="5"/>
  </w:num>
  <w:num w:numId="31">
    <w:abstractNumId w:val="38"/>
  </w:num>
  <w:num w:numId="32">
    <w:abstractNumId w:val="41"/>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
  </w:num>
  <w:num w:numId="36">
    <w:abstractNumId w:val="15"/>
  </w:num>
  <w:num w:numId="37">
    <w:abstractNumId w:val="14"/>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num>
  <w:num w:numId="40">
    <w:abstractNumId w:val="11"/>
  </w:num>
  <w:num w:numId="41">
    <w:abstractNumId w:val="30"/>
  </w:num>
  <w:num w:numId="42">
    <w:abstractNumId w:val="17"/>
  </w:num>
  <w:num w:numId="43">
    <w:abstractNumId w:val="16"/>
    <w:lvlOverride w:ilvl="0">
      <w:lvl w:ilvl="0" w:tplc="F7BEC6E6">
        <w:start w:val="1"/>
        <w:numFmt w:val="decimal"/>
        <w:lvlText w:val="%1."/>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7E8A07E">
        <w:start w:val="1"/>
        <w:numFmt w:val="decimal"/>
        <w:lvlText w:val="%2."/>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9AAEC9A">
        <w:start w:val="1"/>
        <w:numFmt w:val="decimal"/>
        <w:lvlText w:val="%3."/>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0DC2C46">
        <w:start w:val="1"/>
        <w:numFmt w:val="decimal"/>
        <w:lvlText w:val="%4."/>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C80B40E">
        <w:start w:val="1"/>
        <w:numFmt w:val="decimal"/>
        <w:lvlText w:val="%5."/>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684F8C8">
        <w:start w:val="1"/>
        <w:numFmt w:val="decimal"/>
        <w:lvlText w:val="%6."/>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D686392">
        <w:start w:val="1"/>
        <w:numFmt w:val="decimal"/>
        <w:lvlText w:val="%7."/>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5C883C6">
        <w:start w:val="1"/>
        <w:numFmt w:val="decimal"/>
        <w:lvlText w:val="%8."/>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5F2B5EE">
        <w:start w:val="1"/>
        <w:numFmt w:val="decimal"/>
        <w:lvlText w:val="%9."/>
        <w:lvlJc w:val="left"/>
        <w:pPr>
          <w:tabs>
            <w:tab w:val="left" w:pos="426"/>
            <w:tab w:val="left" w:pos="709"/>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36"/>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larčíková Eva, Ing.">
    <w15:presenceInfo w15:providerId="AD" w15:userId="S-1-5-21-1688287415-1860907588-483988704-6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00D9"/>
    <w:rsid w:val="0001012E"/>
    <w:rsid w:val="00015372"/>
    <w:rsid w:val="00015E1B"/>
    <w:rsid w:val="0001726A"/>
    <w:rsid w:val="00022CDD"/>
    <w:rsid w:val="00026548"/>
    <w:rsid w:val="00027403"/>
    <w:rsid w:val="00027CF9"/>
    <w:rsid w:val="00032B9E"/>
    <w:rsid w:val="00036EA4"/>
    <w:rsid w:val="00040572"/>
    <w:rsid w:val="00043350"/>
    <w:rsid w:val="00052748"/>
    <w:rsid w:val="0005301A"/>
    <w:rsid w:val="00061202"/>
    <w:rsid w:val="0006217B"/>
    <w:rsid w:val="00065064"/>
    <w:rsid w:val="00071EEA"/>
    <w:rsid w:val="0007210D"/>
    <w:rsid w:val="0008478C"/>
    <w:rsid w:val="00092B5A"/>
    <w:rsid w:val="00093E95"/>
    <w:rsid w:val="000951F4"/>
    <w:rsid w:val="000A1BE0"/>
    <w:rsid w:val="000B1BF9"/>
    <w:rsid w:val="000C31F0"/>
    <w:rsid w:val="000C5E73"/>
    <w:rsid w:val="000D3F83"/>
    <w:rsid w:val="000D63E5"/>
    <w:rsid w:val="000D6AC3"/>
    <w:rsid w:val="000E0629"/>
    <w:rsid w:val="000E3E9F"/>
    <w:rsid w:val="000E46FC"/>
    <w:rsid w:val="000F0CA9"/>
    <w:rsid w:val="000F2AEB"/>
    <w:rsid w:val="000F2BD2"/>
    <w:rsid w:val="00104F62"/>
    <w:rsid w:val="001107B1"/>
    <w:rsid w:val="00117A0A"/>
    <w:rsid w:val="001200BB"/>
    <w:rsid w:val="001228EF"/>
    <w:rsid w:val="0012621E"/>
    <w:rsid w:val="00127D4E"/>
    <w:rsid w:val="00130DDB"/>
    <w:rsid w:val="0013307D"/>
    <w:rsid w:val="00143009"/>
    <w:rsid w:val="0015195A"/>
    <w:rsid w:val="0015747B"/>
    <w:rsid w:val="00161CC6"/>
    <w:rsid w:val="001635F6"/>
    <w:rsid w:val="001671D6"/>
    <w:rsid w:val="001701F6"/>
    <w:rsid w:val="001706B7"/>
    <w:rsid w:val="001706F0"/>
    <w:rsid w:val="00173EBF"/>
    <w:rsid w:val="00175452"/>
    <w:rsid w:val="00175B55"/>
    <w:rsid w:val="001775E2"/>
    <w:rsid w:val="00181049"/>
    <w:rsid w:val="00185224"/>
    <w:rsid w:val="00196D4E"/>
    <w:rsid w:val="00197397"/>
    <w:rsid w:val="001A4721"/>
    <w:rsid w:val="001A5BD4"/>
    <w:rsid w:val="001A5C61"/>
    <w:rsid w:val="001A67BD"/>
    <w:rsid w:val="001A7CEF"/>
    <w:rsid w:val="001B4CD3"/>
    <w:rsid w:val="001B62A1"/>
    <w:rsid w:val="001B7B7B"/>
    <w:rsid w:val="001C0D97"/>
    <w:rsid w:val="001C146D"/>
    <w:rsid w:val="001C36F2"/>
    <w:rsid w:val="001C6BD7"/>
    <w:rsid w:val="001D2A0A"/>
    <w:rsid w:val="001D2E53"/>
    <w:rsid w:val="001D4D08"/>
    <w:rsid w:val="001D5484"/>
    <w:rsid w:val="001E6145"/>
    <w:rsid w:val="001F40B3"/>
    <w:rsid w:val="00201217"/>
    <w:rsid w:val="00202DBB"/>
    <w:rsid w:val="00206B66"/>
    <w:rsid w:val="002104F9"/>
    <w:rsid w:val="00213335"/>
    <w:rsid w:val="002227F7"/>
    <w:rsid w:val="00223F91"/>
    <w:rsid w:val="00224EF9"/>
    <w:rsid w:val="002257E2"/>
    <w:rsid w:val="00231019"/>
    <w:rsid w:val="0023186E"/>
    <w:rsid w:val="00244383"/>
    <w:rsid w:val="00261896"/>
    <w:rsid w:val="0026375A"/>
    <w:rsid w:val="00265960"/>
    <w:rsid w:val="002703CE"/>
    <w:rsid w:val="00270DDE"/>
    <w:rsid w:val="0027175A"/>
    <w:rsid w:val="0028227F"/>
    <w:rsid w:val="002842CC"/>
    <w:rsid w:val="002845BB"/>
    <w:rsid w:val="002854F4"/>
    <w:rsid w:val="00291678"/>
    <w:rsid w:val="00294AA2"/>
    <w:rsid w:val="002A29E8"/>
    <w:rsid w:val="002A5954"/>
    <w:rsid w:val="002B379E"/>
    <w:rsid w:val="002C1F2C"/>
    <w:rsid w:val="002C2ACB"/>
    <w:rsid w:val="002D2A2A"/>
    <w:rsid w:val="002D583B"/>
    <w:rsid w:val="002D62B3"/>
    <w:rsid w:val="002E24E4"/>
    <w:rsid w:val="003014E1"/>
    <w:rsid w:val="0030238D"/>
    <w:rsid w:val="00304731"/>
    <w:rsid w:val="00305FD0"/>
    <w:rsid w:val="00306250"/>
    <w:rsid w:val="00307080"/>
    <w:rsid w:val="00307725"/>
    <w:rsid w:val="00307D5F"/>
    <w:rsid w:val="00316C68"/>
    <w:rsid w:val="00324426"/>
    <w:rsid w:val="00324B8C"/>
    <w:rsid w:val="003271CF"/>
    <w:rsid w:val="00327450"/>
    <w:rsid w:val="003473F0"/>
    <w:rsid w:val="003475E3"/>
    <w:rsid w:val="003476B4"/>
    <w:rsid w:val="003503CC"/>
    <w:rsid w:val="003519D9"/>
    <w:rsid w:val="00352CDC"/>
    <w:rsid w:val="00355CEC"/>
    <w:rsid w:val="003634A3"/>
    <w:rsid w:val="00364193"/>
    <w:rsid w:val="003642C3"/>
    <w:rsid w:val="00373131"/>
    <w:rsid w:val="00375C74"/>
    <w:rsid w:val="00384DB1"/>
    <w:rsid w:val="00385FC5"/>
    <w:rsid w:val="00387B95"/>
    <w:rsid w:val="00391C2A"/>
    <w:rsid w:val="003921F3"/>
    <w:rsid w:val="003A00FE"/>
    <w:rsid w:val="003B18E7"/>
    <w:rsid w:val="003B1BF2"/>
    <w:rsid w:val="003B38FD"/>
    <w:rsid w:val="003B6FE1"/>
    <w:rsid w:val="003B799A"/>
    <w:rsid w:val="003C0E86"/>
    <w:rsid w:val="003C26C4"/>
    <w:rsid w:val="003C3B33"/>
    <w:rsid w:val="003C4381"/>
    <w:rsid w:val="003D3EF1"/>
    <w:rsid w:val="003E0A6E"/>
    <w:rsid w:val="003E1BC6"/>
    <w:rsid w:val="003E5274"/>
    <w:rsid w:val="003E7C48"/>
    <w:rsid w:val="003E7FD4"/>
    <w:rsid w:val="0040355F"/>
    <w:rsid w:val="00407DEB"/>
    <w:rsid w:val="0041088B"/>
    <w:rsid w:val="0041129B"/>
    <w:rsid w:val="00423C5E"/>
    <w:rsid w:val="004242DE"/>
    <w:rsid w:val="00437F39"/>
    <w:rsid w:val="0044069D"/>
    <w:rsid w:val="0044339C"/>
    <w:rsid w:val="00443C5A"/>
    <w:rsid w:val="00443E9E"/>
    <w:rsid w:val="00446AD1"/>
    <w:rsid w:val="00455712"/>
    <w:rsid w:val="00462477"/>
    <w:rsid w:val="004664DA"/>
    <w:rsid w:val="00466C64"/>
    <w:rsid w:val="004707AE"/>
    <w:rsid w:val="004728E3"/>
    <w:rsid w:val="00473ABB"/>
    <w:rsid w:val="004837FF"/>
    <w:rsid w:val="00484EBB"/>
    <w:rsid w:val="00486AC7"/>
    <w:rsid w:val="00492B09"/>
    <w:rsid w:val="004954E7"/>
    <w:rsid w:val="00495FA2"/>
    <w:rsid w:val="004A3C7C"/>
    <w:rsid w:val="004A3F57"/>
    <w:rsid w:val="004A6B6A"/>
    <w:rsid w:val="004B3E59"/>
    <w:rsid w:val="004B60CC"/>
    <w:rsid w:val="004B62B8"/>
    <w:rsid w:val="004D2372"/>
    <w:rsid w:val="004E4180"/>
    <w:rsid w:val="004F0EB1"/>
    <w:rsid w:val="004F186B"/>
    <w:rsid w:val="004F6E9F"/>
    <w:rsid w:val="00507EDE"/>
    <w:rsid w:val="0051486A"/>
    <w:rsid w:val="005161DD"/>
    <w:rsid w:val="00516FF5"/>
    <w:rsid w:val="00520089"/>
    <w:rsid w:val="00520727"/>
    <w:rsid w:val="005378A7"/>
    <w:rsid w:val="00540C4F"/>
    <w:rsid w:val="0054118E"/>
    <w:rsid w:val="00543504"/>
    <w:rsid w:val="005473D8"/>
    <w:rsid w:val="00547489"/>
    <w:rsid w:val="00547C11"/>
    <w:rsid w:val="00551403"/>
    <w:rsid w:val="00551937"/>
    <w:rsid w:val="00554D22"/>
    <w:rsid w:val="005562CF"/>
    <w:rsid w:val="00561A07"/>
    <w:rsid w:val="00564BF6"/>
    <w:rsid w:val="00567FDC"/>
    <w:rsid w:val="00574EAA"/>
    <w:rsid w:val="00581CE5"/>
    <w:rsid w:val="005839B3"/>
    <w:rsid w:val="005A1DF3"/>
    <w:rsid w:val="005B7D66"/>
    <w:rsid w:val="005C0B60"/>
    <w:rsid w:val="005C68A2"/>
    <w:rsid w:val="005C6ACC"/>
    <w:rsid w:val="005E0A64"/>
    <w:rsid w:val="005E15AB"/>
    <w:rsid w:val="005E1A05"/>
    <w:rsid w:val="005E53B6"/>
    <w:rsid w:val="005E61AF"/>
    <w:rsid w:val="005E6985"/>
    <w:rsid w:val="005E7FFD"/>
    <w:rsid w:val="005F0461"/>
    <w:rsid w:val="005F1967"/>
    <w:rsid w:val="005F245D"/>
    <w:rsid w:val="005F381A"/>
    <w:rsid w:val="0060008B"/>
    <w:rsid w:val="006009FD"/>
    <w:rsid w:val="00600D74"/>
    <w:rsid w:val="00601EA4"/>
    <w:rsid w:val="0060481B"/>
    <w:rsid w:val="006048F1"/>
    <w:rsid w:val="006058E2"/>
    <w:rsid w:val="006124B3"/>
    <w:rsid w:val="006143F4"/>
    <w:rsid w:val="006148D6"/>
    <w:rsid w:val="006148F5"/>
    <w:rsid w:val="00614B68"/>
    <w:rsid w:val="00633F17"/>
    <w:rsid w:val="006342E3"/>
    <w:rsid w:val="00636489"/>
    <w:rsid w:val="006401D9"/>
    <w:rsid w:val="0064389F"/>
    <w:rsid w:val="00646AB8"/>
    <w:rsid w:val="00647E5C"/>
    <w:rsid w:val="00650F2C"/>
    <w:rsid w:val="0065419E"/>
    <w:rsid w:val="00656E4D"/>
    <w:rsid w:val="00656E54"/>
    <w:rsid w:val="00666F52"/>
    <w:rsid w:val="00670338"/>
    <w:rsid w:val="0067395F"/>
    <w:rsid w:val="00676B52"/>
    <w:rsid w:val="006850C0"/>
    <w:rsid w:val="00686CFC"/>
    <w:rsid w:val="006929D5"/>
    <w:rsid w:val="00694DB3"/>
    <w:rsid w:val="006A41AA"/>
    <w:rsid w:val="006A59EA"/>
    <w:rsid w:val="006A6032"/>
    <w:rsid w:val="006B4E50"/>
    <w:rsid w:val="006B4E90"/>
    <w:rsid w:val="006B55FA"/>
    <w:rsid w:val="006B73CF"/>
    <w:rsid w:val="006B7BD3"/>
    <w:rsid w:val="006C14CE"/>
    <w:rsid w:val="006C282F"/>
    <w:rsid w:val="006D0CD7"/>
    <w:rsid w:val="006D220E"/>
    <w:rsid w:val="006D3D5F"/>
    <w:rsid w:val="006E44BC"/>
    <w:rsid w:val="006E4BE6"/>
    <w:rsid w:val="006E4CBA"/>
    <w:rsid w:val="006E7FF9"/>
    <w:rsid w:val="007001D0"/>
    <w:rsid w:val="00707637"/>
    <w:rsid w:val="00713B74"/>
    <w:rsid w:val="00713F1C"/>
    <w:rsid w:val="00715503"/>
    <w:rsid w:val="007225BD"/>
    <w:rsid w:val="00722D63"/>
    <w:rsid w:val="00722FA5"/>
    <w:rsid w:val="00724F56"/>
    <w:rsid w:val="00731273"/>
    <w:rsid w:val="0073548D"/>
    <w:rsid w:val="007360EB"/>
    <w:rsid w:val="0073672B"/>
    <w:rsid w:val="007407B1"/>
    <w:rsid w:val="00741C2D"/>
    <w:rsid w:val="00745706"/>
    <w:rsid w:val="00747C52"/>
    <w:rsid w:val="007511E7"/>
    <w:rsid w:val="00751D1A"/>
    <w:rsid w:val="00761487"/>
    <w:rsid w:val="00763F94"/>
    <w:rsid w:val="00765844"/>
    <w:rsid w:val="00766711"/>
    <w:rsid w:val="00766721"/>
    <w:rsid w:val="0077126F"/>
    <w:rsid w:val="00772C12"/>
    <w:rsid w:val="0077617B"/>
    <w:rsid w:val="00780C64"/>
    <w:rsid w:val="00781605"/>
    <w:rsid w:val="00782383"/>
    <w:rsid w:val="007835A6"/>
    <w:rsid w:val="00783C00"/>
    <w:rsid w:val="007A02F6"/>
    <w:rsid w:val="007A13CE"/>
    <w:rsid w:val="007A33F2"/>
    <w:rsid w:val="007A3901"/>
    <w:rsid w:val="007A6CAC"/>
    <w:rsid w:val="007A7FD1"/>
    <w:rsid w:val="007D3A8A"/>
    <w:rsid w:val="007D4FDE"/>
    <w:rsid w:val="007D7797"/>
    <w:rsid w:val="007E6F29"/>
    <w:rsid w:val="007F2FAB"/>
    <w:rsid w:val="007F58B2"/>
    <w:rsid w:val="00806C8C"/>
    <w:rsid w:val="00810CCB"/>
    <w:rsid w:val="008112FD"/>
    <w:rsid w:val="00823CA6"/>
    <w:rsid w:val="008267FA"/>
    <w:rsid w:val="00826B7C"/>
    <w:rsid w:val="00830095"/>
    <w:rsid w:val="00832703"/>
    <w:rsid w:val="00833877"/>
    <w:rsid w:val="00837D96"/>
    <w:rsid w:val="0084028B"/>
    <w:rsid w:val="00841CDF"/>
    <w:rsid w:val="00842C90"/>
    <w:rsid w:val="00846DE2"/>
    <w:rsid w:val="00851351"/>
    <w:rsid w:val="00856377"/>
    <w:rsid w:val="00860FDE"/>
    <w:rsid w:val="00870416"/>
    <w:rsid w:val="00875A80"/>
    <w:rsid w:val="00880CF5"/>
    <w:rsid w:val="00883E20"/>
    <w:rsid w:val="008937CD"/>
    <w:rsid w:val="00894964"/>
    <w:rsid w:val="0089761E"/>
    <w:rsid w:val="008A6787"/>
    <w:rsid w:val="008A685D"/>
    <w:rsid w:val="008B00DC"/>
    <w:rsid w:val="008B1010"/>
    <w:rsid w:val="008B3FCB"/>
    <w:rsid w:val="008B5FBD"/>
    <w:rsid w:val="008B69F1"/>
    <w:rsid w:val="008C01FB"/>
    <w:rsid w:val="008C2696"/>
    <w:rsid w:val="008C41F9"/>
    <w:rsid w:val="008D3B6E"/>
    <w:rsid w:val="008D631B"/>
    <w:rsid w:val="008D7C7B"/>
    <w:rsid w:val="008E0E9A"/>
    <w:rsid w:val="008E1F4F"/>
    <w:rsid w:val="008E475E"/>
    <w:rsid w:val="008F0174"/>
    <w:rsid w:val="008F391A"/>
    <w:rsid w:val="008F586C"/>
    <w:rsid w:val="008F63F2"/>
    <w:rsid w:val="00901011"/>
    <w:rsid w:val="00902546"/>
    <w:rsid w:val="00906A17"/>
    <w:rsid w:val="00910514"/>
    <w:rsid w:val="00910B22"/>
    <w:rsid w:val="0091355A"/>
    <w:rsid w:val="009145EC"/>
    <w:rsid w:val="00917B69"/>
    <w:rsid w:val="00922A26"/>
    <w:rsid w:val="00932BE5"/>
    <w:rsid w:val="00933871"/>
    <w:rsid w:val="00941719"/>
    <w:rsid w:val="009429FF"/>
    <w:rsid w:val="009445C4"/>
    <w:rsid w:val="00953896"/>
    <w:rsid w:val="00954497"/>
    <w:rsid w:val="00955D87"/>
    <w:rsid w:val="0096150C"/>
    <w:rsid w:val="00967F35"/>
    <w:rsid w:val="009719A7"/>
    <w:rsid w:val="00972E6C"/>
    <w:rsid w:val="00984797"/>
    <w:rsid w:val="00984C4E"/>
    <w:rsid w:val="00986397"/>
    <w:rsid w:val="009977A4"/>
    <w:rsid w:val="009A40C2"/>
    <w:rsid w:val="009A51A4"/>
    <w:rsid w:val="009B2B63"/>
    <w:rsid w:val="009B43FD"/>
    <w:rsid w:val="009B6183"/>
    <w:rsid w:val="009B67C3"/>
    <w:rsid w:val="009C1BCB"/>
    <w:rsid w:val="009C53F6"/>
    <w:rsid w:val="009D2297"/>
    <w:rsid w:val="009D5015"/>
    <w:rsid w:val="009D6AD8"/>
    <w:rsid w:val="009E07D2"/>
    <w:rsid w:val="009E1B68"/>
    <w:rsid w:val="009E39C1"/>
    <w:rsid w:val="009E748F"/>
    <w:rsid w:val="009F3306"/>
    <w:rsid w:val="009F4202"/>
    <w:rsid w:val="009F4EBC"/>
    <w:rsid w:val="00A04A34"/>
    <w:rsid w:val="00A06EF2"/>
    <w:rsid w:val="00A1364A"/>
    <w:rsid w:val="00A1405A"/>
    <w:rsid w:val="00A15AD3"/>
    <w:rsid w:val="00A173F1"/>
    <w:rsid w:val="00A202DD"/>
    <w:rsid w:val="00A30331"/>
    <w:rsid w:val="00A36FE2"/>
    <w:rsid w:val="00A37617"/>
    <w:rsid w:val="00A416E2"/>
    <w:rsid w:val="00A43851"/>
    <w:rsid w:val="00A4760E"/>
    <w:rsid w:val="00A4799B"/>
    <w:rsid w:val="00A5177F"/>
    <w:rsid w:val="00A546F0"/>
    <w:rsid w:val="00A5795D"/>
    <w:rsid w:val="00A612BD"/>
    <w:rsid w:val="00A61D74"/>
    <w:rsid w:val="00A6224B"/>
    <w:rsid w:val="00A7071E"/>
    <w:rsid w:val="00A7515B"/>
    <w:rsid w:val="00A75D7C"/>
    <w:rsid w:val="00A82CA7"/>
    <w:rsid w:val="00A84AEE"/>
    <w:rsid w:val="00A85362"/>
    <w:rsid w:val="00A870D6"/>
    <w:rsid w:val="00A91978"/>
    <w:rsid w:val="00A91B3F"/>
    <w:rsid w:val="00A972FD"/>
    <w:rsid w:val="00A97878"/>
    <w:rsid w:val="00AA0176"/>
    <w:rsid w:val="00AA4A68"/>
    <w:rsid w:val="00AA504A"/>
    <w:rsid w:val="00AA798A"/>
    <w:rsid w:val="00AB0F2C"/>
    <w:rsid w:val="00AB15CA"/>
    <w:rsid w:val="00AB287A"/>
    <w:rsid w:val="00AB2DFB"/>
    <w:rsid w:val="00AB36C3"/>
    <w:rsid w:val="00AB37AB"/>
    <w:rsid w:val="00AB696F"/>
    <w:rsid w:val="00AC3850"/>
    <w:rsid w:val="00AC4CD9"/>
    <w:rsid w:val="00AD795B"/>
    <w:rsid w:val="00AE2875"/>
    <w:rsid w:val="00AE4ACC"/>
    <w:rsid w:val="00AE5DC3"/>
    <w:rsid w:val="00B003B3"/>
    <w:rsid w:val="00B01629"/>
    <w:rsid w:val="00B02FCF"/>
    <w:rsid w:val="00B04D98"/>
    <w:rsid w:val="00B2400A"/>
    <w:rsid w:val="00B26D65"/>
    <w:rsid w:val="00B30DEC"/>
    <w:rsid w:val="00B3156E"/>
    <w:rsid w:val="00B327E1"/>
    <w:rsid w:val="00B406AB"/>
    <w:rsid w:val="00B420B9"/>
    <w:rsid w:val="00B442C4"/>
    <w:rsid w:val="00B5473C"/>
    <w:rsid w:val="00B5554D"/>
    <w:rsid w:val="00B6640F"/>
    <w:rsid w:val="00B6737D"/>
    <w:rsid w:val="00B813F6"/>
    <w:rsid w:val="00B86FE7"/>
    <w:rsid w:val="00BA3853"/>
    <w:rsid w:val="00BA47EE"/>
    <w:rsid w:val="00BA671A"/>
    <w:rsid w:val="00BB0133"/>
    <w:rsid w:val="00BB0F2B"/>
    <w:rsid w:val="00BC1F20"/>
    <w:rsid w:val="00BC4291"/>
    <w:rsid w:val="00BC6ABD"/>
    <w:rsid w:val="00BD3DAF"/>
    <w:rsid w:val="00BE5721"/>
    <w:rsid w:val="00BE690C"/>
    <w:rsid w:val="00BE78B7"/>
    <w:rsid w:val="00BF0EA8"/>
    <w:rsid w:val="00BF2905"/>
    <w:rsid w:val="00BF3356"/>
    <w:rsid w:val="00BF59FF"/>
    <w:rsid w:val="00C04CFF"/>
    <w:rsid w:val="00C0756D"/>
    <w:rsid w:val="00C14B3E"/>
    <w:rsid w:val="00C16D12"/>
    <w:rsid w:val="00C2507F"/>
    <w:rsid w:val="00C26117"/>
    <w:rsid w:val="00C2707F"/>
    <w:rsid w:val="00C301B2"/>
    <w:rsid w:val="00C41CE3"/>
    <w:rsid w:val="00C43EAD"/>
    <w:rsid w:val="00C50885"/>
    <w:rsid w:val="00C51A3A"/>
    <w:rsid w:val="00C52A87"/>
    <w:rsid w:val="00C53D21"/>
    <w:rsid w:val="00C561CD"/>
    <w:rsid w:val="00C60BAF"/>
    <w:rsid w:val="00C6473C"/>
    <w:rsid w:val="00C64A87"/>
    <w:rsid w:val="00C65475"/>
    <w:rsid w:val="00C72DBB"/>
    <w:rsid w:val="00C73546"/>
    <w:rsid w:val="00C7364B"/>
    <w:rsid w:val="00C75F73"/>
    <w:rsid w:val="00C76A3B"/>
    <w:rsid w:val="00C81BF7"/>
    <w:rsid w:val="00C83523"/>
    <w:rsid w:val="00C93C8C"/>
    <w:rsid w:val="00C944F9"/>
    <w:rsid w:val="00CA0C64"/>
    <w:rsid w:val="00CC052E"/>
    <w:rsid w:val="00CC49DD"/>
    <w:rsid w:val="00CD130D"/>
    <w:rsid w:val="00CD2B70"/>
    <w:rsid w:val="00CE43F2"/>
    <w:rsid w:val="00CE5761"/>
    <w:rsid w:val="00CF251F"/>
    <w:rsid w:val="00CF2F80"/>
    <w:rsid w:val="00D0397F"/>
    <w:rsid w:val="00D07090"/>
    <w:rsid w:val="00D146F3"/>
    <w:rsid w:val="00D14CE5"/>
    <w:rsid w:val="00D15171"/>
    <w:rsid w:val="00D25A98"/>
    <w:rsid w:val="00D26557"/>
    <w:rsid w:val="00D32AFC"/>
    <w:rsid w:val="00D32E91"/>
    <w:rsid w:val="00D3523C"/>
    <w:rsid w:val="00D36DA5"/>
    <w:rsid w:val="00D40113"/>
    <w:rsid w:val="00D403CB"/>
    <w:rsid w:val="00D409E6"/>
    <w:rsid w:val="00D41BBC"/>
    <w:rsid w:val="00D43E6D"/>
    <w:rsid w:val="00D44B26"/>
    <w:rsid w:val="00D45760"/>
    <w:rsid w:val="00D46EBB"/>
    <w:rsid w:val="00D5037B"/>
    <w:rsid w:val="00D54220"/>
    <w:rsid w:val="00D56700"/>
    <w:rsid w:val="00D63FFD"/>
    <w:rsid w:val="00D65BC0"/>
    <w:rsid w:val="00D65E7F"/>
    <w:rsid w:val="00D6654B"/>
    <w:rsid w:val="00D678D6"/>
    <w:rsid w:val="00D74432"/>
    <w:rsid w:val="00D74DE9"/>
    <w:rsid w:val="00D75694"/>
    <w:rsid w:val="00D77257"/>
    <w:rsid w:val="00D841CD"/>
    <w:rsid w:val="00D84700"/>
    <w:rsid w:val="00D84C14"/>
    <w:rsid w:val="00D86095"/>
    <w:rsid w:val="00D92757"/>
    <w:rsid w:val="00D92B16"/>
    <w:rsid w:val="00D93CBC"/>
    <w:rsid w:val="00DA4B42"/>
    <w:rsid w:val="00DA59A7"/>
    <w:rsid w:val="00DB242E"/>
    <w:rsid w:val="00DB4242"/>
    <w:rsid w:val="00DB60F2"/>
    <w:rsid w:val="00DC3387"/>
    <w:rsid w:val="00DC5D14"/>
    <w:rsid w:val="00DD14FE"/>
    <w:rsid w:val="00DD33E7"/>
    <w:rsid w:val="00DD4401"/>
    <w:rsid w:val="00DD567B"/>
    <w:rsid w:val="00DD7A15"/>
    <w:rsid w:val="00DF198C"/>
    <w:rsid w:val="00DF4CDD"/>
    <w:rsid w:val="00DF5406"/>
    <w:rsid w:val="00E01233"/>
    <w:rsid w:val="00E07C98"/>
    <w:rsid w:val="00E13607"/>
    <w:rsid w:val="00E210E1"/>
    <w:rsid w:val="00E2140E"/>
    <w:rsid w:val="00E25A70"/>
    <w:rsid w:val="00E26D65"/>
    <w:rsid w:val="00E279F9"/>
    <w:rsid w:val="00E31535"/>
    <w:rsid w:val="00E326BA"/>
    <w:rsid w:val="00E33493"/>
    <w:rsid w:val="00E359C7"/>
    <w:rsid w:val="00E46948"/>
    <w:rsid w:val="00E51D8E"/>
    <w:rsid w:val="00E534FD"/>
    <w:rsid w:val="00E558C9"/>
    <w:rsid w:val="00E55F0A"/>
    <w:rsid w:val="00E574FC"/>
    <w:rsid w:val="00E60562"/>
    <w:rsid w:val="00E6352D"/>
    <w:rsid w:val="00E636F9"/>
    <w:rsid w:val="00E6454D"/>
    <w:rsid w:val="00E64D2B"/>
    <w:rsid w:val="00E70154"/>
    <w:rsid w:val="00E702D4"/>
    <w:rsid w:val="00E702E4"/>
    <w:rsid w:val="00E7084F"/>
    <w:rsid w:val="00E716A4"/>
    <w:rsid w:val="00E74A26"/>
    <w:rsid w:val="00E7622B"/>
    <w:rsid w:val="00E76639"/>
    <w:rsid w:val="00E76A3E"/>
    <w:rsid w:val="00E82CDF"/>
    <w:rsid w:val="00E872AF"/>
    <w:rsid w:val="00E8759D"/>
    <w:rsid w:val="00E92A61"/>
    <w:rsid w:val="00E9509D"/>
    <w:rsid w:val="00EA3677"/>
    <w:rsid w:val="00EB1A37"/>
    <w:rsid w:val="00EB1A86"/>
    <w:rsid w:val="00EB5EF9"/>
    <w:rsid w:val="00EB70C5"/>
    <w:rsid w:val="00EC1D1D"/>
    <w:rsid w:val="00EC2305"/>
    <w:rsid w:val="00ED36F7"/>
    <w:rsid w:val="00ED474C"/>
    <w:rsid w:val="00EE03C8"/>
    <w:rsid w:val="00EE04B8"/>
    <w:rsid w:val="00F026B7"/>
    <w:rsid w:val="00F052AE"/>
    <w:rsid w:val="00F1012B"/>
    <w:rsid w:val="00F14A1F"/>
    <w:rsid w:val="00F157D6"/>
    <w:rsid w:val="00F20C71"/>
    <w:rsid w:val="00F20DF6"/>
    <w:rsid w:val="00F25476"/>
    <w:rsid w:val="00F26556"/>
    <w:rsid w:val="00F279CD"/>
    <w:rsid w:val="00F30BD2"/>
    <w:rsid w:val="00F31C86"/>
    <w:rsid w:val="00F407A3"/>
    <w:rsid w:val="00F42B09"/>
    <w:rsid w:val="00F45DDC"/>
    <w:rsid w:val="00F474FF"/>
    <w:rsid w:val="00F5160B"/>
    <w:rsid w:val="00F53034"/>
    <w:rsid w:val="00F53A0C"/>
    <w:rsid w:val="00F62172"/>
    <w:rsid w:val="00F666F6"/>
    <w:rsid w:val="00F70EFB"/>
    <w:rsid w:val="00F73C2C"/>
    <w:rsid w:val="00F80E22"/>
    <w:rsid w:val="00F8279C"/>
    <w:rsid w:val="00F85ED5"/>
    <w:rsid w:val="00F86C9C"/>
    <w:rsid w:val="00F96C19"/>
    <w:rsid w:val="00F97A86"/>
    <w:rsid w:val="00FA02E0"/>
    <w:rsid w:val="00FA1A1D"/>
    <w:rsid w:val="00FA649B"/>
    <w:rsid w:val="00FB14A0"/>
    <w:rsid w:val="00FC47F9"/>
    <w:rsid w:val="00FC5C53"/>
    <w:rsid w:val="00FD0F6D"/>
    <w:rsid w:val="00FE1BB0"/>
    <w:rsid w:val="00FE53E1"/>
    <w:rsid w:val="00FF07C1"/>
    <w:rsid w:val="00FF294D"/>
    <w:rsid w:val="00FF6ABF"/>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5798DA1"/>
  <w15:docId w15:val="{8E9DFDF0-6C01-41B8-A83F-A41B02F14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left="709" w:right="21" w:hanging="709"/>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numbering" w:customStyle="1" w:styleId="Importovanstyl15">
    <w:name w:val="Importovaný styl 15"/>
    <w:rsid w:val="002B379E"/>
    <w:pPr>
      <w:numPr>
        <w:numId w:val="42"/>
      </w:numPr>
    </w:pPr>
  </w:style>
  <w:style w:type="character" w:customStyle="1" w:styleId="Zkladntext0">
    <w:name w:val="Základní text_"/>
    <w:basedOn w:val="Standardnpsmoodstavce"/>
    <w:link w:val="Zkladntext1"/>
    <w:rsid w:val="00D5037B"/>
    <w:rPr>
      <w:sz w:val="21"/>
      <w:szCs w:val="21"/>
      <w:shd w:val="clear" w:color="auto" w:fill="FFFFFF"/>
    </w:rPr>
  </w:style>
  <w:style w:type="paragraph" w:customStyle="1" w:styleId="Zkladntext1">
    <w:name w:val="Základní text1"/>
    <w:basedOn w:val="Normln"/>
    <w:link w:val="Zkladntext0"/>
    <w:rsid w:val="00D5037B"/>
    <w:pPr>
      <w:widowControl w:val="0"/>
      <w:shd w:val="clear" w:color="auto" w:fill="FFFFFF"/>
      <w:spacing w:before="360" w:after="480" w:line="274" w:lineRule="exact"/>
      <w:ind w:hanging="560"/>
      <w:jc w:val="center"/>
    </w:pPr>
    <w:rPr>
      <w:rFonts w:ascii="Times New Roman" w:hAnsi="Times New Roman"/>
      <w:color w:val="auto"/>
      <w:sz w:val="21"/>
      <w:szCs w:val="21"/>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kologie@dpo.cz" TargetMode="External"/><Relationship Id="rId5" Type="http://schemas.openxmlformats.org/officeDocument/2006/relationships/webSettings" Target="webSettings.xml"/><Relationship Id="rId15" Type="http://schemas.openxmlformats.org/officeDocument/2006/relationships/footer" Target="footer2.xml"/><Relationship Id="rId23" Type="http://schemas.microsoft.com/office/2016/09/relationships/commentsIds" Target="commentsIds.xml"/><Relationship Id="rId10" Type="http://schemas.openxmlformats.org/officeDocument/2006/relationships/hyperlink" Target="mailto:elektronicka.fakturace@dpo.cz"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EBF46D-2984-494F-9E36-4BB32A8B6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33</TotalTime>
  <Pages>10</Pages>
  <Words>4713</Words>
  <Characters>28087</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Kolarčíková Eva, Ing.</cp:lastModifiedBy>
  <cp:revision>8</cp:revision>
  <cp:lastPrinted>2022-12-01T11:24:00Z</cp:lastPrinted>
  <dcterms:created xsi:type="dcterms:W3CDTF">2022-11-22T10:40:00Z</dcterms:created>
  <dcterms:modified xsi:type="dcterms:W3CDTF">2022-12-16T12:22:00Z</dcterms:modified>
</cp:coreProperties>
</file>