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CAA56" w14:textId="77777777" w:rsidR="00690B98" w:rsidRDefault="00690B98" w:rsidP="00300ACE">
      <w:pPr>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14:paraId="565F9436" w14:textId="200A3058" w:rsidR="00690B98" w:rsidRDefault="00690B98" w:rsidP="00690B98">
      <w:pPr>
        <w:autoSpaceDE w:val="0"/>
        <w:autoSpaceDN w:val="0"/>
        <w:adjustRightInd w:val="0"/>
        <w:spacing w:after="0" w:line="240" w:lineRule="auto"/>
        <w:rPr>
          <w:rFonts w:ascii="Segoe UI" w:hAnsi="Segoe UI" w:cs="Segoe UI"/>
        </w:rPr>
      </w:pPr>
      <w:r>
        <w:rPr>
          <w:rFonts w:ascii="SegoeUI" w:hAnsi="SegoeUI" w:cs="SegoeUI"/>
        </w:rPr>
        <w:t xml:space="preserve">Příloha č. </w:t>
      </w:r>
      <w:r w:rsidR="00090112">
        <w:rPr>
          <w:rFonts w:ascii="SegoeUI" w:hAnsi="SegoeUI" w:cs="SegoeUI"/>
        </w:rPr>
        <w:t xml:space="preserve">3 ZD </w:t>
      </w:r>
      <w:r w:rsidR="0026292C">
        <w:rPr>
          <w:rFonts w:ascii="SegoeUI" w:hAnsi="SegoeUI" w:cs="SegoeUI"/>
        </w:rPr>
        <w:t>(</w:t>
      </w:r>
      <w:r w:rsidR="0026292C" w:rsidRPr="00E65432">
        <w:rPr>
          <w:rFonts w:ascii="Segoe UI" w:hAnsi="Segoe UI" w:cs="Segoe UI"/>
        </w:rPr>
        <w:t>Specifikace předmětu veřejné zakázky/Technická specifikace</w:t>
      </w:r>
      <w:r w:rsidR="0026292C">
        <w:rPr>
          <w:rFonts w:ascii="Segoe UI" w:hAnsi="Segoe UI" w:cs="Segoe UI"/>
        </w:rPr>
        <w:t>)</w:t>
      </w:r>
    </w:p>
    <w:p w14:paraId="11E4B978" w14:textId="2C4750F4" w:rsidR="00090112" w:rsidRDefault="00090112" w:rsidP="00690B98">
      <w:pPr>
        <w:autoSpaceDE w:val="0"/>
        <w:autoSpaceDN w:val="0"/>
        <w:adjustRightInd w:val="0"/>
        <w:spacing w:after="0" w:line="240" w:lineRule="auto"/>
        <w:rPr>
          <w:rFonts w:ascii="SegoeUI" w:hAnsi="SegoeUI" w:cs="SegoeUI"/>
        </w:rPr>
      </w:pPr>
      <w:r>
        <w:rPr>
          <w:rFonts w:ascii="Segoe UI" w:hAnsi="Segoe UI" w:cs="Segoe UI"/>
        </w:rPr>
        <w:t>Příloha č. 1 RD</w:t>
      </w:r>
    </w:p>
    <w:p w14:paraId="2BC5B5E8" w14:textId="77777777" w:rsidR="00690B98" w:rsidRDefault="00690B98" w:rsidP="00690B98">
      <w:pPr>
        <w:autoSpaceDE w:val="0"/>
        <w:autoSpaceDN w:val="0"/>
        <w:adjustRightInd w:val="0"/>
        <w:spacing w:after="0" w:line="240" w:lineRule="auto"/>
        <w:rPr>
          <w:rFonts w:ascii="SegoeUI" w:hAnsi="SegoeUI" w:cs="SegoeUI"/>
        </w:rPr>
      </w:pPr>
    </w:p>
    <w:p w14:paraId="5AE05A66" w14:textId="77777777" w:rsidR="00690B98" w:rsidRDefault="00690B98" w:rsidP="00690B98">
      <w:pPr>
        <w:pBdr>
          <w:top w:val="nil"/>
          <w:left w:val="nil"/>
          <w:bottom w:val="nil"/>
          <w:right w:val="nil"/>
          <w:between w:val="nil"/>
        </w:pBdr>
        <w:spacing w:before="120" w:after="120"/>
        <w:contextualSpacing/>
        <w:jc w:val="center"/>
        <w:rPr>
          <w:rFonts w:ascii="SegoeUI,Bold" w:hAnsi="SegoeUI,Bold" w:cs="SegoeUI,Bold"/>
          <w:b/>
          <w:bCs/>
        </w:rPr>
      </w:pPr>
      <w:r>
        <w:rPr>
          <w:rFonts w:ascii="SegoeUI,Bold" w:hAnsi="SegoeUI,Bold" w:cs="SegoeUI,Bold"/>
          <w:b/>
          <w:bCs/>
        </w:rPr>
        <w:t>Katalog služeb</w:t>
      </w:r>
    </w:p>
    <w:p w14:paraId="6BF8E21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606101A"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1A4929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1982F8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663258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4A398B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0325805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0B857E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B100BE9"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A5CAD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062F10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EC61E8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18DA0E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623D18"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0CE9BA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356E7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9DCAD1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61EA2D7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6FDF18B3"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CC38F8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56500B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EDA00F8"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2C63E75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0FADAAE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482144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D5159CF"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4EF4ED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BB1470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AFDDF96"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0D40AC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1ADF48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98A5AB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BC64A56"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11E9FD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EE6790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ABD184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358E109" w14:textId="77777777" w:rsidR="00690B98" w:rsidRDefault="00690B98" w:rsidP="00690B98">
      <w:pPr>
        <w:pBdr>
          <w:top w:val="nil"/>
          <w:left w:val="nil"/>
          <w:bottom w:val="nil"/>
          <w:right w:val="nil"/>
          <w:between w:val="nil"/>
        </w:pBdr>
        <w:spacing w:before="120" w:after="120"/>
        <w:contextualSpacing/>
        <w:jc w:val="both"/>
        <w:rPr>
          <w:rFonts w:ascii="Segoe UI" w:hAnsi="Segoe UI" w:cs="Segoe UI"/>
        </w:rPr>
      </w:pPr>
    </w:p>
    <w:p w14:paraId="7CCD4482" w14:textId="77777777" w:rsidR="00AE65A1" w:rsidRPr="00E65432" w:rsidRDefault="00AE65A1" w:rsidP="00300ACE">
      <w:pPr>
        <w:spacing w:before="120" w:after="120"/>
        <w:jc w:val="both"/>
        <w:rPr>
          <w:rFonts w:ascii="Segoe UI" w:hAnsi="Segoe UI" w:cs="Segoe UI"/>
        </w:rPr>
      </w:pPr>
    </w:p>
    <w:p w14:paraId="69CA22D7" w14:textId="77777777" w:rsidR="00AE65A1" w:rsidRPr="00E65432" w:rsidRDefault="00AE65A1" w:rsidP="00300ACE">
      <w:pPr>
        <w:pStyle w:val="Nadpis1"/>
        <w:spacing w:before="120" w:after="120" w:line="276" w:lineRule="auto"/>
        <w:ind w:left="0"/>
      </w:pPr>
      <w:bookmarkStart w:id="0" w:name="_Toc516148212"/>
      <w:r w:rsidRPr="00E65432">
        <w:t xml:space="preserve">Definice, </w:t>
      </w:r>
      <w:r w:rsidRPr="0069206F">
        <w:t>výklad pojmů a zkratek</w:t>
      </w:r>
      <w:bookmarkEnd w:id="0"/>
      <w:r w:rsidRPr="00E65432">
        <w:t xml:space="preserve"> </w:t>
      </w:r>
    </w:p>
    <w:p w14:paraId="0AA77670" w14:textId="77777777" w:rsidR="00AE65A1" w:rsidRPr="00E65432" w:rsidRDefault="00AE65A1" w:rsidP="00300ACE">
      <w:pPr>
        <w:spacing w:before="120" w:after="120"/>
        <w:jc w:val="both"/>
        <w:rPr>
          <w:rFonts w:ascii="Segoe UI" w:hAnsi="Segoe UI" w:cs="Segoe UI"/>
          <w:u w:val="single"/>
        </w:rPr>
      </w:pPr>
      <w:r w:rsidRPr="00E65432">
        <w:rPr>
          <w:rFonts w:ascii="Segoe UI" w:hAnsi="Segoe UI" w:cs="Segoe UI"/>
          <w:u w:val="single"/>
        </w:rPr>
        <w:t>Pro účely této</w:t>
      </w:r>
      <w:r w:rsidR="00705FE9" w:rsidRPr="00E65432">
        <w:rPr>
          <w:rFonts w:ascii="Segoe UI" w:hAnsi="Segoe UI" w:cs="Segoe UI"/>
          <w:u w:val="single"/>
        </w:rPr>
        <w:t xml:space="preserve"> přílohy </w:t>
      </w:r>
      <w:r w:rsidRPr="00E65432">
        <w:rPr>
          <w:rFonts w:ascii="Segoe UI" w:hAnsi="Segoe UI" w:cs="Segoe UI"/>
          <w:u w:val="single"/>
        </w:rPr>
        <w:t xml:space="preserve">jsou definovány následující pojmy: </w:t>
      </w:r>
    </w:p>
    <w:tbl>
      <w:tblPr>
        <w:tblW w:w="9379" w:type="dxa"/>
        <w:tblInd w:w="55" w:type="dxa"/>
        <w:tblCellMar>
          <w:left w:w="70" w:type="dxa"/>
          <w:right w:w="70" w:type="dxa"/>
        </w:tblCellMar>
        <w:tblLook w:val="04A0" w:firstRow="1" w:lastRow="0" w:firstColumn="1" w:lastColumn="0" w:noHBand="0" w:noVBand="1"/>
      </w:tblPr>
      <w:tblGrid>
        <w:gridCol w:w="1411"/>
        <w:gridCol w:w="615"/>
        <w:gridCol w:w="3122"/>
        <w:gridCol w:w="4231"/>
      </w:tblGrid>
      <w:tr w:rsidR="00AE65A1" w:rsidRPr="00E65432" w14:paraId="76A794ED" w14:textId="77777777" w:rsidTr="00741DB6">
        <w:trPr>
          <w:trHeight w:val="300"/>
        </w:trPr>
        <w:tc>
          <w:tcPr>
            <w:tcW w:w="2026" w:type="dxa"/>
            <w:gridSpan w:val="2"/>
            <w:tcBorders>
              <w:top w:val="nil"/>
              <w:left w:val="nil"/>
              <w:bottom w:val="nil"/>
              <w:right w:val="nil"/>
            </w:tcBorders>
            <w:shd w:val="clear" w:color="000000" w:fill="C0C0C0"/>
            <w:noWrap/>
            <w:hideMark/>
          </w:tcPr>
          <w:p w14:paraId="5577627B"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 xml:space="preserve">Zkratka </w:t>
            </w:r>
          </w:p>
        </w:tc>
        <w:tc>
          <w:tcPr>
            <w:tcW w:w="3122" w:type="dxa"/>
            <w:tcBorders>
              <w:top w:val="nil"/>
              <w:left w:val="nil"/>
              <w:bottom w:val="nil"/>
              <w:right w:val="nil"/>
            </w:tcBorders>
            <w:shd w:val="clear" w:color="000000" w:fill="C0C0C0"/>
            <w:noWrap/>
            <w:hideMark/>
          </w:tcPr>
          <w:p w14:paraId="6009E093"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Význam v původním jazyce</w:t>
            </w:r>
          </w:p>
        </w:tc>
        <w:tc>
          <w:tcPr>
            <w:tcW w:w="4231" w:type="dxa"/>
            <w:tcBorders>
              <w:top w:val="nil"/>
              <w:left w:val="nil"/>
              <w:bottom w:val="nil"/>
              <w:right w:val="nil"/>
            </w:tcBorders>
            <w:shd w:val="clear" w:color="000000" w:fill="C0C0C0"/>
            <w:noWrap/>
            <w:hideMark/>
          </w:tcPr>
          <w:p w14:paraId="75F943B6"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Překlad ČJ nebo ČJ význam</w:t>
            </w:r>
          </w:p>
        </w:tc>
      </w:tr>
      <w:tr w:rsidR="00AE65A1" w:rsidRPr="00E65432" w14:paraId="7DEC3D8E" w14:textId="77777777" w:rsidTr="00741DB6">
        <w:trPr>
          <w:trHeight w:val="441"/>
        </w:trPr>
        <w:tc>
          <w:tcPr>
            <w:tcW w:w="2026" w:type="dxa"/>
            <w:gridSpan w:val="2"/>
            <w:tcBorders>
              <w:top w:val="nil"/>
              <w:left w:val="nil"/>
              <w:bottom w:val="single" w:sz="4" w:space="0" w:color="808080"/>
              <w:right w:val="nil"/>
            </w:tcBorders>
            <w:shd w:val="clear" w:color="auto" w:fill="auto"/>
            <w:noWrap/>
            <w:vAlign w:val="center"/>
          </w:tcPr>
          <w:p w14:paraId="1609330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MSISDN</w:t>
            </w:r>
          </w:p>
        </w:tc>
        <w:tc>
          <w:tcPr>
            <w:tcW w:w="3122" w:type="dxa"/>
            <w:tcBorders>
              <w:top w:val="nil"/>
              <w:left w:val="nil"/>
              <w:bottom w:val="single" w:sz="4" w:space="0" w:color="808080"/>
              <w:right w:val="nil"/>
            </w:tcBorders>
            <w:shd w:val="clear" w:color="auto" w:fill="auto"/>
            <w:noWrap/>
            <w:vAlign w:val="bottom"/>
          </w:tcPr>
          <w:p w14:paraId="79F72872" w14:textId="77777777" w:rsidR="00AE65A1" w:rsidRPr="00E65432" w:rsidRDefault="00AE65A1" w:rsidP="00300ACE">
            <w:pPr>
              <w:spacing w:before="120" w:after="120"/>
              <w:jc w:val="both"/>
              <w:rPr>
                <w:rFonts w:ascii="Segoe UI" w:hAnsi="Segoe UI" w:cs="Segoe UI"/>
              </w:rPr>
            </w:pPr>
            <w:r w:rsidRPr="00E65432">
              <w:rPr>
                <w:rFonts w:ascii="Segoe UI" w:hAnsi="Segoe UI" w:cs="Segoe UI"/>
                <w:iCs/>
              </w:rPr>
              <w:t xml:space="preserve">Mobile </w:t>
            </w:r>
            <w:proofErr w:type="spellStart"/>
            <w:r w:rsidRPr="00E65432">
              <w:rPr>
                <w:rFonts w:ascii="Segoe UI" w:hAnsi="Segoe UI" w:cs="Segoe UI"/>
                <w:iCs/>
              </w:rPr>
              <w:t>Subscriber</w:t>
            </w:r>
            <w:proofErr w:type="spellEnd"/>
            <w:r w:rsidRPr="00E65432">
              <w:rPr>
                <w:rFonts w:ascii="Segoe UI" w:hAnsi="Segoe UI" w:cs="Segoe UI"/>
                <w:iCs/>
              </w:rPr>
              <w:t xml:space="preserve"> </w:t>
            </w:r>
            <w:proofErr w:type="spellStart"/>
            <w:r w:rsidRPr="00E65432">
              <w:rPr>
                <w:rFonts w:ascii="Segoe UI" w:hAnsi="Segoe UI" w:cs="Segoe UI"/>
                <w:iCs/>
              </w:rPr>
              <w:t>Integrated</w:t>
            </w:r>
            <w:proofErr w:type="spellEnd"/>
            <w:r w:rsidRPr="00E65432">
              <w:rPr>
                <w:rFonts w:ascii="Segoe UI" w:hAnsi="Segoe UI" w:cs="Segoe UI"/>
                <w:iCs/>
              </w:rPr>
              <w:t xml:space="preserve"> </w:t>
            </w:r>
            <w:proofErr w:type="spellStart"/>
            <w:r w:rsidRPr="00E65432">
              <w:rPr>
                <w:rFonts w:ascii="Segoe UI" w:hAnsi="Segoe UI" w:cs="Segoe UI"/>
                <w:iCs/>
              </w:rPr>
              <w:t>Services</w:t>
            </w:r>
            <w:proofErr w:type="spellEnd"/>
            <w:r w:rsidRPr="00E65432">
              <w:rPr>
                <w:rFonts w:ascii="Segoe UI" w:hAnsi="Segoe UI" w:cs="Segoe UI"/>
                <w:iCs/>
              </w:rPr>
              <w:t xml:space="preserve"> Digital Network </w:t>
            </w:r>
            <w:proofErr w:type="spellStart"/>
            <w:r w:rsidRPr="00E65432">
              <w:rPr>
                <w:rFonts w:ascii="Segoe UI" w:hAnsi="Segoe UI" w:cs="Segoe UI"/>
                <w:iCs/>
              </w:rPr>
              <w:t>Number</w:t>
            </w:r>
            <w:proofErr w:type="spellEnd"/>
          </w:p>
        </w:tc>
        <w:tc>
          <w:tcPr>
            <w:tcW w:w="4231" w:type="dxa"/>
            <w:tcBorders>
              <w:top w:val="nil"/>
              <w:left w:val="nil"/>
              <w:bottom w:val="single" w:sz="4" w:space="0" w:color="808080"/>
              <w:right w:val="nil"/>
            </w:tcBorders>
            <w:shd w:val="clear" w:color="auto" w:fill="auto"/>
            <w:noWrap/>
            <w:vAlign w:val="bottom"/>
          </w:tcPr>
          <w:p w14:paraId="19D79142"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Celosvětově jednoznačné číslo, které identifikuje účastníka ve veřejné telefonní síti</w:t>
            </w:r>
          </w:p>
        </w:tc>
      </w:tr>
      <w:tr w:rsidR="005D2EFB" w:rsidRPr="00E65432" w14:paraId="21052B1C" w14:textId="77777777" w:rsidTr="00741DB6">
        <w:trPr>
          <w:trHeight w:val="441"/>
        </w:trPr>
        <w:tc>
          <w:tcPr>
            <w:tcW w:w="2026" w:type="dxa"/>
            <w:gridSpan w:val="2"/>
            <w:tcBorders>
              <w:top w:val="nil"/>
              <w:left w:val="nil"/>
              <w:bottom w:val="single" w:sz="4" w:space="0" w:color="808080"/>
              <w:right w:val="nil"/>
            </w:tcBorders>
            <w:shd w:val="clear" w:color="auto" w:fill="auto"/>
            <w:noWrap/>
          </w:tcPr>
          <w:p w14:paraId="6B0273B5" w14:textId="77777777" w:rsidR="005D2EFB" w:rsidRPr="00E65432" w:rsidRDefault="005D2EFB" w:rsidP="00300ACE">
            <w:pPr>
              <w:spacing w:before="120" w:after="120"/>
              <w:jc w:val="both"/>
            </w:pPr>
            <w:r w:rsidRPr="00E65432">
              <w:rPr>
                <w:rFonts w:ascii="Segoe UI" w:hAnsi="Segoe UI" w:cs="Segoe UI"/>
              </w:rPr>
              <w:t xml:space="preserve">KMZ </w:t>
            </w:r>
          </w:p>
        </w:tc>
        <w:tc>
          <w:tcPr>
            <w:tcW w:w="3122" w:type="dxa"/>
            <w:tcBorders>
              <w:top w:val="nil"/>
              <w:left w:val="nil"/>
              <w:bottom w:val="single" w:sz="4" w:space="0" w:color="808080"/>
              <w:right w:val="nil"/>
            </w:tcBorders>
            <w:shd w:val="clear" w:color="auto" w:fill="auto"/>
            <w:noWrap/>
          </w:tcPr>
          <w:p w14:paraId="581DE229" w14:textId="77777777" w:rsidR="005D2EFB" w:rsidRPr="00E65432" w:rsidRDefault="005D2EFB" w:rsidP="00300ACE">
            <w:pPr>
              <w:spacing w:before="120" w:after="120"/>
              <w:jc w:val="both"/>
            </w:pPr>
          </w:p>
        </w:tc>
        <w:tc>
          <w:tcPr>
            <w:tcW w:w="4231" w:type="dxa"/>
            <w:tcBorders>
              <w:top w:val="nil"/>
              <w:left w:val="nil"/>
              <w:bottom w:val="single" w:sz="4" w:space="0" w:color="808080"/>
              <w:right w:val="nil"/>
            </w:tcBorders>
            <w:shd w:val="clear" w:color="auto" w:fill="auto"/>
            <w:noWrap/>
          </w:tcPr>
          <w:p w14:paraId="0D7A1F08" w14:textId="77777777" w:rsidR="005D2EFB" w:rsidRPr="00E65432" w:rsidRDefault="005D2EFB" w:rsidP="00300ACE">
            <w:pPr>
              <w:spacing w:before="120" w:after="120"/>
              <w:jc w:val="both"/>
            </w:pPr>
            <w:r w:rsidRPr="00E65432">
              <w:rPr>
                <w:rFonts w:ascii="Segoe UI" w:hAnsi="Segoe UI" w:cs="Segoe UI"/>
              </w:rPr>
              <w:t xml:space="preserve">Koncové mobilní zařízení </w:t>
            </w:r>
          </w:p>
        </w:tc>
      </w:tr>
      <w:tr w:rsidR="00AE65A1" w:rsidRPr="00E65432" w14:paraId="4EE4DF31"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E53834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SIM</w:t>
            </w:r>
          </w:p>
        </w:tc>
        <w:tc>
          <w:tcPr>
            <w:tcW w:w="3122" w:type="dxa"/>
            <w:tcBorders>
              <w:top w:val="nil"/>
              <w:left w:val="nil"/>
              <w:bottom w:val="single" w:sz="4" w:space="0" w:color="808080"/>
              <w:right w:val="nil"/>
            </w:tcBorders>
            <w:shd w:val="clear" w:color="auto" w:fill="auto"/>
            <w:noWrap/>
            <w:vAlign w:val="bottom"/>
          </w:tcPr>
          <w:p w14:paraId="44E0E84E"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Subscriber</w:t>
            </w:r>
            <w:proofErr w:type="spellEnd"/>
            <w:r w:rsidRPr="00E65432">
              <w:rPr>
                <w:rStyle w:val="tgc"/>
                <w:rFonts w:ascii="Segoe UI" w:hAnsi="Segoe UI" w:cs="Segoe UI"/>
              </w:rPr>
              <w:t xml:space="preserve"> Identity Module</w:t>
            </w:r>
          </w:p>
        </w:tc>
        <w:tc>
          <w:tcPr>
            <w:tcW w:w="4231" w:type="dxa"/>
            <w:tcBorders>
              <w:top w:val="nil"/>
              <w:left w:val="nil"/>
              <w:bottom w:val="single" w:sz="4" w:space="0" w:color="808080"/>
              <w:right w:val="nil"/>
            </w:tcBorders>
            <w:shd w:val="clear" w:color="auto" w:fill="auto"/>
            <w:noWrap/>
            <w:vAlign w:val="bottom"/>
          </w:tcPr>
          <w:p w14:paraId="033CCF2F"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Účastnická identifikační karta</w:t>
            </w:r>
          </w:p>
        </w:tc>
      </w:tr>
      <w:tr w:rsidR="00AE65A1" w:rsidRPr="00E65432" w14:paraId="3D101CD7"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3D533F9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VPN</w:t>
            </w:r>
          </w:p>
        </w:tc>
        <w:tc>
          <w:tcPr>
            <w:tcW w:w="3122" w:type="dxa"/>
            <w:tcBorders>
              <w:top w:val="nil"/>
              <w:left w:val="nil"/>
              <w:bottom w:val="single" w:sz="4" w:space="0" w:color="808080"/>
              <w:right w:val="nil"/>
            </w:tcBorders>
            <w:shd w:val="clear" w:color="auto" w:fill="auto"/>
            <w:noWrap/>
            <w:vAlign w:val="bottom"/>
          </w:tcPr>
          <w:p w14:paraId="3DBB0D5F"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Virtual</w:t>
            </w:r>
            <w:proofErr w:type="spellEnd"/>
            <w:r w:rsidRPr="00E65432">
              <w:rPr>
                <w:rStyle w:val="tgc"/>
                <w:rFonts w:ascii="Segoe UI" w:hAnsi="Segoe UI" w:cs="Segoe UI"/>
              </w:rPr>
              <w:t xml:space="preserve"> </w:t>
            </w:r>
            <w:proofErr w:type="spellStart"/>
            <w:r w:rsidRPr="00E65432">
              <w:rPr>
                <w:rStyle w:val="tgc"/>
                <w:rFonts w:ascii="Segoe UI" w:hAnsi="Segoe UI" w:cs="Segoe UI"/>
              </w:rPr>
              <w:t>Private</w:t>
            </w:r>
            <w:proofErr w:type="spellEnd"/>
            <w:r w:rsidRPr="00E65432">
              <w:rPr>
                <w:rStyle w:val="tgc"/>
                <w:rFonts w:ascii="Segoe UI" w:hAnsi="Segoe UI" w:cs="Segoe UI"/>
              </w:rPr>
              <w:t xml:space="preserve"> Network</w:t>
            </w:r>
          </w:p>
        </w:tc>
        <w:tc>
          <w:tcPr>
            <w:tcW w:w="4231" w:type="dxa"/>
            <w:tcBorders>
              <w:top w:val="nil"/>
              <w:left w:val="nil"/>
              <w:bottom w:val="single" w:sz="4" w:space="0" w:color="808080"/>
              <w:right w:val="nil"/>
            </w:tcBorders>
            <w:shd w:val="clear" w:color="auto" w:fill="auto"/>
            <w:noWrap/>
            <w:vAlign w:val="bottom"/>
          </w:tcPr>
          <w:p w14:paraId="4BFCD1F9"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Virtuální privátní síť</w:t>
            </w:r>
          </w:p>
        </w:tc>
      </w:tr>
      <w:tr w:rsidR="00AE65A1" w:rsidRPr="00E65432" w14:paraId="0DD5290E"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E2F46B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APN</w:t>
            </w:r>
          </w:p>
        </w:tc>
        <w:tc>
          <w:tcPr>
            <w:tcW w:w="3122" w:type="dxa"/>
            <w:tcBorders>
              <w:top w:val="nil"/>
              <w:left w:val="nil"/>
              <w:bottom w:val="single" w:sz="4" w:space="0" w:color="808080"/>
              <w:right w:val="nil"/>
            </w:tcBorders>
            <w:shd w:val="clear" w:color="auto" w:fill="auto"/>
            <w:noWrap/>
            <w:vAlign w:val="bottom"/>
          </w:tcPr>
          <w:p w14:paraId="66B88F74"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Access Point Name</w:t>
            </w:r>
          </w:p>
        </w:tc>
        <w:tc>
          <w:tcPr>
            <w:tcW w:w="4231" w:type="dxa"/>
            <w:tcBorders>
              <w:top w:val="nil"/>
              <w:left w:val="nil"/>
              <w:bottom w:val="single" w:sz="4" w:space="0" w:color="808080"/>
              <w:right w:val="nil"/>
            </w:tcBorders>
            <w:shd w:val="clear" w:color="auto" w:fill="auto"/>
            <w:noWrap/>
            <w:vAlign w:val="bottom"/>
          </w:tcPr>
          <w:p w14:paraId="51643F1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Privátní přístupový bod do sítě operátora</w:t>
            </w:r>
          </w:p>
        </w:tc>
      </w:tr>
      <w:tr w:rsidR="00AE65A1" w:rsidRPr="00E65432" w14:paraId="4117F869"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594AD7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SMS</w:t>
            </w:r>
          </w:p>
        </w:tc>
        <w:tc>
          <w:tcPr>
            <w:tcW w:w="3122" w:type="dxa"/>
            <w:tcBorders>
              <w:top w:val="nil"/>
              <w:left w:val="nil"/>
              <w:bottom w:val="single" w:sz="4" w:space="0" w:color="808080"/>
              <w:right w:val="nil"/>
            </w:tcBorders>
            <w:shd w:val="clear" w:color="auto" w:fill="auto"/>
            <w:noWrap/>
            <w:vAlign w:val="bottom"/>
          </w:tcPr>
          <w:p w14:paraId="73CE9A18"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Short</w:t>
            </w:r>
            <w:proofErr w:type="spellEnd"/>
            <w:r w:rsidRPr="00E65432">
              <w:rPr>
                <w:rStyle w:val="tgc"/>
                <w:rFonts w:ascii="Segoe UI" w:hAnsi="Segoe UI" w:cs="Segoe UI"/>
              </w:rPr>
              <w:t xml:space="preserve"> </w:t>
            </w:r>
            <w:proofErr w:type="spellStart"/>
            <w:r w:rsidRPr="00E65432">
              <w:rPr>
                <w:rStyle w:val="tgc"/>
                <w:rFonts w:ascii="Segoe UI" w:hAnsi="Segoe UI" w:cs="Segoe UI"/>
              </w:rPr>
              <w:t>Message</w:t>
            </w:r>
            <w:proofErr w:type="spellEnd"/>
            <w:r w:rsidRPr="00E65432">
              <w:rPr>
                <w:rStyle w:val="tgc"/>
                <w:rFonts w:ascii="Segoe UI" w:hAnsi="Segoe UI" w:cs="Segoe UI"/>
              </w:rPr>
              <w:t xml:space="preserve"> </w:t>
            </w:r>
            <w:proofErr w:type="spellStart"/>
            <w:r w:rsidRPr="00E65432">
              <w:rPr>
                <w:rStyle w:val="tgc"/>
                <w:rFonts w:ascii="Segoe UI" w:hAnsi="Segoe UI" w:cs="Segoe UI"/>
              </w:rPr>
              <w:t>Service</w:t>
            </w:r>
            <w:proofErr w:type="spellEnd"/>
          </w:p>
        </w:tc>
        <w:tc>
          <w:tcPr>
            <w:tcW w:w="4231" w:type="dxa"/>
            <w:tcBorders>
              <w:top w:val="nil"/>
              <w:left w:val="nil"/>
              <w:bottom w:val="single" w:sz="4" w:space="0" w:color="808080"/>
              <w:right w:val="nil"/>
            </w:tcBorders>
            <w:shd w:val="clear" w:color="auto" w:fill="auto"/>
            <w:noWrap/>
            <w:vAlign w:val="bottom"/>
          </w:tcPr>
          <w:p w14:paraId="57FA86F3"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Služba krátkých textových zpráv</w:t>
            </w:r>
          </w:p>
        </w:tc>
      </w:tr>
      <w:tr w:rsidR="00AE65A1" w:rsidRPr="00E65432" w14:paraId="36D1B630"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FA1AFB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MMS</w:t>
            </w:r>
          </w:p>
        </w:tc>
        <w:tc>
          <w:tcPr>
            <w:tcW w:w="3122" w:type="dxa"/>
            <w:tcBorders>
              <w:top w:val="nil"/>
              <w:left w:val="nil"/>
              <w:bottom w:val="single" w:sz="4" w:space="0" w:color="808080"/>
              <w:right w:val="nil"/>
            </w:tcBorders>
            <w:shd w:val="clear" w:color="auto" w:fill="auto"/>
            <w:noWrap/>
            <w:vAlign w:val="bottom"/>
          </w:tcPr>
          <w:p w14:paraId="08DE8B3F"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Multimedia</w:t>
            </w:r>
            <w:proofErr w:type="spellEnd"/>
            <w:r w:rsidRPr="00E65432">
              <w:rPr>
                <w:rStyle w:val="tgc"/>
                <w:rFonts w:ascii="Segoe UI" w:hAnsi="Segoe UI" w:cs="Segoe UI"/>
              </w:rPr>
              <w:t xml:space="preserve"> </w:t>
            </w:r>
            <w:proofErr w:type="spellStart"/>
            <w:r w:rsidRPr="00E65432">
              <w:rPr>
                <w:rStyle w:val="tgc"/>
                <w:rFonts w:ascii="Segoe UI" w:hAnsi="Segoe UI" w:cs="Segoe UI"/>
              </w:rPr>
              <w:t>Message</w:t>
            </w:r>
            <w:proofErr w:type="spellEnd"/>
            <w:r w:rsidRPr="00E65432">
              <w:rPr>
                <w:rStyle w:val="tgc"/>
                <w:rFonts w:ascii="Segoe UI" w:hAnsi="Segoe UI" w:cs="Segoe UI"/>
              </w:rPr>
              <w:t xml:space="preserve"> </w:t>
            </w:r>
            <w:proofErr w:type="spellStart"/>
            <w:r w:rsidRPr="00E65432">
              <w:rPr>
                <w:rStyle w:val="tgc"/>
                <w:rFonts w:ascii="Segoe UI" w:hAnsi="Segoe UI" w:cs="Segoe UI"/>
              </w:rPr>
              <w:t>Service</w:t>
            </w:r>
            <w:proofErr w:type="spellEnd"/>
          </w:p>
        </w:tc>
        <w:tc>
          <w:tcPr>
            <w:tcW w:w="4231" w:type="dxa"/>
            <w:tcBorders>
              <w:top w:val="nil"/>
              <w:left w:val="nil"/>
              <w:bottom w:val="single" w:sz="4" w:space="0" w:color="808080"/>
              <w:right w:val="nil"/>
            </w:tcBorders>
            <w:shd w:val="clear" w:color="auto" w:fill="auto"/>
            <w:noWrap/>
            <w:vAlign w:val="bottom"/>
          </w:tcPr>
          <w:p w14:paraId="5C90B738"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Multimediální paralela k SMS</w:t>
            </w:r>
          </w:p>
        </w:tc>
      </w:tr>
      <w:tr w:rsidR="00AE65A1" w:rsidRPr="00E65432" w14:paraId="5F4CC04F"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264716E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FUP</w:t>
            </w:r>
          </w:p>
        </w:tc>
        <w:tc>
          <w:tcPr>
            <w:tcW w:w="3122" w:type="dxa"/>
            <w:tcBorders>
              <w:top w:val="nil"/>
              <w:left w:val="nil"/>
              <w:bottom w:val="single" w:sz="4" w:space="0" w:color="808080"/>
              <w:right w:val="nil"/>
            </w:tcBorders>
            <w:shd w:val="clear" w:color="auto" w:fill="auto"/>
            <w:noWrap/>
            <w:vAlign w:val="center"/>
          </w:tcPr>
          <w:p w14:paraId="10471A27"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Fair User </w:t>
            </w:r>
            <w:proofErr w:type="spellStart"/>
            <w:r w:rsidRPr="00E65432">
              <w:rPr>
                <w:rStyle w:val="tgc"/>
                <w:rFonts w:ascii="Segoe UI" w:hAnsi="Segoe UI" w:cs="Segoe UI"/>
              </w:rPr>
              <w:t>Policy</w:t>
            </w:r>
            <w:proofErr w:type="spellEnd"/>
          </w:p>
        </w:tc>
        <w:tc>
          <w:tcPr>
            <w:tcW w:w="4231" w:type="dxa"/>
            <w:tcBorders>
              <w:top w:val="nil"/>
              <w:left w:val="nil"/>
              <w:bottom w:val="single" w:sz="4" w:space="0" w:color="808080"/>
              <w:right w:val="nil"/>
            </w:tcBorders>
            <w:shd w:val="clear" w:color="auto" w:fill="auto"/>
            <w:noWrap/>
            <w:vAlign w:val="bottom"/>
          </w:tcPr>
          <w:p w14:paraId="12C30969"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Omezení maximální rychlosti v závislosti na objemu stažených dat dle výše datového limitu</w:t>
            </w:r>
          </w:p>
        </w:tc>
      </w:tr>
      <w:tr w:rsidR="00AE65A1" w:rsidRPr="00E65432" w14:paraId="2002FB12"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E7A7543"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LTE</w:t>
            </w:r>
          </w:p>
        </w:tc>
        <w:tc>
          <w:tcPr>
            <w:tcW w:w="3122" w:type="dxa"/>
            <w:tcBorders>
              <w:top w:val="nil"/>
              <w:left w:val="nil"/>
              <w:bottom w:val="single" w:sz="4" w:space="0" w:color="808080"/>
              <w:right w:val="nil"/>
            </w:tcBorders>
            <w:shd w:val="clear" w:color="auto" w:fill="auto"/>
            <w:noWrap/>
            <w:vAlign w:val="bottom"/>
          </w:tcPr>
          <w:p w14:paraId="5AF147A8" w14:textId="77777777" w:rsidR="00AE65A1" w:rsidRPr="00E65432" w:rsidRDefault="00AE65A1" w:rsidP="00300ACE">
            <w:pPr>
              <w:spacing w:before="120" w:after="120"/>
              <w:jc w:val="both"/>
              <w:rPr>
                <w:rStyle w:val="tgc"/>
                <w:rFonts w:ascii="Segoe UI" w:hAnsi="Segoe UI" w:cs="Segoe UI"/>
              </w:rPr>
            </w:pPr>
            <w:r w:rsidRPr="00E65432">
              <w:rPr>
                <w:rStyle w:val="tgc"/>
                <w:rFonts w:ascii="Segoe UI" w:hAnsi="Segoe UI" w:cs="Segoe UI"/>
              </w:rPr>
              <w:t xml:space="preserve">Long Term </w:t>
            </w:r>
            <w:proofErr w:type="spellStart"/>
            <w:r w:rsidRPr="00E65432">
              <w:rPr>
                <w:rStyle w:val="tgc"/>
                <w:rFonts w:ascii="Segoe UI" w:hAnsi="Segoe UI" w:cs="Segoe UI"/>
              </w:rPr>
              <w:t>Evolution</w:t>
            </w:r>
            <w:proofErr w:type="spellEnd"/>
          </w:p>
        </w:tc>
        <w:tc>
          <w:tcPr>
            <w:tcW w:w="4231" w:type="dxa"/>
            <w:tcBorders>
              <w:top w:val="nil"/>
              <w:left w:val="nil"/>
              <w:bottom w:val="single" w:sz="4" w:space="0" w:color="808080"/>
              <w:right w:val="nil"/>
            </w:tcBorders>
            <w:shd w:val="clear" w:color="auto" w:fill="auto"/>
            <w:noWrap/>
            <w:vAlign w:val="bottom"/>
          </w:tcPr>
          <w:p w14:paraId="7556DA56"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Vysokorychlostní Internet v mobilních sítích</w:t>
            </w:r>
          </w:p>
        </w:tc>
      </w:tr>
      <w:tr w:rsidR="00AE65A1" w:rsidRPr="00E65432" w14:paraId="7DDDDD15"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D66B5A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CC</w:t>
            </w:r>
          </w:p>
        </w:tc>
        <w:tc>
          <w:tcPr>
            <w:tcW w:w="3122" w:type="dxa"/>
            <w:tcBorders>
              <w:top w:val="nil"/>
              <w:left w:val="nil"/>
              <w:bottom w:val="single" w:sz="4" w:space="0" w:color="808080"/>
              <w:right w:val="nil"/>
            </w:tcBorders>
            <w:shd w:val="clear" w:color="auto" w:fill="auto"/>
            <w:noWrap/>
            <w:vAlign w:val="bottom"/>
          </w:tcPr>
          <w:p w14:paraId="5854D3BD"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t>Contact</w:t>
            </w:r>
            <w:proofErr w:type="spellEnd"/>
            <w:r w:rsidRPr="00E65432">
              <w:rPr>
                <w:rFonts w:ascii="Segoe UI" w:hAnsi="Segoe UI" w:cs="Segoe UI"/>
              </w:rPr>
              <w:t xml:space="preserve"> Centre</w:t>
            </w:r>
          </w:p>
        </w:tc>
        <w:tc>
          <w:tcPr>
            <w:tcW w:w="4231" w:type="dxa"/>
            <w:tcBorders>
              <w:top w:val="nil"/>
              <w:left w:val="nil"/>
              <w:bottom w:val="single" w:sz="4" w:space="0" w:color="808080"/>
              <w:right w:val="nil"/>
            </w:tcBorders>
            <w:shd w:val="clear" w:color="auto" w:fill="auto"/>
            <w:noWrap/>
            <w:vAlign w:val="bottom"/>
          </w:tcPr>
          <w:p w14:paraId="494BD958"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Kontaktní centrum</w:t>
            </w:r>
          </w:p>
        </w:tc>
      </w:tr>
      <w:tr w:rsidR="00AE65A1" w:rsidRPr="00E65432" w14:paraId="264F8F19" w14:textId="77777777" w:rsidTr="00741DB6">
        <w:trPr>
          <w:trHeight w:val="218"/>
        </w:trPr>
        <w:tc>
          <w:tcPr>
            <w:tcW w:w="1411" w:type="dxa"/>
            <w:tcBorders>
              <w:top w:val="single" w:sz="4" w:space="0" w:color="808080"/>
              <w:left w:val="nil"/>
              <w:bottom w:val="single" w:sz="4" w:space="0" w:color="808080"/>
              <w:right w:val="nil"/>
            </w:tcBorders>
            <w:shd w:val="clear" w:color="auto" w:fill="auto"/>
            <w:noWrap/>
            <w:vAlign w:val="bottom"/>
          </w:tcPr>
          <w:p w14:paraId="43775FD8"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KO</w:t>
            </w:r>
          </w:p>
        </w:tc>
        <w:tc>
          <w:tcPr>
            <w:tcW w:w="3737" w:type="dxa"/>
            <w:gridSpan w:val="2"/>
            <w:tcBorders>
              <w:top w:val="single" w:sz="4" w:space="0" w:color="808080"/>
              <w:left w:val="nil"/>
              <w:bottom w:val="single" w:sz="4" w:space="0" w:color="808080"/>
              <w:right w:val="nil"/>
            </w:tcBorders>
            <w:shd w:val="clear" w:color="auto" w:fill="auto"/>
            <w:noWrap/>
            <w:vAlign w:val="bottom"/>
          </w:tcPr>
          <w:p w14:paraId="55A4CCFD"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2E58F8DA"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Kontaktní osoba určená </w:t>
            </w:r>
            <w:r w:rsidR="00E65432">
              <w:rPr>
                <w:rFonts w:ascii="Segoe UI" w:hAnsi="Segoe UI" w:cs="Segoe UI"/>
              </w:rPr>
              <w:t>Objednatel</w:t>
            </w:r>
            <w:r w:rsidRPr="00E65432">
              <w:rPr>
                <w:rFonts w:ascii="Segoe UI" w:hAnsi="Segoe UI" w:cs="Segoe UI"/>
              </w:rPr>
              <w:t>em</w:t>
            </w:r>
          </w:p>
        </w:tc>
      </w:tr>
      <w:tr w:rsidR="00AE65A1" w:rsidRPr="00E65432" w14:paraId="1C45A76A"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5318BFF" w14:textId="2A40910E" w:rsidR="00AE65A1" w:rsidRPr="00E65432" w:rsidRDefault="000E7BFF" w:rsidP="000E7BFF">
            <w:pPr>
              <w:spacing w:before="120" w:after="120"/>
              <w:jc w:val="both"/>
              <w:rPr>
                <w:rFonts w:ascii="Segoe UI" w:hAnsi="Segoe UI" w:cs="Segoe UI"/>
              </w:rPr>
            </w:pPr>
            <w:r>
              <w:rPr>
                <w:rFonts w:ascii="Segoe UI" w:hAnsi="Segoe UI" w:cs="Segoe UI"/>
              </w:rPr>
              <w:t>M2M</w:t>
            </w:r>
            <w:r w:rsidR="00AE65A1" w:rsidRPr="00E65432">
              <w:rPr>
                <w:rFonts w:ascii="Segoe UI" w:hAnsi="Segoe UI" w:cs="Segoe UI"/>
              </w:rPr>
              <w:t xml:space="preserve"> SIM</w:t>
            </w:r>
          </w:p>
        </w:tc>
        <w:tc>
          <w:tcPr>
            <w:tcW w:w="3122" w:type="dxa"/>
            <w:tcBorders>
              <w:top w:val="nil"/>
              <w:left w:val="nil"/>
              <w:bottom w:val="single" w:sz="4" w:space="0" w:color="808080"/>
              <w:right w:val="nil"/>
            </w:tcBorders>
            <w:shd w:val="clear" w:color="auto" w:fill="auto"/>
            <w:noWrap/>
            <w:vAlign w:val="bottom"/>
          </w:tcPr>
          <w:p w14:paraId="68D48E46"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3D630F10" w14:textId="3F28E447" w:rsidR="00AE65A1" w:rsidRPr="00E65432" w:rsidRDefault="000E7BFF" w:rsidP="000E7BFF">
            <w:pPr>
              <w:spacing w:before="120" w:after="120"/>
              <w:jc w:val="both"/>
              <w:rPr>
                <w:rFonts w:ascii="Segoe UI" w:hAnsi="Segoe UI" w:cs="Segoe UI"/>
              </w:rPr>
            </w:pPr>
            <w:r>
              <w:rPr>
                <w:rFonts w:ascii="Segoe UI" w:hAnsi="Segoe UI" w:cs="Segoe UI"/>
              </w:rPr>
              <w:t xml:space="preserve">Technologické </w:t>
            </w:r>
            <w:r w:rsidR="00AE65A1" w:rsidRPr="00E65432">
              <w:rPr>
                <w:rFonts w:ascii="Segoe UI" w:hAnsi="Segoe UI" w:cs="Segoe UI"/>
              </w:rPr>
              <w:t>SIM</w:t>
            </w:r>
          </w:p>
        </w:tc>
      </w:tr>
      <w:tr w:rsidR="00AE65A1" w:rsidRPr="00E65432" w14:paraId="2E3E28D7"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373455BD"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PEU</w:t>
            </w:r>
          </w:p>
        </w:tc>
        <w:tc>
          <w:tcPr>
            <w:tcW w:w="3122" w:type="dxa"/>
            <w:tcBorders>
              <w:top w:val="nil"/>
              <w:left w:val="nil"/>
              <w:bottom w:val="single" w:sz="4" w:space="0" w:color="808080"/>
              <w:right w:val="nil"/>
            </w:tcBorders>
            <w:shd w:val="clear" w:color="auto" w:fill="auto"/>
            <w:noWrap/>
            <w:vAlign w:val="bottom"/>
          </w:tcPr>
          <w:p w14:paraId="6DCA1165"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C0A3272"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Podrobný elektronický účet</w:t>
            </w:r>
          </w:p>
        </w:tc>
      </w:tr>
      <w:tr w:rsidR="00AE65A1" w:rsidRPr="00E65432" w14:paraId="23CB60B8"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1B1897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PD</w:t>
            </w:r>
          </w:p>
        </w:tc>
        <w:tc>
          <w:tcPr>
            <w:tcW w:w="3122" w:type="dxa"/>
            <w:tcBorders>
              <w:top w:val="nil"/>
              <w:left w:val="nil"/>
              <w:bottom w:val="single" w:sz="4" w:space="0" w:color="808080"/>
              <w:right w:val="nil"/>
            </w:tcBorders>
            <w:shd w:val="clear" w:color="auto" w:fill="auto"/>
            <w:noWrap/>
            <w:vAlign w:val="bottom"/>
          </w:tcPr>
          <w:p w14:paraId="32F3470A"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39F915F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Pracovní den</w:t>
            </w:r>
          </w:p>
        </w:tc>
      </w:tr>
      <w:tr w:rsidR="00AE65A1" w:rsidRPr="00E65432" w14:paraId="258AE12D"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C4A461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ZZVZ</w:t>
            </w:r>
          </w:p>
        </w:tc>
        <w:tc>
          <w:tcPr>
            <w:tcW w:w="3122" w:type="dxa"/>
            <w:tcBorders>
              <w:top w:val="nil"/>
              <w:left w:val="nil"/>
              <w:bottom w:val="single" w:sz="4" w:space="0" w:color="808080"/>
              <w:right w:val="nil"/>
            </w:tcBorders>
            <w:shd w:val="clear" w:color="auto" w:fill="auto"/>
            <w:noWrap/>
            <w:vAlign w:val="bottom"/>
          </w:tcPr>
          <w:p w14:paraId="586FB2A0"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50248EE6" w14:textId="692228AB" w:rsidR="00AE65A1" w:rsidRPr="00E65432" w:rsidRDefault="00AE65A1" w:rsidP="00300ACE">
            <w:pPr>
              <w:spacing w:before="120" w:after="120"/>
              <w:jc w:val="both"/>
              <w:rPr>
                <w:rFonts w:ascii="Segoe UI" w:hAnsi="Segoe UI" w:cs="Segoe UI"/>
              </w:rPr>
            </w:pPr>
            <w:r w:rsidRPr="00E65432">
              <w:rPr>
                <w:rFonts w:ascii="Segoe UI" w:hAnsi="Segoe UI" w:cs="Segoe UI"/>
              </w:rPr>
              <w:t>Zákon č. 134/2016 Sb.</w:t>
            </w:r>
            <w:r w:rsidR="00C62149">
              <w:rPr>
                <w:rFonts w:ascii="Segoe UI" w:hAnsi="Segoe UI" w:cs="Segoe UI"/>
              </w:rPr>
              <w:t>,</w:t>
            </w:r>
            <w:r w:rsidRPr="00E65432">
              <w:rPr>
                <w:rFonts w:ascii="Segoe UI" w:hAnsi="Segoe UI" w:cs="Segoe UI"/>
              </w:rPr>
              <w:t xml:space="preserve"> o zadávání veřejných zakázek</w:t>
            </w:r>
            <w:r w:rsidR="0041320F">
              <w:rPr>
                <w:rFonts w:ascii="Segoe UI" w:hAnsi="Segoe UI" w:cs="Segoe UI"/>
              </w:rPr>
              <w:t>, ve znění pozdějších předpisů</w:t>
            </w:r>
          </w:p>
        </w:tc>
      </w:tr>
      <w:tr w:rsidR="00AE65A1" w:rsidRPr="00E65432" w14:paraId="1ACF0788"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5BED4A19"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lastRenderedPageBreak/>
              <w:t>ZoEK</w:t>
            </w:r>
            <w:proofErr w:type="spellEnd"/>
          </w:p>
        </w:tc>
        <w:tc>
          <w:tcPr>
            <w:tcW w:w="3122" w:type="dxa"/>
            <w:tcBorders>
              <w:top w:val="nil"/>
              <w:left w:val="nil"/>
              <w:bottom w:val="single" w:sz="4" w:space="0" w:color="808080"/>
              <w:right w:val="nil"/>
            </w:tcBorders>
            <w:shd w:val="clear" w:color="auto" w:fill="auto"/>
            <w:noWrap/>
            <w:vAlign w:val="bottom"/>
          </w:tcPr>
          <w:p w14:paraId="39407740"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92BA7BD" w14:textId="10E24E86" w:rsidR="00AE65A1" w:rsidRPr="00E65432" w:rsidRDefault="00AE65A1" w:rsidP="00300ACE">
            <w:pPr>
              <w:spacing w:before="120" w:after="120"/>
              <w:jc w:val="both"/>
              <w:rPr>
                <w:rFonts w:ascii="Segoe UI" w:hAnsi="Segoe UI" w:cs="Segoe UI"/>
              </w:rPr>
            </w:pPr>
            <w:r w:rsidRPr="00E65432">
              <w:rPr>
                <w:rFonts w:ascii="Segoe UI" w:hAnsi="Segoe UI" w:cs="Segoe UI"/>
              </w:rPr>
              <w:t>Zákon č. 127/2005 Sb., o elektronických komunikacích a o změně některých souvisejících zákonů</w:t>
            </w:r>
            <w:r w:rsidR="0041320F">
              <w:rPr>
                <w:rFonts w:ascii="Segoe UI" w:hAnsi="Segoe UI" w:cs="Segoe UI"/>
              </w:rPr>
              <w:t>, ve znění pozdějších předpisů</w:t>
            </w:r>
          </w:p>
        </w:tc>
      </w:tr>
      <w:tr w:rsidR="00AE65A1" w:rsidRPr="00E65432" w14:paraId="04A201CE"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360A847" w14:textId="77777777" w:rsidR="00AE65A1" w:rsidRPr="00E65432" w:rsidRDefault="00E65432" w:rsidP="00300ACE">
            <w:pPr>
              <w:spacing w:before="120" w:after="120"/>
              <w:jc w:val="both"/>
              <w:rPr>
                <w:rFonts w:ascii="Segoe UI" w:hAnsi="Segoe UI" w:cs="Segoe UI"/>
              </w:rPr>
            </w:pPr>
            <w:r>
              <w:rPr>
                <w:rFonts w:ascii="Segoe UI" w:hAnsi="Segoe UI" w:cs="Segoe UI"/>
              </w:rPr>
              <w:t>Poskytovatel</w:t>
            </w:r>
          </w:p>
        </w:tc>
        <w:tc>
          <w:tcPr>
            <w:tcW w:w="3122" w:type="dxa"/>
            <w:tcBorders>
              <w:top w:val="nil"/>
              <w:left w:val="nil"/>
              <w:bottom w:val="single" w:sz="4" w:space="0" w:color="808080"/>
              <w:right w:val="nil"/>
            </w:tcBorders>
            <w:shd w:val="clear" w:color="auto" w:fill="auto"/>
            <w:noWrap/>
            <w:vAlign w:val="bottom"/>
          </w:tcPr>
          <w:p w14:paraId="7E246449"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55284313" w14:textId="7FE0E541" w:rsidR="00AE65A1" w:rsidRPr="00E65432" w:rsidRDefault="00E65432" w:rsidP="00300ACE">
            <w:pPr>
              <w:spacing w:before="120" w:after="120"/>
              <w:jc w:val="both"/>
              <w:rPr>
                <w:rFonts w:ascii="Segoe UI" w:hAnsi="Segoe UI" w:cs="Segoe UI"/>
              </w:rPr>
            </w:pPr>
            <w:r>
              <w:rPr>
                <w:rFonts w:ascii="Segoe UI" w:hAnsi="Segoe UI" w:cs="Segoe UI"/>
              </w:rPr>
              <w:t>Poskytovatel</w:t>
            </w:r>
            <w:r w:rsidR="00054DF8">
              <w:rPr>
                <w:rFonts w:ascii="Segoe UI" w:hAnsi="Segoe UI" w:cs="Segoe UI"/>
              </w:rPr>
              <w:t xml:space="preserve"> (dodavatel)</w:t>
            </w:r>
            <w:r w:rsidR="00AE65A1" w:rsidRPr="00E65432">
              <w:rPr>
                <w:rFonts w:ascii="Segoe UI" w:hAnsi="Segoe UI" w:cs="Segoe UI"/>
              </w:rPr>
              <w:t xml:space="preserve"> ve smyslu § 5 ZZVZ</w:t>
            </w:r>
          </w:p>
        </w:tc>
      </w:tr>
      <w:tr w:rsidR="00AE65A1" w:rsidRPr="00E65432" w14:paraId="42B087DA"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62BDD6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SLA</w:t>
            </w:r>
          </w:p>
        </w:tc>
        <w:tc>
          <w:tcPr>
            <w:tcW w:w="3122" w:type="dxa"/>
            <w:tcBorders>
              <w:top w:val="nil"/>
              <w:left w:val="nil"/>
              <w:bottom w:val="single" w:sz="4" w:space="0" w:color="808080"/>
              <w:right w:val="nil"/>
            </w:tcBorders>
            <w:shd w:val="clear" w:color="auto" w:fill="auto"/>
            <w:noWrap/>
            <w:vAlign w:val="bottom"/>
          </w:tcPr>
          <w:p w14:paraId="6BD9A0A4"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bCs/>
              </w:rPr>
              <w:t>Service</w:t>
            </w:r>
            <w:proofErr w:type="spellEnd"/>
            <w:r w:rsidRPr="00E65432">
              <w:rPr>
                <w:rStyle w:val="tgc"/>
                <w:rFonts w:ascii="Segoe UI" w:hAnsi="Segoe UI" w:cs="Segoe UI"/>
                <w:bCs/>
              </w:rPr>
              <w:t xml:space="preserve"> </w:t>
            </w:r>
            <w:proofErr w:type="spellStart"/>
            <w:r w:rsidRPr="00E65432">
              <w:rPr>
                <w:rStyle w:val="tgc"/>
                <w:rFonts w:ascii="Segoe UI" w:hAnsi="Segoe UI" w:cs="Segoe UI"/>
                <w:bCs/>
              </w:rPr>
              <w:t>Level</w:t>
            </w:r>
            <w:proofErr w:type="spellEnd"/>
            <w:r w:rsidRPr="00E65432">
              <w:rPr>
                <w:rStyle w:val="tgc"/>
                <w:rFonts w:ascii="Segoe UI" w:hAnsi="Segoe UI" w:cs="Segoe UI"/>
                <w:bCs/>
              </w:rPr>
              <w:t xml:space="preserve"> </w:t>
            </w:r>
            <w:proofErr w:type="spellStart"/>
            <w:r w:rsidRPr="00E65432">
              <w:rPr>
                <w:rStyle w:val="tgc"/>
                <w:rFonts w:ascii="Segoe UI" w:hAnsi="Segoe UI" w:cs="Segoe UI"/>
                <w:bCs/>
              </w:rPr>
              <w:t>Agreement</w:t>
            </w:r>
            <w:proofErr w:type="spellEnd"/>
          </w:p>
        </w:tc>
        <w:tc>
          <w:tcPr>
            <w:tcW w:w="4231" w:type="dxa"/>
            <w:tcBorders>
              <w:top w:val="nil"/>
              <w:left w:val="nil"/>
              <w:bottom w:val="single" w:sz="4" w:space="0" w:color="808080"/>
              <w:right w:val="nil"/>
            </w:tcBorders>
            <w:shd w:val="clear" w:color="auto" w:fill="auto"/>
            <w:noWrap/>
            <w:vAlign w:val="bottom"/>
          </w:tcPr>
          <w:p w14:paraId="16F4A6D2"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Dohoda o úrovni poskytovaných služeb</w:t>
            </w:r>
          </w:p>
        </w:tc>
      </w:tr>
      <w:tr w:rsidR="00AE65A1" w:rsidRPr="00E65432" w14:paraId="6C03BD15"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09588D91"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t>eSIM</w:t>
            </w:r>
            <w:proofErr w:type="spellEnd"/>
          </w:p>
        </w:tc>
        <w:tc>
          <w:tcPr>
            <w:tcW w:w="3122" w:type="dxa"/>
            <w:tcBorders>
              <w:top w:val="nil"/>
              <w:left w:val="nil"/>
              <w:bottom w:val="single" w:sz="4" w:space="0" w:color="808080"/>
              <w:right w:val="nil"/>
            </w:tcBorders>
            <w:shd w:val="clear" w:color="auto" w:fill="auto"/>
            <w:noWrap/>
            <w:vAlign w:val="bottom"/>
          </w:tcPr>
          <w:p w14:paraId="253B9F36"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B57A28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Elektronická SIM karta, která svá data nutná k registraci MSISDN do sítě operátora ukládá přímo na koncové mobilní zařízení. Není potřeba fyzicky HW SIM karta.</w:t>
            </w:r>
          </w:p>
        </w:tc>
      </w:tr>
      <w:tr w:rsidR="00AE65A1" w:rsidRPr="00E65432" w14:paraId="2CB434C7"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6679C1F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HW SIM</w:t>
            </w:r>
          </w:p>
        </w:tc>
        <w:tc>
          <w:tcPr>
            <w:tcW w:w="3122" w:type="dxa"/>
            <w:tcBorders>
              <w:top w:val="nil"/>
              <w:left w:val="nil"/>
              <w:bottom w:val="single" w:sz="4" w:space="0" w:color="808080"/>
              <w:right w:val="nil"/>
            </w:tcBorders>
            <w:shd w:val="clear" w:color="auto" w:fill="auto"/>
            <w:noWrap/>
            <w:vAlign w:val="bottom"/>
          </w:tcPr>
          <w:p w14:paraId="6812295E"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1BC9EDCB"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Standardní SIM karta, na které jsou nahraná data nutná k registraci MSISDN do sítě operátora</w:t>
            </w:r>
          </w:p>
        </w:tc>
      </w:tr>
      <w:tr w:rsidR="00AE65A1" w:rsidRPr="00E65432" w14:paraId="510A9861" w14:textId="77777777" w:rsidTr="001D21FE">
        <w:trPr>
          <w:trHeight w:val="2602"/>
        </w:trPr>
        <w:tc>
          <w:tcPr>
            <w:tcW w:w="2026" w:type="dxa"/>
            <w:gridSpan w:val="2"/>
            <w:tcBorders>
              <w:top w:val="nil"/>
              <w:left w:val="nil"/>
              <w:bottom w:val="single" w:sz="4" w:space="0" w:color="808080"/>
              <w:right w:val="nil"/>
            </w:tcBorders>
            <w:shd w:val="clear" w:color="auto" w:fill="auto"/>
            <w:noWrap/>
            <w:vAlign w:val="center"/>
          </w:tcPr>
          <w:p w14:paraId="18597A55" w14:textId="56138060" w:rsidR="001D21FE" w:rsidRPr="00E65432" w:rsidRDefault="00AE65A1" w:rsidP="002B1E9F">
            <w:pPr>
              <w:spacing w:before="120" w:after="120"/>
              <w:jc w:val="both"/>
              <w:rPr>
                <w:rFonts w:ascii="Segoe UI" w:hAnsi="Segoe UI" w:cs="Segoe UI"/>
              </w:rPr>
            </w:pPr>
            <w:r w:rsidRPr="00E65432">
              <w:rPr>
                <w:rFonts w:ascii="Segoe UI" w:hAnsi="Segoe UI" w:cs="Segoe UI"/>
              </w:rPr>
              <w:t xml:space="preserve">Tarifikace </w:t>
            </w:r>
            <w:r w:rsidR="002B1E9F">
              <w:rPr>
                <w:rFonts w:ascii="Segoe UI" w:hAnsi="Segoe UI" w:cs="Segoe UI"/>
              </w:rPr>
              <w:t>1</w:t>
            </w:r>
            <w:r w:rsidRPr="00E65432">
              <w:rPr>
                <w:rFonts w:ascii="Segoe UI" w:hAnsi="Segoe UI" w:cs="Segoe UI"/>
              </w:rPr>
              <w:t>+1</w:t>
            </w:r>
          </w:p>
        </w:tc>
        <w:tc>
          <w:tcPr>
            <w:tcW w:w="3122" w:type="dxa"/>
            <w:tcBorders>
              <w:top w:val="nil"/>
              <w:left w:val="nil"/>
              <w:bottom w:val="single" w:sz="4" w:space="0" w:color="808080"/>
              <w:right w:val="nil"/>
            </w:tcBorders>
            <w:shd w:val="clear" w:color="auto" w:fill="auto"/>
            <w:noWrap/>
            <w:vAlign w:val="bottom"/>
          </w:tcPr>
          <w:p w14:paraId="3BB6BFA8" w14:textId="77777777" w:rsidR="00AE65A1" w:rsidRDefault="00AE65A1" w:rsidP="00300ACE">
            <w:pPr>
              <w:spacing w:before="120" w:after="120"/>
              <w:jc w:val="both"/>
              <w:rPr>
                <w:rFonts w:ascii="Segoe UI" w:hAnsi="Segoe UI" w:cs="Segoe UI"/>
              </w:rPr>
            </w:pPr>
          </w:p>
          <w:p w14:paraId="6CE37362" w14:textId="77777777" w:rsidR="001D21FE" w:rsidRDefault="001D21FE" w:rsidP="00300ACE">
            <w:pPr>
              <w:spacing w:before="120" w:after="120"/>
              <w:jc w:val="both"/>
              <w:rPr>
                <w:rFonts w:ascii="Segoe UI" w:hAnsi="Segoe UI" w:cs="Segoe UI"/>
              </w:rPr>
            </w:pPr>
          </w:p>
          <w:p w14:paraId="6CCE7142" w14:textId="77777777" w:rsidR="001D21FE" w:rsidRDefault="001D21FE" w:rsidP="00300ACE">
            <w:pPr>
              <w:spacing w:before="120" w:after="120"/>
              <w:jc w:val="both"/>
              <w:rPr>
                <w:rFonts w:ascii="Segoe UI" w:hAnsi="Segoe UI" w:cs="Segoe UI"/>
              </w:rPr>
            </w:pPr>
          </w:p>
          <w:p w14:paraId="46DBD827" w14:textId="77777777" w:rsidR="001D21FE" w:rsidRPr="00E65432" w:rsidRDefault="001D21FE"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B002EA6" w14:textId="1D49F9ED" w:rsidR="00AE65A1" w:rsidRPr="00E65432" w:rsidRDefault="00AE65A1" w:rsidP="00CB2460">
            <w:pPr>
              <w:spacing w:before="120" w:after="120"/>
              <w:jc w:val="both"/>
              <w:rPr>
                <w:rFonts w:ascii="Segoe UI" w:hAnsi="Segoe UI" w:cs="Segoe UI"/>
              </w:rPr>
            </w:pPr>
            <w:r w:rsidRPr="00E65432">
              <w:rPr>
                <w:rFonts w:ascii="Segoe UI" w:hAnsi="Segoe UI" w:cs="Segoe UI"/>
              </w:rPr>
              <w:t>Určuje účtování hovorů, první číslo (</w:t>
            </w:r>
            <w:r w:rsidR="002B1E9F">
              <w:rPr>
                <w:rFonts w:ascii="Segoe UI" w:hAnsi="Segoe UI" w:cs="Segoe UI"/>
              </w:rPr>
              <w:t>1</w:t>
            </w:r>
            <w:r w:rsidRPr="00E65432">
              <w:rPr>
                <w:rFonts w:ascii="Segoe UI" w:hAnsi="Segoe UI" w:cs="Segoe UI"/>
              </w:rPr>
              <w:t xml:space="preserve">) značí účtování první </w:t>
            </w:r>
            <w:r w:rsidR="002B1E9F">
              <w:rPr>
                <w:rFonts w:ascii="Segoe UI" w:hAnsi="Segoe UI" w:cs="Segoe UI"/>
              </w:rPr>
              <w:t>vteřiny</w:t>
            </w:r>
            <w:r w:rsidRPr="00E65432">
              <w:rPr>
                <w:rFonts w:ascii="Segoe UI" w:hAnsi="Segoe UI" w:cs="Segoe UI"/>
              </w:rPr>
              <w:t xml:space="preserve">, druhé číslo (1) značí účtování po první </w:t>
            </w:r>
            <w:r w:rsidR="00CB2460">
              <w:rPr>
                <w:rFonts w:ascii="Segoe UI" w:hAnsi="Segoe UI" w:cs="Segoe UI"/>
              </w:rPr>
              <w:t>vteřině</w:t>
            </w:r>
            <w:r w:rsidRPr="00E65432">
              <w:rPr>
                <w:rFonts w:ascii="Segoe UI" w:hAnsi="Segoe UI" w:cs="Segoe UI"/>
              </w:rPr>
              <w:t xml:space="preserve">. Při tarifikaci </w:t>
            </w:r>
            <w:r w:rsidR="00CB2460">
              <w:rPr>
                <w:rFonts w:ascii="Segoe UI" w:hAnsi="Segoe UI" w:cs="Segoe UI"/>
              </w:rPr>
              <w:t>1</w:t>
            </w:r>
            <w:r w:rsidRPr="00E65432">
              <w:rPr>
                <w:rFonts w:ascii="Segoe UI" w:hAnsi="Segoe UI" w:cs="Segoe UI"/>
              </w:rPr>
              <w:t>+1 se účtuje po vteřinách.</w:t>
            </w:r>
          </w:p>
        </w:tc>
      </w:tr>
      <w:tr w:rsidR="00AE65A1" w:rsidRPr="00E65432" w14:paraId="2BCB6705"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E84A7AB" w14:textId="77777777" w:rsidR="002C4815" w:rsidRDefault="002C4815" w:rsidP="00300ACE">
            <w:pPr>
              <w:spacing w:before="120" w:after="120"/>
              <w:jc w:val="both"/>
              <w:rPr>
                <w:rFonts w:ascii="Segoe UI" w:hAnsi="Segoe UI" w:cs="Segoe UI"/>
              </w:rPr>
            </w:pPr>
          </w:p>
          <w:p w14:paraId="62210A3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Silný a slabý provoz</w:t>
            </w:r>
          </w:p>
          <w:p w14:paraId="28919136" w14:textId="77777777" w:rsidR="00AE65A1" w:rsidRPr="00E65432" w:rsidRDefault="00AE65A1" w:rsidP="00300ACE">
            <w:pPr>
              <w:spacing w:before="120" w:after="120"/>
              <w:jc w:val="both"/>
              <w:rPr>
                <w:rFonts w:ascii="Segoe UI" w:hAnsi="Segoe UI" w:cs="Segoe UI"/>
              </w:rPr>
            </w:pPr>
          </w:p>
          <w:p w14:paraId="737C850D" w14:textId="77777777" w:rsidR="00AE65A1" w:rsidRPr="00E65432" w:rsidRDefault="00AE65A1" w:rsidP="00300ACE">
            <w:pPr>
              <w:spacing w:before="120" w:after="120"/>
              <w:jc w:val="both"/>
              <w:rPr>
                <w:rFonts w:ascii="Segoe UI" w:hAnsi="Segoe UI" w:cs="Segoe UI"/>
              </w:rPr>
            </w:pPr>
          </w:p>
        </w:tc>
        <w:tc>
          <w:tcPr>
            <w:tcW w:w="3122" w:type="dxa"/>
            <w:tcBorders>
              <w:top w:val="nil"/>
              <w:left w:val="nil"/>
              <w:bottom w:val="single" w:sz="4" w:space="0" w:color="808080"/>
              <w:right w:val="nil"/>
            </w:tcBorders>
            <w:shd w:val="clear" w:color="auto" w:fill="auto"/>
            <w:noWrap/>
            <w:vAlign w:val="bottom"/>
          </w:tcPr>
          <w:p w14:paraId="0B094C05"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EB61EE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 silném a slabém provozu jsou účtovány hovory rozdílnou cenou. Silný provoz zpravidla bývá ve všední dny mezi 8-18 hodinou, slabý provoz pak mezi 18-8 hodinou, o víkendech a svátcích.</w:t>
            </w:r>
          </w:p>
        </w:tc>
      </w:tr>
      <w:tr w:rsidR="00AE65A1" w:rsidRPr="00E65432" w14:paraId="28CC2E63" w14:textId="77777777" w:rsidTr="00741DB6">
        <w:trPr>
          <w:trHeight w:val="218"/>
        </w:trPr>
        <w:tc>
          <w:tcPr>
            <w:tcW w:w="2026" w:type="dxa"/>
            <w:gridSpan w:val="2"/>
            <w:tcBorders>
              <w:top w:val="single" w:sz="4" w:space="0" w:color="808080"/>
              <w:left w:val="nil"/>
              <w:bottom w:val="nil"/>
              <w:right w:val="nil"/>
            </w:tcBorders>
            <w:shd w:val="clear" w:color="auto" w:fill="auto"/>
            <w:noWrap/>
            <w:vAlign w:val="center"/>
          </w:tcPr>
          <w:p w14:paraId="353BF72B"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Datové zařízení</w:t>
            </w:r>
          </w:p>
        </w:tc>
        <w:tc>
          <w:tcPr>
            <w:tcW w:w="3122" w:type="dxa"/>
            <w:tcBorders>
              <w:top w:val="single" w:sz="4" w:space="0" w:color="808080"/>
              <w:left w:val="nil"/>
              <w:bottom w:val="nil"/>
              <w:right w:val="nil"/>
            </w:tcBorders>
            <w:shd w:val="clear" w:color="auto" w:fill="auto"/>
            <w:noWrap/>
            <w:vAlign w:val="bottom"/>
          </w:tcPr>
          <w:p w14:paraId="588609FB"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nil"/>
              <w:right w:val="nil"/>
            </w:tcBorders>
            <w:shd w:val="clear" w:color="auto" w:fill="auto"/>
            <w:noWrap/>
            <w:vAlign w:val="bottom"/>
          </w:tcPr>
          <w:p w14:paraId="2939C87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Zařízení využívající datovou SIM kartu k přenosu dat (KMZ nebo jiné technologické zařízení jako GPS lokátor, zabezpečovací technika, termostat topení a další)</w:t>
            </w:r>
          </w:p>
        </w:tc>
      </w:tr>
      <w:tr w:rsidR="00AE65A1" w:rsidRPr="00E65432" w14:paraId="3246D108" w14:textId="77777777" w:rsidTr="00741DB6">
        <w:trPr>
          <w:trHeight w:val="87"/>
        </w:trPr>
        <w:tc>
          <w:tcPr>
            <w:tcW w:w="2026" w:type="dxa"/>
            <w:gridSpan w:val="2"/>
            <w:tcBorders>
              <w:top w:val="single" w:sz="4" w:space="0" w:color="808080"/>
              <w:left w:val="nil"/>
              <w:bottom w:val="single" w:sz="4" w:space="0" w:color="808080"/>
              <w:right w:val="nil"/>
            </w:tcBorders>
            <w:shd w:val="clear" w:color="auto" w:fill="auto"/>
            <w:noWrap/>
            <w:vAlign w:val="center"/>
          </w:tcPr>
          <w:p w14:paraId="3C1C456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Zóny datového provozu</w:t>
            </w:r>
          </w:p>
        </w:tc>
        <w:tc>
          <w:tcPr>
            <w:tcW w:w="3122" w:type="dxa"/>
            <w:tcBorders>
              <w:top w:val="single" w:sz="4" w:space="0" w:color="808080"/>
              <w:left w:val="nil"/>
              <w:bottom w:val="single" w:sz="4" w:space="0" w:color="808080"/>
              <w:right w:val="nil"/>
            </w:tcBorders>
            <w:shd w:val="clear" w:color="auto" w:fill="auto"/>
            <w:noWrap/>
            <w:vAlign w:val="bottom"/>
          </w:tcPr>
          <w:p w14:paraId="23A09961"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6328E0D9"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Rozlišení datového provozu do jednotlivých zón s různou rychlostí stahování a odesílání dat. Zpravidla se </w:t>
            </w:r>
            <w:r w:rsidRPr="00E65432">
              <w:rPr>
                <w:rFonts w:ascii="Segoe UI" w:hAnsi="Segoe UI" w:cs="Segoe UI"/>
              </w:rPr>
              <w:lastRenderedPageBreak/>
              <w:t xml:space="preserve">jedná např. o bílé, šedé, hnědé a černé zóny, které zahrnují různé druhy provozu, např. Web </w:t>
            </w:r>
            <w:proofErr w:type="spellStart"/>
            <w:r w:rsidRPr="00E65432">
              <w:rPr>
                <w:rFonts w:ascii="Segoe UI" w:hAnsi="Segoe UI" w:cs="Segoe UI"/>
              </w:rPr>
              <w:t>browsing</w:t>
            </w:r>
            <w:proofErr w:type="spellEnd"/>
            <w:r w:rsidRPr="00E65432">
              <w:rPr>
                <w:rFonts w:ascii="Segoe UI" w:hAnsi="Segoe UI" w:cs="Segoe UI"/>
              </w:rPr>
              <w:t>, e-mail, VPN (šifrované přenosy), https (banky, přihlašování do e-mailu), FTP, P2P sítě a další druhy provozu.</w:t>
            </w:r>
          </w:p>
        </w:tc>
      </w:tr>
      <w:tr w:rsidR="00C86153" w:rsidRPr="00E65432" w14:paraId="68062D8B" w14:textId="77777777" w:rsidTr="00741DB6">
        <w:trPr>
          <w:trHeight w:val="87"/>
        </w:trPr>
        <w:tc>
          <w:tcPr>
            <w:tcW w:w="2026" w:type="dxa"/>
            <w:gridSpan w:val="2"/>
            <w:tcBorders>
              <w:top w:val="single" w:sz="4" w:space="0" w:color="808080"/>
              <w:left w:val="nil"/>
              <w:bottom w:val="single" w:sz="4" w:space="0" w:color="808080"/>
              <w:right w:val="nil"/>
            </w:tcBorders>
            <w:shd w:val="clear" w:color="auto" w:fill="auto"/>
            <w:noWrap/>
            <w:vAlign w:val="center"/>
          </w:tcPr>
          <w:p w14:paraId="1A79F1F6" w14:textId="351B7B05" w:rsidR="00C86153" w:rsidRPr="00E65432" w:rsidRDefault="00C86153" w:rsidP="00300ACE">
            <w:pPr>
              <w:spacing w:before="120" w:after="120"/>
              <w:jc w:val="both"/>
              <w:rPr>
                <w:rFonts w:ascii="Segoe UI" w:hAnsi="Segoe UI" w:cs="Segoe UI"/>
              </w:rPr>
            </w:pPr>
            <w:r>
              <w:rPr>
                <w:rFonts w:ascii="Segoe UI" w:hAnsi="Segoe UI" w:cs="Segoe UI"/>
              </w:rPr>
              <w:lastRenderedPageBreak/>
              <w:t>Rámcová dohoda</w:t>
            </w:r>
          </w:p>
        </w:tc>
        <w:tc>
          <w:tcPr>
            <w:tcW w:w="3122" w:type="dxa"/>
            <w:tcBorders>
              <w:top w:val="single" w:sz="4" w:space="0" w:color="808080"/>
              <w:left w:val="nil"/>
              <w:bottom w:val="single" w:sz="4" w:space="0" w:color="808080"/>
              <w:right w:val="nil"/>
            </w:tcBorders>
            <w:shd w:val="clear" w:color="auto" w:fill="auto"/>
            <w:noWrap/>
            <w:vAlign w:val="bottom"/>
          </w:tcPr>
          <w:p w14:paraId="53443D50" w14:textId="77777777" w:rsidR="00C86153" w:rsidRPr="00E65432" w:rsidRDefault="00C86153"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7BF102D2" w14:textId="78A43CD8" w:rsidR="00C86153" w:rsidRPr="00E65432" w:rsidRDefault="00C86153" w:rsidP="00300ACE">
            <w:pPr>
              <w:spacing w:before="120" w:after="120"/>
              <w:jc w:val="both"/>
              <w:rPr>
                <w:rFonts w:ascii="Segoe UI" w:hAnsi="Segoe UI" w:cs="Segoe UI"/>
              </w:rPr>
            </w:pPr>
            <w:r>
              <w:rPr>
                <w:rFonts w:ascii="Segoe UI" w:hAnsi="Segoe UI" w:cs="Segoe UI"/>
              </w:rPr>
              <w:t xml:space="preserve">Rámcová dohoda č. </w:t>
            </w:r>
            <w:r w:rsidRPr="005D6534">
              <w:rPr>
                <w:rFonts w:ascii="Segoe UI" w:hAnsi="Segoe UI" w:cs="Segoe UI"/>
                <w:highlight w:val="yellow"/>
              </w:rPr>
              <w:t>………………</w:t>
            </w:r>
            <w:proofErr w:type="gramStart"/>
            <w:r w:rsidRPr="005D6534">
              <w:rPr>
                <w:rFonts w:ascii="Segoe UI" w:hAnsi="Segoe UI" w:cs="Segoe UI"/>
                <w:highlight w:val="yellow"/>
              </w:rPr>
              <w:t>…..</w:t>
            </w:r>
            <w:r>
              <w:rPr>
                <w:rFonts w:ascii="Segoe UI" w:hAnsi="Segoe UI" w:cs="Segoe UI"/>
              </w:rPr>
              <w:t xml:space="preserve"> uzavřená</w:t>
            </w:r>
            <w:proofErr w:type="gramEnd"/>
            <w:r>
              <w:rPr>
                <w:rFonts w:ascii="Segoe UI" w:hAnsi="Segoe UI" w:cs="Segoe UI"/>
              </w:rPr>
              <w:t xml:space="preserve"> mezi Poskytovatelem a Objednatelem v návaznosti na výsledek zadávacího řízení na veřejnou zakázku s názvem „Telekomunikační služby</w:t>
            </w:r>
            <w:r w:rsidR="0041320F">
              <w:rPr>
                <w:rFonts w:ascii="Segoe UI" w:hAnsi="Segoe UI" w:cs="Segoe UI"/>
              </w:rPr>
              <w:t xml:space="preserve"> II</w:t>
            </w:r>
            <w:r>
              <w:rPr>
                <w:rFonts w:ascii="Segoe UI" w:hAnsi="Segoe UI" w:cs="Segoe UI"/>
              </w:rPr>
              <w:t>“</w:t>
            </w:r>
          </w:p>
        </w:tc>
      </w:tr>
    </w:tbl>
    <w:p w14:paraId="61CDDE78" w14:textId="77777777" w:rsidR="00AE65A1" w:rsidRPr="00E65432" w:rsidRDefault="001B07BD" w:rsidP="00300ACE">
      <w:pPr>
        <w:pStyle w:val="Nadpis1"/>
        <w:spacing w:before="120" w:after="120" w:line="276" w:lineRule="auto"/>
        <w:ind w:left="0"/>
      </w:pPr>
      <w:bookmarkStart w:id="1" w:name="_Toc516148213"/>
      <w:r w:rsidRPr="00E65432">
        <w:t xml:space="preserve">Základní popis </w:t>
      </w:r>
      <w:r w:rsidR="00AE65A1" w:rsidRPr="00E65432">
        <w:t xml:space="preserve"> </w:t>
      </w:r>
      <w:bookmarkEnd w:id="1"/>
    </w:p>
    <w:p w14:paraId="31DC9522" w14:textId="77777777" w:rsidR="00AE65A1" w:rsidRPr="00E65432" w:rsidRDefault="001B07BD" w:rsidP="00300ACE">
      <w:pPr>
        <w:spacing w:before="120" w:after="120"/>
        <w:jc w:val="both"/>
        <w:rPr>
          <w:rFonts w:ascii="Segoe UI" w:hAnsi="Segoe UI" w:cs="Segoe UI"/>
        </w:rPr>
      </w:pPr>
      <w:r w:rsidRPr="00E65432">
        <w:rPr>
          <w:rFonts w:ascii="Segoe UI" w:hAnsi="Segoe UI" w:cs="Segoe UI"/>
        </w:rPr>
        <w:t>Poskytovatel</w:t>
      </w:r>
      <w:r w:rsidR="00AE65A1" w:rsidRPr="00E65432">
        <w:rPr>
          <w:rFonts w:ascii="Segoe UI" w:hAnsi="Segoe UI" w:cs="Segoe UI"/>
        </w:rPr>
        <w:t xml:space="preserve"> zaji</w:t>
      </w:r>
      <w:r w:rsidRPr="00E65432">
        <w:rPr>
          <w:rFonts w:ascii="Segoe UI" w:hAnsi="Segoe UI" w:cs="Segoe UI"/>
        </w:rPr>
        <w:t>stí</w:t>
      </w:r>
      <w:r w:rsidR="00AE65A1" w:rsidRPr="00E65432">
        <w:rPr>
          <w:rFonts w:ascii="Segoe UI" w:hAnsi="Segoe UI" w:cs="Segoe UI"/>
        </w:rPr>
        <w:t xml:space="preserve"> následující na sebe navazující</w:t>
      </w:r>
      <w:r w:rsidRPr="00E65432">
        <w:rPr>
          <w:rFonts w:ascii="Segoe UI" w:hAnsi="Segoe UI" w:cs="Segoe UI"/>
        </w:rPr>
        <w:t xml:space="preserve"> služby</w:t>
      </w:r>
      <w:r w:rsidR="00AE65A1" w:rsidRPr="00E65432">
        <w:rPr>
          <w:rFonts w:ascii="Segoe UI" w:hAnsi="Segoe UI" w:cs="Segoe UI"/>
        </w:rPr>
        <w:t>:</w:t>
      </w:r>
    </w:p>
    <w:p w14:paraId="765216A2" w14:textId="77777777" w:rsidR="00AE65A1" w:rsidRPr="00E65432" w:rsidRDefault="00AE65A1" w:rsidP="00300ACE">
      <w:pPr>
        <w:numPr>
          <w:ilvl w:val="0"/>
          <w:numId w:val="7"/>
        </w:numPr>
        <w:spacing w:before="120" w:after="120"/>
        <w:ind w:left="0"/>
        <w:jc w:val="both"/>
        <w:rPr>
          <w:rFonts w:ascii="Segoe UI" w:hAnsi="Segoe UI" w:cs="Segoe UI"/>
        </w:rPr>
      </w:pPr>
      <w:r w:rsidRPr="00E65432">
        <w:rPr>
          <w:rFonts w:ascii="Segoe UI" w:hAnsi="Segoe UI" w:cs="Segoe UI"/>
        </w:rPr>
        <w:t xml:space="preserve">Mobilní služby elektronických komunikací </w:t>
      </w:r>
    </w:p>
    <w:p w14:paraId="463B4A86"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hlasové služby</w:t>
      </w:r>
    </w:p>
    <w:p w14:paraId="6BA6D251" w14:textId="77777777" w:rsidR="00041DB5"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 xml:space="preserve">doplňkové datové služby k hlasovým službám (datové tarify aktivované na standardních </w:t>
      </w:r>
      <w:r w:rsidR="00041DB5">
        <w:rPr>
          <w:rFonts w:ascii="Segoe UI" w:hAnsi="Segoe UI" w:cs="Segoe UI"/>
        </w:rPr>
        <w:tab/>
      </w:r>
      <w:r w:rsidRPr="00E65432">
        <w:rPr>
          <w:rFonts w:ascii="Segoe UI" w:hAnsi="Segoe UI" w:cs="Segoe UI"/>
        </w:rPr>
        <w:t>APN a přístupových bodech)</w:t>
      </w:r>
    </w:p>
    <w:p w14:paraId="79DF4CE2" w14:textId="77777777" w:rsidR="00AE65A1" w:rsidRPr="00041DB5" w:rsidRDefault="00AE65A1" w:rsidP="00300ACE">
      <w:pPr>
        <w:numPr>
          <w:ilvl w:val="1"/>
          <w:numId w:val="7"/>
        </w:numPr>
        <w:spacing w:before="120" w:after="120"/>
        <w:ind w:left="709" w:hanging="142"/>
        <w:jc w:val="both"/>
        <w:rPr>
          <w:rFonts w:ascii="Segoe UI" w:hAnsi="Segoe UI" w:cs="Segoe UI"/>
        </w:rPr>
      </w:pPr>
      <w:r w:rsidRPr="00041DB5">
        <w:rPr>
          <w:rFonts w:ascii="Segoe UI" w:hAnsi="Segoe UI" w:cs="Segoe UI"/>
        </w:rPr>
        <w:t>datové služby (internet do datového zařízení aktivovaný na standardních APN a</w:t>
      </w:r>
      <w:r w:rsidR="00041DB5" w:rsidRPr="00041DB5">
        <w:rPr>
          <w:rFonts w:ascii="Segoe UI" w:hAnsi="Segoe UI" w:cs="Segoe UI"/>
        </w:rPr>
        <w:t xml:space="preserve"> </w:t>
      </w:r>
      <w:r w:rsidRPr="00041DB5">
        <w:rPr>
          <w:rFonts w:ascii="Segoe UI" w:hAnsi="Segoe UI" w:cs="Segoe UI"/>
        </w:rPr>
        <w:t>přístupových bodech)</w:t>
      </w:r>
    </w:p>
    <w:p w14:paraId="069563D4"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hromadné odesílání SMS</w:t>
      </w:r>
    </w:p>
    <w:p w14:paraId="2C237AE2"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mezinárodní spojení</w:t>
      </w:r>
    </w:p>
    <w:p w14:paraId="682DF2C9"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roamingové hlasové služby</w:t>
      </w:r>
    </w:p>
    <w:p w14:paraId="45C7FC2F"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roamingové doplňkové datové služby (datové roamingové balíčky)</w:t>
      </w:r>
    </w:p>
    <w:p w14:paraId="242277E2" w14:textId="77777777" w:rsidR="001B07BD" w:rsidRPr="00E65432" w:rsidRDefault="001B07BD" w:rsidP="00300ACE">
      <w:pPr>
        <w:numPr>
          <w:ilvl w:val="1"/>
          <w:numId w:val="7"/>
        </w:numPr>
        <w:spacing w:before="120" w:after="120"/>
        <w:ind w:left="0" w:firstLine="567"/>
        <w:jc w:val="both"/>
        <w:rPr>
          <w:rFonts w:ascii="Segoe UI" w:hAnsi="Segoe UI" w:cs="Segoe UI"/>
        </w:rPr>
      </w:pPr>
      <w:r w:rsidRPr="00E65432">
        <w:rPr>
          <w:rFonts w:ascii="Segoe UI" w:hAnsi="Segoe UI" w:cs="Segoe UI"/>
        </w:rPr>
        <w:t>služba nahrávání hovorů na mobilních číslech</w:t>
      </w:r>
    </w:p>
    <w:p w14:paraId="595DE6A7" w14:textId="315BBC58"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doplňkové služby</w:t>
      </w:r>
      <w:r w:rsidR="002A23B3">
        <w:rPr>
          <w:rFonts w:ascii="Segoe UI" w:hAnsi="Segoe UI" w:cs="Segoe UI"/>
        </w:rPr>
        <w:t xml:space="preserve"> </w:t>
      </w:r>
    </w:p>
    <w:p w14:paraId="02666E70" w14:textId="7E90168E" w:rsidR="000D4675" w:rsidRDefault="000D4675" w:rsidP="00300ACE">
      <w:pPr>
        <w:spacing w:before="120" w:after="120"/>
        <w:contextualSpacing/>
        <w:jc w:val="both"/>
        <w:rPr>
          <w:rFonts w:ascii="Segoe UI" w:hAnsi="Segoe UI" w:cs="Segoe UI"/>
        </w:rPr>
      </w:pPr>
    </w:p>
    <w:p w14:paraId="2EA76307" w14:textId="241CA703" w:rsidR="00741DB6" w:rsidRDefault="00741DB6" w:rsidP="00300ACE">
      <w:pPr>
        <w:spacing w:before="120" w:after="120"/>
        <w:contextualSpacing/>
        <w:jc w:val="both"/>
        <w:rPr>
          <w:rFonts w:ascii="Segoe UI" w:hAnsi="Segoe UI" w:cs="Segoe UI"/>
        </w:rPr>
      </w:pPr>
      <w:r>
        <w:rPr>
          <w:rFonts w:ascii="Segoe UI" w:hAnsi="Segoe UI" w:cs="Segoe UI"/>
        </w:rPr>
        <w:t xml:space="preserve">V souvislosti s poskytováním výše uvedených mobilních služeb elektronických komunikací bude </w:t>
      </w:r>
      <w:r w:rsidR="00770FBB">
        <w:rPr>
          <w:rFonts w:ascii="Segoe UI" w:hAnsi="Segoe UI" w:cs="Segoe UI"/>
        </w:rPr>
        <w:t xml:space="preserve">Poskytovatel </w:t>
      </w:r>
      <w:r>
        <w:rPr>
          <w:rFonts w:ascii="Segoe UI" w:hAnsi="Segoe UI" w:cs="Segoe UI"/>
        </w:rPr>
        <w:t>bez dalšího rovněž zajišťovat:</w:t>
      </w:r>
    </w:p>
    <w:p w14:paraId="668EE10E" w14:textId="77777777" w:rsidR="00741DB6" w:rsidRPr="00E65432" w:rsidRDefault="00741DB6" w:rsidP="00300ACE">
      <w:pPr>
        <w:numPr>
          <w:ilvl w:val="1"/>
          <w:numId w:val="7"/>
        </w:numPr>
        <w:spacing w:before="120" w:after="120"/>
        <w:ind w:left="709" w:hanging="142"/>
        <w:jc w:val="both"/>
        <w:rPr>
          <w:rFonts w:ascii="Segoe UI" w:hAnsi="Segoe UI" w:cs="Segoe UI"/>
        </w:rPr>
      </w:pPr>
      <w:r w:rsidRPr="00E65432">
        <w:rPr>
          <w:rFonts w:ascii="Segoe UI" w:hAnsi="Segoe UI" w:cs="Segoe UI"/>
        </w:rPr>
        <w:t>administrac</w:t>
      </w:r>
      <w:r w:rsidR="000D4675">
        <w:rPr>
          <w:rFonts w:ascii="Segoe UI" w:hAnsi="Segoe UI" w:cs="Segoe UI"/>
        </w:rPr>
        <w:t>i</w:t>
      </w:r>
      <w:r w:rsidRPr="00E65432">
        <w:rPr>
          <w:rFonts w:ascii="Segoe UI" w:hAnsi="Segoe UI" w:cs="Segoe UI"/>
        </w:rPr>
        <w:t xml:space="preserve"> SIM karet - zajištění dodávek SIM karet</w:t>
      </w:r>
      <w:r w:rsidRPr="006B28EB">
        <w:rPr>
          <w:rFonts w:ascii="Segoe UI" w:hAnsi="Segoe UI" w:cs="Segoe UI"/>
        </w:rPr>
        <w:t xml:space="preserve"> </w:t>
      </w:r>
      <w:r w:rsidRPr="00E65432">
        <w:rPr>
          <w:rFonts w:ascii="Segoe UI" w:hAnsi="Segoe UI" w:cs="Segoe UI"/>
        </w:rPr>
        <w:t xml:space="preserve">na </w:t>
      </w:r>
      <w:r>
        <w:rPr>
          <w:rFonts w:ascii="Segoe UI" w:hAnsi="Segoe UI" w:cs="Segoe UI"/>
        </w:rPr>
        <w:t>Objednatel</w:t>
      </w:r>
      <w:r w:rsidRPr="00E65432">
        <w:rPr>
          <w:rFonts w:ascii="Segoe UI" w:hAnsi="Segoe UI" w:cs="Segoe UI"/>
        </w:rPr>
        <w:t>em určenou lokalitu (restrikce na SIM, blokace přístupu k prémiovým službám a další uživatelská nastavení)</w:t>
      </w:r>
      <w:r>
        <w:rPr>
          <w:rFonts w:ascii="Segoe UI" w:hAnsi="Segoe UI" w:cs="Segoe UI"/>
        </w:rPr>
        <w:t>,</w:t>
      </w:r>
      <w:r w:rsidRPr="006B28EB">
        <w:rPr>
          <w:rFonts w:ascii="Segoe UI" w:hAnsi="Segoe UI" w:cs="Segoe UI"/>
        </w:rPr>
        <w:t xml:space="preserve"> </w:t>
      </w:r>
      <w:r w:rsidRPr="00E65432">
        <w:rPr>
          <w:rFonts w:ascii="Segoe UI" w:hAnsi="Segoe UI" w:cs="Segoe UI"/>
        </w:rPr>
        <w:t>zajištění přenositelnosti čísel</w:t>
      </w:r>
      <w:r>
        <w:rPr>
          <w:rFonts w:ascii="Segoe UI" w:hAnsi="Segoe UI" w:cs="Segoe UI"/>
        </w:rPr>
        <w:t>,</w:t>
      </w:r>
    </w:p>
    <w:p w14:paraId="125CBAF1" w14:textId="50B3CC4D" w:rsidR="00741DB6" w:rsidRDefault="00741DB6" w:rsidP="00300ACE">
      <w:pPr>
        <w:numPr>
          <w:ilvl w:val="1"/>
          <w:numId w:val="7"/>
        </w:numPr>
        <w:spacing w:before="120" w:after="120"/>
        <w:ind w:left="709" w:hanging="142"/>
        <w:jc w:val="both"/>
        <w:rPr>
          <w:rFonts w:ascii="Segoe UI" w:hAnsi="Segoe UI" w:cs="Segoe UI"/>
        </w:rPr>
      </w:pPr>
      <w:r w:rsidRPr="00E65432">
        <w:rPr>
          <w:rFonts w:ascii="Segoe UI" w:hAnsi="Segoe UI" w:cs="Segoe UI"/>
        </w:rPr>
        <w:t>nastavení VPN pro volání v rámci služebních čísel</w:t>
      </w:r>
      <w:r>
        <w:rPr>
          <w:rFonts w:ascii="Segoe UI" w:hAnsi="Segoe UI" w:cs="Segoe UI"/>
        </w:rPr>
        <w:t>.</w:t>
      </w:r>
      <w:r w:rsidRPr="00E65432">
        <w:rPr>
          <w:rFonts w:ascii="Segoe UI" w:hAnsi="Segoe UI" w:cs="Segoe UI"/>
        </w:rPr>
        <w:t xml:space="preserve"> </w:t>
      </w:r>
    </w:p>
    <w:p w14:paraId="1CB18BBA" w14:textId="77777777" w:rsidR="002A23B3" w:rsidRPr="00E65432" w:rsidRDefault="002A23B3" w:rsidP="002A23B3">
      <w:pPr>
        <w:spacing w:before="120" w:after="120"/>
        <w:ind w:left="567"/>
        <w:jc w:val="both"/>
        <w:rPr>
          <w:rFonts w:ascii="Segoe UI" w:hAnsi="Segoe UI" w:cs="Segoe UI"/>
        </w:rPr>
      </w:pPr>
    </w:p>
    <w:p w14:paraId="0A7C75C3" w14:textId="77777777" w:rsidR="000D4675" w:rsidRDefault="000D4675" w:rsidP="00300ACE">
      <w:pPr>
        <w:spacing w:before="120" w:after="120"/>
        <w:contextualSpacing/>
        <w:jc w:val="both"/>
        <w:rPr>
          <w:rFonts w:ascii="Segoe UI" w:hAnsi="Segoe UI" w:cs="Segoe UI"/>
        </w:rPr>
      </w:pPr>
    </w:p>
    <w:p w14:paraId="63BE74E2" w14:textId="296F0835" w:rsidR="00AE65A1" w:rsidRPr="00E65432" w:rsidRDefault="00EC496B" w:rsidP="00300ACE">
      <w:pPr>
        <w:spacing w:before="120" w:after="120"/>
        <w:jc w:val="both"/>
        <w:rPr>
          <w:rFonts w:ascii="Segoe UI" w:hAnsi="Segoe UI" w:cs="Segoe UI"/>
        </w:rPr>
      </w:pPr>
      <w:r w:rsidRPr="00EC496B">
        <w:rPr>
          <w:rFonts w:ascii="Segoe UI" w:hAnsi="Segoe UI" w:cs="Segoe UI"/>
        </w:rPr>
        <w:lastRenderedPageBreak/>
        <w:t xml:space="preserve">Veškeré shora dodávané služby budou za dále uvedených podmínek funkční ve všech i v budoucnu dostupných sítích. Pokud v budoucnu vznikne nadstavba </w:t>
      </w:r>
      <w:r w:rsidR="00F20D6C">
        <w:rPr>
          <w:rFonts w:ascii="Segoe UI" w:hAnsi="Segoe UI" w:cs="Segoe UI"/>
        </w:rPr>
        <w:t xml:space="preserve">stávající mobilní </w:t>
      </w:r>
      <w:r w:rsidRPr="00EC496B">
        <w:rPr>
          <w:rFonts w:ascii="Segoe UI" w:hAnsi="Segoe UI" w:cs="Segoe UI"/>
        </w:rPr>
        <w:t xml:space="preserve">sítě, nebo zcela nová technologie, bude automaticky dostupná pro všechny zasmluvněné tarify a služby (pokud je na nich </w:t>
      </w:r>
      <w:r w:rsidR="00724C10">
        <w:rPr>
          <w:rFonts w:ascii="Segoe UI" w:hAnsi="Segoe UI" w:cs="Segoe UI"/>
        </w:rPr>
        <w:t>Poskytovatel</w:t>
      </w:r>
      <w:r w:rsidR="00724C10" w:rsidRPr="00EC496B">
        <w:rPr>
          <w:rFonts w:ascii="Segoe UI" w:hAnsi="Segoe UI" w:cs="Segoe UI"/>
        </w:rPr>
        <w:t xml:space="preserve"> </w:t>
      </w:r>
      <w:r w:rsidRPr="00EC496B">
        <w:rPr>
          <w:rFonts w:ascii="Segoe UI" w:hAnsi="Segoe UI" w:cs="Segoe UI"/>
        </w:rPr>
        <w:t>bude poskytovat zákazníkům). Limitem využití může být nemožnost naladění sítě na KMZ, které nepodporuje tuto technologii.</w:t>
      </w:r>
    </w:p>
    <w:p w14:paraId="1C96E10A" w14:textId="77777777" w:rsidR="00AE65A1" w:rsidRDefault="005431A4" w:rsidP="00300ACE">
      <w:pPr>
        <w:numPr>
          <w:ilvl w:val="0"/>
          <w:numId w:val="7"/>
        </w:numPr>
        <w:spacing w:before="120" w:after="120"/>
        <w:ind w:left="0"/>
        <w:jc w:val="both"/>
        <w:rPr>
          <w:rFonts w:ascii="Segoe UI" w:hAnsi="Segoe UI" w:cs="Segoe UI"/>
        </w:rPr>
      </w:pPr>
      <w:r w:rsidRPr="00E65432">
        <w:rPr>
          <w:rFonts w:ascii="Segoe UI" w:hAnsi="Segoe UI" w:cs="Segoe UI"/>
        </w:rPr>
        <w:t>Pevn</w:t>
      </w:r>
      <w:r w:rsidR="00741DB6">
        <w:rPr>
          <w:rFonts w:ascii="Segoe UI" w:hAnsi="Segoe UI" w:cs="Segoe UI"/>
        </w:rPr>
        <w:t xml:space="preserve">é </w:t>
      </w:r>
      <w:r w:rsidR="00741DB6" w:rsidRPr="002B0584">
        <w:rPr>
          <w:rFonts w:ascii="Segoe UI" w:hAnsi="Segoe UI" w:cs="Segoe UI"/>
        </w:rPr>
        <w:t>telefonní</w:t>
      </w:r>
      <w:r w:rsidR="00741DB6">
        <w:rPr>
          <w:rFonts w:ascii="Segoe UI" w:hAnsi="Segoe UI" w:cs="Segoe UI"/>
        </w:rPr>
        <w:t xml:space="preserve"> služby</w:t>
      </w:r>
      <w:r w:rsidR="004D78FE">
        <w:rPr>
          <w:rFonts w:ascii="Segoe UI" w:hAnsi="Segoe UI" w:cs="Segoe UI"/>
        </w:rPr>
        <w:t>.</w:t>
      </w:r>
    </w:p>
    <w:p w14:paraId="6343F56D" w14:textId="77777777" w:rsidR="004D78FE" w:rsidRDefault="004D78FE" w:rsidP="00300ACE">
      <w:pPr>
        <w:spacing w:before="120" w:after="120"/>
        <w:jc w:val="both"/>
        <w:rPr>
          <w:rFonts w:ascii="Segoe UI" w:hAnsi="Segoe UI" w:cs="Segoe UI"/>
        </w:rPr>
      </w:pPr>
    </w:p>
    <w:p w14:paraId="412B4AA9" w14:textId="77777777" w:rsidR="004D78FE" w:rsidRPr="00E65432" w:rsidRDefault="004D78FE" w:rsidP="00300ACE">
      <w:pPr>
        <w:spacing w:before="120" w:after="120"/>
        <w:jc w:val="both"/>
        <w:rPr>
          <w:rFonts w:ascii="Segoe UI" w:hAnsi="Segoe UI" w:cs="Segoe UI"/>
        </w:rPr>
      </w:pPr>
    </w:p>
    <w:p w14:paraId="34DC1D19" w14:textId="77777777" w:rsidR="00AE65A1" w:rsidRPr="00E65432" w:rsidRDefault="00AE65A1" w:rsidP="00300ACE">
      <w:pPr>
        <w:pStyle w:val="Nadpis1"/>
        <w:spacing w:before="120" w:after="120" w:line="276" w:lineRule="auto"/>
        <w:ind w:left="0"/>
      </w:pPr>
      <w:bookmarkStart w:id="2" w:name="_Toc488151784"/>
      <w:bookmarkStart w:id="3" w:name="_Toc516148214"/>
      <w:r w:rsidRPr="00E65432">
        <w:t>Jednotlivé oblasti plnění</w:t>
      </w:r>
      <w:bookmarkEnd w:id="2"/>
      <w:bookmarkEnd w:id="3"/>
    </w:p>
    <w:p w14:paraId="7B550A8A" w14:textId="77777777" w:rsidR="00AE65A1" w:rsidRPr="00AE66A1" w:rsidRDefault="00AE65A1" w:rsidP="00300ACE">
      <w:pPr>
        <w:pStyle w:val="Nadpis2"/>
        <w:spacing w:before="120" w:after="120" w:line="276" w:lineRule="auto"/>
        <w:ind w:left="0"/>
      </w:pPr>
      <w:bookmarkStart w:id="4" w:name="_Toc516148215"/>
      <w:r w:rsidRPr="00AE66A1">
        <w:t>Služební mobilní telefonie</w:t>
      </w:r>
      <w:bookmarkEnd w:id="4"/>
      <w:r w:rsidRPr="00AE66A1">
        <w:t xml:space="preserve"> </w:t>
      </w:r>
    </w:p>
    <w:p w14:paraId="088254C2" w14:textId="77777777" w:rsidR="00AE65A1" w:rsidRDefault="001B07BD"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poskytovat mobilní hlasové a datové komunikace realizované na standardních mobilních zařízeních typu mobilní telefon, poskytnutí čistě datové komunikace na zařízeních typu modem </w:t>
      </w:r>
      <w:r w:rsidR="00D6022E" w:rsidRPr="00E65432">
        <w:rPr>
          <w:rFonts w:ascii="Segoe UI" w:hAnsi="Segoe UI" w:cs="Segoe UI"/>
        </w:rPr>
        <w:t>a</w:t>
      </w:r>
      <w:r w:rsidR="00AE65A1" w:rsidRPr="00E65432">
        <w:rPr>
          <w:rFonts w:ascii="Segoe UI" w:hAnsi="Segoe UI" w:cs="Segoe UI"/>
        </w:rPr>
        <w:t xml:space="preserve"> tablet a tarify a služby pro hromadné odesílání SMS v souladu se </w:t>
      </w:r>
      <w:proofErr w:type="spellStart"/>
      <w:r w:rsidR="00AE65A1" w:rsidRPr="00E65432">
        <w:rPr>
          <w:rFonts w:ascii="Segoe UI" w:hAnsi="Segoe UI" w:cs="Segoe UI"/>
        </w:rPr>
        <w:t>ZoEK</w:t>
      </w:r>
      <w:proofErr w:type="spellEnd"/>
      <w:r w:rsidR="00AE65A1" w:rsidRPr="00E65432">
        <w:rPr>
          <w:rFonts w:ascii="Segoe UI" w:hAnsi="Segoe UI" w:cs="Segoe UI"/>
        </w:rPr>
        <w:t xml:space="preserve">. </w:t>
      </w:r>
      <w:r w:rsidRPr="00E65432">
        <w:rPr>
          <w:rFonts w:ascii="Segoe UI" w:hAnsi="Segoe UI" w:cs="Segoe UI"/>
        </w:rPr>
        <w:t>Poskytovatel</w:t>
      </w:r>
      <w:r w:rsidR="00AE65A1" w:rsidRPr="00E65432">
        <w:rPr>
          <w:rFonts w:ascii="Segoe UI" w:hAnsi="Segoe UI" w:cs="Segoe UI"/>
        </w:rPr>
        <w:t xml:space="preserve"> nabídne hlasové tarify, datové tarify a balíčky, služby roamingu (hlasový a datový), mezinárodní spojení a doplňkové služby a tarify pro hromadné odesílání SMS. Vše na standardních veřejných přístupových bodech bez </w:t>
      </w:r>
      <w:r w:rsidR="0056000D" w:rsidRPr="00E65432">
        <w:rPr>
          <w:rFonts w:ascii="Segoe UI" w:hAnsi="Segoe UI" w:cs="Segoe UI"/>
        </w:rPr>
        <w:t>jakýchkoliv dalších omezení</w:t>
      </w:r>
      <w:r w:rsidR="00AE65A1" w:rsidRPr="00E65432">
        <w:rPr>
          <w:rFonts w:ascii="Segoe UI" w:hAnsi="Segoe UI" w:cs="Segoe UI"/>
        </w:rPr>
        <w:t>. SIM budou zařazeny do privátní VPN, kde bude zajištěno specifické účtování jak v rámci volných minut, tak mimo ně</w:t>
      </w:r>
      <w:r w:rsidR="00A12102" w:rsidRPr="00E65432">
        <w:rPr>
          <w:rFonts w:ascii="Segoe UI" w:hAnsi="Segoe UI" w:cs="Segoe UI"/>
        </w:rPr>
        <w:t xml:space="preserve">. </w:t>
      </w:r>
    </w:p>
    <w:p w14:paraId="0AFA5D70" w14:textId="77777777" w:rsidR="00300ACE" w:rsidRDefault="00300ACE" w:rsidP="00300ACE">
      <w:pPr>
        <w:spacing w:before="120" w:after="120"/>
        <w:contextualSpacing/>
        <w:jc w:val="both"/>
        <w:rPr>
          <w:rFonts w:ascii="Segoe UI" w:hAnsi="Segoe UI" w:cs="Segoe UI"/>
        </w:rPr>
      </w:pPr>
    </w:p>
    <w:p w14:paraId="41DF45B0" w14:textId="77777777" w:rsidR="00AE65A1" w:rsidRDefault="005D2EFB"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zajistit následující mobilní služby elektronických komunikací:</w:t>
      </w:r>
    </w:p>
    <w:p w14:paraId="2D814D07" w14:textId="77777777" w:rsidR="00AE65A1" w:rsidRPr="00AE66A1" w:rsidRDefault="00AE65A1" w:rsidP="00300ACE">
      <w:pPr>
        <w:pStyle w:val="Nadpis3"/>
        <w:spacing w:before="120" w:after="120" w:line="276" w:lineRule="auto"/>
        <w:ind w:left="0"/>
      </w:pPr>
      <w:bookmarkStart w:id="5" w:name="_Toc516148216"/>
      <w:r w:rsidRPr="00AE66A1">
        <w:t>Hlasové tarify</w:t>
      </w:r>
      <w:bookmarkEnd w:id="5"/>
    </w:p>
    <w:p w14:paraId="5474C216" w14:textId="77777777" w:rsidR="00AE65A1" w:rsidRPr="00E65432" w:rsidRDefault="005D2EFB"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poskytování hlasových tarifů, využitelných v jakémkoliv KMZ samostatně nebo v kombinaci s datovým tarifem. </w:t>
      </w:r>
      <w:r w:rsidRPr="00E65432">
        <w:rPr>
          <w:rFonts w:ascii="Segoe UI" w:hAnsi="Segoe UI" w:cs="Segoe UI"/>
        </w:rPr>
        <w:t>Objednatel</w:t>
      </w:r>
      <w:r w:rsidR="00AE65A1" w:rsidRPr="00E65432">
        <w:rPr>
          <w:rFonts w:ascii="Segoe UI" w:hAnsi="Segoe UI" w:cs="Segoe UI"/>
        </w:rPr>
        <w:t xml:space="preserve"> požaduje dodání tarifů odstupňovaných dle následujících parametrů (objemy FUP jsou </w:t>
      </w:r>
      <w:r w:rsidRPr="00E65432">
        <w:rPr>
          <w:rFonts w:ascii="Segoe UI" w:hAnsi="Segoe UI" w:cs="Segoe UI"/>
        </w:rPr>
        <w:t>definovány jako</w:t>
      </w:r>
      <w:r w:rsidR="00AE65A1" w:rsidRPr="00E65432">
        <w:rPr>
          <w:rFonts w:ascii="Segoe UI" w:hAnsi="Segoe UI" w:cs="Segoe UI"/>
        </w:rPr>
        <w:t xml:space="preserve"> minimální).</w:t>
      </w:r>
    </w:p>
    <w:p w14:paraId="1E4696D8"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neomezeným vnitrostátním provozem </w:t>
      </w:r>
    </w:p>
    <w:p w14:paraId="15158F93"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neomezeným vnitrostátním provozem </w:t>
      </w:r>
      <w:r w:rsidR="005D2EFB" w:rsidRPr="00E65432">
        <w:rPr>
          <w:rFonts w:ascii="Segoe UI" w:hAnsi="Segoe UI" w:cs="Segoe UI"/>
        </w:rPr>
        <w:t>Poskytovatel</w:t>
      </w:r>
      <w:r w:rsidRPr="00E65432">
        <w:rPr>
          <w:rFonts w:ascii="Segoe UI" w:hAnsi="Segoe UI" w:cs="Segoe UI"/>
        </w:rPr>
        <w:t xml:space="preserve"> požaduje jednotnou měsíční paušální platbu (cenu) za tarif za neomezené vnitrostátní volání do všech pevných a mobilních sítí (včetně negeografických čísel 972, 973, 974, 950, 95x.) volání do VPN a vnitrostátní SMS. K tarifu s neomezeným vnitrostátním provozem je možno aktivovat datový tarif na jedné SIM kartě.</w:t>
      </w:r>
    </w:p>
    <w:p w14:paraId="7731A93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3331BE" w:rsidRPr="00E65432">
        <w:rPr>
          <w:rFonts w:ascii="Segoe UI" w:hAnsi="Segoe UI" w:cs="Segoe UI"/>
        </w:rPr>
        <w:t>Objednatel</w:t>
      </w:r>
      <w:r w:rsidRPr="00E65432">
        <w:rPr>
          <w:rFonts w:ascii="Segoe UI" w:hAnsi="Segoe UI" w:cs="Segoe UI"/>
        </w:rPr>
        <w:t xml:space="preserve"> hradit pouze rozsah dalších odebraných služeb oceněných jednotkovými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14:paraId="47362A6E"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může být omezeno počtem 10.000 minut na jedno účetní období</w:t>
      </w:r>
      <w:r w:rsidR="00300ACE">
        <w:rPr>
          <w:rFonts w:ascii="Segoe UI" w:hAnsi="Segoe UI" w:cs="Segoe UI"/>
        </w:rPr>
        <w:t>.</w:t>
      </w:r>
    </w:p>
    <w:p w14:paraId="04068A51"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Odesílání SMS může být omezeno počtem 5.000 SMS za jedno účetní období.</w:t>
      </w:r>
    </w:p>
    <w:p w14:paraId="09F4FC6D"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1684A184" w14:textId="77777777" w:rsidR="00702691" w:rsidRPr="00E65432" w:rsidRDefault="00702691" w:rsidP="00300ACE">
      <w:pPr>
        <w:spacing w:before="120" w:after="120"/>
        <w:contextualSpacing/>
        <w:jc w:val="both"/>
        <w:rPr>
          <w:rFonts w:ascii="Segoe UI" w:hAnsi="Segoe UI" w:cs="Segoe UI"/>
        </w:rPr>
      </w:pPr>
    </w:p>
    <w:p w14:paraId="7934F61A" w14:textId="77777777" w:rsidR="0056000D"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volným počtem minut </w:t>
      </w:r>
      <w:r w:rsidR="00170016" w:rsidRPr="00E65432">
        <w:rPr>
          <w:rFonts w:ascii="Segoe UI" w:hAnsi="Segoe UI" w:cs="Segoe UI"/>
        </w:rPr>
        <w:t>a SMS</w:t>
      </w:r>
    </w:p>
    <w:p w14:paraId="7FD249A3" w14:textId="77777777" w:rsidR="00AE65A1" w:rsidRPr="00E65432" w:rsidRDefault="00AE65A1" w:rsidP="00300ACE">
      <w:pPr>
        <w:pStyle w:val="Normln1"/>
        <w:pBdr>
          <w:top w:val="nil"/>
          <w:left w:val="nil"/>
          <w:bottom w:val="nil"/>
          <w:right w:val="nil"/>
          <w:between w:val="nil"/>
        </w:pBdr>
        <w:spacing w:before="120" w:after="120"/>
        <w:contextualSpacing/>
        <w:jc w:val="both"/>
        <w:rPr>
          <w:rFonts w:ascii="Segoe UI" w:hAnsi="Segoe UI" w:cs="Segoe UI"/>
        </w:rPr>
      </w:pPr>
      <w:r w:rsidRPr="00E65432">
        <w:rPr>
          <w:rFonts w:ascii="Segoe UI" w:hAnsi="Segoe UI" w:cs="Segoe UI"/>
        </w:rPr>
        <w:t>1</w:t>
      </w:r>
      <w:r w:rsidR="0056000D" w:rsidRPr="00E65432">
        <w:rPr>
          <w:rFonts w:ascii="Segoe UI" w:hAnsi="Segoe UI" w:cs="Segoe UI"/>
        </w:rPr>
        <w:t xml:space="preserve">20 / 50 SMS   </w:t>
      </w:r>
    </w:p>
    <w:p w14:paraId="415FFEB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w:t>
      </w:r>
      <w:proofErr w:type="gramStart"/>
      <w:r w:rsidRPr="00E65432">
        <w:rPr>
          <w:rFonts w:ascii="Segoe UI" w:hAnsi="Segoe UI" w:cs="Segoe UI"/>
        </w:rPr>
        <w:t>čísel  972</w:t>
      </w:r>
      <w:proofErr w:type="gramEnd"/>
      <w:r w:rsidRPr="00E65432">
        <w:rPr>
          <w:rFonts w:ascii="Segoe UI" w:hAnsi="Segoe UI" w:cs="Segoe UI"/>
        </w:rPr>
        <w:t>, 973, 974, 950, 95x.) volání do VPN a vnitrostátní SMS. K tarifu s vnitrostátním provozem je možno aktivovat datový tarif na jedné SIM kartě</w:t>
      </w:r>
      <w:r w:rsidR="00300ACE">
        <w:rPr>
          <w:rFonts w:ascii="Segoe UI" w:hAnsi="Segoe UI" w:cs="Segoe UI"/>
        </w:rPr>
        <w:t>.</w:t>
      </w:r>
    </w:p>
    <w:p w14:paraId="1ABB2F6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3331BE" w:rsidRPr="00E65432">
        <w:rPr>
          <w:rFonts w:ascii="Segoe UI" w:hAnsi="Segoe UI" w:cs="Segoe UI"/>
        </w:rPr>
        <w:t>Objednatel</w:t>
      </w:r>
      <w:r w:rsidRPr="00E65432">
        <w:rPr>
          <w:rFonts w:ascii="Segoe UI" w:hAnsi="Segoe UI" w:cs="Segoe UI"/>
        </w:rPr>
        <w:t xml:space="preserve"> hradit pouze rozsah dalších odebraných služeb </w:t>
      </w:r>
      <w:proofErr w:type="gramStart"/>
      <w:r w:rsidRPr="00E65432">
        <w:rPr>
          <w:rFonts w:ascii="Segoe UI" w:hAnsi="Segoe UI" w:cs="Segoe UI"/>
        </w:rPr>
        <w:t>oceněných  jednotkovými</w:t>
      </w:r>
      <w:proofErr w:type="gramEnd"/>
      <w:r w:rsidRPr="00E65432">
        <w:rPr>
          <w:rFonts w:ascii="Segoe UI" w:hAnsi="Segoe UI" w:cs="Segoe UI"/>
        </w:rPr>
        <w:t xml:space="preserve">  cenami  </w:t>
      </w:r>
      <w:r w:rsidR="003331BE" w:rsidRPr="00E65432">
        <w:rPr>
          <w:rFonts w:ascii="Segoe UI" w:hAnsi="Segoe UI" w:cs="Segoe UI"/>
        </w:rPr>
        <w:t>Poskytovatele</w:t>
      </w:r>
      <w:r w:rsidRPr="00E65432">
        <w:rPr>
          <w:rFonts w:ascii="Segoe UI" w:hAnsi="Segoe UI" w:cs="Segoe UI"/>
        </w:rPr>
        <w:t xml:space="preserve">,  jako  např. MMS,  roamingová  volání  a  SMS, mezinárodní volání atd.  </w:t>
      </w:r>
    </w:p>
    <w:p w14:paraId="1A1697D4"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6FCB5AD5" w14:textId="77777777" w:rsidR="0056000D" w:rsidRPr="00E65432" w:rsidRDefault="0056000D" w:rsidP="00F86860">
      <w:pPr>
        <w:spacing w:before="120" w:after="120"/>
        <w:jc w:val="both"/>
        <w:rPr>
          <w:rFonts w:ascii="Segoe UI" w:hAnsi="Segoe UI" w:cs="Segoe UI"/>
        </w:rPr>
      </w:pPr>
      <w:r w:rsidRPr="00E65432">
        <w:rPr>
          <w:rFonts w:ascii="Segoe UI" w:hAnsi="Segoe UI" w:cs="Segoe UI"/>
        </w:rPr>
        <w:t>240 / 100 SMS</w:t>
      </w:r>
      <w:r w:rsidR="00300ACE">
        <w:rPr>
          <w:rFonts w:ascii="Segoe UI" w:hAnsi="Segoe UI" w:cs="Segoe UI"/>
        </w:rPr>
        <w:t>.</w:t>
      </w:r>
    </w:p>
    <w:p w14:paraId="67688DC5"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čísel 972, 973, 974, 950, 95x.) volání do VPN a vnitrostátní SMS. K tarifu s vnitrostátním provozem je možno aktivovat datový tarif na jedné SIM kartě.</w:t>
      </w:r>
    </w:p>
    <w:p w14:paraId="3113AA17"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E65432">
        <w:rPr>
          <w:rFonts w:ascii="Segoe UI" w:hAnsi="Segoe UI" w:cs="Segoe UI"/>
        </w:rPr>
        <w:t>Objednatel</w:t>
      </w:r>
      <w:r w:rsidRPr="00E65432">
        <w:rPr>
          <w:rFonts w:ascii="Segoe UI" w:hAnsi="Segoe UI" w:cs="Segoe UI"/>
        </w:rPr>
        <w:t xml:space="preserve"> hradit pouze rozsah dalších odebraných služeb </w:t>
      </w:r>
      <w:proofErr w:type="gramStart"/>
      <w:r w:rsidRPr="00E65432">
        <w:rPr>
          <w:rFonts w:ascii="Segoe UI" w:hAnsi="Segoe UI" w:cs="Segoe UI"/>
        </w:rPr>
        <w:t>oceněných  jednotkovými</w:t>
      </w:r>
      <w:proofErr w:type="gramEnd"/>
      <w:r w:rsidRPr="00E65432">
        <w:rPr>
          <w:rFonts w:ascii="Segoe UI" w:hAnsi="Segoe UI" w:cs="Segoe UI"/>
        </w:rPr>
        <w:t xml:space="preserve">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14:paraId="5A7100EE"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3C3D9CBA" w14:textId="77777777" w:rsidR="00AA1EB2" w:rsidRPr="00E65432" w:rsidRDefault="00AA1EB2" w:rsidP="00300ACE">
      <w:pPr>
        <w:pStyle w:val="Normln1"/>
        <w:pBdr>
          <w:top w:val="nil"/>
          <w:left w:val="nil"/>
          <w:bottom w:val="nil"/>
          <w:right w:val="nil"/>
          <w:between w:val="nil"/>
        </w:pBdr>
        <w:spacing w:before="120" w:after="120"/>
        <w:contextualSpacing/>
        <w:jc w:val="both"/>
        <w:rPr>
          <w:rFonts w:ascii="Segoe UI" w:hAnsi="Segoe UI" w:cs="Segoe UI"/>
        </w:rPr>
      </w:pPr>
    </w:p>
    <w:p w14:paraId="22B2657D"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Tarif bez volných minut a SMS</w:t>
      </w:r>
    </w:p>
    <w:p w14:paraId="30EC1EB0"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bez volných minut a SMS </w:t>
      </w:r>
      <w:r w:rsidR="00E65432">
        <w:rPr>
          <w:rFonts w:ascii="Segoe UI" w:hAnsi="Segoe UI" w:cs="Segoe UI"/>
        </w:rPr>
        <w:t>Objednatel</w:t>
      </w:r>
      <w:r w:rsidRPr="00E65432">
        <w:rPr>
          <w:rFonts w:ascii="Segoe UI" w:hAnsi="Segoe UI" w:cs="Segoe UI"/>
        </w:rPr>
        <w:t xml:space="preserve"> nepřipouští žádné volné minuty ani volné SMS. </w:t>
      </w:r>
      <w:r w:rsidR="00E65432">
        <w:rPr>
          <w:rFonts w:ascii="Segoe UI" w:hAnsi="Segoe UI" w:cs="Segoe UI"/>
        </w:rPr>
        <w:t>Objednatel</w:t>
      </w:r>
      <w:r w:rsidRPr="00E65432">
        <w:rPr>
          <w:rFonts w:ascii="Segoe UI" w:hAnsi="Segoe UI" w:cs="Segoe UI"/>
        </w:rPr>
        <w:t xml:space="preserve"> bude hradit pouze rozsah poskytnutých služeb oceněných jednotkovými cenami příslušné služby + měsíční paušální platbu spojenou s tímto tarifem. K tarifu bez volných minut a SMS je možno aktivovat datový tarif na jedné SIM kartě.</w:t>
      </w:r>
    </w:p>
    <w:p w14:paraId="6D621B34"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Voláním do všech mobilních a pevných sítí v rámci ČR se rozumí volání i na negeografická čísla (972, 973, 974, 950, </w:t>
      </w:r>
      <w:proofErr w:type="gramStart"/>
      <w:r w:rsidRPr="00E65432">
        <w:rPr>
          <w:rFonts w:ascii="Segoe UI" w:hAnsi="Segoe UI" w:cs="Segoe UI"/>
        </w:rPr>
        <w:t>95x. )</w:t>
      </w:r>
      <w:r w:rsidR="00300ACE">
        <w:rPr>
          <w:rFonts w:ascii="Segoe UI" w:hAnsi="Segoe UI" w:cs="Segoe UI"/>
        </w:rPr>
        <w:t>.</w:t>
      </w:r>
      <w:proofErr w:type="gramEnd"/>
    </w:p>
    <w:p w14:paraId="67BA8EDA"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Každá minuta hovoru nebo SMS zpráva je samostatně zpoplatněna podle směru volání nebo odeslání</w:t>
      </w:r>
      <w:r w:rsidR="00300ACE">
        <w:rPr>
          <w:rFonts w:ascii="Segoe UI" w:hAnsi="Segoe UI" w:cs="Segoe UI"/>
        </w:rPr>
        <w:t>.</w:t>
      </w:r>
    </w:p>
    <w:p w14:paraId="7B072FDC"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5DC415FD"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Tarifikace </w:t>
      </w:r>
      <w:r w:rsidR="007D7CD6" w:rsidRPr="000D1D0A">
        <w:rPr>
          <w:rFonts w:ascii="Segoe UI" w:hAnsi="Segoe UI" w:cs="Segoe UI"/>
        </w:rPr>
        <w:t>pro národní volání v rámci ČR a to do mobilních i pevných sítí</w:t>
      </w:r>
      <w:r w:rsidR="007D7CD6">
        <w:rPr>
          <w:rFonts w:ascii="Segoe UI" w:hAnsi="Segoe UI" w:cs="Segoe UI"/>
        </w:rPr>
        <w:t xml:space="preserve"> </w:t>
      </w:r>
      <w:r w:rsidR="007D7CD6" w:rsidRPr="00E65432">
        <w:rPr>
          <w:rFonts w:ascii="Segoe UI" w:hAnsi="Segoe UI" w:cs="Segoe UI"/>
        </w:rPr>
        <w:t>bude nejhůře 60+1</w:t>
      </w:r>
      <w:r w:rsidRPr="00E65432">
        <w:rPr>
          <w:rFonts w:ascii="Segoe UI" w:hAnsi="Segoe UI" w:cs="Segoe UI"/>
        </w:rPr>
        <w:t>. Silný a slabý provoz nebude rozlišován</w:t>
      </w:r>
      <w:r w:rsidR="00300ACE">
        <w:rPr>
          <w:rFonts w:ascii="Segoe UI" w:hAnsi="Segoe UI" w:cs="Segoe UI"/>
        </w:rPr>
        <w:t>.</w:t>
      </w:r>
    </w:p>
    <w:p w14:paraId="468C698B" w14:textId="77777777" w:rsidR="00DA5B1D" w:rsidRPr="00E65432" w:rsidRDefault="00DA5B1D" w:rsidP="00300ACE">
      <w:pPr>
        <w:pStyle w:val="Normln1"/>
        <w:pBdr>
          <w:top w:val="nil"/>
          <w:left w:val="nil"/>
          <w:bottom w:val="nil"/>
          <w:right w:val="nil"/>
          <w:between w:val="nil"/>
        </w:pBdr>
        <w:spacing w:before="120" w:after="120"/>
        <w:contextualSpacing/>
        <w:jc w:val="both"/>
        <w:rPr>
          <w:rFonts w:ascii="Segoe UI" w:hAnsi="Segoe UI" w:cs="Segoe UI"/>
        </w:rPr>
      </w:pPr>
    </w:p>
    <w:p w14:paraId="13B9E326"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lastRenderedPageBreak/>
        <w:t xml:space="preserve">Tarif odpojení na prázdniny </w:t>
      </w:r>
    </w:p>
    <w:p w14:paraId="5D4BE0A0"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„Odpojení na prázdniny“ </w:t>
      </w:r>
      <w:r w:rsidR="00E65432">
        <w:rPr>
          <w:rFonts w:ascii="Segoe UI" w:hAnsi="Segoe UI" w:cs="Segoe UI"/>
        </w:rPr>
        <w:t>Objednatel</w:t>
      </w:r>
      <w:r w:rsidRPr="00E65432">
        <w:rPr>
          <w:rFonts w:ascii="Segoe UI" w:hAnsi="Segoe UI" w:cs="Segoe UI"/>
        </w:rPr>
        <w:t xml:space="preserve"> požaduje provést dočasné uspání SIM karty, kde po dobu</w:t>
      </w:r>
      <w:r w:rsidR="00AA1EB2">
        <w:rPr>
          <w:rFonts w:ascii="Segoe UI" w:hAnsi="Segoe UI" w:cs="Segoe UI"/>
        </w:rPr>
        <w:t xml:space="preserve"> </w:t>
      </w:r>
      <w:r w:rsidRPr="00E65432">
        <w:rPr>
          <w:rFonts w:ascii="Segoe UI" w:hAnsi="Segoe UI" w:cs="Segoe UI"/>
        </w:rPr>
        <w:t xml:space="preserve">odpojení nemůže přijímat ani uskutečňovat hovory nebo využívat jiné služby. Po dobu odpojení na prázdniny nebude účtován jakýkoli měsíční paušální poplatek ani jakákoliv jiná platba spojená s danou SIM kartou. Odpojení na prázdniny je možné na dobu maximálně 12 měsíců po </w:t>
      </w:r>
      <w:r w:rsidR="00AA1EB2">
        <w:rPr>
          <w:rFonts w:ascii="Segoe UI" w:hAnsi="Segoe UI" w:cs="Segoe UI"/>
        </w:rPr>
        <w:t>s</w:t>
      </w:r>
      <w:r w:rsidRPr="00E65432">
        <w:rPr>
          <w:rFonts w:ascii="Segoe UI" w:hAnsi="Segoe UI" w:cs="Segoe UI"/>
        </w:rPr>
        <w:t xml:space="preserve">obě jdoucích. Součástí této služby je zároveň zasílání pravidelného měsíčního reportu o počtu SIM v tarifu „Odpojení na prázdniny“ nebo zaslání informační SMS, popř.  e-mail notifikace před uplynutím maximální doby dočasného odpojení SIM (tzv. prázdnin) na předem stanovené telefonní číslo. </w:t>
      </w:r>
    </w:p>
    <w:p w14:paraId="42F54054"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Veškeré zřizovací a měsíční poplatky za tarif „Odpojení na prázdniny“ jsou již zahrnuty do měsíční paušální platby ostatních hlasových tarifů.</w:t>
      </w:r>
    </w:p>
    <w:p w14:paraId="55B1A710" w14:textId="77777777" w:rsidR="00AE65A1" w:rsidRPr="00E65432" w:rsidRDefault="00AE65A1" w:rsidP="00300ACE">
      <w:pPr>
        <w:spacing w:before="120" w:after="120"/>
        <w:contextualSpacing/>
        <w:jc w:val="both"/>
        <w:rPr>
          <w:rFonts w:ascii="Segoe UI" w:hAnsi="Segoe UI" w:cs="Segoe UI"/>
        </w:rPr>
      </w:pPr>
    </w:p>
    <w:p w14:paraId="1B62F4C5" w14:textId="77777777" w:rsidR="00AE65A1" w:rsidRPr="00E65432" w:rsidRDefault="00AE65A1" w:rsidP="00300ACE">
      <w:pPr>
        <w:tabs>
          <w:tab w:val="left" w:pos="142"/>
        </w:tabs>
        <w:spacing w:before="120" w:after="120"/>
        <w:contextualSpacing/>
        <w:jc w:val="both"/>
        <w:rPr>
          <w:rFonts w:ascii="Segoe UI" w:hAnsi="Segoe UI" w:cs="Segoe UI"/>
        </w:rPr>
      </w:pPr>
      <w:r w:rsidRPr="00E65432">
        <w:rPr>
          <w:rFonts w:ascii="Segoe UI" w:hAnsi="Segoe UI" w:cs="Segoe UI"/>
        </w:rPr>
        <w:t>Obecně ke shora uvedeným tarifům:</w:t>
      </w:r>
    </w:p>
    <w:p w14:paraId="3E54E8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rámci hlasových tarifů musí být zabezpečeno poskytování hlasových, textových a multimediálních služeb.</w:t>
      </w:r>
    </w:p>
    <w:p w14:paraId="5A76EC3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Za aktivaci tarifu není účtován zřizovací nebo aktivační poplatek, pravidelné měsíční poplatky jsou účtovány vždy poměrnou částí za dané fakturační období a daný tarif. Účtování je prováděno v minutách, jejichž objem je možné zjistit v podrobném vyúčtování.</w:t>
      </w:r>
    </w:p>
    <w:p w14:paraId="1F51943D" w14:textId="77777777" w:rsidR="00CF5940" w:rsidRDefault="00AE65A1" w:rsidP="00CF5940">
      <w:pPr>
        <w:numPr>
          <w:ilvl w:val="1"/>
          <w:numId w:val="7"/>
        </w:numPr>
        <w:spacing w:before="120" w:after="120"/>
        <w:ind w:left="709" w:hanging="142"/>
        <w:jc w:val="both"/>
        <w:rPr>
          <w:rFonts w:ascii="Segoe UI" w:hAnsi="Segoe UI" w:cs="Segoe UI"/>
        </w:rPr>
      </w:pPr>
      <w:r w:rsidRPr="00E65432">
        <w:rPr>
          <w:rFonts w:ascii="Segoe UI" w:hAnsi="Segoe UI" w:cs="Segoe UI"/>
        </w:rPr>
        <w:t>Minimální akceptovatelná tarifikace</w:t>
      </w:r>
      <w:r w:rsidR="007D7CD6">
        <w:rPr>
          <w:rFonts w:ascii="Segoe UI" w:hAnsi="Segoe UI" w:cs="Segoe UI"/>
        </w:rPr>
        <w:t xml:space="preserve"> </w:t>
      </w:r>
      <w:r w:rsidR="007D7CD6" w:rsidRPr="000D1D0A">
        <w:rPr>
          <w:rFonts w:ascii="Segoe UI" w:hAnsi="Segoe UI" w:cs="Segoe UI"/>
        </w:rPr>
        <w:t>pro národní volání v rámci ČR a to do mobilních i pevných sítí</w:t>
      </w:r>
      <w:r w:rsidRPr="00E65432">
        <w:rPr>
          <w:rFonts w:ascii="Segoe UI" w:hAnsi="Segoe UI" w:cs="Segoe UI"/>
        </w:rPr>
        <w:t xml:space="preserve"> je </w:t>
      </w:r>
      <w:r w:rsidR="00702691" w:rsidRPr="00E65432">
        <w:rPr>
          <w:rFonts w:ascii="Segoe UI" w:hAnsi="Segoe UI" w:cs="Segoe UI"/>
        </w:rPr>
        <w:t>1</w:t>
      </w:r>
      <w:r w:rsidRPr="00E65432">
        <w:rPr>
          <w:rFonts w:ascii="Segoe UI" w:hAnsi="Segoe UI" w:cs="Segoe UI"/>
        </w:rPr>
        <w:t>+1</w:t>
      </w:r>
      <w:r w:rsidR="007D7CD6">
        <w:rPr>
          <w:rFonts w:ascii="Segoe UI" w:hAnsi="Segoe UI" w:cs="Segoe UI"/>
        </w:rPr>
        <w:t>.</w:t>
      </w:r>
    </w:p>
    <w:p w14:paraId="17B0A4DB" w14:textId="77777777" w:rsidR="00CF5940" w:rsidRPr="00CF5940" w:rsidRDefault="00CF5940" w:rsidP="00CF5940">
      <w:pPr>
        <w:spacing w:before="120" w:after="120"/>
        <w:jc w:val="both"/>
        <w:rPr>
          <w:rFonts w:ascii="Segoe UI" w:hAnsi="Segoe UI" w:cs="Segoe UI"/>
        </w:rPr>
      </w:pPr>
      <w:r w:rsidRPr="00CF5940">
        <w:rPr>
          <w:rFonts w:ascii="Segoe UI" w:hAnsi="Segoe UI" w:cs="Segoe UI"/>
        </w:rPr>
        <w:t>K hlasovým tarifům bude možné objednat jakékoliv doplňkové služby.</w:t>
      </w:r>
    </w:p>
    <w:p w14:paraId="6EB11DFA" w14:textId="77777777" w:rsidR="00AE65A1" w:rsidRPr="00E65432" w:rsidRDefault="00AE65A1" w:rsidP="00300ACE">
      <w:pPr>
        <w:spacing w:before="120" w:after="120"/>
        <w:contextualSpacing/>
        <w:jc w:val="both"/>
        <w:rPr>
          <w:rFonts w:ascii="Segoe UI" w:hAnsi="Segoe UI" w:cs="Segoe UI"/>
        </w:rPr>
      </w:pPr>
    </w:p>
    <w:p w14:paraId="1BD7F769" w14:textId="77777777" w:rsidR="00AE65A1" w:rsidRPr="00AE66A1" w:rsidRDefault="00AE65A1" w:rsidP="00300ACE">
      <w:pPr>
        <w:pStyle w:val="Nadpis3"/>
        <w:spacing w:before="120" w:after="120" w:line="276" w:lineRule="auto"/>
        <w:ind w:left="0"/>
      </w:pPr>
      <w:bookmarkStart w:id="6" w:name="_Toc516148217"/>
      <w:r w:rsidRPr="00AE66A1">
        <w:t>Datové služby (datové tarify)</w:t>
      </w:r>
      <w:bookmarkEnd w:id="6"/>
    </w:p>
    <w:p w14:paraId="473B26B9" w14:textId="26458A39"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poskytovat datové tarify typu internet do KMZ nebo internet do jakéhokoliv datového zařízení. Datovou službu bude možné využít v jakémkoliv KMZ samostatně (samostatná datová SIM) nebo v kombinaci s hlasovým tarifem. </w:t>
      </w:r>
      <w:r>
        <w:rPr>
          <w:rFonts w:ascii="Segoe UI" w:hAnsi="Segoe UI" w:cs="Segoe UI"/>
        </w:rPr>
        <w:t>Objednatel</w:t>
      </w:r>
      <w:r w:rsidR="00AE65A1" w:rsidRPr="00E65432">
        <w:rPr>
          <w:rFonts w:ascii="Segoe UI" w:hAnsi="Segoe UI" w:cs="Segoe UI"/>
        </w:rPr>
        <w:t xml:space="preserve"> požaduje dodání datových tarifů dle níže uvedených parametrů</w:t>
      </w:r>
      <w:r w:rsidR="0018188C">
        <w:rPr>
          <w:rFonts w:ascii="Segoe UI" w:hAnsi="Segoe UI" w:cs="Segoe UI"/>
        </w:rPr>
        <w:t>.</w:t>
      </w:r>
      <w:r w:rsidR="00AE65A1" w:rsidRPr="00E65432">
        <w:rPr>
          <w:rFonts w:ascii="Segoe UI" w:hAnsi="Segoe UI" w:cs="Segoe UI"/>
        </w:rPr>
        <w:t xml:space="preserve"> </w:t>
      </w:r>
    </w:p>
    <w:p w14:paraId="43496E29" w14:textId="77777777" w:rsidR="0018188C" w:rsidRDefault="0018188C" w:rsidP="00300ACE">
      <w:pPr>
        <w:spacing w:before="120" w:after="120"/>
        <w:contextualSpacing/>
        <w:jc w:val="both"/>
        <w:rPr>
          <w:rFonts w:ascii="Segoe UI" w:hAnsi="Segoe UI" w:cs="Segoe UI"/>
        </w:rPr>
      </w:pPr>
    </w:p>
    <w:p w14:paraId="7313E465" w14:textId="77777777" w:rsidR="00702691" w:rsidRPr="00E65432" w:rsidRDefault="00702691" w:rsidP="000E35EB">
      <w:pPr>
        <w:spacing w:before="120" w:after="120"/>
        <w:contextualSpacing/>
        <w:jc w:val="both"/>
        <w:rPr>
          <w:rFonts w:ascii="Segoe UI" w:hAnsi="Segoe UI" w:cs="Segoe UI"/>
        </w:rPr>
      </w:pPr>
      <w:r w:rsidRPr="00E65432">
        <w:rPr>
          <w:rFonts w:ascii="Segoe UI" w:hAnsi="Segoe UI" w:cs="Segoe UI"/>
        </w:rPr>
        <w:t xml:space="preserve">Datový tarif - pro všechny SIM karty </w:t>
      </w:r>
      <w:r w:rsidR="00E65432">
        <w:rPr>
          <w:rFonts w:ascii="Segoe UI" w:hAnsi="Segoe UI" w:cs="Segoe UI"/>
        </w:rPr>
        <w:t>Objednatel</w:t>
      </w:r>
      <w:r w:rsidRPr="00E65432">
        <w:rPr>
          <w:rFonts w:ascii="Segoe UI" w:hAnsi="Segoe UI" w:cs="Segoe UI"/>
        </w:rPr>
        <w:t>e:</w:t>
      </w:r>
    </w:p>
    <w:p w14:paraId="5D2DFE29" w14:textId="77777777" w:rsidR="00702691" w:rsidRPr="0018188C"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Datový tarif bude poskytnut bez omezení datového balíčku pro jednotlivé SIM</w:t>
      </w:r>
      <w:r w:rsidR="0018188C">
        <w:rPr>
          <w:rFonts w:ascii="Segoe UI" w:hAnsi="Segoe UI" w:cs="Segoe UI"/>
        </w:rPr>
        <w:t>.</w:t>
      </w:r>
    </w:p>
    <w:p w14:paraId="487C5452" w14:textId="66CD22AF" w:rsidR="00702691" w:rsidRPr="00E65432" w:rsidRDefault="00062DE5" w:rsidP="00F04E6A">
      <w:pPr>
        <w:numPr>
          <w:ilvl w:val="1"/>
          <w:numId w:val="7"/>
        </w:numPr>
        <w:spacing w:before="120" w:after="120"/>
        <w:jc w:val="both"/>
        <w:rPr>
          <w:rFonts w:ascii="Segoe UI" w:hAnsi="Segoe UI" w:cs="Segoe UI"/>
        </w:rPr>
      </w:pPr>
      <w:r>
        <w:rPr>
          <w:rFonts w:ascii="Segoe UI" w:hAnsi="Segoe UI" w:cs="Segoe UI"/>
        </w:rPr>
        <w:t>Objednatel musí mít m</w:t>
      </w:r>
      <w:r w:rsidR="00702691" w:rsidRPr="00E65432">
        <w:rPr>
          <w:rFonts w:ascii="Segoe UI" w:hAnsi="Segoe UI" w:cs="Segoe UI"/>
        </w:rPr>
        <w:t>ožnost nastavení datových kvót</w:t>
      </w:r>
      <w:r w:rsidR="000E35EB">
        <w:rPr>
          <w:rFonts w:ascii="Segoe UI" w:hAnsi="Segoe UI" w:cs="Segoe UI"/>
        </w:rPr>
        <w:t xml:space="preserve">, </w:t>
      </w:r>
      <w:r>
        <w:rPr>
          <w:rFonts w:ascii="Segoe UI" w:hAnsi="Segoe UI" w:cs="Segoe UI"/>
        </w:rPr>
        <w:t>upozornění</w:t>
      </w:r>
      <w:r w:rsidR="00702691" w:rsidRPr="00E65432">
        <w:rPr>
          <w:rFonts w:ascii="Segoe UI" w:hAnsi="Segoe UI" w:cs="Segoe UI"/>
        </w:rPr>
        <w:t xml:space="preserve"> pro jednotlivé SIM</w:t>
      </w:r>
      <w:r w:rsidR="00F86860">
        <w:rPr>
          <w:rFonts w:ascii="Segoe UI" w:hAnsi="Segoe UI" w:cs="Segoe UI"/>
        </w:rPr>
        <w:t xml:space="preserve"> (3GB, 10GB, 20GB, 40GB</w:t>
      </w:r>
      <w:r w:rsidR="00F04E6A">
        <w:rPr>
          <w:rFonts w:ascii="Segoe UI" w:hAnsi="Segoe UI" w:cs="Segoe UI"/>
        </w:rPr>
        <w:t xml:space="preserve">, </w:t>
      </w:r>
      <w:r w:rsidR="00F04E6A" w:rsidRPr="00F04E6A">
        <w:t xml:space="preserve"> </w:t>
      </w:r>
      <w:r w:rsidR="00F04E6A" w:rsidRPr="00F04E6A">
        <w:rPr>
          <w:rFonts w:ascii="Segoe UI" w:hAnsi="Segoe UI" w:cs="Segoe UI"/>
        </w:rPr>
        <w:t>M</w:t>
      </w:r>
      <w:r w:rsidR="000E7BFF">
        <w:rPr>
          <w:rFonts w:ascii="Segoe UI" w:hAnsi="Segoe UI" w:cs="Segoe UI"/>
        </w:rPr>
        <w:t>2M</w:t>
      </w:r>
      <w:r w:rsidR="00F04E6A" w:rsidRPr="00F04E6A">
        <w:rPr>
          <w:rFonts w:ascii="Segoe UI" w:hAnsi="Segoe UI" w:cs="Segoe UI"/>
        </w:rPr>
        <w:t xml:space="preserve"> neomezený</w:t>
      </w:r>
      <w:r w:rsidR="00F86860">
        <w:rPr>
          <w:rFonts w:ascii="Segoe UI" w:hAnsi="Segoe UI" w:cs="Segoe UI"/>
        </w:rPr>
        <w:t>)</w:t>
      </w:r>
      <w:r w:rsidR="0018188C">
        <w:rPr>
          <w:rFonts w:ascii="Segoe UI" w:hAnsi="Segoe UI" w:cs="Segoe UI"/>
        </w:rPr>
        <w:t>.</w:t>
      </w:r>
      <w:r w:rsidR="00F86860">
        <w:rPr>
          <w:rFonts w:ascii="Segoe UI" w:hAnsi="Segoe UI" w:cs="Segoe UI"/>
        </w:rPr>
        <w:t xml:space="preserve"> </w:t>
      </w:r>
    </w:p>
    <w:p w14:paraId="64BB9711" w14:textId="77777777" w:rsidR="00702691" w:rsidRPr="00F86860" w:rsidRDefault="00702691" w:rsidP="00F86860">
      <w:pPr>
        <w:numPr>
          <w:ilvl w:val="1"/>
          <w:numId w:val="7"/>
        </w:numPr>
        <w:spacing w:before="120" w:after="120"/>
        <w:ind w:left="709" w:hanging="142"/>
        <w:jc w:val="both"/>
        <w:rPr>
          <w:rFonts w:ascii="Segoe UI" w:hAnsi="Segoe UI" w:cs="Segoe UI"/>
        </w:rPr>
      </w:pPr>
      <w:r w:rsidRPr="00E65432">
        <w:rPr>
          <w:rFonts w:ascii="Segoe UI" w:hAnsi="Segoe UI" w:cs="Segoe UI"/>
        </w:rPr>
        <w:t>Objem vyčerpaných dat bude stanoven jednou měsíčně dle zúčtovacího období.</w:t>
      </w:r>
    </w:p>
    <w:p w14:paraId="0B9F59BF" w14:textId="1A7DE82E"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Předpokládaný objem čerpaných dat za měsíc je </w:t>
      </w:r>
      <w:r w:rsidR="004E0D29">
        <w:rPr>
          <w:rFonts w:ascii="Segoe UI" w:hAnsi="Segoe UI" w:cs="Segoe UI"/>
        </w:rPr>
        <w:t>uveden v příloze č. 2 Rámcové dohody (Ceník)</w:t>
      </w:r>
      <w:r w:rsidR="0018188C">
        <w:rPr>
          <w:rFonts w:ascii="Segoe UI" w:hAnsi="Segoe UI" w:cs="Segoe UI"/>
        </w:rPr>
        <w:t>.</w:t>
      </w:r>
    </w:p>
    <w:p w14:paraId="7B429D72" w14:textId="508F2291"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Služba spočívá v zabezpečení připojení k síti Internet technologií paketového přenosu dat s využitím tarifů s neomezeným objemem přenesených dat v účetním období zpoplatněným pouze pravidelným měsíčním paušálním poplatkem. </w:t>
      </w:r>
      <w:r w:rsidR="00E65432">
        <w:rPr>
          <w:rFonts w:ascii="Segoe UI" w:hAnsi="Segoe UI" w:cs="Segoe UI"/>
        </w:rPr>
        <w:t>Objednatel</w:t>
      </w:r>
      <w:r w:rsidRPr="00E65432">
        <w:rPr>
          <w:rFonts w:ascii="Segoe UI" w:hAnsi="Segoe UI" w:cs="Segoe UI"/>
        </w:rPr>
        <w:t xml:space="preserve"> působí a převážně využívá služby na území </w:t>
      </w:r>
      <w:r w:rsidR="00536C5D" w:rsidRPr="00E65432">
        <w:rPr>
          <w:rFonts w:ascii="Segoe UI" w:hAnsi="Segoe UI" w:cs="Segoe UI"/>
        </w:rPr>
        <w:t xml:space="preserve">statutárního </w:t>
      </w:r>
      <w:r w:rsidR="00B24DD6">
        <w:rPr>
          <w:rFonts w:ascii="Segoe UI" w:hAnsi="Segoe UI" w:cs="Segoe UI"/>
        </w:rPr>
        <w:t>města Ostrava,</w:t>
      </w:r>
      <w:r w:rsidRPr="00E65432">
        <w:rPr>
          <w:rFonts w:ascii="Segoe UI" w:hAnsi="Segoe UI" w:cs="Segoe UI"/>
        </w:rPr>
        <w:t xml:space="preserve"> proto na jeho území </w:t>
      </w:r>
      <w:r w:rsidR="001551A6">
        <w:rPr>
          <w:rFonts w:ascii="Segoe UI" w:hAnsi="Segoe UI" w:cs="Segoe UI"/>
        </w:rPr>
        <w:t>stanoví požadavky na 98 %</w:t>
      </w:r>
      <w:r w:rsidR="001551A6" w:rsidRPr="00595BBA">
        <w:rPr>
          <w:rFonts w:ascii="Segoe UI" w:hAnsi="Segoe UI" w:cs="Segoe UI"/>
        </w:rPr>
        <w:t xml:space="preserve"> LTE/4G </w:t>
      </w:r>
      <w:r w:rsidR="001551A6">
        <w:rPr>
          <w:rFonts w:ascii="Segoe UI" w:hAnsi="Segoe UI" w:cs="Segoe UI"/>
        </w:rPr>
        <w:t xml:space="preserve">pokrytí </w:t>
      </w:r>
      <w:r w:rsidR="001551A6" w:rsidRPr="00595BBA">
        <w:rPr>
          <w:rFonts w:ascii="Segoe UI" w:hAnsi="Segoe UI" w:cs="Segoe UI"/>
        </w:rPr>
        <w:t>území statutárního města Ostravy</w:t>
      </w:r>
      <w:r w:rsidR="00F20D6C">
        <w:rPr>
          <w:rFonts w:ascii="Segoe UI" w:hAnsi="Segoe UI" w:cs="Segoe UI"/>
        </w:rPr>
        <w:t>.</w:t>
      </w:r>
    </w:p>
    <w:p w14:paraId="459F0CEF" w14:textId="77777777" w:rsidR="00702691"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702691" w:rsidRPr="00E65432">
        <w:rPr>
          <w:rFonts w:ascii="Segoe UI" w:hAnsi="Segoe UI" w:cs="Segoe UI"/>
        </w:rPr>
        <w:t xml:space="preserve"> požaduje předložení nabídky mobilní datové služby, kterou bude moci využívat z libovolných zařízení (jejich dodávka není předmětem zadávacího řízení) a libovolně v kombinaci s</w:t>
      </w:r>
      <w:r w:rsidR="00326308" w:rsidRPr="00E65432">
        <w:rPr>
          <w:rFonts w:ascii="Segoe UI" w:hAnsi="Segoe UI" w:cs="Segoe UI"/>
        </w:rPr>
        <w:t> jakýmkoliv h</w:t>
      </w:r>
      <w:r w:rsidR="00702691" w:rsidRPr="00E65432">
        <w:rPr>
          <w:rFonts w:ascii="Segoe UI" w:hAnsi="Segoe UI" w:cs="Segoe UI"/>
        </w:rPr>
        <w:t>lasovým tarifem (Internet v mobilním telefonu) či zcela bez základního hlasového tarifu (Mobilní internet samostatně, samostatná datová SIM)</w:t>
      </w:r>
      <w:r w:rsidR="00300ACE">
        <w:rPr>
          <w:rFonts w:ascii="Segoe UI" w:hAnsi="Segoe UI" w:cs="Segoe UI"/>
        </w:rPr>
        <w:t>.</w:t>
      </w:r>
    </w:p>
    <w:p w14:paraId="01C003AC"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Obecně ke shora uveden</w:t>
      </w:r>
      <w:r w:rsidR="0018188C">
        <w:rPr>
          <w:rFonts w:ascii="Segoe UI" w:hAnsi="Segoe UI" w:cs="Segoe UI"/>
        </w:rPr>
        <w:t>ému</w:t>
      </w:r>
      <w:r w:rsidRPr="00E65432">
        <w:rPr>
          <w:rFonts w:ascii="Segoe UI" w:hAnsi="Segoe UI" w:cs="Segoe UI"/>
        </w:rPr>
        <w:t xml:space="preserve"> tarif</w:t>
      </w:r>
      <w:r w:rsidR="0018188C">
        <w:rPr>
          <w:rFonts w:ascii="Segoe UI" w:hAnsi="Segoe UI" w:cs="Segoe UI"/>
        </w:rPr>
        <w:t>u</w:t>
      </w:r>
      <w:r w:rsidRPr="00E65432">
        <w:rPr>
          <w:rFonts w:ascii="Segoe UI" w:hAnsi="Segoe UI" w:cs="Segoe UI"/>
        </w:rPr>
        <w:t>:</w:t>
      </w:r>
    </w:p>
    <w:p w14:paraId="3E597E9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datových služeb (datových tarifů) jsou rychlosti </w:t>
      </w:r>
      <w:proofErr w:type="spellStart"/>
      <w:r w:rsidRPr="00E65432">
        <w:rPr>
          <w:rFonts w:ascii="Segoe UI" w:hAnsi="Segoe UI" w:cs="Segoe UI"/>
        </w:rPr>
        <w:t>Upload</w:t>
      </w:r>
      <w:proofErr w:type="spellEnd"/>
      <w:r w:rsidRPr="00E65432">
        <w:rPr>
          <w:rFonts w:ascii="Segoe UI" w:hAnsi="Segoe UI" w:cs="Segoe UI"/>
        </w:rPr>
        <w:t xml:space="preserve"> a </w:t>
      </w:r>
      <w:proofErr w:type="spellStart"/>
      <w:r w:rsidRPr="00E65432">
        <w:rPr>
          <w:rFonts w:ascii="Segoe UI" w:hAnsi="Segoe UI" w:cs="Segoe UI"/>
        </w:rPr>
        <w:t>Download</w:t>
      </w:r>
      <w:proofErr w:type="spellEnd"/>
      <w:r w:rsidRPr="00E65432">
        <w:rPr>
          <w:rFonts w:ascii="Segoe UI" w:hAnsi="Segoe UI" w:cs="Segoe UI"/>
        </w:rPr>
        <w:t xml:space="preserve"> omezené pouze technologií a dostupností sítí. Systémově nebude rychlost nijak omezována a zpomalována. </w:t>
      </w:r>
    </w:p>
    <w:p w14:paraId="0A5ABEB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Za aktivaci tarifu není účtován zřizovací a aktivační poplatek, pravidelné měsíční poplatky jsou účtovány tak, že poměrná část bude účtována za fakturační období, kdy byly služby aktivovány/deaktivovány, pokud den aktivace/deaktivace připadl na jiný než první/poslední den v měsíci. </w:t>
      </w:r>
    </w:p>
    <w:p w14:paraId="5653BBD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Účtování dat je prováděno v </w:t>
      </w:r>
      <w:r w:rsidR="00702691" w:rsidRPr="00E65432">
        <w:rPr>
          <w:rFonts w:ascii="Segoe UI" w:hAnsi="Segoe UI" w:cs="Segoe UI"/>
        </w:rPr>
        <w:t>MB</w:t>
      </w:r>
      <w:r w:rsidRPr="00E65432">
        <w:rPr>
          <w:rFonts w:ascii="Segoe UI" w:hAnsi="Segoe UI" w:cs="Segoe UI"/>
        </w:rPr>
        <w:t>, které je možné ověřit v podrobném vyúčtování. Není prováděno účtování v čase.</w:t>
      </w:r>
    </w:p>
    <w:p w14:paraId="6558F70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 datového provozu nejsou rozlišovány Zóny datového provozu, případně pro všechny zóny platí stejné podmínky bez rozdílu rychlosti. Jiným způsobem nebude provoz datových služeb omezován.</w:t>
      </w:r>
    </w:p>
    <w:p w14:paraId="21098091" w14:textId="77777777" w:rsidR="00065557" w:rsidRPr="00E65432" w:rsidRDefault="00065557" w:rsidP="00300ACE">
      <w:pPr>
        <w:spacing w:before="120" w:after="120"/>
        <w:contextualSpacing/>
        <w:jc w:val="both"/>
        <w:rPr>
          <w:rFonts w:ascii="Segoe UI" w:hAnsi="Segoe UI" w:cs="Segoe UI"/>
        </w:rPr>
      </w:pPr>
    </w:p>
    <w:p w14:paraId="0495F6EC" w14:textId="77777777" w:rsidR="00AE65A1" w:rsidRPr="00E65432" w:rsidRDefault="00AE65A1" w:rsidP="00300ACE">
      <w:pPr>
        <w:pStyle w:val="Nadpis3"/>
        <w:spacing w:before="120" w:after="120" w:line="276" w:lineRule="auto"/>
        <w:ind w:left="0"/>
      </w:pPr>
      <w:bookmarkStart w:id="7" w:name="_Toc516148218"/>
      <w:r w:rsidRPr="00E65432">
        <w:t>Hromadné odesílání SMS</w:t>
      </w:r>
      <w:bookmarkEnd w:id="7"/>
    </w:p>
    <w:p w14:paraId="082E70B6" w14:textId="7630C9FE" w:rsidR="008F6135"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w:t>
      </w:r>
      <w:r w:rsidR="0019619E">
        <w:rPr>
          <w:rFonts w:ascii="Segoe UI" w:hAnsi="Segoe UI" w:cs="Segoe UI"/>
        </w:rPr>
        <w:t>y</w:t>
      </w:r>
      <w:r w:rsidR="00AE65A1" w:rsidRPr="00E65432">
        <w:rPr>
          <w:rFonts w:ascii="Segoe UI" w:hAnsi="Segoe UI" w:cs="Segoe UI"/>
        </w:rPr>
        <w:t xml:space="preserve"> hromadného odesílání a přijímání SMS zpráv, automatické zasílání SMS zpráv, vyhodnocování zpráv, notifikační upozornění a potvrzování přístupových hesel. </w:t>
      </w:r>
      <w:r w:rsidR="0019619E">
        <w:rPr>
          <w:rFonts w:ascii="Segoe UI" w:hAnsi="Segoe UI" w:cs="Segoe UI"/>
        </w:rPr>
        <w:t>Služba</w:t>
      </w:r>
      <w:r w:rsidR="00AE65A1" w:rsidRPr="00E65432">
        <w:rPr>
          <w:rFonts w:ascii="Segoe UI" w:hAnsi="Segoe UI" w:cs="Segoe UI"/>
        </w:rPr>
        <w:t xml:space="preserve"> pro odesílání hromadných zpráv bude propojitelný s aplikacemi </w:t>
      </w:r>
      <w:r>
        <w:rPr>
          <w:rFonts w:ascii="Segoe UI" w:hAnsi="Segoe UI" w:cs="Segoe UI"/>
        </w:rPr>
        <w:t>Objednatel</w:t>
      </w:r>
      <w:r w:rsidR="00AE65A1" w:rsidRPr="00E65432">
        <w:rPr>
          <w:rFonts w:ascii="Segoe UI" w:hAnsi="Segoe UI" w:cs="Segoe UI"/>
        </w:rPr>
        <w:t xml:space="preserve">e. </w:t>
      </w:r>
      <w:r w:rsidR="00326308" w:rsidRPr="00E65432">
        <w:rPr>
          <w:rFonts w:ascii="Segoe UI" w:hAnsi="Segoe UI" w:cs="Segoe UI"/>
        </w:rPr>
        <w:t xml:space="preserve">Za tímto účelem </w:t>
      </w:r>
      <w:r w:rsidR="00054DF8">
        <w:rPr>
          <w:rFonts w:ascii="Segoe UI" w:hAnsi="Segoe UI" w:cs="Segoe UI"/>
        </w:rPr>
        <w:t>P</w:t>
      </w:r>
      <w:r w:rsidR="00326308" w:rsidRPr="00E65432">
        <w:rPr>
          <w:rFonts w:ascii="Segoe UI" w:hAnsi="Segoe UI" w:cs="Segoe UI"/>
        </w:rPr>
        <w:t>oskytova</w:t>
      </w:r>
      <w:r w:rsidR="000A4C2B">
        <w:rPr>
          <w:rFonts w:ascii="Segoe UI" w:hAnsi="Segoe UI" w:cs="Segoe UI"/>
        </w:rPr>
        <w:t>te</w:t>
      </w:r>
      <w:r w:rsidR="00326308" w:rsidRPr="00E65432">
        <w:rPr>
          <w:rFonts w:ascii="Segoe UI" w:hAnsi="Segoe UI" w:cs="Segoe UI"/>
        </w:rPr>
        <w:t>l poskytne popis API rozhraní</w:t>
      </w:r>
      <w:r w:rsidR="009839D3">
        <w:rPr>
          <w:rFonts w:ascii="Segoe UI" w:hAnsi="Segoe UI" w:cs="Segoe UI"/>
        </w:rPr>
        <w:t xml:space="preserve"> v českém jazyce</w:t>
      </w:r>
      <w:r w:rsidR="00326308" w:rsidRPr="00E65432">
        <w:rPr>
          <w:rFonts w:ascii="Segoe UI" w:hAnsi="Segoe UI" w:cs="Segoe UI"/>
        </w:rPr>
        <w:t xml:space="preserve">. </w:t>
      </w:r>
      <w:r>
        <w:rPr>
          <w:rFonts w:ascii="Segoe UI" w:hAnsi="Segoe UI" w:cs="Segoe UI"/>
        </w:rPr>
        <w:t>Objednatel</w:t>
      </w:r>
      <w:r w:rsidR="00BF5E59" w:rsidRPr="00E65432">
        <w:rPr>
          <w:rFonts w:ascii="Segoe UI" w:hAnsi="Segoe UI" w:cs="Segoe UI"/>
        </w:rPr>
        <w:t xml:space="preserve"> připouští k</w:t>
      </w:r>
      <w:r w:rsidR="00AE65A1" w:rsidRPr="00E65432">
        <w:rPr>
          <w:rFonts w:ascii="Segoe UI" w:hAnsi="Segoe UI" w:cs="Segoe UI"/>
        </w:rPr>
        <w:t>omunikac</w:t>
      </w:r>
      <w:r w:rsidR="00BF5E59" w:rsidRPr="00E65432">
        <w:rPr>
          <w:rFonts w:ascii="Segoe UI" w:hAnsi="Segoe UI" w:cs="Segoe UI"/>
        </w:rPr>
        <w:t xml:space="preserve">i </w:t>
      </w:r>
      <w:r w:rsidR="00AE65A1" w:rsidRPr="00E65432">
        <w:rPr>
          <w:rFonts w:ascii="Segoe UI" w:hAnsi="Segoe UI" w:cs="Segoe UI"/>
        </w:rPr>
        <w:t xml:space="preserve">na bázi IP protokolu přes </w:t>
      </w:r>
      <w:r w:rsidR="00AE65A1" w:rsidRPr="00041DB5">
        <w:rPr>
          <w:rFonts w:ascii="Segoe UI" w:hAnsi="Segoe UI" w:cs="Segoe UI"/>
        </w:rPr>
        <w:t>internet</w:t>
      </w:r>
      <w:r w:rsidR="00AE65A1" w:rsidRPr="00E65432">
        <w:rPr>
          <w:rFonts w:ascii="Segoe UI" w:hAnsi="Segoe UI" w:cs="Segoe UI"/>
        </w:rPr>
        <w:t>, nebo prostřednictvím služby pevného připojení. Transportním protokolem je HTTPS, který zabezpečuje obsah zpráv před odposlechem nebo pozměněním.</w:t>
      </w:r>
      <w:r w:rsidR="009839D3">
        <w:rPr>
          <w:rFonts w:ascii="Segoe UI" w:hAnsi="Segoe UI" w:cs="Segoe UI"/>
        </w:rPr>
        <w:t xml:space="preserve"> </w:t>
      </w:r>
      <w:r w:rsidR="008F6135" w:rsidRPr="00041DB5">
        <w:rPr>
          <w:rFonts w:ascii="Segoe UI" w:hAnsi="Segoe UI" w:cs="Segoe UI"/>
        </w:rPr>
        <w:t> </w:t>
      </w:r>
    </w:p>
    <w:p w14:paraId="40019DE4" w14:textId="003DDBE3" w:rsidR="009677F5" w:rsidRPr="00041DB5" w:rsidRDefault="00724C10" w:rsidP="00300ACE">
      <w:pPr>
        <w:spacing w:before="120" w:after="120"/>
        <w:contextualSpacing/>
        <w:jc w:val="both"/>
        <w:rPr>
          <w:rFonts w:ascii="Segoe UI" w:hAnsi="Segoe UI" w:cs="Segoe UI"/>
        </w:rPr>
      </w:pPr>
      <w:r>
        <w:rPr>
          <w:rFonts w:ascii="Segoe UI" w:hAnsi="Segoe UI" w:cs="Segoe UI"/>
        </w:rPr>
        <w:t xml:space="preserve">Poskytovatel </w:t>
      </w:r>
      <w:r w:rsidR="002664F0">
        <w:rPr>
          <w:rFonts w:ascii="Segoe UI" w:hAnsi="Segoe UI" w:cs="Segoe UI"/>
        </w:rPr>
        <w:t xml:space="preserve">poskytne </w:t>
      </w:r>
      <w:r w:rsidR="00EA3472" w:rsidRPr="00EA3472">
        <w:rPr>
          <w:rFonts w:ascii="Segoe UI" w:hAnsi="Segoe UI" w:cs="Segoe UI"/>
        </w:rPr>
        <w:t>veškerou nezbytnou</w:t>
      </w:r>
      <w:r w:rsidR="002664F0">
        <w:rPr>
          <w:rFonts w:ascii="Segoe UI" w:hAnsi="Segoe UI" w:cs="Segoe UI"/>
        </w:rPr>
        <w:t xml:space="preserve"> součinnost při integraci aplikací </w:t>
      </w:r>
      <w:r>
        <w:rPr>
          <w:rFonts w:ascii="Segoe UI" w:hAnsi="Segoe UI" w:cs="Segoe UI"/>
        </w:rPr>
        <w:t>O</w:t>
      </w:r>
      <w:r w:rsidR="002664F0">
        <w:rPr>
          <w:rFonts w:ascii="Segoe UI" w:hAnsi="Segoe UI" w:cs="Segoe UI"/>
        </w:rPr>
        <w:t xml:space="preserve">bjednatele na API rozhraní služby </w:t>
      </w:r>
      <w:r w:rsidR="00F53479" w:rsidRPr="00E65432">
        <w:rPr>
          <w:rFonts w:ascii="Segoe UI" w:hAnsi="Segoe UI" w:cs="Segoe UI"/>
        </w:rPr>
        <w:t>hromadného odesílání a přijímání SMS zpráv</w:t>
      </w:r>
      <w:r w:rsidR="00F53479">
        <w:rPr>
          <w:rFonts w:ascii="Segoe UI" w:hAnsi="Segoe UI" w:cs="Segoe UI"/>
        </w:rPr>
        <w:t xml:space="preserve"> </w:t>
      </w:r>
      <w:r w:rsidR="002664F0">
        <w:rPr>
          <w:rFonts w:ascii="Segoe UI" w:hAnsi="Segoe UI" w:cs="Segoe UI"/>
        </w:rPr>
        <w:t xml:space="preserve">a </w:t>
      </w:r>
      <w:r w:rsidR="00F53479">
        <w:rPr>
          <w:rFonts w:ascii="Segoe UI" w:hAnsi="Segoe UI" w:cs="Segoe UI"/>
        </w:rPr>
        <w:t>garanci funkčnosti integrace</w:t>
      </w:r>
      <w:r w:rsidR="003F4FB6">
        <w:rPr>
          <w:rFonts w:ascii="Segoe UI" w:hAnsi="Segoe UI" w:cs="Segoe UI"/>
        </w:rPr>
        <w:t xml:space="preserve">, zahrnující </w:t>
      </w:r>
      <w:r w:rsidR="003F4FB6" w:rsidRPr="003F4FB6">
        <w:rPr>
          <w:rFonts w:ascii="Segoe UI" w:hAnsi="Segoe UI" w:cs="Segoe UI"/>
        </w:rPr>
        <w:t>testování integrace</w:t>
      </w:r>
      <w:r w:rsidR="005B1961">
        <w:rPr>
          <w:rFonts w:ascii="Segoe UI" w:hAnsi="Segoe UI" w:cs="Segoe UI"/>
        </w:rPr>
        <w:t>, provedení úprav na straně služby</w:t>
      </w:r>
      <w:r w:rsidR="003F4FB6" w:rsidRPr="003F4FB6">
        <w:rPr>
          <w:rFonts w:ascii="Segoe UI" w:hAnsi="Segoe UI" w:cs="Segoe UI"/>
        </w:rPr>
        <w:t xml:space="preserve"> a závazek k rychlému řešení jakýchkoli problémů, které mohou vzniknout.</w:t>
      </w:r>
    </w:p>
    <w:p w14:paraId="49EBF35F" w14:textId="77777777" w:rsidR="003F4FB6" w:rsidRDefault="003F4FB6" w:rsidP="00300ACE">
      <w:pPr>
        <w:pStyle w:val="Normln1"/>
        <w:pBdr>
          <w:top w:val="nil"/>
          <w:left w:val="nil"/>
          <w:bottom w:val="nil"/>
          <w:right w:val="nil"/>
          <w:between w:val="nil"/>
        </w:pBdr>
        <w:spacing w:before="120" w:after="120"/>
        <w:contextualSpacing/>
        <w:jc w:val="both"/>
        <w:rPr>
          <w:rFonts w:ascii="Segoe UI" w:hAnsi="Segoe UI" w:cs="Segoe UI"/>
          <w:color w:val="000000"/>
        </w:rPr>
      </w:pPr>
    </w:p>
    <w:p w14:paraId="78A6B9B3" w14:textId="164E0394" w:rsidR="008F6135" w:rsidRDefault="008F6135" w:rsidP="00300ACE">
      <w:pPr>
        <w:pStyle w:val="Normln1"/>
        <w:pBdr>
          <w:top w:val="nil"/>
          <w:left w:val="nil"/>
          <w:bottom w:val="nil"/>
          <w:right w:val="nil"/>
          <w:between w:val="nil"/>
        </w:pBdr>
        <w:spacing w:before="120" w:after="120"/>
        <w:contextualSpacing/>
        <w:jc w:val="both"/>
        <w:rPr>
          <w:rFonts w:ascii="Segoe UI" w:hAnsi="Segoe UI" w:cs="Segoe UI"/>
          <w:color w:val="000000"/>
        </w:rPr>
      </w:pPr>
      <w:r w:rsidRPr="00E65432">
        <w:rPr>
          <w:rFonts w:ascii="Segoe UI" w:hAnsi="Segoe UI" w:cs="Segoe UI"/>
          <w:color w:val="000000"/>
        </w:rPr>
        <w:lastRenderedPageBreak/>
        <w:t>Předpokládaný objem SMS zpráv měsíčně</w:t>
      </w:r>
      <w:r w:rsidR="00333A96">
        <w:rPr>
          <w:rFonts w:ascii="Segoe UI" w:hAnsi="Segoe UI" w:cs="Segoe UI"/>
          <w:color w:val="000000"/>
        </w:rPr>
        <w:t xml:space="preserve"> </w:t>
      </w:r>
      <w:r w:rsidR="00333A96" w:rsidRPr="00333A96">
        <w:rPr>
          <w:rFonts w:ascii="Segoe UI" w:hAnsi="Segoe UI" w:cs="Segoe UI"/>
          <w:color w:val="000000"/>
        </w:rPr>
        <w:t>a minut hlasového volání</w:t>
      </w:r>
      <w:r w:rsidR="004E0D29">
        <w:rPr>
          <w:rFonts w:ascii="Segoe UI" w:hAnsi="Segoe UI" w:cs="Segoe UI"/>
          <w:color w:val="000000"/>
        </w:rPr>
        <w:t xml:space="preserve"> je uveden v příloze č. 2 Rámcové dohody (Ceník)</w:t>
      </w:r>
      <w:r w:rsidR="00333A96">
        <w:rPr>
          <w:rFonts w:ascii="Segoe UI" w:hAnsi="Segoe UI" w:cs="Segoe UI"/>
          <w:color w:val="000000"/>
        </w:rPr>
        <w:t>.</w:t>
      </w:r>
    </w:p>
    <w:p w14:paraId="2F2F0216" w14:textId="77777777" w:rsidR="00300ACE" w:rsidRPr="00E65432" w:rsidRDefault="00300ACE" w:rsidP="00300ACE">
      <w:pPr>
        <w:pStyle w:val="Normln1"/>
        <w:pBdr>
          <w:top w:val="nil"/>
          <w:left w:val="nil"/>
          <w:bottom w:val="nil"/>
          <w:right w:val="nil"/>
          <w:between w:val="nil"/>
        </w:pBdr>
        <w:spacing w:before="120" w:after="120"/>
        <w:contextualSpacing/>
        <w:jc w:val="both"/>
        <w:rPr>
          <w:rFonts w:ascii="Segoe UI" w:hAnsi="Segoe UI" w:cs="Segoe UI"/>
          <w:color w:val="000000"/>
        </w:rPr>
      </w:pPr>
    </w:p>
    <w:p w14:paraId="24883BFE" w14:textId="77777777" w:rsidR="00AE65A1" w:rsidRPr="00E65432" w:rsidRDefault="00AE65A1" w:rsidP="00300ACE">
      <w:pPr>
        <w:spacing w:before="120" w:after="120"/>
        <w:contextualSpacing/>
        <w:jc w:val="both"/>
        <w:rPr>
          <w:rFonts w:ascii="Segoe UI" w:hAnsi="Segoe UI" w:cs="Segoe UI"/>
          <w:color w:val="808080"/>
        </w:rPr>
      </w:pPr>
    </w:p>
    <w:p w14:paraId="19723FA4" w14:textId="23179169" w:rsidR="00AE65A1" w:rsidRDefault="002B6E64" w:rsidP="002B6E64">
      <w:pPr>
        <w:spacing w:before="120" w:after="120"/>
        <w:contextualSpacing/>
        <w:jc w:val="both"/>
        <w:rPr>
          <w:rFonts w:ascii="Segoe UI" w:hAnsi="Segoe UI" w:cs="Segoe UI"/>
        </w:rPr>
      </w:pPr>
      <w:r>
        <w:rPr>
          <w:rFonts w:ascii="Segoe UI" w:hAnsi="Segoe UI" w:cs="Segoe UI"/>
        </w:rPr>
        <w:t>Minimální technické p</w:t>
      </w:r>
      <w:r w:rsidR="009839D3">
        <w:rPr>
          <w:rFonts w:ascii="Segoe UI" w:hAnsi="Segoe UI" w:cs="Segoe UI"/>
        </w:rPr>
        <w:t>ožadavky</w:t>
      </w:r>
      <w:r w:rsidR="0019619E">
        <w:rPr>
          <w:rFonts w:ascii="Segoe UI" w:hAnsi="Segoe UI" w:cs="Segoe UI"/>
        </w:rPr>
        <w:t>:</w:t>
      </w:r>
    </w:p>
    <w:p w14:paraId="6A3D97C5" w14:textId="77777777" w:rsidR="00E645BF" w:rsidRPr="00E65432"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Propustnost odesílaných SMS zpráv až 20 SMS/sec</w:t>
      </w:r>
      <w:r>
        <w:rPr>
          <w:rFonts w:ascii="Segoe UI" w:hAnsi="Segoe UI" w:cs="Segoe UI"/>
        </w:rPr>
        <w:t>.</w:t>
      </w:r>
    </w:p>
    <w:p w14:paraId="57F457A1" w14:textId="77777777" w:rsidR="00E645BF" w:rsidRPr="0018188C"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Cena stanovena za 1 odeslanou SMS zprávu</w:t>
      </w:r>
      <w:r>
        <w:rPr>
          <w:rFonts w:ascii="Segoe UI" w:hAnsi="Segoe UI" w:cs="Segoe UI"/>
        </w:rPr>
        <w:t>.</w:t>
      </w:r>
      <w:r w:rsidRPr="00E65432">
        <w:rPr>
          <w:rFonts w:ascii="Segoe UI" w:hAnsi="Segoe UI" w:cs="Segoe UI"/>
        </w:rPr>
        <w:t xml:space="preserve"> </w:t>
      </w:r>
    </w:p>
    <w:p w14:paraId="53D2927B" w14:textId="5E6CF387" w:rsidR="00E645BF"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Tarif umožňuje nastavení až 10 ks NICK (Textových ID), která skryjí číslo tarifu pro hromadné odesílání SMS zpráv</w:t>
      </w:r>
      <w:r>
        <w:rPr>
          <w:rFonts w:ascii="Segoe UI" w:hAnsi="Segoe UI" w:cs="Segoe UI"/>
        </w:rPr>
        <w:t>.</w:t>
      </w:r>
    </w:p>
    <w:p w14:paraId="14C77CEE" w14:textId="2A72B326" w:rsidR="009839D3" w:rsidRDefault="009839D3" w:rsidP="00E645BF">
      <w:pPr>
        <w:numPr>
          <w:ilvl w:val="1"/>
          <w:numId w:val="7"/>
        </w:numPr>
        <w:spacing w:before="120" w:after="120"/>
        <w:ind w:left="709" w:hanging="142"/>
        <w:jc w:val="both"/>
        <w:rPr>
          <w:rFonts w:ascii="Segoe UI" w:hAnsi="Segoe UI" w:cs="Segoe UI"/>
        </w:rPr>
      </w:pPr>
      <w:r w:rsidRPr="00E65432">
        <w:rPr>
          <w:rFonts w:ascii="Segoe UI" w:hAnsi="Segoe UI" w:cs="Segoe UI"/>
        </w:rPr>
        <w:t>Ověření totožnosti na bázi jména</w:t>
      </w:r>
      <w:r w:rsidR="009677F5">
        <w:rPr>
          <w:rFonts w:ascii="Segoe UI" w:hAnsi="Segoe UI" w:cs="Segoe UI"/>
        </w:rPr>
        <w:t>,</w:t>
      </w:r>
      <w:r w:rsidRPr="00E65432">
        <w:rPr>
          <w:rFonts w:ascii="Segoe UI" w:hAnsi="Segoe UI" w:cs="Segoe UI"/>
        </w:rPr>
        <w:t xml:space="preserve"> hesla a přístupového certifikátu</w:t>
      </w:r>
      <w:r>
        <w:rPr>
          <w:rFonts w:ascii="Segoe UI" w:hAnsi="Segoe UI" w:cs="Segoe UI"/>
        </w:rPr>
        <w:t>.</w:t>
      </w:r>
    </w:p>
    <w:p w14:paraId="72853BEC" w14:textId="1354C7E0" w:rsidR="009839D3" w:rsidRDefault="009839D3" w:rsidP="00E645BF">
      <w:pPr>
        <w:numPr>
          <w:ilvl w:val="1"/>
          <w:numId w:val="7"/>
        </w:numPr>
        <w:spacing w:before="120" w:after="120"/>
        <w:ind w:left="709" w:hanging="142"/>
        <w:jc w:val="both"/>
        <w:rPr>
          <w:rFonts w:ascii="Segoe UI" w:hAnsi="Segoe UI" w:cs="Segoe UI"/>
        </w:rPr>
      </w:pPr>
      <w:r>
        <w:rPr>
          <w:rFonts w:ascii="Segoe UI" w:hAnsi="Segoe UI" w:cs="Segoe UI"/>
        </w:rPr>
        <w:t xml:space="preserve">Poskytnutí </w:t>
      </w:r>
      <w:r w:rsidRPr="009839D3">
        <w:rPr>
          <w:rFonts w:ascii="Segoe UI" w:hAnsi="Segoe UI" w:cs="Segoe UI"/>
        </w:rPr>
        <w:t>dokumentace API telekomunikačních služeb</w:t>
      </w:r>
      <w:r w:rsidR="009677F5">
        <w:rPr>
          <w:rFonts w:ascii="Segoe UI" w:hAnsi="Segoe UI" w:cs="Segoe UI"/>
        </w:rPr>
        <w:t xml:space="preserve"> </w:t>
      </w:r>
      <w:r w:rsidR="009677F5" w:rsidRPr="009839D3">
        <w:rPr>
          <w:rFonts w:ascii="Segoe UI" w:hAnsi="Segoe UI" w:cs="Segoe UI"/>
        </w:rPr>
        <w:t>v českém jazyce</w:t>
      </w:r>
      <w:r>
        <w:rPr>
          <w:rFonts w:ascii="Segoe UI" w:hAnsi="Segoe UI" w:cs="Segoe UI"/>
        </w:rPr>
        <w:t xml:space="preserve"> k:</w:t>
      </w:r>
    </w:p>
    <w:p w14:paraId="1C316865" w14:textId="6ED85976" w:rsidR="009839D3" w:rsidRPr="009839D3" w:rsidRDefault="009839D3" w:rsidP="00770FBB">
      <w:pPr>
        <w:numPr>
          <w:ilvl w:val="1"/>
          <w:numId w:val="7"/>
        </w:numPr>
        <w:spacing w:before="120" w:after="120"/>
        <w:jc w:val="both"/>
        <w:rPr>
          <w:rFonts w:ascii="Segoe UI" w:hAnsi="Segoe UI" w:cs="Segoe UI"/>
        </w:rPr>
      </w:pPr>
      <w:r w:rsidRPr="009839D3">
        <w:rPr>
          <w:rFonts w:ascii="Segoe UI" w:hAnsi="Segoe UI" w:cs="Segoe UI"/>
        </w:rPr>
        <w:t>SMS konektoru / SMS bráně</w:t>
      </w:r>
    </w:p>
    <w:p w14:paraId="60B12CBD" w14:textId="77777777" w:rsidR="009839D3" w:rsidRDefault="009839D3" w:rsidP="009839D3">
      <w:pPr>
        <w:numPr>
          <w:ilvl w:val="2"/>
          <w:numId w:val="7"/>
        </w:numPr>
        <w:spacing w:before="120" w:after="120"/>
        <w:jc w:val="both"/>
        <w:rPr>
          <w:rFonts w:ascii="Segoe UI" w:hAnsi="Segoe UI" w:cs="Segoe UI"/>
        </w:rPr>
      </w:pPr>
      <w:r w:rsidRPr="009839D3">
        <w:rPr>
          <w:rFonts w:ascii="Segoe UI" w:hAnsi="Segoe UI" w:cs="Segoe UI"/>
        </w:rPr>
        <w:t>REST API pro připojení do SMS Centra</w:t>
      </w:r>
    </w:p>
    <w:p w14:paraId="4B5B5FB9" w14:textId="080E2E1F" w:rsidR="009839D3" w:rsidRPr="009839D3" w:rsidRDefault="009839D3" w:rsidP="009839D3">
      <w:pPr>
        <w:numPr>
          <w:ilvl w:val="2"/>
          <w:numId w:val="7"/>
        </w:numPr>
        <w:spacing w:before="120" w:after="120"/>
        <w:jc w:val="both"/>
        <w:rPr>
          <w:rFonts w:ascii="Segoe UI" w:hAnsi="Segoe UI" w:cs="Segoe UI"/>
        </w:rPr>
      </w:pPr>
      <w:r w:rsidRPr="009839D3">
        <w:rPr>
          <w:rFonts w:ascii="Segoe UI" w:hAnsi="Segoe UI" w:cs="Segoe UI"/>
        </w:rPr>
        <w:t xml:space="preserve">Periodické </w:t>
      </w:r>
      <w:proofErr w:type="spellStart"/>
      <w:r w:rsidRPr="009839D3">
        <w:rPr>
          <w:rFonts w:ascii="Segoe UI" w:hAnsi="Segoe UI" w:cs="Segoe UI"/>
        </w:rPr>
        <w:t>requesty</w:t>
      </w:r>
      <w:proofErr w:type="spellEnd"/>
      <w:r w:rsidRPr="009839D3">
        <w:rPr>
          <w:rFonts w:ascii="Segoe UI" w:hAnsi="Segoe UI" w:cs="Segoe UI"/>
        </w:rPr>
        <w:t xml:space="preserve"> pro funkce</w:t>
      </w:r>
      <w:r>
        <w:rPr>
          <w:rFonts w:ascii="Segoe UI" w:hAnsi="Segoe UI" w:cs="Segoe UI"/>
        </w:rPr>
        <w:t>:</w:t>
      </w:r>
    </w:p>
    <w:p w14:paraId="0B74178C" w14:textId="77777777" w:rsidR="009839D3" w:rsidRPr="009839D3" w:rsidRDefault="009839D3" w:rsidP="00770FBB">
      <w:pPr>
        <w:numPr>
          <w:ilvl w:val="3"/>
          <w:numId w:val="7"/>
        </w:numPr>
        <w:spacing w:before="120" w:after="120"/>
        <w:jc w:val="both"/>
        <w:rPr>
          <w:rFonts w:ascii="Segoe UI" w:hAnsi="Segoe UI" w:cs="Segoe UI"/>
        </w:rPr>
      </w:pPr>
      <w:proofErr w:type="spellStart"/>
      <w:r w:rsidRPr="009839D3">
        <w:rPr>
          <w:rFonts w:ascii="Segoe UI" w:hAnsi="Segoe UI" w:cs="Segoe UI"/>
        </w:rPr>
        <w:t>Handshake</w:t>
      </w:r>
      <w:proofErr w:type="spellEnd"/>
    </w:p>
    <w:p w14:paraId="7FB81971"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Odeslání SMS</w:t>
      </w:r>
    </w:p>
    <w:p w14:paraId="54B4FE1C"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Odeslání balíku SMS</w:t>
      </w:r>
    </w:p>
    <w:p w14:paraId="3E854DF7"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Příjem SMS</w:t>
      </w:r>
    </w:p>
    <w:p w14:paraId="1B0CD5BF"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Příjem doručenky</w:t>
      </w:r>
    </w:p>
    <w:p w14:paraId="4682CD65" w14:textId="3749B806" w:rsidR="009839D3" w:rsidRDefault="009839D3" w:rsidP="00770FBB">
      <w:pPr>
        <w:numPr>
          <w:ilvl w:val="1"/>
          <w:numId w:val="7"/>
        </w:numPr>
        <w:spacing w:before="120" w:after="120"/>
        <w:jc w:val="both"/>
        <w:rPr>
          <w:rFonts w:ascii="Segoe UI" w:hAnsi="Segoe UI" w:cs="Segoe UI"/>
        </w:rPr>
      </w:pPr>
      <w:r w:rsidRPr="009839D3">
        <w:rPr>
          <w:rFonts w:ascii="Segoe UI" w:hAnsi="Segoe UI" w:cs="Segoe UI"/>
        </w:rPr>
        <w:t xml:space="preserve"> SIP </w:t>
      </w:r>
      <w:proofErr w:type="spellStart"/>
      <w:r w:rsidRPr="009839D3">
        <w:rPr>
          <w:rFonts w:ascii="Segoe UI" w:hAnsi="Segoe UI" w:cs="Segoe UI"/>
        </w:rPr>
        <w:t>trunku</w:t>
      </w:r>
      <w:proofErr w:type="spellEnd"/>
    </w:p>
    <w:p w14:paraId="22258909" w14:textId="68A9E3C8" w:rsidR="009677F5" w:rsidRDefault="009677F5" w:rsidP="00770FBB">
      <w:pPr>
        <w:numPr>
          <w:ilvl w:val="2"/>
          <w:numId w:val="7"/>
        </w:numPr>
        <w:spacing w:before="120" w:after="120"/>
        <w:jc w:val="both"/>
        <w:rPr>
          <w:rFonts w:ascii="Segoe UI" w:hAnsi="Segoe UI" w:cs="Segoe UI"/>
        </w:rPr>
      </w:pPr>
      <w:r w:rsidRPr="009677F5">
        <w:rPr>
          <w:rFonts w:ascii="Segoe UI" w:hAnsi="Segoe UI" w:cs="Segoe UI"/>
        </w:rPr>
        <w:t>Připojení hlasové cesty standardizovaným protokolem, které vychází ze standardů RFC 3261, RFC4566, RFC3264, RFC3265, RFC3311</w:t>
      </w:r>
    </w:p>
    <w:p w14:paraId="6F90604A" w14:textId="77777777" w:rsidR="009839D3" w:rsidRDefault="009839D3" w:rsidP="00770FBB">
      <w:pPr>
        <w:spacing w:before="120" w:after="120"/>
        <w:ind w:left="1440"/>
        <w:jc w:val="both"/>
        <w:rPr>
          <w:rFonts w:ascii="Segoe UI" w:hAnsi="Segoe UI" w:cs="Segoe UI"/>
        </w:rPr>
      </w:pPr>
    </w:p>
    <w:p w14:paraId="22E60CEE" w14:textId="77777777" w:rsidR="00E645BF" w:rsidRDefault="00E645BF" w:rsidP="00E645BF">
      <w:pPr>
        <w:spacing w:before="120" w:after="120"/>
        <w:ind w:left="1584"/>
        <w:contextualSpacing/>
        <w:jc w:val="both"/>
        <w:rPr>
          <w:rFonts w:ascii="Segoe UI" w:hAnsi="Segoe UI" w:cs="Segoe UI"/>
        </w:rPr>
      </w:pPr>
    </w:p>
    <w:p w14:paraId="604B1310" w14:textId="3B27242E" w:rsidR="00333A96" w:rsidRDefault="00333A96" w:rsidP="00225DC0">
      <w:pPr>
        <w:spacing w:before="120" w:after="120"/>
        <w:contextualSpacing/>
        <w:jc w:val="both"/>
        <w:rPr>
          <w:rFonts w:ascii="Segoe UI" w:hAnsi="Segoe UI" w:cs="Segoe UI"/>
        </w:rPr>
      </w:pPr>
    </w:p>
    <w:p w14:paraId="67A3CA9B" w14:textId="77777777" w:rsidR="00333A96" w:rsidRPr="00E65432" w:rsidRDefault="00333A96" w:rsidP="00225DC0">
      <w:pPr>
        <w:spacing w:before="120" w:after="120"/>
        <w:contextualSpacing/>
        <w:jc w:val="both"/>
        <w:rPr>
          <w:rFonts w:ascii="Segoe UI" w:hAnsi="Segoe UI" w:cs="Segoe UI"/>
        </w:rPr>
      </w:pPr>
    </w:p>
    <w:p w14:paraId="00E71791" w14:textId="77777777" w:rsidR="00AE65A1" w:rsidRPr="00E65432" w:rsidRDefault="00AE65A1" w:rsidP="00300ACE">
      <w:pPr>
        <w:pStyle w:val="Nadpis3"/>
        <w:spacing w:before="120" w:after="120" w:line="276" w:lineRule="auto"/>
        <w:ind w:left="0"/>
      </w:pPr>
      <w:bookmarkStart w:id="8" w:name="_Toc516148219"/>
      <w:r w:rsidRPr="00E65432">
        <w:t>Mezinárodní spojení (Volání, SMS a MMS)</w:t>
      </w:r>
      <w:bookmarkEnd w:id="8"/>
    </w:p>
    <w:p w14:paraId="3C7FC5EE" w14:textId="77777777" w:rsidR="00AE65A1" w:rsidRPr="00E65432"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mezinárodního odchozího volání, SMS a MMS na jednotlivých MSISDN. </w:t>
      </w:r>
    </w:p>
    <w:p w14:paraId="0CD91468"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mezinárodních destinací požaduje </w:t>
      </w:r>
      <w:r w:rsidR="00E65432">
        <w:rPr>
          <w:rFonts w:ascii="Segoe UI" w:hAnsi="Segoe UI" w:cs="Segoe UI"/>
        </w:rPr>
        <w:t>Objednatel</w:t>
      </w:r>
      <w:r w:rsidRPr="00E65432">
        <w:rPr>
          <w:rFonts w:ascii="Segoe UI" w:hAnsi="Segoe UI" w:cs="Segoe UI"/>
        </w:rPr>
        <w:t xml:space="preserve"> do jednotlivých zón</w:t>
      </w:r>
    </w:p>
    <w:p w14:paraId="7EF089A8"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1</w:t>
      </w:r>
      <w:r w:rsidR="00AE65A1" w:rsidRPr="00E65432">
        <w:rPr>
          <w:rFonts w:ascii="Segoe UI" w:hAnsi="Segoe UI" w:cs="Segoe UI"/>
        </w:rPr>
        <w:t>) Evropa EU</w:t>
      </w:r>
    </w:p>
    <w:p w14:paraId="6CDDF4DB"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2</w:t>
      </w:r>
      <w:r w:rsidR="00AE65A1" w:rsidRPr="00E65432">
        <w:rPr>
          <w:rFonts w:ascii="Segoe UI" w:hAnsi="Segoe UI" w:cs="Segoe UI"/>
        </w:rPr>
        <w:t>) Evropa Mimo EU</w:t>
      </w:r>
    </w:p>
    <w:p w14:paraId="1A075518"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3</w:t>
      </w:r>
      <w:r w:rsidR="00AE65A1" w:rsidRPr="00E65432">
        <w:rPr>
          <w:rFonts w:ascii="Segoe UI" w:hAnsi="Segoe UI" w:cs="Segoe UI"/>
        </w:rPr>
        <w:t>) Svět</w:t>
      </w:r>
    </w:p>
    <w:p w14:paraId="265843F9" w14:textId="77777777" w:rsidR="00554A3D" w:rsidRDefault="00554A3D" w:rsidP="00300ACE">
      <w:pPr>
        <w:tabs>
          <w:tab w:val="left" w:pos="1843"/>
        </w:tabs>
        <w:spacing w:before="120" w:after="120"/>
        <w:contextualSpacing/>
        <w:jc w:val="both"/>
        <w:rPr>
          <w:rFonts w:ascii="Segoe UI" w:hAnsi="Segoe UI" w:cs="Segoe UI"/>
        </w:rPr>
      </w:pPr>
    </w:p>
    <w:p w14:paraId="23348186" w14:textId="77777777" w:rsidR="00AE65A1"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lastRenderedPageBreak/>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14:paraId="3059B1E5" w14:textId="77777777" w:rsidR="00554A3D" w:rsidRDefault="00554A3D" w:rsidP="00300ACE">
      <w:pPr>
        <w:tabs>
          <w:tab w:val="left" w:pos="1843"/>
        </w:tabs>
        <w:spacing w:before="120" w:after="120"/>
        <w:contextualSpacing/>
        <w:jc w:val="both"/>
        <w:rPr>
          <w:rFonts w:ascii="Segoe UI" w:hAnsi="Segoe UI" w:cs="Segoe UI"/>
        </w:rPr>
      </w:pPr>
    </w:p>
    <w:p w14:paraId="7C0A6B37" w14:textId="77777777" w:rsidR="00AE65A1" w:rsidRPr="00E65432" w:rsidRDefault="00AE65A1" w:rsidP="00300ACE">
      <w:pPr>
        <w:pStyle w:val="Nadpis3"/>
        <w:spacing w:before="120" w:after="120" w:line="276" w:lineRule="auto"/>
        <w:ind w:left="0"/>
      </w:pPr>
      <w:bookmarkStart w:id="9" w:name="_Toc516148220"/>
      <w:r w:rsidRPr="00E65432">
        <w:t>Hlasový Roaming</w:t>
      </w:r>
      <w:bookmarkEnd w:id="9"/>
    </w:p>
    <w:p w14:paraId="36C012B2" w14:textId="77777777" w:rsidR="00AE65A1" w:rsidRDefault="00E65432" w:rsidP="00300ACE">
      <w:pPr>
        <w:tabs>
          <w:tab w:val="left" w:pos="284"/>
        </w:tabs>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hlasový roaming na jednotlivých MSISDN. </w:t>
      </w:r>
    </w:p>
    <w:p w14:paraId="0199F7EE" w14:textId="77777777" w:rsidR="00AE65A1" w:rsidRPr="00554A3D" w:rsidRDefault="00AE65A1" w:rsidP="00300ACE">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1 (EU tarif)</w:t>
      </w:r>
    </w:p>
    <w:p w14:paraId="0AC920F5"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příchozí a odchozí hovory v zóně Evropa (EU) v rámci národního hlasového tarifu</w:t>
      </w:r>
      <w:r>
        <w:rPr>
          <w:rFonts w:ascii="Segoe UI" w:hAnsi="Segoe UI" w:cs="Segoe UI"/>
        </w:rPr>
        <w:t>.</w:t>
      </w:r>
      <w:r>
        <w:rPr>
          <w:rFonts w:ascii="Segoe UI" w:hAnsi="Segoe UI" w:cs="Segoe UI"/>
        </w:rPr>
        <w:tab/>
      </w:r>
      <w:r w:rsidR="00AE65A1" w:rsidRPr="00E65432">
        <w:rPr>
          <w:rFonts w:ascii="Segoe UI" w:hAnsi="Segoe UI" w:cs="Segoe UI"/>
        </w:rPr>
        <w:t xml:space="preserve"> </w:t>
      </w:r>
    </w:p>
    <w:p w14:paraId="61021305"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zóně Evropa (EU) v rámci národního hlasového tarifu</w:t>
      </w:r>
      <w:r>
        <w:rPr>
          <w:rFonts w:ascii="Segoe UI" w:hAnsi="Segoe UI" w:cs="Segoe UI"/>
        </w:rPr>
        <w:t>.</w:t>
      </w:r>
      <w:r w:rsidR="00AE65A1" w:rsidRPr="00E65432">
        <w:rPr>
          <w:rFonts w:ascii="Segoe UI" w:hAnsi="Segoe UI" w:cs="Segoe UI"/>
        </w:rPr>
        <w:t xml:space="preserve"> </w:t>
      </w:r>
    </w:p>
    <w:p w14:paraId="27A09F1E"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příchozí a odchozí hovory v rámci zóny Evropa mimo EU a Svět (zbytek světa)</w:t>
      </w:r>
      <w:r>
        <w:rPr>
          <w:rFonts w:ascii="Segoe UI" w:hAnsi="Segoe UI" w:cs="Segoe UI"/>
        </w:rPr>
        <w:t>.</w:t>
      </w:r>
    </w:p>
    <w:p w14:paraId="5804FA18"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rámci zóny Evropa mimo EU a Svět (zbytek světa)</w:t>
      </w:r>
      <w:r>
        <w:rPr>
          <w:rFonts w:ascii="Segoe UI" w:hAnsi="Segoe UI" w:cs="Segoe UI"/>
        </w:rPr>
        <w:t>.</w:t>
      </w:r>
    </w:p>
    <w:p w14:paraId="51FB4D66" w14:textId="77777777" w:rsidR="00AE65A1"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R</w:t>
      </w:r>
      <w:r w:rsidR="00AE65A1" w:rsidRPr="00E65432">
        <w:rPr>
          <w:rFonts w:ascii="Segoe UI" w:hAnsi="Segoe UI" w:cs="Segoe UI"/>
        </w:rPr>
        <w:t>ozdělení zemí je do 3 zón (Evropa (EU), Evropa mimo EU, Svět (zbytek světa))</w:t>
      </w:r>
      <w:r>
        <w:rPr>
          <w:rFonts w:ascii="Segoe UI" w:hAnsi="Segoe UI" w:cs="Segoe UI"/>
        </w:rPr>
        <w:t>.</w:t>
      </w:r>
    </w:p>
    <w:p w14:paraId="30D5245D" w14:textId="77777777" w:rsidR="00554A3D" w:rsidRDefault="00554A3D" w:rsidP="00300ACE">
      <w:pPr>
        <w:spacing w:before="120" w:after="120"/>
        <w:contextualSpacing/>
        <w:jc w:val="both"/>
        <w:rPr>
          <w:rFonts w:ascii="Segoe UI" w:hAnsi="Segoe UI" w:cs="Segoe UI"/>
        </w:rPr>
      </w:pPr>
    </w:p>
    <w:p w14:paraId="7BE0C33F" w14:textId="77777777" w:rsidR="00300ACE" w:rsidRDefault="00300ACE" w:rsidP="00300ACE">
      <w:pPr>
        <w:spacing w:before="120" w:after="120"/>
        <w:contextualSpacing/>
        <w:jc w:val="both"/>
        <w:rPr>
          <w:rFonts w:ascii="Segoe UI" w:hAnsi="Segoe UI" w:cs="Segoe UI"/>
        </w:rPr>
      </w:pPr>
    </w:p>
    <w:p w14:paraId="78AF4251" w14:textId="77777777" w:rsidR="00300ACE" w:rsidRPr="00E65432" w:rsidRDefault="00300ACE" w:rsidP="00300ACE">
      <w:pPr>
        <w:spacing w:before="120" w:after="120"/>
        <w:contextualSpacing/>
        <w:jc w:val="both"/>
        <w:rPr>
          <w:rFonts w:ascii="Segoe UI" w:hAnsi="Segoe UI" w:cs="Segoe UI"/>
        </w:rPr>
      </w:pPr>
    </w:p>
    <w:p w14:paraId="76901622" w14:textId="77777777" w:rsidR="00AE65A1" w:rsidRPr="00554A3D" w:rsidRDefault="00AE65A1" w:rsidP="00300ACE">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2 (tarif svět)</w:t>
      </w:r>
    </w:p>
    <w:p w14:paraId="10AE082C"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výhodnější příchozí a odchozí hovory v rámci zóny Evropa mimo EU a Svět (zbytek světa)</w:t>
      </w:r>
      <w:r w:rsidR="00410729" w:rsidRPr="00E65432">
        <w:rPr>
          <w:rFonts w:ascii="Segoe UI" w:hAnsi="Segoe UI" w:cs="Segoe UI"/>
        </w:rPr>
        <w:t xml:space="preserve"> než tarif č.1</w:t>
      </w:r>
      <w:r>
        <w:rPr>
          <w:rFonts w:ascii="Segoe UI" w:hAnsi="Segoe UI" w:cs="Segoe UI"/>
        </w:rPr>
        <w:t>.</w:t>
      </w:r>
    </w:p>
    <w:p w14:paraId="7F7C3029"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výhodnější odchozí SMS a MMS v rámci zóny Evropa mimo EU a Svět (zbytek světa)</w:t>
      </w:r>
      <w:r>
        <w:rPr>
          <w:rFonts w:ascii="Segoe UI" w:hAnsi="Segoe UI" w:cs="Segoe UI"/>
        </w:rPr>
        <w:t>.</w:t>
      </w:r>
    </w:p>
    <w:p w14:paraId="5A508D3A"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 xml:space="preserve">možňuje příchozí a odchozí hovory </w:t>
      </w:r>
      <w:r w:rsidR="00CF5940">
        <w:rPr>
          <w:rFonts w:ascii="Segoe UI" w:hAnsi="Segoe UI" w:cs="Segoe UI"/>
        </w:rPr>
        <w:t xml:space="preserve">v </w:t>
      </w:r>
      <w:r w:rsidR="00AE65A1" w:rsidRPr="00E65432">
        <w:rPr>
          <w:rFonts w:ascii="Segoe UI" w:hAnsi="Segoe UI" w:cs="Segoe UI"/>
        </w:rPr>
        <w:t>zóně Evropa (EU)</w:t>
      </w:r>
      <w:r>
        <w:rPr>
          <w:rFonts w:ascii="Segoe UI" w:hAnsi="Segoe UI" w:cs="Segoe UI"/>
        </w:rPr>
        <w:t>.</w:t>
      </w:r>
    </w:p>
    <w:p w14:paraId="5F46DF7B"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zóně Evropa (EU)</w:t>
      </w:r>
      <w:r>
        <w:rPr>
          <w:rFonts w:ascii="Segoe UI" w:hAnsi="Segoe UI" w:cs="Segoe UI"/>
        </w:rPr>
        <w:t>.</w:t>
      </w:r>
    </w:p>
    <w:p w14:paraId="3CF863BA"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R</w:t>
      </w:r>
      <w:r w:rsidR="00AE65A1" w:rsidRPr="00E65432">
        <w:rPr>
          <w:rFonts w:ascii="Segoe UI" w:hAnsi="Segoe UI" w:cs="Segoe UI"/>
        </w:rPr>
        <w:t>ozdělení je do 3 zón (Evropa (EU), Evropa mimo EU, Svět (zbytek světa))</w:t>
      </w:r>
      <w:r>
        <w:rPr>
          <w:rFonts w:ascii="Segoe UI" w:hAnsi="Segoe UI" w:cs="Segoe UI"/>
        </w:rPr>
        <w:t>.</w:t>
      </w:r>
    </w:p>
    <w:p w14:paraId="20169B95" w14:textId="77777777" w:rsidR="00AE65A1" w:rsidRPr="00E65432" w:rsidRDefault="00AE65A1" w:rsidP="00300ACE">
      <w:pPr>
        <w:spacing w:before="120" w:after="120"/>
        <w:contextualSpacing/>
        <w:jc w:val="both"/>
        <w:rPr>
          <w:rFonts w:ascii="Segoe UI" w:hAnsi="Segoe UI" w:cs="Segoe UI"/>
        </w:rPr>
      </w:pPr>
    </w:p>
    <w:p w14:paraId="1E5B61C5"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roamingu na jednotlivých MSISDN.</w:t>
      </w:r>
    </w:p>
    <w:p w14:paraId="32C296B6" w14:textId="77777777" w:rsidR="00041DB5" w:rsidRDefault="00041DB5" w:rsidP="00300ACE">
      <w:pPr>
        <w:spacing w:before="120" w:after="120"/>
        <w:contextualSpacing/>
        <w:jc w:val="both"/>
        <w:rPr>
          <w:rFonts w:ascii="Segoe UI" w:hAnsi="Segoe UI" w:cs="Segoe UI"/>
        </w:rPr>
      </w:pPr>
    </w:p>
    <w:p w14:paraId="6E1C9D48"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roamingových destinací požaduje </w:t>
      </w:r>
      <w:r w:rsidR="00E65432">
        <w:rPr>
          <w:rFonts w:ascii="Segoe UI" w:hAnsi="Segoe UI" w:cs="Segoe UI"/>
        </w:rPr>
        <w:t>Objednatel</w:t>
      </w:r>
      <w:r w:rsidRPr="00E65432">
        <w:rPr>
          <w:rFonts w:ascii="Segoe UI" w:hAnsi="Segoe UI" w:cs="Segoe UI"/>
        </w:rPr>
        <w:t xml:space="preserve"> do jednotlivých zón:</w:t>
      </w:r>
    </w:p>
    <w:p w14:paraId="5ACAB2D7" w14:textId="77777777" w:rsidR="00AE65A1" w:rsidRPr="00E65432" w:rsidRDefault="00AE65A1" w:rsidP="00300ACE">
      <w:pPr>
        <w:spacing w:before="120" w:after="120"/>
        <w:contextualSpacing/>
        <w:jc w:val="both"/>
        <w:rPr>
          <w:rFonts w:ascii="Segoe UI" w:hAnsi="Segoe UI" w:cs="Segoe UI"/>
        </w:rPr>
      </w:pPr>
    </w:p>
    <w:p w14:paraId="2D3BBA4C"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(EU)</w:t>
      </w:r>
    </w:p>
    <w:p w14:paraId="6766C76E"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mimo EU</w:t>
      </w:r>
    </w:p>
    <w:p w14:paraId="6CFDAE49"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Svět (zbytek světa)</w:t>
      </w:r>
    </w:p>
    <w:p w14:paraId="5B1412DD" w14:textId="77777777" w:rsidR="00AE65A1" w:rsidRPr="00E65432" w:rsidRDefault="00AE65A1" w:rsidP="00300ACE">
      <w:pPr>
        <w:spacing w:before="120" w:after="120"/>
        <w:contextualSpacing/>
        <w:jc w:val="both"/>
        <w:rPr>
          <w:rFonts w:ascii="Segoe UI" w:hAnsi="Segoe UI" w:cs="Segoe UI"/>
        </w:rPr>
      </w:pPr>
    </w:p>
    <w:p w14:paraId="2C249B4D" w14:textId="77777777" w:rsidR="00AE65A1"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lastRenderedPageBreak/>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14:paraId="1366ABD9" w14:textId="77777777" w:rsidR="00554A3D" w:rsidRPr="00E65432" w:rsidRDefault="00554A3D" w:rsidP="00300ACE">
      <w:pPr>
        <w:tabs>
          <w:tab w:val="left" w:pos="1843"/>
        </w:tabs>
        <w:spacing w:before="120" w:after="120"/>
        <w:contextualSpacing/>
        <w:jc w:val="both"/>
        <w:rPr>
          <w:rFonts w:ascii="Segoe UI" w:hAnsi="Segoe UI" w:cs="Segoe UI"/>
        </w:rPr>
      </w:pPr>
    </w:p>
    <w:p w14:paraId="64DB5342" w14:textId="77777777" w:rsidR="00AE65A1" w:rsidRPr="00E65432" w:rsidRDefault="00AE65A1" w:rsidP="00300ACE">
      <w:pPr>
        <w:pStyle w:val="Nadpis3"/>
        <w:spacing w:before="120" w:after="120" w:line="276" w:lineRule="auto"/>
        <w:ind w:left="0"/>
      </w:pPr>
      <w:bookmarkStart w:id="10" w:name="_Toc516148221"/>
      <w:r w:rsidRPr="00E65432">
        <w:t>Datový roaming (datové balíčky)</w:t>
      </w:r>
      <w:bookmarkEnd w:id="10"/>
    </w:p>
    <w:p w14:paraId="4D160A5B" w14:textId="0CA1106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umožnění aktivace níže uvedených služeb datového roamingu. V případě, že </w:t>
      </w:r>
      <w:r>
        <w:rPr>
          <w:rFonts w:ascii="Segoe UI" w:hAnsi="Segoe UI" w:cs="Segoe UI"/>
        </w:rPr>
        <w:t>Poskytovatel</w:t>
      </w:r>
      <w:r w:rsidR="00AE65A1" w:rsidRPr="00E65432">
        <w:rPr>
          <w:rFonts w:ascii="Segoe UI" w:hAnsi="Segoe UI" w:cs="Segoe UI"/>
        </w:rPr>
        <w:t xml:space="preserve"> nemá daný datový balíček s příslušným objemem dat k dispozici, může nabídnout datový balíček s objemem vyšším, nebo může nabídnout několik různých datových balíčků, jejichž souhrnný objem dat odpovídá požadovanému objemu nebo je vyšší.  Pro hodnocení nebude vyšší objem datového balíčku, nebo vyšší souhrnný objem více balíčků zohledněn</w:t>
      </w:r>
      <w:r w:rsidR="00942436" w:rsidRPr="00E65432">
        <w:rPr>
          <w:rFonts w:ascii="Segoe UI" w:hAnsi="Segoe UI" w:cs="Segoe UI"/>
        </w:rPr>
        <w:t xml:space="preserve"> (hodnocen lépe)</w:t>
      </w:r>
      <w:r w:rsidR="00AE65A1" w:rsidRPr="00E65432">
        <w:rPr>
          <w:rFonts w:ascii="Segoe UI" w:hAnsi="Segoe UI" w:cs="Segoe UI"/>
        </w:rPr>
        <w:t xml:space="preserve">. </w:t>
      </w:r>
    </w:p>
    <w:p w14:paraId="619816CE" w14:textId="77777777" w:rsidR="00AE65A1" w:rsidRPr="00E65432" w:rsidRDefault="00AE65A1" w:rsidP="00300ACE">
      <w:pPr>
        <w:spacing w:before="120" w:after="120"/>
        <w:contextualSpacing/>
        <w:jc w:val="both"/>
        <w:rPr>
          <w:rFonts w:ascii="Segoe UI" w:hAnsi="Segoe UI" w:cs="Segoe UI"/>
          <w:b/>
        </w:rPr>
      </w:pPr>
    </w:p>
    <w:p w14:paraId="22AFBD32"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opakované</w:t>
      </w:r>
    </w:p>
    <w:p w14:paraId="4AF9F14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Uplatňují se minimálně na jedno měsíční období a následně se opakují v dalších fakturačních období až do ukončení čerpání služby (deaktivaci balíčku)</w:t>
      </w:r>
      <w:r w:rsidR="00300ACE">
        <w:rPr>
          <w:rFonts w:ascii="Segoe UI" w:hAnsi="Segoe UI" w:cs="Segoe UI"/>
        </w:rPr>
        <w:t>.</w:t>
      </w:r>
      <w:r w:rsidRPr="00E65432">
        <w:rPr>
          <w:rFonts w:ascii="Segoe UI" w:hAnsi="Segoe UI" w:cs="Segoe UI"/>
        </w:rPr>
        <w:t xml:space="preserve"> </w:t>
      </w:r>
    </w:p>
    <w:p w14:paraId="71A9B03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14:paraId="15D9369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14:paraId="49113E1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rámci kterého je možné v EU data čerpat. Pokud není na MSISDN aktivní národní datový tarif, jsou data v EU zpoplatněna dle datového roamingu bez balíčků (viz níže)</w:t>
      </w:r>
      <w:r w:rsidR="00300ACE">
        <w:rPr>
          <w:rFonts w:ascii="Segoe UI" w:hAnsi="Segoe UI" w:cs="Segoe UI"/>
        </w:rPr>
        <w:t>.</w:t>
      </w:r>
    </w:p>
    <w:p w14:paraId="3588BBE6" w14:textId="0BC3CC3B"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Objemy balíčků pro Svět (zbytek světa) jsou rozděleny minimálně do </w:t>
      </w:r>
      <w:r w:rsidR="00CA68F1" w:rsidRPr="00E65432">
        <w:rPr>
          <w:rFonts w:ascii="Segoe UI" w:hAnsi="Segoe UI" w:cs="Segoe UI"/>
        </w:rPr>
        <w:t>3 velikostí (</w:t>
      </w:r>
      <w:r w:rsidR="00CA68F1">
        <w:rPr>
          <w:rFonts w:ascii="Segoe UI" w:hAnsi="Segoe UI" w:cs="Segoe UI"/>
        </w:rPr>
        <w:t>30</w:t>
      </w:r>
      <w:r w:rsidR="00CA68F1" w:rsidRPr="00E65432">
        <w:rPr>
          <w:rFonts w:ascii="Segoe UI" w:hAnsi="Segoe UI" w:cs="Segoe UI"/>
        </w:rPr>
        <w:t xml:space="preserve">0 MB, </w:t>
      </w:r>
      <w:r w:rsidR="00CA68F1">
        <w:rPr>
          <w:rFonts w:ascii="Segoe UI" w:hAnsi="Segoe UI" w:cs="Segoe UI"/>
        </w:rPr>
        <w:t>100</w:t>
      </w:r>
      <w:r w:rsidR="00CA68F1" w:rsidRPr="00E65432">
        <w:rPr>
          <w:rFonts w:ascii="Segoe UI" w:hAnsi="Segoe UI" w:cs="Segoe UI"/>
        </w:rPr>
        <w:t xml:space="preserve">0 MB, </w:t>
      </w:r>
      <w:r w:rsidR="00CA68F1">
        <w:rPr>
          <w:rFonts w:ascii="Segoe UI" w:hAnsi="Segoe UI" w:cs="Segoe UI"/>
        </w:rPr>
        <w:t>200</w:t>
      </w:r>
      <w:r w:rsidR="00CA68F1" w:rsidRPr="00E65432">
        <w:rPr>
          <w:rFonts w:ascii="Segoe UI" w:hAnsi="Segoe UI" w:cs="Segoe UI"/>
        </w:rPr>
        <w:t>0 MB)</w:t>
      </w:r>
      <w:r w:rsidR="00CA68F1">
        <w:rPr>
          <w:rFonts w:ascii="Segoe UI" w:hAnsi="Segoe UI" w:cs="Segoe UI"/>
        </w:rPr>
        <w:t>.</w:t>
      </w:r>
    </w:p>
    <w:p w14:paraId="599D267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Nevyčerpaná data se mohou převést do dalšího měsíce, pokud není balíček zrušen</w:t>
      </w:r>
      <w:r w:rsidR="00300ACE">
        <w:rPr>
          <w:rFonts w:ascii="Segoe UI" w:hAnsi="Segoe UI" w:cs="Segoe UI"/>
        </w:rPr>
        <w:t>.</w:t>
      </w:r>
    </w:p>
    <w:p w14:paraId="7CD9A11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jeho aktivací</w:t>
      </w:r>
      <w:r w:rsidR="00300ACE">
        <w:rPr>
          <w:rFonts w:ascii="Segoe UI" w:hAnsi="Segoe UI" w:cs="Segoe UI"/>
        </w:rPr>
        <w:t>.</w:t>
      </w:r>
    </w:p>
    <w:p w14:paraId="44068F0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Balíček může být aktivovaný vždy jen jeden</w:t>
      </w:r>
      <w:r w:rsidR="00300ACE">
        <w:rPr>
          <w:rFonts w:ascii="Segoe UI" w:hAnsi="Segoe UI" w:cs="Segoe UI"/>
        </w:rPr>
        <w:t>.</w:t>
      </w:r>
    </w:p>
    <w:p w14:paraId="4AA8FF7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v 80% čerpání a ve 100% čerpání</w:t>
      </w:r>
      <w:r w:rsidR="00300ACE">
        <w:rPr>
          <w:rFonts w:ascii="Segoe UI" w:hAnsi="Segoe UI" w:cs="Segoe UI"/>
        </w:rPr>
        <w:t>.</w:t>
      </w:r>
    </w:p>
    <w:p w14:paraId="505E4E5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 vyčerpání balíčku jsou datové přenosy blokovány, pokud nejsou na MSISDN výslovně povoleny.</w:t>
      </w:r>
    </w:p>
    <w:p w14:paraId="4CF0BAC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současné aktivace jednorázového balíčku má jednorázový balíček přednost před opakovaným balíčkem.</w:t>
      </w:r>
    </w:p>
    <w:p w14:paraId="4A39FCD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opakovaného roamingového balíčku pro Svět (zbytek světa), nebude tento balíček čerpán v EU. Přednost před ním má národní datový tarif.</w:t>
      </w:r>
    </w:p>
    <w:p w14:paraId="2DA6C0AB" w14:textId="77777777" w:rsidR="00AE65A1" w:rsidRPr="00554A3D" w:rsidRDefault="00AE65A1" w:rsidP="00300ACE">
      <w:pPr>
        <w:spacing w:before="120" w:after="120"/>
        <w:contextualSpacing/>
        <w:jc w:val="both"/>
        <w:rPr>
          <w:rFonts w:ascii="Segoe UI" w:hAnsi="Segoe UI" w:cs="Segoe UI"/>
        </w:rPr>
      </w:pPr>
    </w:p>
    <w:p w14:paraId="713A28CD"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jednorázové</w:t>
      </w:r>
    </w:p>
    <w:p w14:paraId="5F3C21A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Aktivují se na jedno </w:t>
      </w:r>
      <w:proofErr w:type="gramStart"/>
      <w:r w:rsidRPr="00E65432">
        <w:rPr>
          <w:rFonts w:ascii="Segoe UI" w:hAnsi="Segoe UI" w:cs="Segoe UI"/>
        </w:rPr>
        <w:t>30-ti</w:t>
      </w:r>
      <w:proofErr w:type="gramEnd"/>
      <w:r w:rsidRPr="00E65432">
        <w:rPr>
          <w:rFonts w:ascii="Segoe UI" w:hAnsi="Segoe UI" w:cs="Segoe UI"/>
        </w:rPr>
        <w:t xml:space="preserve"> denní období, které se uplatňuje od prvního čerpání dat</w:t>
      </w:r>
      <w:r w:rsidR="00300ACE">
        <w:rPr>
          <w:rFonts w:ascii="Segoe UI" w:hAnsi="Segoe UI" w:cs="Segoe UI"/>
        </w:rPr>
        <w:t>.</w:t>
      </w:r>
    </w:p>
    <w:p w14:paraId="20E3F423"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Platnost balíčku je minimálně 30 dnů, ve kterých může být zahájeno čerpání</w:t>
      </w:r>
      <w:r w:rsidR="00300ACE">
        <w:rPr>
          <w:rFonts w:ascii="Segoe UI" w:hAnsi="Segoe UI" w:cs="Segoe UI"/>
        </w:rPr>
        <w:t>.</w:t>
      </w:r>
    </w:p>
    <w:p w14:paraId="6419AED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Od zahájení čerpání má uživatel 30 dnů na dočerpání balíčku</w:t>
      </w:r>
      <w:r w:rsidR="00300ACE">
        <w:rPr>
          <w:rFonts w:ascii="Segoe UI" w:hAnsi="Segoe UI" w:cs="Segoe UI"/>
        </w:rPr>
        <w:t>.</w:t>
      </w:r>
    </w:p>
    <w:p w14:paraId="48555CE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14:paraId="0DDABC6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14:paraId="1B79854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rámci kterého je možné v EU data čerpat. Pokud není na MSISDN aktivní národní datový tarif, jsou data v EU zpoplatněna dle datového roamingu bez balíčků (viz níže)</w:t>
      </w:r>
      <w:r w:rsidR="00300ACE">
        <w:rPr>
          <w:rFonts w:ascii="Segoe UI" w:hAnsi="Segoe UI" w:cs="Segoe UI"/>
        </w:rPr>
        <w:t>.</w:t>
      </w:r>
    </w:p>
    <w:p w14:paraId="1FFA6C1B" w14:textId="2F84F6C5"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Objemy balíčků pro Svět (zbytek světa) jsou rozděleny minimálně do 3 velikostí (</w:t>
      </w:r>
      <w:r w:rsidR="00CA68F1">
        <w:rPr>
          <w:rFonts w:ascii="Segoe UI" w:hAnsi="Segoe UI" w:cs="Segoe UI"/>
        </w:rPr>
        <w:t>30</w:t>
      </w:r>
      <w:r w:rsidRPr="00E65432">
        <w:rPr>
          <w:rFonts w:ascii="Segoe UI" w:hAnsi="Segoe UI" w:cs="Segoe UI"/>
        </w:rPr>
        <w:t xml:space="preserve">0 MB, </w:t>
      </w:r>
      <w:r w:rsidR="00CA68F1">
        <w:rPr>
          <w:rFonts w:ascii="Segoe UI" w:hAnsi="Segoe UI" w:cs="Segoe UI"/>
        </w:rPr>
        <w:t>100</w:t>
      </w:r>
      <w:r w:rsidRPr="00E65432">
        <w:rPr>
          <w:rFonts w:ascii="Segoe UI" w:hAnsi="Segoe UI" w:cs="Segoe UI"/>
        </w:rPr>
        <w:t xml:space="preserve">0 MB, </w:t>
      </w:r>
      <w:r w:rsidR="00CA68F1">
        <w:rPr>
          <w:rFonts w:ascii="Segoe UI" w:hAnsi="Segoe UI" w:cs="Segoe UI"/>
        </w:rPr>
        <w:t>20</w:t>
      </w:r>
      <w:r w:rsidR="00F20D6C">
        <w:rPr>
          <w:rFonts w:ascii="Segoe UI" w:hAnsi="Segoe UI" w:cs="Segoe UI"/>
        </w:rPr>
        <w:t>0</w:t>
      </w:r>
      <w:r w:rsidRPr="00E65432">
        <w:rPr>
          <w:rFonts w:ascii="Segoe UI" w:hAnsi="Segoe UI" w:cs="Segoe UI"/>
        </w:rPr>
        <w:t>0 MB)</w:t>
      </w:r>
      <w:r w:rsidR="00300ACE">
        <w:rPr>
          <w:rFonts w:ascii="Segoe UI" w:hAnsi="Segoe UI" w:cs="Segoe UI"/>
        </w:rPr>
        <w:t>.</w:t>
      </w:r>
    </w:p>
    <w:p w14:paraId="6511F89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Nevyčerpaná data se nepřevádějí do dalšího </w:t>
      </w:r>
      <w:proofErr w:type="gramStart"/>
      <w:r w:rsidRPr="00E65432">
        <w:rPr>
          <w:rFonts w:ascii="Segoe UI" w:hAnsi="Segoe UI" w:cs="Segoe UI"/>
        </w:rPr>
        <w:t>30-ti</w:t>
      </w:r>
      <w:proofErr w:type="gramEnd"/>
      <w:r w:rsidRPr="00E65432">
        <w:rPr>
          <w:rFonts w:ascii="Segoe UI" w:hAnsi="Segoe UI" w:cs="Segoe UI"/>
        </w:rPr>
        <w:t xml:space="preserve"> denního období</w:t>
      </w:r>
      <w:r w:rsidR="00300ACE">
        <w:rPr>
          <w:rFonts w:ascii="Segoe UI" w:hAnsi="Segoe UI" w:cs="Segoe UI"/>
        </w:rPr>
        <w:t>.</w:t>
      </w:r>
    </w:p>
    <w:p w14:paraId="7D7A75D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až jeho čerpáním</w:t>
      </w:r>
      <w:r w:rsidR="00300ACE">
        <w:rPr>
          <w:rFonts w:ascii="Segoe UI" w:hAnsi="Segoe UI" w:cs="Segoe UI"/>
        </w:rPr>
        <w:t>.</w:t>
      </w:r>
    </w:p>
    <w:p w14:paraId="5E07DA2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Balíčků je možné mít aktivovaných více, zpoplatněný je vždy pouze ten, u kterého bylo zahájeno čerpání</w:t>
      </w:r>
      <w:r w:rsidR="00300ACE">
        <w:rPr>
          <w:rFonts w:ascii="Segoe UI" w:hAnsi="Segoe UI" w:cs="Segoe UI"/>
        </w:rPr>
        <w:t>.</w:t>
      </w:r>
    </w:p>
    <w:p w14:paraId="6E47E4C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při zahájení čerpání, v 80% čerpání a ve 100% čerpání</w:t>
      </w:r>
      <w:r w:rsidR="00300ACE">
        <w:rPr>
          <w:rFonts w:ascii="Segoe UI" w:hAnsi="Segoe UI" w:cs="Segoe UI"/>
        </w:rPr>
        <w:t>.</w:t>
      </w:r>
    </w:p>
    <w:p w14:paraId="57216A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 vyčerpání balíčku jsou datové přenosy blokovány, pokud nejsou na MSISDN výslovně povoleny, nebo není aktivován druhý a další jednorázový balíček</w:t>
      </w:r>
      <w:r w:rsidR="00300ACE">
        <w:rPr>
          <w:rFonts w:ascii="Segoe UI" w:hAnsi="Segoe UI" w:cs="Segoe UI"/>
        </w:rPr>
        <w:t>.</w:t>
      </w:r>
    </w:p>
    <w:p w14:paraId="380E34D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více balíčků má starší balíček přednost před balíčkem novějším.</w:t>
      </w:r>
    </w:p>
    <w:p w14:paraId="140E2D0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jednorázového roamingového balíčku pro Svět (zbytek světa), nebude tento balíček čerpán v EU. Přednost před ním má národní datový tarif.</w:t>
      </w:r>
    </w:p>
    <w:p w14:paraId="7EE1D787" w14:textId="77777777" w:rsidR="00AE65A1" w:rsidRPr="00E65432" w:rsidRDefault="00AE65A1" w:rsidP="00300ACE">
      <w:pPr>
        <w:spacing w:before="120" w:after="120"/>
        <w:contextualSpacing/>
        <w:jc w:val="both"/>
        <w:rPr>
          <w:rFonts w:ascii="Segoe UI" w:hAnsi="Segoe UI" w:cs="Segoe UI"/>
          <w:b/>
        </w:rPr>
      </w:pPr>
    </w:p>
    <w:p w14:paraId="39165785"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Datový roaming bez balíčků</w:t>
      </w:r>
    </w:p>
    <w:p w14:paraId="29285E5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Uplatňuje se výhradně v případě, že jsou datové přenosy v roamingu bez datového balíčku povoleny a není aktivní žádný balíček, nebo došlo k jeho vyčerpání</w:t>
      </w:r>
      <w:r w:rsidR="00300ACE">
        <w:rPr>
          <w:rFonts w:ascii="Segoe UI" w:hAnsi="Segoe UI" w:cs="Segoe UI"/>
        </w:rPr>
        <w:t>.</w:t>
      </w:r>
    </w:p>
    <w:p w14:paraId="0CB8CF7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3 zón (Evropa (EU), Evropa mimo EU, Svět (zbytek světa)).</w:t>
      </w:r>
    </w:p>
    <w:p w14:paraId="28FC764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do zóny Evropa mimo EU může </w:t>
      </w:r>
      <w:r w:rsidR="00E65432">
        <w:rPr>
          <w:rFonts w:ascii="Segoe UI" w:hAnsi="Segoe UI" w:cs="Segoe UI"/>
        </w:rPr>
        <w:t>Poskytovatel</w:t>
      </w:r>
      <w:r w:rsidRPr="00E65432">
        <w:rPr>
          <w:rFonts w:ascii="Segoe UI" w:hAnsi="Segoe UI" w:cs="Segoe UI"/>
        </w:rPr>
        <w:t xml:space="preserve"> zařadit i země, které geograficky spadají do zóny Svět.</w:t>
      </w:r>
    </w:p>
    <w:p w14:paraId="78525E6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Čerpání roamingových dat v zóně Evropa (EU) bude uplatněno u MSISDN, na kterých není aktivovaný národní datový tarif, v rámci kterého může jinak v EU data čerpat, nebo žádný datový balíček</w:t>
      </w:r>
      <w:r w:rsidR="00300ACE">
        <w:rPr>
          <w:rFonts w:ascii="Segoe UI" w:hAnsi="Segoe UI" w:cs="Segoe UI"/>
        </w:rPr>
        <w:t>.</w:t>
      </w:r>
    </w:p>
    <w:p w14:paraId="0AFC82BE" w14:textId="77777777" w:rsidR="00AE65A1" w:rsidRPr="00E65432" w:rsidRDefault="00AE65A1" w:rsidP="00300ACE">
      <w:pPr>
        <w:spacing w:before="120" w:after="120"/>
        <w:contextualSpacing/>
        <w:jc w:val="both"/>
        <w:rPr>
          <w:rFonts w:ascii="Segoe UI" w:hAnsi="Segoe UI" w:cs="Segoe UI"/>
          <w:b/>
        </w:rPr>
      </w:pPr>
    </w:p>
    <w:p w14:paraId="1430671A"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lastRenderedPageBreak/>
        <w:t>Objednatel</w:t>
      </w:r>
      <w:r w:rsidR="00AE65A1" w:rsidRPr="00E65432">
        <w:rPr>
          <w:rFonts w:ascii="Segoe UI" w:hAnsi="Segoe UI" w:cs="Segoe UI"/>
        </w:rPr>
        <w:t xml:space="preserve"> požaduje mít možnost aktivace nebo deaktivace služby datového roamingu na jednotlivých MSISDN.</w:t>
      </w:r>
    </w:p>
    <w:p w14:paraId="1FF00D24" w14:textId="77777777" w:rsidR="00AE65A1" w:rsidRPr="00E65432" w:rsidRDefault="00AE65A1" w:rsidP="00300ACE">
      <w:pPr>
        <w:spacing w:before="120" w:after="120"/>
        <w:contextualSpacing/>
        <w:jc w:val="both"/>
        <w:rPr>
          <w:rFonts w:ascii="Segoe UI" w:hAnsi="Segoe UI" w:cs="Segoe UI"/>
        </w:rPr>
      </w:pPr>
    </w:p>
    <w:p w14:paraId="5734D67F"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blokovat samostatně roamingový datový </w:t>
      </w:r>
      <w:proofErr w:type="gramStart"/>
      <w:r w:rsidR="00AE65A1" w:rsidRPr="00E65432">
        <w:rPr>
          <w:rFonts w:ascii="Segoe UI" w:hAnsi="Segoe UI" w:cs="Segoe UI"/>
        </w:rPr>
        <w:t>provoz :</w:t>
      </w:r>
      <w:proofErr w:type="gramEnd"/>
    </w:p>
    <w:p w14:paraId="2115BDB9" w14:textId="77777777" w:rsidR="00AE65A1" w:rsidRPr="00E65432" w:rsidRDefault="00AE65A1" w:rsidP="00300ACE">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společně pro zóny Evropa (EU), Evropa mimo EU a Svět (zbytek světa)</w:t>
      </w:r>
    </w:p>
    <w:p w14:paraId="5A1C3826" w14:textId="77777777" w:rsidR="00AE65A1" w:rsidRPr="00E65432" w:rsidRDefault="00AE65A1" w:rsidP="00300ACE">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výhradně pro zóny Evropa mimo EU a Svět (zbytek světa)</w:t>
      </w:r>
    </w:p>
    <w:p w14:paraId="07A2F0C3" w14:textId="77777777" w:rsidR="00AE65A1" w:rsidRPr="00E65432" w:rsidRDefault="00AE65A1" w:rsidP="00300ACE">
      <w:pPr>
        <w:spacing w:before="120" w:after="120"/>
        <w:contextualSpacing/>
        <w:jc w:val="both"/>
        <w:rPr>
          <w:rFonts w:ascii="Segoe UI" w:hAnsi="Segoe UI" w:cs="Segoe UI"/>
        </w:rPr>
      </w:pPr>
    </w:p>
    <w:p w14:paraId="10FB0BFC"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Obecně ke shora uvedeným tarifům: </w:t>
      </w:r>
    </w:p>
    <w:p w14:paraId="0A077D4B" w14:textId="77777777" w:rsidR="00AE65A1" w:rsidRPr="00E65432" w:rsidRDefault="00AE65A1" w:rsidP="00300ACE">
      <w:pPr>
        <w:spacing w:before="120" w:after="120"/>
        <w:contextualSpacing/>
        <w:jc w:val="both"/>
        <w:rPr>
          <w:rFonts w:ascii="Segoe UI" w:hAnsi="Segoe UI" w:cs="Segoe UI"/>
        </w:rPr>
      </w:pPr>
    </w:p>
    <w:p w14:paraId="5C5E694E"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destinací pro datový roaming požaduje </w:t>
      </w:r>
      <w:r w:rsidR="00E65432">
        <w:rPr>
          <w:rFonts w:ascii="Segoe UI" w:hAnsi="Segoe UI" w:cs="Segoe UI"/>
        </w:rPr>
        <w:t>Objednatel</w:t>
      </w:r>
      <w:r w:rsidRPr="00E65432">
        <w:rPr>
          <w:rFonts w:ascii="Segoe UI" w:hAnsi="Segoe UI" w:cs="Segoe UI"/>
        </w:rPr>
        <w:t xml:space="preserve"> do jednotlivých zón (Zóny 2 a 3 jsou pro účely datových balíčků sloučeny do jedné)</w:t>
      </w:r>
    </w:p>
    <w:p w14:paraId="2CFAC4FB"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1) Evropa (EU)</w:t>
      </w:r>
    </w:p>
    <w:p w14:paraId="2B639D63"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2) Evropa mimo EU</w:t>
      </w:r>
    </w:p>
    <w:p w14:paraId="2799AE64"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3) Svět (zbytek světa)</w:t>
      </w:r>
    </w:p>
    <w:p w14:paraId="4DC3FA7C" w14:textId="77777777" w:rsidR="00AE65A1" w:rsidRPr="00E65432" w:rsidRDefault="00AE65A1" w:rsidP="00300ACE">
      <w:pPr>
        <w:spacing w:before="120" w:after="120"/>
        <w:contextualSpacing/>
        <w:jc w:val="both"/>
        <w:rPr>
          <w:rFonts w:ascii="Segoe UI" w:hAnsi="Segoe UI" w:cs="Segoe UI"/>
        </w:rPr>
      </w:pPr>
    </w:p>
    <w:p w14:paraId="726D3DD0" w14:textId="77777777" w:rsidR="00AE65A1" w:rsidRPr="00E65432"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do nižší.</w:t>
      </w:r>
    </w:p>
    <w:p w14:paraId="63E93B70" w14:textId="77777777" w:rsidR="00AE65A1" w:rsidRPr="00E65432" w:rsidRDefault="00AE65A1" w:rsidP="00300ACE">
      <w:pPr>
        <w:spacing w:before="120" w:after="120"/>
        <w:contextualSpacing/>
        <w:jc w:val="both"/>
        <w:rPr>
          <w:rFonts w:ascii="Segoe UI" w:hAnsi="Segoe UI" w:cs="Segoe UI"/>
        </w:rPr>
      </w:pPr>
    </w:p>
    <w:p w14:paraId="059A20AA"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Účtovací jednotka je 1 kB.</w:t>
      </w:r>
    </w:p>
    <w:p w14:paraId="04E3DF98" w14:textId="77777777" w:rsidR="00A822BC" w:rsidRPr="00E65432" w:rsidRDefault="00A822BC" w:rsidP="00300ACE">
      <w:pPr>
        <w:spacing w:before="120" w:after="120"/>
        <w:contextualSpacing/>
        <w:jc w:val="both"/>
        <w:rPr>
          <w:rFonts w:ascii="Segoe UI" w:hAnsi="Segoe UI" w:cs="Segoe UI"/>
        </w:rPr>
      </w:pPr>
    </w:p>
    <w:p w14:paraId="350588C9" w14:textId="77777777" w:rsidR="0069206F" w:rsidRDefault="00A822BC" w:rsidP="00300ACE">
      <w:pPr>
        <w:pStyle w:val="Nadpis3"/>
        <w:spacing w:before="120" w:after="120" w:line="276" w:lineRule="auto"/>
        <w:ind w:left="0"/>
      </w:pPr>
      <w:r w:rsidRPr="00E65432">
        <w:t>Pevné připojení k</w:t>
      </w:r>
      <w:r w:rsidR="002C4815">
        <w:t> </w:t>
      </w:r>
      <w:r w:rsidRPr="00E65432">
        <w:t>internetu</w:t>
      </w:r>
    </w:p>
    <w:p w14:paraId="305D5432" w14:textId="2E393C6C" w:rsidR="00DA5B1D" w:rsidRPr="0069206F" w:rsidRDefault="00A822BC" w:rsidP="00F20D63">
      <w:pPr>
        <w:spacing w:before="120" w:after="120"/>
        <w:jc w:val="both"/>
        <w:rPr>
          <w:rFonts w:ascii="Segoe UI" w:hAnsi="Segoe UI" w:cs="Segoe UI"/>
        </w:rPr>
      </w:pPr>
      <w:r w:rsidRPr="0069206F">
        <w:rPr>
          <w:rFonts w:ascii="Segoe UI" w:hAnsi="Segoe UI" w:cs="Segoe UI"/>
        </w:rPr>
        <w:t xml:space="preserve">Dva dedikované datové okruhy, každý o základní kapacitě </w:t>
      </w:r>
      <w:r w:rsidR="00DE3C65">
        <w:rPr>
          <w:rFonts w:ascii="Segoe UI" w:hAnsi="Segoe UI" w:cs="Segoe UI"/>
        </w:rPr>
        <w:t>6</w:t>
      </w:r>
      <w:r w:rsidRPr="0069206F">
        <w:rPr>
          <w:rFonts w:ascii="Segoe UI" w:hAnsi="Segoe UI" w:cs="Segoe UI"/>
        </w:rPr>
        <w:t xml:space="preserve">00 </w:t>
      </w:r>
      <w:proofErr w:type="spellStart"/>
      <w:r w:rsidRPr="0069206F">
        <w:rPr>
          <w:rFonts w:ascii="Segoe UI" w:hAnsi="Segoe UI" w:cs="Segoe UI"/>
        </w:rPr>
        <w:t>Mb</w:t>
      </w:r>
      <w:proofErr w:type="spellEnd"/>
      <w:r w:rsidRPr="0069206F">
        <w:rPr>
          <w:rFonts w:ascii="Segoe UI" w:hAnsi="Segoe UI" w:cs="Segoe UI"/>
        </w:rPr>
        <w:t>/s</w:t>
      </w:r>
      <w:r w:rsidR="00C01988" w:rsidRPr="0069206F">
        <w:rPr>
          <w:rFonts w:ascii="Segoe UI" w:hAnsi="Segoe UI" w:cs="Segoe UI"/>
        </w:rPr>
        <w:t xml:space="preserve"> (</w:t>
      </w:r>
      <w:proofErr w:type="spellStart"/>
      <w:r w:rsidR="00C01988" w:rsidRPr="0069206F">
        <w:rPr>
          <w:rFonts w:ascii="Segoe UI" w:hAnsi="Segoe UI" w:cs="Segoe UI"/>
        </w:rPr>
        <w:t>download</w:t>
      </w:r>
      <w:proofErr w:type="spellEnd"/>
      <w:r w:rsidR="00C01988" w:rsidRPr="0069206F">
        <w:rPr>
          <w:rFonts w:ascii="Segoe UI" w:hAnsi="Segoe UI" w:cs="Segoe UI"/>
        </w:rPr>
        <w:t xml:space="preserve"> i </w:t>
      </w:r>
      <w:proofErr w:type="spellStart"/>
      <w:r w:rsidR="00C01988" w:rsidRPr="0069206F">
        <w:rPr>
          <w:rFonts w:ascii="Segoe UI" w:hAnsi="Segoe UI" w:cs="Segoe UI"/>
        </w:rPr>
        <w:t>upload</w:t>
      </w:r>
      <w:proofErr w:type="spellEnd"/>
      <w:r w:rsidR="00C01988" w:rsidRPr="0069206F">
        <w:rPr>
          <w:rFonts w:ascii="Segoe UI" w:hAnsi="Segoe UI" w:cs="Segoe UI"/>
        </w:rPr>
        <w:t>)</w:t>
      </w:r>
      <w:r w:rsidRPr="0069206F">
        <w:rPr>
          <w:rFonts w:ascii="Segoe UI" w:hAnsi="Segoe UI" w:cs="Segoe UI"/>
        </w:rPr>
        <w:t>.</w:t>
      </w:r>
      <w:r w:rsidR="00300ACE">
        <w:rPr>
          <w:rFonts w:ascii="Segoe UI" w:hAnsi="Segoe UI" w:cs="Segoe UI"/>
        </w:rPr>
        <w:t xml:space="preserve"> </w:t>
      </w:r>
      <w:r w:rsidRPr="0069206F">
        <w:rPr>
          <w:rFonts w:ascii="Segoe UI" w:hAnsi="Segoe UI" w:cs="Segoe UI"/>
        </w:rPr>
        <w:t>Jeden</w:t>
      </w:r>
      <w:r w:rsidR="008C29B0">
        <w:rPr>
          <w:rFonts w:ascii="Segoe UI" w:hAnsi="Segoe UI" w:cs="Segoe UI"/>
        </w:rPr>
        <w:t xml:space="preserve"> okruh</w:t>
      </w:r>
      <w:r w:rsidRPr="0069206F">
        <w:rPr>
          <w:rFonts w:ascii="Segoe UI" w:hAnsi="Segoe UI" w:cs="Segoe UI"/>
        </w:rPr>
        <w:t xml:space="preserve"> bude mít ukončení v areálu </w:t>
      </w:r>
      <w:r w:rsidR="00E65432" w:rsidRPr="0069206F">
        <w:rPr>
          <w:rFonts w:ascii="Segoe UI" w:hAnsi="Segoe UI" w:cs="Segoe UI"/>
        </w:rPr>
        <w:t>Objednatel</w:t>
      </w:r>
      <w:r w:rsidRPr="0069206F">
        <w:rPr>
          <w:rFonts w:ascii="Segoe UI" w:hAnsi="Segoe UI" w:cs="Segoe UI"/>
        </w:rPr>
        <w:t xml:space="preserve">e na ulici </w:t>
      </w:r>
      <w:r w:rsidR="00DE3C65">
        <w:rPr>
          <w:rFonts w:ascii="Segoe UI" w:hAnsi="Segoe UI" w:cs="Segoe UI"/>
        </w:rPr>
        <w:t>Vítkovická</w:t>
      </w:r>
      <w:r w:rsidRPr="0069206F">
        <w:rPr>
          <w:rFonts w:ascii="Segoe UI" w:hAnsi="Segoe UI" w:cs="Segoe UI"/>
        </w:rPr>
        <w:t xml:space="preserve"> a druhý v areálu Poruba vozovna.</w:t>
      </w:r>
      <w:r w:rsidR="00F20D63">
        <w:rPr>
          <w:rFonts w:ascii="Segoe UI" w:hAnsi="Segoe UI" w:cs="Segoe UI"/>
        </w:rPr>
        <w:t xml:space="preserve"> D</w:t>
      </w:r>
      <w:r w:rsidR="00F20D63" w:rsidRPr="000D1D0A">
        <w:rPr>
          <w:rFonts w:ascii="Segoe UI" w:hAnsi="Segoe UI" w:cs="Segoe UI"/>
        </w:rPr>
        <w:t>edikovan</w:t>
      </w:r>
      <w:r w:rsidR="00F20D63">
        <w:rPr>
          <w:rFonts w:ascii="Segoe UI" w:hAnsi="Segoe UI" w:cs="Segoe UI"/>
        </w:rPr>
        <w:t>é datové okruhy b</w:t>
      </w:r>
      <w:r w:rsidR="00F20D63" w:rsidRPr="00C73F83">
        <w:rPr>
          <w:rFonts w:ascii="Segoe UI" w:hAnsi="Segoe UI" w:cs="Segoe UI"/>
        </w:rPr>
        <w:t>ud</w:t>
      </w:r>
      <w:r w:rsidR="00F20D63">
        <w:rPr>
          <w:rFonts w:ascii="Segoe UI" w:hAnsi="Segoe UI" w:cs="Segoe UI"/>
        </w:rPr>
        <w:t>ou</w:t>
      </w:r>
      <w:r w:rsidR="00F20D63" w:rsidRPr="00C73F83">
        <w:rPr>
          <w:rFonts w:ascii="Segoe UI" w:hAnsi="Segoe UI" w:cs="Segoe UI"/>
        </w:rPr>
        <w:t xml:space="preserve"> sloužit</w:t>
      </w:r>
      <w:r w:rsidR="00A90D4F">
        <w:rPr>
          <w:rFonts w:ascii="Segoe UI" w:hAnsi="Segoe UI" w:cs="Segoe UI"/>
        </w:rPr>
        <w:t xml:space="preserve"> pro připojení služeb APN</w:t>
      </w:r>
      <w:r w:rsidR="00F20D63" w:rsidRPr="00C73F83">
        <w:rPr>
          <w:rFonts w:ascii="Segoe UI" w:hAnsi="Segoe UI" w:cs="Segoe UI"/>
        </w:rPr>
        <w:t xml:space="preserve"> i pro připojení k internetu pro celou LAN</w:t>
      </w:r>
      <w:r w:rsidR="00F20D63">
        <w:rPr>
          <w:rFonts w:ascii="Segoe UI" w:hAnsi="Segoe UI" w:cs="Segoe UI"/>
        </w:rPr>
        <w:t xml:space="preserve"> objednatele</w:t>
      </w:r>
      <w:r w:rsidR="00F20D63" w:rsidRPr="00C73F83">
        <w:rPr>
          <w:rFonts w:ascii="Segoe UI" w:hAnsi="Segoe UI" w:cs="Segoe UI"/>
        </w:rPr>
        <w:t>. Šířka pásma bude sdílená pro obě služby</w:t>
      </w:r>
      <w:r w:rsidR="008C29B0">
        <w:rPr>
          <w:rFonts w:ascii="Segoe UI" w:hAnsi="Segoe UI" w:cs="Segoe UI"/>
        </w:rPr>
        <w:t xml:space="preserve"> s možností konfigurace maximální propustnosti pro jednotlivé služby. </w:t>
      </w:r>
      <w:r w:rsidR="00F20D63" w:rsidRPr="00C73F83">
        <w:rPr>
          <w:rFonts w:ascii="Segoe UI" w:hAnsi="Segoe UI" w:cs="Segoe UI"/>
        </w:rPr>
        <w:t xml:space="preserve"> V případě slabého provozu z LAN do internetu (noční hodiny), m</w:t>
      </w:r>
      <w:r w:rsidR="00F20D63">
        <w:rPr>
          <w:rFonts w:ascii="Segoe UI" w:hAnsi="Segoe UI" w:cs="Segoe UI"/>
        </w:rPr>
        <w:t>ohou</w:t>
      </w:r>
      <w:r w:rsidR="00F20D63" w:rsidRPr="00C73F83">
        <w:rPr>
          <w:rFonts w:ascii="Segoe UI" w:hAnsi="Segoe UI" w:cs="Segoe UI"/>
        </w:rPr>
        <w:t xml:space="preserve"> APN využívat </w:t>
      </w:r>
      <w:r w:rsidR="000E35EB">
        <w:rPr>
          <w:rFonts w:ascii="Segoe UI" w:hAnsi="Segoe UI" w:cs="Segoe UI"/>
        </w:rPr>
        <w:t>celou kapacit</w:t>
      </w:r>
      <w:r w:rsidR="00CB6622">
        <w:rPr>
          <w:rFonts w:ascii="Segoe UI" w:hAnsi="Segoe UI" w:cs="Segoe UI"/>
        </w:rPr>
        <w:t>u</w:t>
      </w:r>
      <w:r w:rsidR="000E35EB">
        <w:rPr>
          <w:rFonts w:ascii="Segoe UI" w:hAnsi="Segoe UI" w:cs="Segoe UI"/>
        </w:rPr>
        <w:t xml:space="preserve"> </w:t>
      </w:r>
      <w:r w:rsidR="00CB6622">
        <w:rPr>
          <w:rFonts w:ascii="Segoe UI" w:hAnsi="Segoe UI" w:cs="Segoe UI"/>
        </w:rPr>
        <w:t>datového okruhu</w:t>
      </w:r>
      <w:r w:rsidR="00F20D63">
        <w:rPr>
          <w:rFonts w:ascii="Segoe UI" w:hAnsi="Segoe UI" w:cs="Segoe UI"/>
        </w:rPr>
        <w:t>.</w:t>
      </w:r>
    </w:p>
    <w:p w14:paraId="0773DF74"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Časově neomezený přímý přístup do celosvětové sítě Internet.</w:t>
      </w:r>
    </w:p>
    <w:p w14:paraId="03501E17"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Přenos neomezeného množství dat v obou směrech – bez limitních opatření.</w:t>
      </w:r>
    </w:p>
    <w:p w14:paraId="339F0DA1" w14:textId="705364D1"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Připojení k internetu musí být plně redundantní, všechny komponenty budou zdvojené, tak aby byla zajištěna Doba provozu 24x7, se spolehlivostí 99,99% /ročně max. výpadek celkem 52 minut.</w:t>
      </w:r>
      <w:r w:rsidR="00C25AC0">
        <w:rPr>
          <w:rFonts w:ascii="Segoe UI" w:hAnsi="Segoe UI" w:cs="Segoe UI"/>
        </w:rPr>
        <w:t xml:space="preserve"> Dostupnost sleduje a reportuje Poskytovatel v souladu s odst. 6.9 Rámcové dohody.</w:t>
      </w:r>
    </w:p>
    <w:p w14:paraId="77DAB8F2"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si vyhrazuj</w:t>
      </w:r>
      <w:r w:rsidR="0069206F">
        <w:rPr>
          <w:rFonts w:ascii="Segoe UI" w:hAnsi="Segoe UI" w:cs="Segoe UI"/>
        </w:rPr>
        <w:t>e</w:t>
      </w:r>
      <w:r w:rsidR="00A822BC" w:rsidRPr="00E65432">
        <w:rPr>
          <w:rFonts w:ascii="Segoe UI" w:hAnsi="Segoe UI" w:cs="Segoe UI"/>
        </w:rPr>
        <w:t xml:space="preserve"> právo zvyšovat postupně kapacit</w:t>
      </w:r>
      <w:r w:rsidR="00F42370">
        <w:rPr>
          <w:rFonts w:ascii="Segoe UI" w:hAnsi="Segoe UI" w:cs="Segoe UI"/>
        </w:rPr>
        <w:t>u</w:t>
      </w:r>
      <w:r w:rsidR="00A822BC" w:rsidRPr="00E65432">
        <w:rPr>
          <w:rFonts w:ascii="Segoe UI" w:hAnsi="Segoe UI" w:cs="Segoe UI"/>
        </w:rPr>
        <w:t xml:space="preserve"> dedikovaného datového okruhu až do kapacity </w:t>
      </w:r>
      <w:r w:rsidR="00DE3C65">
        <w:rPr>
          <w:rFonts w:ascii="Segoe UI" w:hAnsi="Segoe UI" w:cs="Segoe UI"/>
        </w:rPr>
        <w:t>2</w:t>
      </w:r>
      <w:r w:rsidR="00A822BC" w:rsidRPr="00E65432">
        <w:rPr>
          <w:rFonts w:ascii="Segoe UI" w:hAnsi="Segoe UI" w:cs="Segoe UI"/>
        </w:rPr>
        <w:t>Gb/s.</w:t>
      </w:r>
      <w:r w:rsidR="00A90D4F">
        <w:rPr>
          <w:rFonts w:ascii="Segoe UI" w:hAnsi="Segoe UI" w:cs="Segoe UI"/>
        </w:rPr>
        <w:t xml:space="preserve"> v kroku á 100Mb</w:t>
      </w:r>
      <w:r w:rsidR="007719C4" w:rsidRPr="00E65432">
        <w:rPr>
          <w:rFonts w:ascii="Segoe UI" w:hAnsi="Segoe UI" w:cs="Segoe UI"/>
        </w:rPr>
        <w:t>/s</w:t>
      </w:r>
      <w:r w:rsidR="009C67DB" w:rsidRPr="00E65432">
        <w:rPr>
          <w:rFonts w:ascii="Segoe UI" w:hAnsi="Segoe UI" w:cs="Segoe UI"/>
        </w:rPr>
        <w:t>.</w:t>
      </w:r>
    </w:p>
    <w:p w14:paraId="1CF61C7E" w14:textId="75D201B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Koncový systém bude tvořen dvěma zařízeními (routery) ve vlastnictví </w:t>
      </w:r>
      <w:r w:rsidR="00807059">
        <w:rPr>
          <w:rFonts w:ascii="Segoe UI" w:hAnsi="Segoe UI" w:cs="Segoe UI"/>
        </w:rPr>
        <w:t>P</w:t>
      </w:r>
      <w:r w:rsidR="00807059" w:rsidRPr="00E65432">
        <w:rPr>
          <w:rFonts w:ascii="Segoe UI" w:hAnsi="Segoe UI" w:cs="Segoe UI"/>
        </w:rPr>
        <w:t xml:space="preserve">oskytovatele </w:t>
      </w:r>
      <w:r w:rsidRPr="00E65432">
        <w:rPr>
          <w:rFonts w:ascii="Segoe UI" w:hAnsi="Segoe UI" w:cs="Segoe UI"/>
        </w:rPr>
        <w:t xml:space="preserve">a bude pracovat v plně automatickém režimu, kdy při výpadku jedné přípojky bude </w:t>
      </w:r>
      <w:r w:rsidRPr="00E65432">
        <w:rPr>
          <w:rFonts w:ascii="Segoe UI" w:hAnsi="Segoe UI" w:cs="Segoe UI"/>
        </w:rPr>
        <w:lastRenderedPageBreak/>
        <w:t xml:space="preserve">provoz směrován na druhou linku. Doba přesměrování na záložní linku bude maximálně 30s. Směrem k uživateli bude koncový systém poskytovat jednu (virtuální) veřejnou IP adresu, která bude uživateli sloužit jako výchozí brána do internetu. Pro fyzické propojení koncového systému </w:t>
      </w:r>
      <w:r w:rsidR="00807059">
        <w:rPr>
          <w:rFonts w:ascii="Segoe UI" w:hAnsi="Segoe UI" w:cs="Segoe UI"/>
        </w:rPr>
        <w:t>P</w:t>
      </w:r>
      <w:r w:rsidR="00807059" w:rsidRPr="00E65432">
        <w:rPr>
          <w:rFonts w:ascii="Segoe UI" w:hAnsi="Segoe UI" w:cs="Segoe UI"/>
        </w:rPr>
        <w:t xml:space="preserve">oskytovatele </w:t>
      </w:r>
      <w:r w:rsidRPr="00E65432">
        <w:rPr>
          <w:rFonts w:ascii="Segoe UI" w:hAnsi="Segoe UI" w:cs="Segoe UI"/>
        </w:rPr>
        <w:t xml:space="preserve">se sítí uživatele může být využito L2 propojení mezi oběma areály, které jsou propojeny optickou sítí </w:t>
      </w:r>
      <w:r w:rsidR="00E65432">
        <w:rPr>
          <w:rFonts w:ascii="Segoe UI" w:hAnsi="Segoe UI" w:cs="Segoe UI"/>
        </w:rPr>
        <w:t>Objednatel</w:t>
      </w:r>
      <w:r w:rsidRPr="00E65432">
        <w:rPr>
          <w:rFonts w:ascii="Segoe UI" w:hAnsi="Segoe UI" w:cs="Segoe UI"/>
        </w:rPr>
        <w:t xml:space="preserve">e. V obou areálech je také k dispozici Cisco </w:t>
      </w:r>
      <w:proofErr w:type="spellStart"/>
      <w:r w:rsidRPr="00E65432">
        <w:rPr>
          <w:rFonts w:ascii="Segoe UI" w:hAnsi="Segoe UI" w:cs="Segoe UI"/>
        </w:rPr>
        <w:t>stack</w:t>
      </w:r>
      <w:proofErr w:type="spellEnd"/>
      <w:r w:rsidRPr="00E65432">
        <w:rPr>
          <w:rFonts w:ascii="Segoe UI" w:hAnsi="Segoe UI" w:cs="Segoe UI"/>
        </w:rPr>
        <w:t>, složený z několika Cisco přepínačů.</w:t>
      </w:r>
    </w:p>
    <w:p w14:paraId="28AFDBED" w14:textId="6A0B360B"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Rozsah IP adres přidělených uživateli: </w:t>
      </w:r>
      <w:r w:rsidR="004C0992">
        <w:rPr>
          <w:rFonts w:ascii="Segoe UI" w:hAnsi="Segoe UI" w:cs="Segoe UI"/>
        </w:rPr>
        <w:t xml:space="preserve">min. </w:t>
      </w:r>
      <w:r w:rsidRPr="00E65432">
        <w:rPr>
          <w:rFonts w:ascii="Segoe UI" w:hAnsi="Segoe UI" w:cs="Segoe UI"/>
        </w:rPr>
        <w:t>32 veřejných IP adres.</w:t>
      </w:r>
    </w:p>
    <w:p w14:paraId="7D94D7E1" w14:textId="23768DD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Garantovaná dostupnost služby: SLA 99,99% (52m</w:t>
      </w:r>
      <w:r w:rsidR="00F04E6A">
        <w:rPr>
          <w:rFonts w:ascii="Segoe UI" w:hAnsi="Segoe UI" w:cs="Segoe UI"/>
        </w:rPr>
        <w:t>inut</w:t>
      </w:r>
      <w:r w:rsidRPr="00E65432">
        <w:rPr>
          <w:rFonts w:ascii="Segoe UI" w:hAnsi="Segoe UI" w:cs="Segoe UI"/>
        </w:rPr>
        <w:t xml:space="preserve"> - součet výpadků za rok).</w:t>
      </w:r>
    </w:p>
    <w:p w14:paraId="522AC933"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Nepřetržitý proaktivní technický dohled - Poskytovatel do 15 minut od zjištění stavu 100% </w:t>
      </w:r>
      <w:proofErr w:type="spellStart"/>
      <w:r w:rsidRPr="00E65432">
        <w:rPr>
          <w:rFonts w:ascii="Segoe UI" w:hAnsi="Segoe UI" w:cs="Segoe UI"/>
        </w:rPr>
        <w:t>Packet</w:t>
      </w:r>
      <w:proofErr w:type="spellEnd"/>
      <w:r w:rsidRPr="00E65432">
        <w:rPr>
          <w:rFonts w:ascii="Segoe UI" w:hAnsi="Segoe UI" w:cs="Segoe UI"/>
        </w:rPr>
        <w:t xml:space="preserve"> </w:t>
      </w:r>
      <w:proofErr w:type="spellStart"/>
      <w:r w:rsidRPr="00E65432">
        <w:rPr>
          <w:rFonts w:ascii="Segoe UI" w:hAnsi="Segoe UI" w:cs="Segoe UI"/>
        </w:rPr>
        <w:t>Loss</w:t>
      </w:r>
      <w:proofErr w:type="spellEnd"/>
      <w:r w:rsidRPr="00E65432">
        <w:rPr>
          <w:rFonts w:ascii="Segoe UI" w:hAnsi="Segoe UI" w:cs="Segoe UI"/>
        </w:rPr>
        <w:t xml:space="preserve"> (100% ztrátovost paketů, zjištěná interními monitorovacími nástroji Poskytovatele) zahájí proces odstraňování poruchy. </w:t>
      </w:r>
      <w:r w:rsidR="00B24DD6">
        <w:rPr>
          <w:rFonts w:ascii="Segoe UI" w:hAnsi="Segoe UI" w:cs="Segoe UI"/>
        </w:rPr>
        <w:t>Pro</w:t>
      </w:r>
      <w:r w:rsidR="00B24DD6" w:rsidRPr="000D1D0A">
        <w:rPr>
          <w:rFonts w:ascii="Segoe UI" w:hAnsi="Segoe UI" w:cs="Segoe UI"/>
        </w:rPr>
        <w:t xml:space="preserve"> ověření dostupnosti linky </w:t>
      </w:r>
      <w:r w:rsidR="00B24DD6">
        <w:rPr>
          <w:rFonts w:ascii="Segoe UI" w:hAnsi="Segoe UI" w:cs="Segoe UI"/>
        </w:rPr>
        <w:t xml:space="preserve">je možné využít i </w:t>
      </w:r>
      <w:r w:rsidR="00B24DD6" w:rsidRPr="000D1D0A">
        <w:rPr>
          <w:rFonts w:ascii="Segoe UI" w:hAnsi="Segoe UI" w:cs="Segoe UI"/>
        </w:rPr>
        <w:t>funkcionalitu „dostupnost linky"</w:t>
      </w:r>
      <w:r w:rsidR="00B24DD6">
        <w:rPr>
          <w:rFonts w:ascii="Segoe UI" w:hAnsi="Segoe UI" w:cs="Segoe UI"/>
        </w:rPr>
        <w:t xml:space="preserve"> se stejným významem jako ukazatel </w:t>
      </w:r>
      <w:proofErr w:type="spellStart"/>
      <w:r w:rsidR="00B24DD6">
        <w:rPr>
          <w:rFonts w:ascii="Segoe UI" w:hAnsi="Segoe UI" w:cs="Segoe UI"/>
        </w:rPr>
        <w:t>Packet</w:t>
      </w:r>
      <w:proofErr w:type="spellEnd"/>
      <w:r w:rsidR="00B24DD6">
        <w:rPr>
          <w:rFonts w:ascii="Segoe UI" w:hAnsi="Segoe UI" w:cs="Segoe UI"/>
        </w:rPr>
        <w:t xml:space="preserve"> </w:t>
      </w:r>
      <w:proofErr w:type="spellStart"/>
      <w:r w:rsidR="00B24DD6">
        <w:rPr>
          <w:rFonts w:ascii="Segoe UI" w:hAnsi="Segoe UI" w:cs="Segoe UI"/>
        </w:rPr>
        <w:t>Loss</w:t>
      </w:r>
      <w:proofErr w:type="spellEnd"/>
      <w:r w:rsidR="00B24DD6" w:rsidRPr="00E65432">
        <w:rPr>
          <w:rFonts w:ascii="Segoe UI" w:hAnsi="Segoe UI" w:cs="Segoe UI"/>
        </w:rPr>
        <w:t xml:space="preserve"> </w:t>
      </w:r>
      <w:r w:rsidRPr="00E65432">
        <w:rPr>
          <w:rFonts w:ascii="Segoe UI" w:hAnsi="Segoe UI" w:cs="Segoe UI"/>
        </w:rPr>
        <w:t>Proces odstraňování poruchy bude obsahovat i kontaktování kontaktní osoby na straně účastníka.</w:t>
      </w:r>
    </w:p>
    <w:p w14:paraId="4E758A1C" w14:textId="77777777" w:rsidR="00A822BC" w:rsidRPr="00E65432" w:rsidRDefault="00A822BC" w:rsidP="00300ACE">
      <w:pPr>
        <w:pStyle w:val="Normln1"/>
        <w:pBdr>
          <w:top w:val="nil"/>
          <w:left w:val="nil"/>
          <w:bottom w:val="nil"/>
          <w:right w:val="nil"/>
          <w:between w:val="nil"/>
        </w:pBdr>
        <w:spacing w:before="120" w:after="120"/>
        <w:contextualSpacing/>
        <w:jc w:val="both"/>
        <w:rPr>
          <w:rFonts w:ascii="Segoe UI" w:hAnsi="Segoe UI" w:cs="Segoe UI"/>
        </w:rPr>
      </w:pPr>
    </w:p>
    <w:p w14:paraId="0E40332F" w14:textId="77777777" w:rsidR="00A822BC" w:rsidRDefault="00A822BC" w:rsidP="00300ACE">
      <w:pPr>
        <w:pStyle w:val="Normln1"/>
        <w:pBdr>
          <w:top w:val="nil"/>
          <w:left w:val="nil"/>
          <w:bottom w:val="nil"/>
          <w:right w:val="nil"/>
          <w:between w:val="nil"/>
        </w:pBdr>
        <w:spacing w:before="120" w:after="120"/>
        <w:contextualSpacing/>
        <w:jc w:val="both"/>
        <w:rPr>
          <w:rFonts w:ascii="Segoe UI" w:hAnsi="Segoe UI" w:cs="Segoe UI"/>
        </w:rPr>
      </w:pPr>
      <w:r w:rsidRPr="00E65432">
        <w:rPr>
          <w:rFonts w:ascii="Segoe UI" w:hAnsi="Segoe UI" w:cs="Segoe UI"/>
        </w:rPr>
        <w:t>APN</w:t>
      </w:r>
      <w:r w:rsidR="00F42370">
        <w:rPr>
          <w:rFonts w:ascii="Segoe UI" w:hAnsi="Segoe UI" w:cs="Segoe UI"/>
        </w:rPr>
        <w:t xml:space="preserve"> - z</w:t>
      </w:r>
      <w:r w:rsidR="009C67DB" w:rsidRPr="00E65432">
        <w:rPr>
          <w:rFonts w:ascii="Segoe UI" w:hAnsi="Segoe UI" w:cs="Segoe UI"/>
        </w:rPr>
        <w:t>řízení a m</w:t>
      </w:r>
      <w:r w:rsidRPr="00E65432">
        <w:rPr>
          <w:rFonts w:ascii="Segoe UI" w:hAnsi="Segoe UI" w:cs="Segoe UI"/>
        </w:rPr>
        <w:t>igrace stávajících APN</w:t>
      </w:r>
    </w:p>
    <w:p w14:paraId="4FF851D6"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zřízení 3ks APN, tj. izolované virtuální sítě, do které budou přistupovat pouze určené SIM karty </w:t>
      </w:r>
      <w:r>
        <w:rPr>
          <w:rFonts w:ascii="Segoe UI" w:hAnsi="Segoe UI" w:cs="Segoe UI"/>
        </w:rPr>
        <w:t>Objednatel</w:t>
      </w:r>
      <w:r w:rsidR="00A822BC" w:rsidRPr="00E65432">
        <w:rPr>
          <w:rFonts w:ascii="Segoe UI" w:hAnsi="Segoe UI" w:cs="Segoe UI"/>
        </w:rPr>
        <w:t xml:space="preserve">e bez omezení počtu. APN bude propojená se sítí </w:t>
      </w:r>
      <w:r>
        <w:rPr>
          <w:rFonts w:ascii="Segoe UI" w:hAnsi="Segoe UI" w:cs="Segoe UI"/>
        </w:rPr>
        <w:t>Objednatel</w:t>
      </w:r>
      <w:r w:rsidR="00A822BC" w:rsidRPr="00E65432">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00A822BC" w:rsidRPr="00E65432">
        <w:rPr>
          <w:rFonts w:ascii="Segoe UI" w:hAnsi="Segoe UI" w:cs="Segoe UI"/>
        </w:rPr>
        <w:t>1.</w:t>
      </w:r>
      <w:r w:rsidR="00655945">
        <w:rPr>
          <w:rFonts w:ascii="Segoe UI" w:hAnsi="Segoe UI" w:cs="Segoe UI"/>
        </w:rPr>
        <w:t>7</w:t>
      </w:r>
      <w:r w:rsidR="00A822BC" w:rsidRPr="00E65432">
        <w:rPr>
          <w:rFonts w:ascii="Segoe UI" w:hAnsi="Segoe UI" w:cs="Segoe UI"/>
        </w:rPr>
        <w:t>.</w:t>
      </w:r>
    </w:p>
    <w:p w14:paraId="04686EB0"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mít možnost využívat vlastní rádius server. V rámci APN jsou pouze neveřejné </w:t>
      </w:r>
      <w:r w:rsidR="00F42370">
        <w:rPr>
          <w:rFonts w:ascii="Segoe UI" w:hAnsi="Segoe UI" w:cs="Segoe UI"/>
        </w:rPr>
        <w:t>I</w:t>
      </w:r>
      <w:r w:rsidR="00DC151A">
        <w:rPr>
          <w:rFonts w:ascii="Segoe UI" w:hAnsi="Segoe UI" w:cs="Segoe UI"/>
        </w:rPr>
        <w:t>P adresy.</w:t>
      </w:r>
      <w:r w:rsidR="004E727A">
        <w:rPr>
          <w:rFonts w:ascii="Segoe UI" w:hAnsi="Segoe UI" w:cs="Segoe UI"/>
        </w:rPr>
        <w:t xml:space="preserve"> </w:t>
      </w:r>
    </w:p>
    <w:p w14:paraId="356B17A7"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Součásti služby APN je poskytnutí služby firewallu provozovaného na technologii poskytovatele pro řízení provozu v rámci APN s možností oddělení provozu a směrování části provozu do internetu pomocí dedikované internetové konektivity </w:t>
      </w:r>
      <w:r w:rsidR="00DE3C65">
        <w:rPr>
          <w:rFonts w:ascii="Segoe UI" w:hAnsi="Segoe UI" w:cs="Segoe UI"/>
        </w:rPr>
        <w:t>2</w:t>
      </w:r>
      <w:r w:rsidRPr="00E65432">
        <w:rPr>
          <w:rFonts w:ascii="Segoe UI" w:hAnsi="Segoe UI" w:cs="Segoe UI"/>
        </w:rPr>
        <w:t>00</w:t>
      </w:r>
      <w:r w:rsidR="00FA5437">
        <w:rPr>
          <w:rFonts w:ascii="Segoe UI" w:hAnsi="Segoe UI" w:cs="Segoe UI"/>
        </w:rPr>
        <w:t xml:space="preserve"> </w:t>
      </w:r>
      <w:proofErr w:type="spellStart"/>
      <w:r w:rsidR="00DC151A">
        <w:rPr>
          <w:rFonts w:ascii="Segoe UI" w:hAnsi="Segoe UI" w:cs="Segoe UI"/>
        </w:rPr>
        <w:t>Mb</w:t>
      </w:r>
      <w:proofErr w:type="spellEnd"/>
      <w:r w:rsidR="00DC151A">
        <w:rPr>
          <w:rFonts w:ascii="Segoe UI" w:hAnsi="Segoe UI" w:cs="Segoe UI"/>
        </w:rPr>
        <w:t>/s.</w:t>
      </w:r>
      <w:r w:rsidR="00A90D4F">
        <w:rPr>
          <w:rFonts w:ascii="Segoe UI" w:hAnsi="Segoe UI" w:cs="Segoe UI"/>
        </w:rPr>
        <w:t xml:space="preserve"> </w:t>
      </w:r>
      <w:r w:rsidR="004E727A">
        <w:rPr>
          <w:rFonts w:ascii="Segoe UI" w:hAnsi="Segoe UI" w:cs="Segoe UI"/>
        </w:rPr>
        <w:t>D</w:t>
      </w:r>
      <w:r w:rsidR="004E727A" w:rsidRPr="00C73F83">
        <w:rPr>
          <w:rFonts w:ascii="Segoe UI" w:hAnsi="Segoe UI" w:cs="Segoe UI"/>
        </w:rPr>
        <w:t xml:space="preserve">edikovaná internetová konektivita </w:t>
      </w:r>
      <w:r w:rsidR="00DE3C65">
        <w:rPr>
          <w:rFonts w:ascii="Segoe UI" w:hAnsi="Segoe UI" w:cs="Segoe UI"/>
        </w:rPr>
        <w:t>2</w:t>
      </w:r>
      <w:r w:rsidR="004E727A" w:rsidRPr="00C73F83">
        <w:rPr>
          <w:rFonts w:ascii="Segoe UI" w:hAnsi="Segoe UI" w:cs="Segoe UI"/>
        </w:rPr>
        <w:t>00 Mb/s je na</w:t>
      </w:r>
      <w:r w:rsidR="00DE3C65">
        <w:rPr>
          <w:rFonts w:ascii="Segoe UI" w:hAnsi="Segoe UI" w:cs="Segoe UI"/>
        </w:rPr>
        <w:t>d rámec požadované konektivity 6</w:t>
      </w:r>
      <w:r w:rsidR="004E727A" w:rsidRPr="00C73F83">
        <w:rPr>
          <w:rFonts w:ascii="Segoe UI" w:hAnsi="Segoe UI" w:cs="Segoe UI"/>
        </w:rPr>
        <w:t xml:space="preserve">00 </w:t>
      </w:r>
      <w:proofErr w:type="spellStart"/>
      <w:r w:rsidR="004E727A" w:rsidRPr="00C73F83">
        <w:rPr>
          <w:rFonts w:ascii="Segoe UI" w:hAnsi="Segoe UI" w:cs="Segoe UI"/>
        </w:rPr>
        <w:t>Mb</w:t>
      </w:r>
      <w:proofErr w:type="spellEnd"/>
      <w:r w:rsidR="004E727A" w:rsidRPr="00C73F83">
        <w:rPr>
          <w:rFonts w:ascii="Segoe UI" w:hAnsi="Segoe UI" w:cs="Segoe UI"/>
        </w:rPr>
        <w:t>/s, protože nesouvisí s připojením LAN zadavatele k internetu. Směrování části provozu do internetu bude realizováno v datovém centru poskytovatele.</w:t>
      </w:r>
    </w:p>
    <w:p w14:paraId="6877209B" w14:textId="77777777" w:rsidR="00A822BC" w:rsidRPr="00E65432" w:rsidRDefault="00A822BC" w:rsidP="00300ACE">
      <w:pPr>
        <w:pStyle w:val="Normln1"/>
        <w:spacing w:before="120" w:after="120"/>
        <w:jc w:val="both"/>
        <w:rPr>
          <w:rFonts w:ascii="Segoe UI" w:hAnsi="Segoe UI" w:cs="Segoe UI"/>
        </w:rPr>
      </w:pPr>
    </w:p>
    <w:p w14:paraId="3D2ACA54" w14:textId="77777777" w:rsidR="00A822BC" w:rsidRDefault="00F42370" w:rsidP="00300ACE">
      <w:pPr>
        <w:pStyle w:val="Normln1"/>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N</w:t>
      </w:r>
      <w:r w:rsidR="00A822BC" w:rsidRPr="00E65432">
        <w:rPr>
          <w:rFonts w:ascii="Segoe UI" w:hAnsi="Segoe UI" w:cs="Segoe UI"/>
        </w:rPr>
        <w:t>ová APN</w:t>
      </w:r>
    </w:p>
    <w:p w14:paraId="2DA0C133" w14:textId="77777777" w:rsidR="00F42370"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možnost zřízení </w:t>
      </w:r>
      <w:r w:rsidR="001D05D0" w:rsidRPr="00E65432">
        <w:rPr>
          <w:rFonts w:ascii="Segoe UI" w:hAnsi="Segoe UI" w:cs="Segoe UI"/>
        </w:rPr>
        <w:t xml:space="preserve">nové </w:t>
      </w:r>
      <w:r w:rsidR="00A822BC" w:rsidRPr="00E65432">
        <w:rPr>
          <w:rFonts w:ascii="Segoe UI" w:hAnsi="Segoe UI" w:cs="Segoe UI"/>
        </w:rPr>
        <w:t>APN</w:t>
      </w:r>
      <w:r w:rsidR="001D05D0" w:rsidRPr="00E65432">
        <w:rPr>
          <w:rFonts w:ascii="Segoe UI" w:hAnsi="Segoe UI" w:cs="Segoe UI"/>
        </w:rPr>
        <w:t xml:space="preserve"> nad rámec 3 ks APN</w:t>
      </w:r>
      <w:r w:rsidR="00A822BC" w:rsidRPr="00E65432">
        <w:rPr>
          <w:rFonts w:ascii="Segoe UI" w:hAnsi="Segoe UI" w:cs="Segoe UI"/>
        </w:rPr>
        <w:t xml:space="preserve">, tj. izolované virtuální sítě, do které budou přistupovat pouze určené SIM karty </w:t>
      </w:r>
      <w:r>
        <w:rPr>
          <w:rFonts w:ascii="Segoe UI" w:hAnsi="Segoe UI" w:cs="Segoe UI"/>
        </w:rPr>
        <w:t>Objednatel</w:t>
      </w:r>
      <w:r w:rsidR="00A822BC" w:rsidRPr="00E65432">
        <w:rPr>
          <w:rFonts w:ascii="Segoe UI" w:hAnsi="Segoe UI" w:cs="Segoe UI"/>
        </w:rPr>
        <w:t xml:space="preserve">e bez omezení počtu. APN bude propojená se sítí </w:t>
      </w:r>
      <w:r>
        <w:rPr>
          <w:rFonts w:ascii="Segoe UI" w:hAnsi="Segoe UI" w:cs="Segoe UI"/>
        </w:rPr>
        <w:t>Objednatel</w:t>
      </w:r>
      <w:r w:rsidR="00A822BC" w:rsidRPr="00E65432">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00A822BC" w:rsidRPr="00E65432">
        <w:rPr>
          <w:rFonts w:ascii="Segoe UI" w:hAnsi="Segoe UI" w:cs="Segoe UI"/>
        </w:rPr>
        <w:t>1.</w:t>
      </w:r>
      <w:r w:rsidR="00655945">
        <w:rPr>
          <w:rFonts w:ascii="Segoe UI" w:hAnsi="Segoe UI" w:cs="Segoe UI"/>
        </w:rPr>
        <w:t>7</w:t>
      </w:r>
      <w:r w:rsidR="00A822BC" w:rsidRPr="00E65432">
        <w:rPr>
          <w:rFonts w:ascii="Segoe UI" w:hAnsi="Segoe UI" w:cs="Segoe UI"/>
        </w:rPr>
        <w:t xml:space="preserve">. </w:t>
      </w:r>
    </w:p>
    <w:p w14:paraId="0B207C59" w14:textId="77777777" w:rsidR="00A822BC" w:rsidRPr="00F42370" w:rsidRDefault="00A822BC"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V rámci APN se předpokládají pouze neveřejné IP adresy.  Doba zřízení je stanovena do 14 kalendářních dnů od požadavku </w:t>
      </w:r>
      <w:r w:rsidR="00E65432" w:rsidRPr="00F42370">
        <w:rPr>
          <w:rFonts w:ascii="Segoe UI" w:hAnsi="Segoe UI" w:cs="Segoe UI"/>
        </w:rPr>
        <w:t>Objednatel</w:t>
      </w:r>
      <w:r w:rsidRPr="00F42370">
        <w:rPr>
          <w:rFonts w:ascii="Segoe UI" w:hAnsi="Segoe UI" w:cs="Segoe UI"/>
        </w:rPr>
        <w:t>e.</w:t>
      </w:r>
    </w:p>
    <w:p w14:paraId="784F2C5C" w14:textId="77777777" w:rsidR="00A822BC" w:rsidRPr="00E65432" w:rsidRDefault="00A822BC" w:rsidP="00300ACE">
      <w:pPr>
        <w:pStyle w:val="Normln1"/>
        <w:pBdr>
          <w:top w:val="nil"/>
          <w:left w:val="nil"/>
          <w:bottom w:val="nil"/>
          <w:right w:val="nil"/>
          <w:between w:val="nil"/>
        </w:pBdr>
        <w:spacing w:before="120" w:after="120"/>
        <w:jc w:val="both"/>
        <w:rPr>
          <w:rFonts w:ascii="Segoe UI" w:hAnsi="Segoe UI" w:cs="Segoe UI"/>
        </w:rPr>
      </w:pPr>
    </w:p>
    <w:p w14:paraId="1065B0F2" w14:textId="77777777" w:rsidR="00A822BC" w:rsidRPr="00E65432" w:rsidRDefault="00A822BC" w:rsidP="00300ACE">
      <w:pPr>
        <w:pStyle w:val="Nadpis3"/>
        <w:spacing w:before="120" w:after="120" w:line="276" w:lineRule="auto"/>
        <w:ind w:left="0"/>
      </w:pPr>
      <w:r w:rsidRPr="00E65432">
        <w:lastRenderedPageBreak/>
        <w:t>Pevné telefonní služby</w:t>
      </w:r>
    </w:p>
    <w:p w14:paraId="28420091"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Služba musí umožňovat přístup k veřejně dostupným telefonním službám:</w:t>
      </w:r>
    </w:p>
    <w:p w14:paraId="071C8D8D"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T</w:t>
      </w:r>
      <w:r w:rsidR="00A822BC" w:rsidRPr="00E65432">
        <w:rPr>
          <w:rFonts w:ascii="Segoe UI" w:hAnsi="Segoe UI" w:cs="Segoe UI"/>
        </w:rPr>
        <w:t>ísňová volání</w:t>
      </w:r>
      <w:r>
        <w:rPr>
          <w:rFonts w:ascii="Segoe UI" w:hAnsi="Segoe UI" w:cs="Segoe UI"/>
        </w:rPr>
        <w:t>.</w:t>
      </w:r>
    </w:p>
    <w:p w14:paraId="6D6F09A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M</w:t>
      </w:r>
      <w:r w:rsidR="00A822BC" w:rsidRPr="00E65432">
        <w:rPr>
          <w:rFonts w:ascii="Segoe UI" w:hAnsi="Segoe UI" w:cs="Segoe UI"/>
        </w:rPr>
        <w:t>ístní volání</w:t>
      </w:r>
      <w:r>
        <w:rPr>
          <w:rFonts w:ascii="Segoe UI" w:hAnsi="Segoe UI" w:cs="Segoe UI"/>
        </w:rPr>
        <w:t>.</w:t>
      </w:r>
    </w:p>
    <w:p w14:paraId="57D224AF"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D</w:t>
      </w:r>
      <w:r w:rsidR="00A822BC" w:rsidRPr="00E65432">
        <w:rPr>
          <w:rFonts w:ascii="Segoe UI" w:hAnsi="Segoe UI" w:cs="Segoe UI"/>
        </w:rPr>
        <w:t>álková volání na území České republiky</w:t>
      </w:r>
      <w:r>
        <w:rPr>
          <w:rFonts w:ascii="Segoe UI" w:hAnsi="Segoe UI" w:cs="Segoe UI"/>
        </w:rPr>
        <w:t>.</w:t>
      </w:r>
    </w:p>
    <w:p w14:paraId="33D61F52"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M</w:t>
      </w:r>
      <w:r w:rsidR="00A822BC" w:rsidRPr="00E65432">
        <w:rPr>
          <w:rFonts w:ascii="Segoe UI" w:hAnsi="Segoe UI" w:cs="Segoe UI"/>
        </w:rPr>
        <w:t>ezinárodní volání</w:t>
      </w:r>
      <w:r>
        <w:rPr>
          <w:rFonts w:ascii="Segoe UI" w:hAnsi="Segoe UI" w:cs="Segoe UI"/>
        </w:rPr>
        <w:t>.</w:t>
      </w:r>
    </w:p>
    <w:p w14:paraId="387C6D26" w14:textId="4F2C0ABE"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F</w:t>
      </w:r>
      <w:r w:rsidR="00A822BC" w:rsidRPr="00E65432">
        <w:rPr>
          <w:rFonts w:ascii="Segoe UI" w:hAnsi="Segoe UI" w:cs="Segoe UI"/>
        </w:rPr>
        <w:t>aksimilní komunikaci a přenos dat v hovorovém pásmu</w:t>
      </w:r>
      <w:ins w:id="11" w:author="Zeman Dušan, Bc." w:date="2024-05-20T13:26:00Z">
        <w:r w:rsidR="004B4684">
          <w:rPr>
            <w:rFonts w:ascii="Segoe UI" w:hAnsi="Segoe UI" w:cs="Segoe UI"/>
          </w:rPr>
          <w:t xml:space="preserve"> nebo </w:t>
        </w:r>
      </w:ins>
      <w:ins w:id="12" w:author="Zeman Dušan, Bc." w:date="2024-05-20T13:38:00Z">
        <w:r w:rsidR="004B4684">
          <w:rPr>
            <w:rFonts w:ascii="Segoe UI" w:hAnsi="Segoe UI" w:cs="Segoe UI"/>
          </w:rPr>
          <w:t xml:space="preserve">faksimilní komunikaci pomocí </w:t>
        </w:r>
      </w:ins>
      <w:ins w:id="13" w:author="Zeman Dušan, Bc." w:date="2024-05-20T13:39:00Z">
        <w:r w:rsidR="004B4684">
          <w:rPr>
            <w:rFonts w:ascii="Segoe UI" w:hAnsi="Segoe UI" w:cs="Segoe UI"/>
          </w:rPr>
          <w:t>IP technologie</w:t>
        </w:r>
      </w:ins>
      <w:ins w:id="14" w:author="Zeman Dušan, Bc." w:date="2024-05-20T13:42:00Z">
        <w:r w:rsidR="00C465F6">
          <w:rPr>
            <w:rFonts w:ascii="Segoe UI" w:hAnsi="Segoe UI" w:cs="Segoe UI"/>
          </w:rPr>
          <w:t>.</w:t>
        </w:r>
      </w:ins>
      <w:del w:id="15" w:author="Zeman Dušan, Bc." w:date="2024-05-20T13:26:00Z">
        <w:r w:rsidDel="004B4684">
          <w:rPr>
            <w:rFonts w:ascii="Segoe UI" w:hAnsi="Segoe UI" w:cs="Segoe UI"/>
          </w:rPr>
          <w:delText>.</w:delText>
        </w:r>
      </w:del>
    </w:p>
    <w:p w14:paraId="187414E9"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na negeografická telefonní čísla (např. barevné linky, komerční služby atd.)</w:t>
      </w:r>
      <w:r>
        <w:rPr>
          <w:rFonts w:ascii="Segoe UI" w:hAnsi="Segoe UI" w:cs="Segoe UI"/>
        </w:rPr>
        <w:t>.</w:t>
      </w:r>
    </w:p>
    <w:p w14:paraId="3852FAC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do neveřejných sítí</w:t>
      </w:r>
      <w:r>
        <w:rPr>
          <w:rFonts w:ascii="Segoe UI" w:hAnsi="Segoe UI" w:cs="Segoe UI"/>
        </w:rPr>
        <w:t>.</w:t>
      </w:r>
    </w:p>
    <w:p w14:paraId="626B4662"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do sítí jiných poskytovatelů služeb včetně mobilních sítí</w:t>
      </w:r>
      <w:r>
        <w:rPr>
          <w:rFonts w:ascii="Segoe UI" w:hAnsi="Segoe UI" w:cs="Segoe UI"/>
        </w:rPr>
        <w:t>.</w:t>
      </w:r>
    </w:p>
    <w:p w14:paraId="4878103E" w14:textId="049473B8" w:rsidR="00A822BC"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I</w:t>
      </w:r>
      <w:r w:rsidR="00A822BC" w:rsidRPr="00E65432">
        <w:rPr>
          <w:rFonts w:ascii="Segoe UI" w:hAnsi="Segoe UI" w:cs="Segoe UI"/>
        </w:rPr>
        <w:t>dentifikace příchozích i odchozích volání (CLIP, COLP)</w:t>
      </w:r>
      <w:r>
        <w:rPr>
          <w:rFonts w:ascii="Segoe UI" w:hAnsi="Segoe UI" w:cs="Segoe UI"/>
        </w:rPr>
        <w:t>.</w:t>
      </w:r>
    </w:p>
    <w:p w14:paraId="4E280514" w14:textId="67A502B9" w:rsidR="00FE0BDA" w:rsidRPr="00C25AC0" w:rsidRDefault="00FE0BDA" w:rsidP="00300ACE">
      <w:pPr>
        <w:numPr>
          <w:ilvl w:val="1"/>
          <w:numId w:val="7"/>
        </w:numPr>
        <w:spacing w:before="120" w:after="120"/>
        <w:ind w:left="709" w:hanging="142"/>
        <w:jc w:val="both"/>
        <w:rPr>
          <w:rFonts w:ascii="Segoe UI" w:hAnsi="Segoe UI" w:cs="Segoe UI"/>
        </w:rPr>
      </w:pPr>
      <w:r w:rsidRPr="00C25AC0">
        <w:rPr>
          <w:rFonts w:ascii="Segoe UI" w:hAnsi="Segoe UI" w:cs="Segoe UI"/>
        </w:rPr>
        <w:t>Přenos časové informace o délce volání</w:t>
      </w:r>
      <w:del w:id="16" w:author="Zeman Dušan, Bc." w:date="2024-05-20T13:47:00Z">
        <w:r w:rsidRPr="00C25AC0" w:rsidDel="00C465F6">
          <w:rPr>
            <w:rFonts w:ascii="Segoe UI" w:hAnsi="Segoe UI" w:cs="Segoe UI"/>
          </w:rPr>
          <w:delText xml:space="preserve"> (AOT)</w:delText>
        </w:r>
      </w:del>
      <w:bookmarkStart w:id="17" w:name="_GoBack"/>
      <w:bookmarkEnd w:id="17"/>
      <w:r w:rsidRPr="00C25AC0">
        <w:rPr>
          <w:rFonts w:ascii="Segoe UI" w:hAnsi="Segoe UI" w:cs="Segoe UI"/>
        </w:rPr>
        <w:t>.</w:t>
      </w:r>
    </w:p>
    <w:p w14:paraId="4113F0EB" w14:textId="26824B85" w:rsidR="00A822BC"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P</w:t>
      </w:r>
      <w:r w:rsidR="00A822BC" w:rsidRPr="00E65432">
        <w:rPr>
          <w:rFonts w:ascii="Segoe UI" w:hAnsi="Segoe UI" w:cs="Segoe UI"/>
        </w:rPr>
        <w:t>římá provolba z veřejné telefonní sítě ke každému účastníkovi pobočkové ústředny</w:t>
      </w:r>
      <w:r>
        <w:rPr>
          <w:rFonts w:ascii="Segoe UI" w:hAnsi="Segoe UI" w:cs="Segoe UI"/>
        </w:rPr>
        <w:t>.</w:t>
      </w:r>
    </w:p>
    <w:p w14:paraId="329D0624" w14:textId="7D4864F6" w:rsidR="00DB10CC" w:rsidRDefault="00DB10CC" w:rsidP="00DB10CC">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Pr>
          <w:rFonts w:ascii="Segoe UI" w:hAnsi="Segoe UI" w:cs="Segoe UI"/>
        </w:rPr>
        <w:t>.</w:t>
      </w:r>
    </w:p>
    <w:p w14:paraId="5D563550" w14:textId="5DEDBF32" w:rsidR="00046842" w:rsidRPr="00E65432" w:rsidRDefault="00046842" w:rsidP="00DB10CC">
      <w:pPr>
        <w:numPr>
          <w:ilvl w:val="1"/>
          <w:numId w:val="7"/>
        </w:numPr>
        <w:spacing w:before="120" w:after="120"/>
        <w:ind w:left="709" w:hanging="142"/>
        <w:jc w:val="both"/>
        <w:rPr>
          <w:rFonts w:ascii="Segoe UI" w:hAnsi="Segoe UI" w:cs="Segoe UI"/>
        </w:rPr>
      </w:pPr>
      <w:r>
        <w:rPr>
          <w:rFonts w:ascii="Segoe UI" w:hAnsi="Segoe UI" w:cs="Segoe UI"/>
        </w:rPr>
        <w:t xml:space="preserve">Přenos čísla volajícího při přesměrování na mobilní telefon </w:t>
      </w:r>
      <w:r w:rsidRPr="00C25AC0">
        <w:rPr>
          <w:rFonts w:ascii="Segoe UI" w:hAnsi="Segoe UI" w:cs="Segoe UI"/>
        </w:rPr>
        <w:t>(vypnutí screeningu A čísla)</w:t>
      </w:r>
    </w:p>
    <w:p w14:paraId="6F97EE47" w14:textId="77777777" w:rsidR="00DB10CC" w:rsidRPr="00E65432" w:rsidRDefault="00DB10CC" w:rsidP="00DB10CC">
      <w:pPr>
        <w:spacing w:before="120" w:after="120"/>
        <w:ind w:left="709"/>
        <w:jc w:val="both"/>
        <w:rPr>
          <w:rFonts w:ascii="Segoe UI" w:hAnsi="Segoe UI" w:cs="Segoe UI"/>
        </w:rPr>
      </w:pPr>
    </w:p>
    <w:p w14:paraId="350E2B68" w14:textId="77777777" w:rsidR="00A822BC" w:rsidRPr="00E65432" w:rsidRDefault="00A822BC" w:rsidP="00300ACE">
      <w:pPr>
        <w:pStyle w:val="Odstavecseseznamem"/>
        <w:numPr>
          <w:ilvl w:val="0"/>
          <w:numId w:val="0"/>
        </w:numPr>
        <w:spacing w:before="120" w:line="276" w:lineRule="auto"/>
        <w:rPr>
          <w:rFonts w:ascii="Segoe UI" w:eastAsia="Calibri" w:hAnsi="Segoe UI" w:cs="Segoe UI"/>
          <w:szCs w:val="22"/>
        </w:rPr>
      </w:pPr>
    </w:p>
    <w:p w14:paraId="7BA40BEB" w14:textId="493F73ED" w:rsidR="00A822BC" w:rsidRPr="00E65432" w:rsidRDefault="00A822BC" w:rsidP="00300ACE">
      <w:pPr>
        <w:spacing w:before="120" w:after="120"/>
        <w:jc w:val="both"/>
        <w:rPr>
          <w:rFonts w:ascii="Segoe UI" w:hAnsi="Segoe UI" w:cs="Segoe UI"/>
        </w:rPr>
      </w:pPr>
      <w:r w:rsidRPr="00E65432">
        <w:rPr>
          <w:rFonts w:ascii="Segoe UI" w:hAnsi="Segoe UI" w:cs="Segoe UI"/>
        </w:rPr>
        <w:t xml:space="preserve">Předpokládaný </w:t>
      </w:r>
      <w:r w:rsidR="00993FB4">
        <w:rPr>
          <w:rFonts w:ascii="Segoe UI" w:hAnsi="Segoe UI" w:cs="Segoe UI"/>
        </w:rPr>
        <w:t>objem volání</w:t>
      </w:r>
      <w:r w:rsidR="00C25AC0">
        <w:rPr>
          <w:rFonts w:ascii="Segoe UI" w:hAnsi="Segoe UI" w:cs="Segoe UI"/>
        </w:rPr>
        <w:t xml:space="preserve"> za měsíc</w:t>
      </w:r>
      <w:r w:rsidR="00993FB4">
        <w:rPr>
          <w:rFonts w:ascii="Segoe UI" w:hAnsi="Segoe UI" w:cs="Segoe UI"/>
        </w:rPr>
        <w:t xml:space="preserve"> je</w:t>
      </w:r>
      <w:r w:rsidR="00C25AC0">
        <w:rPr>
          <w:rFonts w:ascii="Segoe UI" w:hAnsi="Segoe UI" w:cs="Segoe UI"/>
        </w:rPr>
        <w:t xml:space="preserve"> uveden v příloze č. 2 Rámcové dohody (Ceník)</w:t>
      </w:r>
      <w:r w:rsidRPr="00E65432">
        <w:rPr>
          <w:rFonts w:ascii="Segoe UI" w:hAnsi="Segoe UI" w:cs="Segoe UI"/>
        </w:rPr>
        <w:t>.</w:t>
      </w:r>
    </w:p>
    <w:p w14:paraId="5F6A4016" w14:textId="77777777" w:rsidR="00A822BC" w:rsidRPr="00E65432" w:rsidRDefault="00A822BC" w:rsidP="00300ACE">
      <w:pPr>
        <w:spacing w:before="120" w:after="120"/>
        <w:jc w:val="both"/>
        <w:rPr>
          <w:rFonts w:ascii="Segoe UI" w:hAnsi="Segoe UI" w:cs="Segoe UI"/>
        </w:rPr>
      </w:pPr>
    </w:p>
    <w:p w14:paraId="0A2986CE"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Podrobný výpis hovorů dostupný on-line elektronickou formou minimálně ve tvaru: volající číslo, volané číslo, datum a hodina volání, trvání hovoru, cena hovoru</w:t>
      </w:r>
      <w:r w:rsidR="00722864">
        <w:rPr>
          <w:rFonts w:ascii="Segoe UI" w:hAnsi="Segoe UI" w:cs="Segoe UI"/>
        </w:rPr>
        <w:t>.</w:t>
      </w:r>
    </w:p>
    <w:p w14:paraId="76253525" w14:textId="77777777" w:rsidR="00FA5437" w:rsidRDefault="00FA5437" w:rsidP="00300ACE">
      <w:pPr>
        <w:spacing w:before="120" w:after="120"/>
        <w:jc w:val="both"/>
        <w:rPr>
          <w:rFonts w:ascii="Segoe UI" w:hAnsi="Segoe UI" w:cs="Segoe UI"/>
        </w:rPr>
      </w:pPr>
    </w:p>
    <w:p w14:paraId="0C74C202" w14:textId="77777777" w:rsidR="00A822BC" w:rsidRPr="00E65432" w:rsidRDefault="00E65432" w:rsidP="00300ACE">
      <w:pPr>
        <w:spacing w:before="120" w:after="120"/>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w:t>
      </w:r>
      <w:bookmarkStart w:id="18" w:name="_Hlk2324404"/>
      <w:r w:rsidR="00A822BC" w:rsidRPr="00E65432">
        <w:rPr>
          <w:rFonts w:ascii="Segoe UI" w:hAnsi="Segoe UI" w:cs="Segoe UI"/>
        </w:rPr>
        <w:t>harmonogram prací technické přípravy poskytování telekomunikačních služeb a přepojení</w:t>
      </w:r>
      <w:bookmarkEnd w:id="18"/>
      <w:r w:rsidR="00300ACE">
        <w:rPr>
          <w:rFonts w:ascii="Segoe UI" w:hAnsi="Segoe UI" w:cs="Segoe UI"/>
        </w:rPr>
        <w:t>.</w:t>
      </w:r>
    </w:p>
    <w:p w14:paraId="76437A0D" w14:textId="77777777" w:rsidR="00A822BC" w:rsidRPr="00E65432" w:rsidRDefault="00A822BC" w:rsidP="00300ACE">
      <w:pPr>
        <w:spacing w:before="120" w:after="120"/>
        <w:jc w:val="both"/>
        <w:rPr>
          <w:rFonts w:ascii="Segoe UI" w:hAnsi="Segoe UI" w:cs="Segoe UI"/>
        </w:rPr>
      </w:pPr>
    </w:p>
    <w:p w14:paraId="15AE2ED3"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Přípojné místo:</w:t>
      </w:r>
    </w:p>
    <w:p w14:paraId="56470FEB" w14:textId="77777777" w:rsidR="00DE3C65" w:rsidRPr="00DE3C65" w:rsidRDefault="00DE3C65" w:rsidP="00DE3C65">
      <w:pPr>
        <w:spacing w:before="120" w:after="120"/>
        <w:jc w:val="both"/>
        <w:rPr>
          <w:rFonts w:ascii="Segoe UI" w:hAnsi="Segoe UI" w:cs="Segoe UI"/>
        </w:rPr>
      </w:pPr>
      <w:r w:rsidRPr="00DE3C65">
        <w:rPr>
          <w:rFonts w:ascii="Segoe UI" w:hAnsi="Segoe UI" w:cs="Segoe UI"/>
        </w:rPr>
        <w:t>Provozní areál Vítkovická</w:t>
      </w:r>
    </w:p>
    <w:p w14:paraId="7F3A9E35" w14:textId="77777777" w:rsidR="00DE3C65" w:rsidRPr="00DE3C65" w:rsidRDefault="00DE3C65" w:rsidP="00DE3C65">
      <w:pPr>
        <w:spacing w:before="120" w:after="120"/>
        <w:jc w:val="both"/>
        <w:rPr>
          <w:rFonts w:ascii="Segoe UI" w:hAnsi="Segoe UI" w:cs="Segoe UI"/>
        </w:rPr>
      </w:pPr>
      <w:r w:rsidRPr="00DE3C65">
        <w:rPr>
          <w:rFonts w:ascii="Segoe UI" w:hAnsi="Segoe UI" w:cs="Segoe UI"/>
        </w:rPr>
        <w:t>Vítkovická 3133/5</w:t>
      </w:r>
    </w:p>
    <w:p w14:paraId="06D4506B" w14:textId="77777777" w:rsidR="00A822BC" w:rsidRPr="00E65432" w:rsidRDefault="00DE3C65" w:rsidP="00DE3C65">
      <w:pPr>
        <w:spacing w:before="120" w:after="120"/>
        <w:jc w:val="both"/>
        <w:rPr>
          <w:rFonts w:ascii="Segoe UI" w:hAnsi="Segoe UI" w:cs="Segoe UI"/>
        </w:rPr>
      </w:pPr>
      <w:r w:rsidRPr="00DE3C65">
        <w:rPr>
          <w:rFonts w:ascii="Segoe UI" w:hAnsi="Segoe UI" w:cs="Segoe UI"/>
        </w:rPr>
        <w:t>702 00 Ostrava-Moravská Ostrava</w:t>
      </w:r>
    </w:p>
    <w:p w14:paraId="1A1DC169" w14:textId="77777777" w:rsidR="00A822BC" w:rsidRPr="00E65432" w:rsidRDefault="00A822BC" w:rsidP="00300ACE">
      <w:pPr>
        <w:spacing w:before="120" w:after="120"/>
        <w:ind w:hanging="360"/>
        <w:jc w:val="both"/>
        <w:rPr>
          <w:rFonts w:ascii="Segoe UI" w:hAnsi="Segoe UI" w:cs="Segoe UI"/>
        </w:rPr>
      </w:pPr>
    </w:p>
    <w:p w14:paraId="029196E4"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lastRenderedPageBreak/>
        <w:t xml:space="preserve">Typ ústředny </w:t>
      </w:r>
      <w:r w:rsidR="00E65432">
        <w:rPr>
          <w:rFonts w:ascii="Segoe UI" w:hAnsi="Segoe UI" w:cs="Segoe UI"/>
        </w:rPr>
        <w:t>Objednatel</w:t>
      </w:r>
      <w:r w:rsidRPr="00E65432">
        <w:rPr>
          <w:rFonts w:ascii="Segoe UI" w:hAnsi="Segoe UI" w:cs="Segoe UI"/>
        </w:rPr>
        <w:t>e:</w:t>
      </w:r>
    </w:p>
    <w:p w14:paraId="26564FB8"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Alcatel-</w:t>
      </w:r>
      <w:proofErr w:type="spellStart"/>
      <w:r w:rsidRPr="00E65432">
        <w:rPr>
          <w:rFonts w:ascii="Segoe UI" w:hAnsi="Segoe UI" w:cs="Segoe UI"/>
        </w:rPr>
        <w:t>Lucent</w:t>
      </w:r>
      <w:proofErr w:type="spellEnd"/>
      <w:r w:rsidRPr="00E65432">
        <w:rPr>
          <w:rFonts w:ascii="Segoe UI" w:hAnsi="Segoe UI" w:cs="Segoe UI"/>
        </w:rPr>
        <w:t xml:space="preserve"> OMNI PCX </w:t>
      </w:r>
      <w:proofErr w:type="spellStart"/>
      <w:r w:rsidRPr="00E65432">
        <w:rPr>
          <w:rFonts w:ascii="Segoe UI" w:hAnsi="Segoe UI" w:cs="Segoe UI"/>
        </w:rPr>
        <w:t>Enterprise</w:t>
      </w:r>
      <w:proofErr w:type="spellEnd"/>
      <w:r w:rsidRPr="00E65432">
        <w:rPr>
          <w:rFonts w:ascii="Segoe UI" w:hAnsi="Segoe UI" w:cs="Segoe UI"/>
        </w:rPr>
        <w:t xml:space="preserve"> </w:t>
      </w:r>
    </w:p>
    <w:p w14:paraId="583D03BC"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provolba DID 2 x 1000 čísel (597401xxx ,597402xxx)</w:t>
      </w:r>
      <w:r w:rsidR="00722864">
        <w:rPr>
          <w:rFonts w:ascii="Segoe UI" w:hAnsi="Segoe UI" w:cs="Segoe UI"/>
        </w:rPr>
        <w:t>.</w:t>
      </w:r>
    </w:p>
    <w:p w14:paraId="37C5357D" w14:textId="251D2AA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rozhraní 1 x ISDN </w:t>
      </w:r>
      <w:r w:rsidR="00722864">
        <w:rPr>
          <w:rFonts w:ascii="Segoe UI" w:hAnsi="Segoe UI" w:cs="Segoe UI"/>
        </w:rPr>
        <w:t>P</w:t>
      </w:r>
      <w:r w:rsidR="00477984">
        <w:rPr>
          <w:rFonts w:ascii="Segoe UI" w:hAnsi="Segoe UI" w:cs="Segoe UI"/>
        </w:rPr>
        <w:t>R</w:t>
      </w:r>
      <w:r w:rsidR="00F73158">
        <w:rPr>
          <w:rFonts w:ascii="Segoe UI" w:hAnsi="Segoe UI" w:cs="Segoe UI"/>
        </w:rPr>
        <w:t>I</w:t>
      </w:r>
    </w:p>
    <w:p w14:paraId="23A1CF5C" w14:textId="77777777" w:rsidR="00A822BC" w:rsidRPr="00E65432" w:rsidRDefault="00A822BC" w:rsidP="00300ACE">
      <w:pPr>
        <w:pStyle w:val="Normln1"/>
        <w:pBdr>
          <w:top w:val="nil"/>
          <w:left w:val="nil"/>
          <w:bottom w:val="nil"/>
          <w:right w:val="nil"/>
          <w:between w:val="nil"/>
        </w:pBdr>
        <w:spacing w:before="120" w:after="120"/>
        <w:jc w:val="both"/>
        <w:rPr>
          <w:rFonts w:ascii="Segoe UI" w:hAnsi="Segoe UI" w:cs="Segoe UI"/>
          <w:color w:val="000000"/>
        </w:rPr>
      </w:pPr>
    </w:p>
    <w:p w14:paraId="119CB2D3" w14:textId="48E66839" w:rsidR="00A822BC" w:rsidRPr="00E65432" w:rsidRDefault="009C67DB" w:rsidP="00300ACE">
      <w:pPr>
        <w:spacing w:before="120" w:after="120"/>
        <w:contextualSpacing/>
        <w:jc w:val="both"/>
        <w:rPr>
          <w:rFonts w:ascii="Segoe UI" w:hAnsi="Segoe UI" w:cs="Segoe UI"/>
        </w:rPr>
      </w:pPr>
      <w:r w:rsidRPr="00E65432">
        <w:rPr>
          <w:rFonts w:ascii="Segoe UI" w:hAnsi="Segoe UI" w:cs="Segoe UI"/>
        </w:rPr>
        <w:t xml:space="preserve">Objednavatel zajistí nezbytnou součinnost u </w:t>
      </w:r>
      <w:r w:rsidR="00770FBB">
        <w:rPr>
          <w:rFonts w:ascii="Segoe UI" w:hAnsi="Segoe UI" w:cs="Segoe UI"/>
        </w:rPr>
        <w:t>p</w:t>
      </w:r>
      <w:r w:rsidR="00E65432">
        <w:rPr>
          <w:rFonts w:ascii="Segoe UI" w:hAnsi="Segoe UI" w:cs="Segoe UI"/>
        </w:rPr>
        <w:t>oskytovatel</w:t>
      </w:r>
      <w:r w:rsidRPr="00E65432">
        <w:rPr>
          <w:rFonts w:ascii="Segoe UI" w:hAnsi="Segoe UI" w:cs="Segoe UI"/>
        </w:rPr>
        <w:t>e ústředny.</w:t>
      </w:r>
    </w:p>
    <w:p w14:paraId="4384F72F" w14:textId="77777777" w:rsidR="00AE65A1" w:rsidRPr="00E65432" w:rsidRDefault="00AE65A1" w:rsidP="00300ACE">
      <w:pPr>
        <w:spacing w:before="120" w:after="120"/>
        <w:contextualSpacing/>
        <w:jc w:val="both"/>
        <w:rPr>
          <w:rFonts w:ascii="Segoe UI" w:hAnsi="Segoe UI" w:cs="Segoe UI"/>
          <w:b/>
        </w:rPr>
      </w:pPr>
    </w:p>
    <w:p w14:paraId="5F0B9832" w14:textId="77777777" w:rsidR="00AE65A1" w:rsidRPr="00E65432" w:rsidRDefault="00AE65A1" w:rsidP="00300ACE">
      <w:pPr>
        <w:pStyle w:val="Nadpis3"/>
        <w:spacing w:before="120" w:after="120" w:line="276" w:lineRule="auto"/>
        <w:ind w:left="0"/>
      </w:pPr>
      <w:bookmarkStart w:id="19" w:name="_Toc516148222"/>
      <w:r w:rsidRPr="00E65432">
        <w:t>Požadované doplňkové služby</w:t>
      </w:r>
      <w:bookmarkEnd w:id="19"/>
    </w:p>
    <w:p w14:paraId="5ADA9300" w14:textId="77777777" w:rsidR="00CA14C7" w:rsidRPr="00E65432" w:rsidRDefault="00CA14C7" w:rsidP="00300ACE">
      <w:pPr>
        <w:spacing w:before="120" w:after="120"/>
        <w:contextualSpacing/>
        <w:jc w:val="both"/>
        <w:rPr>
          <w:rFonts w:ascii="Segoe UI" w:hAnsi="Segoe UI" w:cs="Segoe UI"/>
        </w:rPr>
      </w:pPr>
    </w:p>
    <w:p w14:paraId="0E4642DE"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poskytoval následující doplňkové služby: </w:t>
      </w:r>
    </w:p>
    <w:p w14:paraId="387FE649" w14:textId="77777777" w:rsidR="00AE65A1" w:rsidRPr="00E65432" w:rsidRDefault="00AE65A1" w:rsidP="00300ACE">
      <w:pPr>
        <w:spacing w:before="120" w:after="120"/>
        <w:contextualSpacing/>
        <w:jc w:val="both"/>
        <w:rPr>
          <w:rFonts w:ascii="Segoe UI" w:hAnsi="Segoe UI" w:cs="Segoe UI"/>
          <w:b/>
        </w:rPr>
      </w:pPr>
    </w:p>
    <w:p w14:paraId="1DB25BBC" w14:textId="77777777" w:rsidR="00AE65A1"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Prioritní volání</w:t>
      </w:r>
    </w:p>
    <w:p w14:paraId="5E75ED46" w14:textId="77777777" w:rsidR="00FA5437" w:rsidRPr="00F42370" w:rsidRDefault="00FA5437" w:rsidP="00300ACE">
      <w:pPr>
        <w:spacing w:before="120" w:after="120"/>
        <w:contextualSpacing/>
        <w:jc w:val="both"/>
        <w:rPr>
          <w:rFonts w:ascii="Segoe UI" w:hAnsi="Segoe UI" w:cs="Segoe UI"/>
        </w:rPr>
      </w:pPr>
    </w:p>
    <w:p w14:paraId="6D1C7630"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Poskytovatel</w:t>
      </w:r>
      <w:r w:rsidR="00AE65A1" w:rsidRPr="00E65432">
        <w:rPr>
          <w:rFonts w:ascii="Segoe UI" w:hAnsi="Segoe UI" w:cs="Segoe UI"/>
        </w:rPr>
        <w:t xml:space="preserve"> nabídne službu prioritního volání do všech sítí pro uživatele specifikované pro řešení mimořádných krizových situací. </w:t>
      </w:r>
      <w:r w:rsidR="009C67DB" w:rsidRPr="00E65432">
        <w:rPr>
          <w:rStyle w:val="Znakapoznpodarou"/>
          <w:rFonts w:ascii="Segoe UI" w:hAnsi="Segoe UI" w:cs="Segoe UI"/>
        </w:rPr>
        <w:footnoteReference w:id="1"/>
      </w:r>
      <w:r w:rsidR="00AE65A1" w:rsidRPr="00E65432">
        <w:rPr>
          <w:rFonts w:ascii="Segoe UI" w:hAnsi="Segoe UI" w:cs="Segoe UI"/>
        </w:rPr>
        <w:t>Prioritní volání v rámci mobilní sítě přednostně odbaví požadavek na spojení v případě lokálního přetížení sítě v krizových situacích. Požadavek na prioritní volání bude uplatněn na maximálně 20 MSISDN a v průběhu plnění se může jejich počet měnit.</w:t>
      </w:r>
    </w:p>
    <w:p w14:paraId="77EEEE85" w14:textId="77777777" w:rsidR="00AE65A1" w:rsidRPr="00E65432" w:rsidRDefault="00AE65A1" w:rsidP="00300ACE">
      <w:pPr>
        <w:spacing w:before="120" w:after="120"/>
        <w:jc w:val="both"/>
        <w:rPr>
          <w:rFonts w:ascii="Segoe UI" w:hAnsi="Segoe UI" w:cs="Segoe UI"/>
        </w:rPr>
      </w:pPr>
    </w:p>
    <w:p w14:paraId="2441517D" w14:textId="77777777" w:rsidR="00AE65A1" w:rsidRPr="00F42370"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Limit a blokace služeb třetích stran</w:t>
      </w:r>
    </w:p>
    <w:p w14:paraId="78DFF4E9" w14:textId="77777777" w:rsidR="00AE65A1" w:rsidRPr="00E65432" w:rsidRDefault="00AE65A1" w:rsidP="00300ACE">
      <w:pPr>
        <w:spacing w:before="120" w:after="120"/>
        <w:contextualSpacing/>
        <w:jc w:val="both"/>
        <w:rPr>
          <w:rFonts w:ascii="Segoe UI" w:hAnsi="Segoe UI" w:cs="Segoe UI"/>
        </w:rPr>
      </w:pPr>
    </w:p>
    <w:p w14:paraId="42C379F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Poskytovatel</w:t>
      </w:r>
      <w:r w:rsidR="00F761FB" w:rsidRPr="00E65432">
        <w:rPr>
          <w:rFonts w:ascii="Segoe UI" w:hAnsi="Segoe UI" w:cs="Segoe UI"/>
        </w:rPr>
        <w:t xml:space="preserve"> prostřednictvím</w:t>
      </w:r>
      <w:r w:rsidR="00AE65A1" w:rsidRPr="00E65432">
        <w:rPr>
          <w:rFonts w:ascii="Segoe UI" w:hAnsi="Segoe UI" w:cs="Segoe UI"/>
        </w:rPr>
        <w:t xml:space="preserve"> doplňkov</w:t>
      </w:r>
      <w:r w:rsidR="00F761FB" w:rsidRPr="00E65432">
        <w:rPr>
          <w:rFonts w:ascii="Segoe UI" w:hAnsi="Segoe UI" w:cs="Segoe UI"/>
        </w:rPr>
        <w:t>é</w:t>
      </w:r>
      <w:r w:rsidR="00AE65A1" w:rsidRPr="00E65432">
        <w:rPr>
          <w:rFonts w:ascii="Segoe UI" w:hAnsi="Segoe UI" w:cs="Segoe UI"/>
        </w:rPr>
        <w:t xml:space="preserve"> služb</w:t>
      </w:r>
      <w:r w:rsidR="00F761FB" w:rsidRPr="00E65432">
        <w:rPr>
          <w:rFonts w:ascii="Segoe UI" w:hAnsi="Segoe UI" w:cs="Segoe UI"/>
        </w:rPr>
        <w:t>y</w:t>
      </w:r>
      <w:r w:rsidR="00AE65A1" w:rsidRPr="00E65432">
        <w:rPr>
          <w:rFonts w:ascii="Segoe UI" w:hAnsi="Segoe UI" w:cs="Segoe UI"/>
        </w:rPr>
        <w:t xml:space="preserve"> </w:t>
      </w:r>
      <w:r w:rsidR="0092410C" w:rsidRPr="00E65432">
        <w:rPr>
          <w:rFonts w:ascii="Segoe UI" w:hAnsi="Segoe UI" w:cs="Segoe UI"/>
        </w:rPr>
        <w:t xml:space="preserve">umožní nastavení </w:t>
      </w:r>
      <w:r w:rsidR="00AE65A1" w:rsidRPr="00E65432">
        <w:rPr>
          <w:rFonts w:ascii="Segoe UI" w:hAnsi="Segoe UI" w:cs="Segoe UI"/>
        </w:rPr>
        <w:t>finanční</w:t>
      </w:r>
      <w:r w:rsidR="0092410C" w:rsidRPr="00E65432">
        <w:rPr>
          <w:rFonts w:ascii="Segoe UI" w:hAnsi="Segoe UI" w:cs="Segoe UI"/>
        </w:rPr>
        <w:t>ho</w:t>
      </w:r>
      <w:r w:rsidR="00AE65A1" w:rsidRPr="00E65432">
        <w:rPr>
          <w:rFonts w:ascii="Segoe UI" w:hAnsi="Segoe UI" w:cs="Segoe UI"/>
        </w:rPr>
        <w:t xml:space="preserve"> limit</w:t>
      </w:r>
      <w:r w:rsidR="0092410C" w:rsidRPr="00E65432">
        <w:rPr>
          <w:rFonts w:ascii="Segoe UI" w:hAnsi="Segoe UI" w:cs="Segoe UI"/>
        </w:rPr>
        <w:t>u</w:t>
      </w:r>
      <w:r w:rsidR="00AE65A1" w:rsidRPr="00E65432">
        <w:rPr>
          <w:rFonts w:ascii="Segoe UI" w:hAnsi="Segoe UI" w:cs="Segoe UI"/>
        </w:rPr>
        <w:t xml:space="preserve"> </w:t>
      </w:r>
      <w:r w:rsidR="0092410C" w:rsidRPr="00E65432">
        <w:rPr>
          <w:rFonts w:ascii="Segoe UI" w:hAnsi="Segoe UI" w:cs="Segoe UI"/>
        </w:rPr>
        <w:t xml:space="preserve">využitelného </w:t>
      </w:r>
      <w:r w:rsidR="00AE65A1" w:rsidRPr="00E65432">
        <w:rPr>
          <w:rFonts w:ascii="Segoe UI" w:hAnsi="Segoe UI" w:cs="Segoe UI"/>
        </w:rPr>
        <w:t xml:space="preserve">pro </w:t>
      </w:r>
      <w:proofErr w:type="spellStart"/>
      <w:r w:rsidR="00AE65A1" w:rsidRPr="00E65432">
        <w:rPr>
          <w:rFonts w:ascii="Segoe UI" w:hAnsi="Segoe UI" w:cs="Segoe UI"/>
        </w:rPr>
        <w:t>audiotextové</w:t>
      </w:r>
      <w:proofErr w:type="spellEnd"/>
      <w:r w:rsidR="00AE65A1" w:rsidRPr="00E65432">
        <w:rPr>
          <w:rFonts w:ascii="Segoe UI" w:hAnsi="Segoe UI" w:cs="Segoe UI"/>
        </w:rPr>
        <w:t xml:space="preserve"> a prémiové služby třetích stran (Premium SMS a DMS). Dále nabídne možnost blokace služeb třetích stran minimálně ve třech oblastech.</w:t>
      </w:r>
    </w:p>
    <w:p w14:paraId="6029F09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povoleno (všechny služby třetích stran jsou povoleny)</w:t>
      </w:r>
      <w:r w:rsidR="00300ACE">
        <w:rPr>
          <w:rFonts w:ascii="Segoe UI" w:hAnsi="Segoe UI" w:cs="Segoe UI"/>
        </w:rPr>
        <w:t>.</w:t>
      </w:r>
    </w:p>
    <w:p w14:paraId="43FF82C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(všechny služby třetích stran jsou blokovány)</w:t>
      </w:r>
      <w:r w:rsidR="00300ACE">
        <w:rPr>
          <w:rFonts w:ascii="Segoe UI" w:hAnsi="Segoe UI" w:cs="Segoe UI"/>
        </w:rPr>
        <w:t>.</w:t>
      </w:r>
    </w:p>
    <w:p w14:paraId="3C482544"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platebních a hlasovacích služeb (všechny služby třetích stran jsou blokovány, s výjimkou platebních a hlasovacích služeb, např. předčíslí 902 např. SMS jízdenka, SMS parkování, prodej fyzického zboží a 906, např. televizní a velkokapacitní hlasování)</w:t>
      </w:r>
      <w:r w:rsidR="00300ACE">
        <w:rPr>
          <w:rFonts w:ascii="Segoe UI" w:hAnsi="Segoe UI" w:cs="Segoe UI"/>
        </w:rPr>
        <w:t>.</w:t>
      </w:r>
    </w:p>
    <w:p w14:paraId="36CA84E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DMS (všechny služby třetích stran jsou blokovány, s výjimkou dárcovské DMS, např. předčíslí 87777)</w:t>
      </w:r>
      <w:r w:rsidR="00300ACE">
        <w:rPr>
          <w:rFonts w:ascii="Segoe UI" w:hAnsi="Segoe UI" w:cs="Segoe UI"/>
        </w:rPr>
        <w:t>.</w:t>
      </w:r>
    </w:p>
    <w:p w14:paraId="1259A50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Poslední dvě blokace je možné kombinovat (slučovat)</w:t>
      </w:r>
      <w:r w:rsidR="00300ACE">
        <w:rPr>
          <w:rFonts w:ascii="Segoe UI" w:hAnsi="Segoe UI" w:cs="Segoe UI"/>
        </w:rPr>
        <w:t>.</w:t>
      </w:r>
    </w:p>
    <w:p w14:paraId="141BE059" w14:textId="77777777" w:rsidR="00AE65A1" w:rsidRPr="00E65432" w:rsidRDefault="00AE65A1" w:rsidP="00300ACE">
      <w:pPr>
        <w:spacing w:before="120" w:after="120"/>
        <w:contextualSpacing/>
        <w:jc w:val="both"/>
        <w:rPr>
          <w:rFonts w:ascii="Segoe UI" w:hAnsi="Segoe UI" w:cs="Segoe UI"/>
        </w:rPr>
      </w:pPr>
    </w:p>
    <w:p w14:paraId="0C7A66AA" w14:textId="77777777" w:rsidR="00AE65A1" w:rsidRPr="00F42370"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Notifikace o výpadcích ve stanoveném perimetru</w:t>
      </w:r>
    </w:p>
    <w:p w14:paraId="4EC1414D" w14:textId="77777777" w:rsidR="00AE65A1" w:rsidRPr="00E65432" w:rsidRDefault="00AE65A1" w:rsidP="00300ACE">
      <w:pPr>
        <w:spacing w:before="120" w:after="120"/>
        <w:contextualSpacing/>
        <w:jc w:val="both"/>
        <w:rPr>
          <w:rFonts w:ascii="Segoe UI" w:hAnsi="Segoe UI" w:cs="Segoe UI"/>
        </w:rPr>
      </w:pPr>
    </w:p>
    <w:p w14:paraId="66F313FE"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služby notifikace formou mailové zprávy na KO </w:t>
      </w:r>
      <w:r>
        <w:rPr>
          <w:rFonts w:ascii="Segoe UI" w:hAnsi="Segoe UI" w:cs="Segoe UI"/>
        </w:rPr>
        <w:t>Objednatel</w:t>
      </w:r>
      <w:r w:rsidR="00F20D63">
        <w:rPr>
          <w:rFonts w:ascii="Segoe UI" w:hAnsi="Segoe UI" w:cs="Segoe UI"/>
        </w:rPr>
        <w:t>e o</w:t>
      </w:r>
      <w:r w:rsidR="00F20D63" w:rsidRPr="00C73F83">
        <w:rPr>
          <w:rFonts w:ascii="Segoe UI" w:hAnsi="Segoe UI" w:cs="Segoe UI"/>
        </w:rPr>
        <w:t xml:space="preserve"> výpadcích na technologiích, </w:t>
      </w:r>
      <w:r w:rsidR="00F20D63">
        <w:rPr>
          <w:rFonts w:ascii="Segoe UI" w:hAnsi="Segoe UI" w:cs="Segoe UI"/>
        </w:rPr>
        <w:t xml:space="preserve">které je </w:t>
      </w:r>
      <w:r w:rsidR="00F20D63" w:rsidRPr="00C73F83">
        <w:rPr>
          <w:rFonts w:ascii="Segoe UI" w:hAnsi="Segoe UI" w:cs="Segoe UI"/>
        </w:rPr>
        <w:t>možn</w:t>
      </w:r>
      <w:r w:rsidR="00F20D63">
        <w:rPr>
          <w:rFonts w:ascii="Segoe UI" w:hAnsi="Segoe UI" w:cs="Segoe UI"/>
        </w:rPr>
        <w:t>é</w:t>
      </w:r>
      <w:r w:rsidR="00F20D63" w:rsidRPr="00C73F83">
        <w:rPr>
          <w:rFonts w:ascii="Segoe UI" w:hAnsi="Segoe UI" w:cs="Segoe UI"/>
        </w:rPr>
        <w:t xml:space="preserve"> jed</w:t>
      </w:r>
      <w:r w:rsidR="00F20D63">
        <w:rPr>
          <w:rFonts w:ascii="Segoe UI" w:hAnsi="Segoe UI" w:cs="Segoe UI"/>
        </w:rPr>
        <w:t>n</w:t>
      </w:r>
      <w:r w:rsidR="00F20D63" w:rsidRPr="00C73F83">
        <w:rPr>
          <w:rFonts w:ascii="Segoe UI" w:hAnsi="Segoe UI" w:cs="Segoe UI"/>
        </w:rPr>
        <w:t xml:space="preserve">označně definovat </w:t>
      </w:r>
      <w:r w:rsidR="00F20D63">
        <w:rPr>
          <w:rFonts w:ascii="Segoe UI" w:hAnsi="Segoe UI" w:cs="Segoe UI"/>
        </w:rPr>
        <w:t xml:space="preserve">jako </w:t>
      </w:r>
      <w:r w:rsidR="00F20D63" w:rsidRPr="00C73F83">
        <w:rPr>
          <w:rFonts w:ascii="Segoe UI" w:hAnsi="Segoe UI" w:cs="Segoe UI"/>
        </w:rPr>
        <w:t>následek výpadku smluvně poskytované služby.</w:t>
      </w:r>
      <w:r w:rsidR="00AE65A1" w:rsidRPr="00E65432">
        <w:rPr>
          <w:rFonts w:ascii="Segoe UI" w:hAnsi="Segoe UI" w:cs="Segoe UI"/>
        </w:rPr>
        <w:t xml:space="preserve"> Hlášený je výpadek plánovaný i neplánovaný a udává dopad na danou lokalitu (např. nefunkční pouze data, volání je v pořádku apod.). </w:t>
      </w:r>
    </w:p>
    <w:p w14:paraId="1652DC21" w14:textId="77777777" w:rsidR="00AE65A1" w:rsidRPr="00E65432" w:rsidRDefault="00AE65A1" w:rsidP="00300ACE">
      <w:pPr>
        <w:spacing w:before="120" w:after="120"/>
        <w:contextualSpacing/>
        <w:jc w:val="both"/>
        <w:rPr>
          <w:rFonts w:ascii="Segoe UI" w:hAnsi="Segoe UI" w:cs="Segoe UI"/>
        </w:rPr>
      </w:pPr>
    </w:p>
    <w:p w14:paraId="03D3A433" w14:textId="77777777" w:rsidR="00AE65A1" w:rsidRPr="00F42370" w:rsidRDefault="00FC7DB8" w:rsidP="00300ACE">
      <w:pPr>
        <w:numPr>
          <w:ilvl w:val="0"/>
          <w:numId w:val="35"/>
        </w:numPr>
        <w:spacing w:before="120" w:after="120"/>
        <w:ind w:left="0"/>
        <w:contextualSpacing/>
        <w:jc w:val="both"/>
        <w:rPr>
          <w:rFonts w:ascii="Segoe UI" w:hAnsi="Segoe UI" w:cs="Segoe UI"/>
        </w:rPr>
      </w:pPr>
      <w:r w:rsidRPr="00F42370">
        <w:rPr>
          <w:rFonts w:ascii="Segoe UI" w:hAnsi="Segoe UI" w:cs="Segoe UI"/>
          <w:bCs/>
        </w:rPr>
        <w:t>Služba nahrávání hovorů na mobilních číslech</w:t>
      </w:r>
    </w:p>
    <w:p w14:paraId="694EF392"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Přehrávání informativní hlásky o monitorování hovoru pro volajícího. </w:t>
      </w:r>
    </w:p>
    <w:p w14:paraId="14E306FA"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Nahrávání, šifrování a ukládání všech hovorů</w:t>
      </w:r>
      <w:r w:rsidR="00300ACE">
        <w:rPr>
          <w:rFonts w:ascii="Segoe UI" w:hAnsi="Segoe UI" w:cs="Segoe UI"/>
        </w:rPr>
        <w:t>.</w:t>
      </w:r>
    </w:p>
    <w:p w14:paraId="648F5D9D"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Webové rozhraní pro správu této služby a všech nahrávaných telefonních čísel využívajících</w:t>
      </w:r>
      <w:r w:rsidR="00300ACE">
        <w:rPr>
          <w:rFonts w:ascii="Segoe UI" w:hAnsi="Segoe UI" w:cs="Segoe UI"/>
        </w:rPr>
        <w:t>.</w:t>
      </w:r>
      <w:r w:rsidRPr="00F42370">
        <w:rPr>
          <w:rFonts w:ascii="Segoe UI" w:hAnsi="Segoe UI" w:cs="Segoe UI"/>
        </w:rPr>
        <w:t xml:space="preserve"> </w:t>
      </w:r>
    </w:p>
    <w:p w14:paraId="6B074419" w14:textId="77777777" w:rsidR="00FC7DB8" w:rsidRPr="00F42370"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s</w:t>
      </w:r>
      <w:r w:rsidR="00FC7DB8" w:rsidRPr="00F42370">
        <w:rPr>
          <w:rFonts w:ascii="Segoe UI" w:hAnsi="Segoe UI" w:cs="Segoe UI"/>
        </w:rPr>
        <w:t>lužby Nahrávání hovorů</w:t>
      </w:r>
      <w:r>
        <w:rPr>
          <w:rFonts w:ascii="Segoe UI" w:hAnsi="Segoe UI" w:cs="Segoe UI"/>
        </w:rPr>
        <w:t>.</w:t>
      </w:r>
      <w:r w:rsidR="00FC7DB8" w:rsidRPr="00F42370">
        <w:rPr>
          <w:rFonts w:ascii="Segoe UI" w:hAnsi="Segoe UI" w:cs="Segoe UI"/>
        </w:rPr>
        <w:t xml:space="preserve"> </w:t>
      </w:r>
    </w:p>
    <w:p w14:paraId="10CC5AC9"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exportu záznamů manuálně nebo automaticky</w:t>
      </w:r>
      <w:r w:rsidR="00300ACE">
        <w:rPr>
          <w:rFonts w:ascii="Segoe UI" w:hAnsi="Segoe UI" w:cs="Segoe UI"/>
        </w:rPr>
        <w:t>.</w:t>
      </w:r>
      <w:r w:rsidRPr="00F42370">
        <w:rPr>
          <w:rFonts w:ascii="Segoe UI" w:hAnsi="Segoe UI" w:cs="Segoe UI"/>
        </w:rPr>
        <w:t xml:space="preserve"> </w:t>
      </w:r>
    </w:p>
    <w:p w14:paraId="0AC3937C"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mazání záznamů na základě předem stanovených pravidel</w:t>
      </w:r>
      <w:r w:rsidR="00300ACE">
        <w:rPr>
          <w:rFonts w:ascii="Segoe UI" w:hAnsi="Segoe UI" w:cs="Segoe UI"/>
        </w:rPr>
        <w:t>.</w:t>
      </w:r>
    </w:p>
    <w:p w14:paraId="0BFDB3F2"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Vyhledávání dle zvolených kritérií</w:t>
      </w:r>
      <w:r w:rsidR="00300ACE">
        <w:rPr>
          <w:rFonts w:ascii="Segoe UI" w:hAnsi="Segoe UI" w:cs="Segoe UI"/>
        </w:rPr>
        <w:t>.</w:t>
      </w:r>
      <w:r w:rsidRPr="00F42370">
        <w:rPr>
          <w:rFonts w:ascii="Segoe UI" w:hAnsi="Segoe UI" w:cs="Segoe UI"/>
        </w:rPr>
        <w:t xml:space="preserve"> </w:t>
      </w:r>
    </w:p>
    <w:p w14:paraId="1EED11B9"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Přehrávání vybraných souborů</w:t>
      </w:r>
      <w:r w:rsidR="00300ACE">
        <w:rPr>
          <w:rFonts w:ascii="Segoe UI" w:hAnsi="Segoe UI" w:cs="Segoe UI"/>
        </w:rPr>
        <w:t>.</w:t>
      </w:r>
      <w:r w:rsidRPr="00F42370">
        <w:rPr>
          <w:rFonts w:ascii="Segoe UI" w:hAnsi="Segoe UI" w:cs="Segoe UI"/>
        </w:rPr>
        <w:t xml:space="preserve"> </w:t>
      </w:r>
    </w:p>
    <w:p w14:paraId="07CDB2A3"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Exporty vybraných souborů</w:t>
      </w:r>
      <w:r w:rsidR="00300ACE">
        <w:rPr>
          <w:rFonts w:ascii="Segoe UI" w:hAnsi="Segoe UI" w:cs="Segoe UI"/>
        </w:rPr>
        <w:t>.</w:t>
      </w:r>
    </w:p>
    <w:p w14:paraId="794AD52D"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Určení denní doby nahrávání </w:t>
      </w:r>
    </w:p>
    <w:p w14:paraId="46E127DE"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správy přístupů a uživatelských práv jednotlivých uživatelů</w:t>
      </w:r>
      <w:r w:rsidR="00300ACE">
        <w:rPr>
          <w:rFonts w:ascii="Segoe UI" w:hAnsi="Segoe UI" w:cs="Segoe UI"/>
        </w:rPr>
        <w:t>.</w:t>
      </w:r>
      <w:r w:rsidRPr="00F42370">
        <w:rPr>
          <w:rFonts w:ascii="Segoe UI" w:hAnsi="Segoe UI" w:cs="Segoe UI"/>
        </w:rPr>
        <w:t xml:space="preserve"> </w:t>
      </w:r>
    </w:p>
    <w:p w14:paraId="46C347B0"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Reporting jednotlivých aktivit v rámci uživatelského rozhraní, reporting typu hovorů</w:t>
      </w:r>
      <w:r w:rsidR="00300ACE">
        <w:rPr>
          <w:rFonts w:ascii="Segoe UI" w:hAnsi="Segoe UI" w:cs="Segoe UI"/>
        </w:rPr>
        <w:t>.</w:t>
      </w:r>
      <w:r w:rsidRPr="00F42370">
        <w:rPr>
          <w:rFonts w:ascii="Segoe UI" w:hAnsi="Segoe UI" w:cs="Segoe UI"/>
        </w:rPr>
        <w:t xml:space="preserve"> reporting velikosti úložiště</w:t>
      </w:r>
      <w:r w:rsidR="00300ACE">
        <w:rPr>
          <w:rFonts w:ascii="Segoe UI" w:hAnsi="Segoe UI" w:cs="Segoe UI"/>
        </w:rPr>
        <w:t>.</w:t>
      </w:r>
      <w:r w:rsidRPr="00F42370">
        <w:rPr>
          <w:rFonts w:ascii="Segoe UI" w:hAnsi="Segoe UI" w:cs="Segoe UI"/>
        </w:rPr>
        <w:t xml:space="preserve"> </w:t>
      </w:r>
    </w:p>
    <w:p w14:paraId="4CA2152F"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nastavení upozornění</w:t>
      </w:r>
      <w:r w:rsidR="00300ACE">
        <w:rPr>
          <w:rFonts w:ascii="Segoe UI" w:hAnsi="Segoe UI" w:cs="Segoe UI"/>
        </w:rPr>
        <w:t>.</w:t>
      </w:r>
      <w:r w:rsidRPr="00F42370">
        <w:rPr>
          <w:rFonts w:ascii="Segoe UI" w:hAnsi="Segoe UI" w:cs="Segoe UI"/>
        </w:rPr>
        <w:t xml:space="preserve"> </w:t>
      </w:r>
    </w:p>
    <w:p w14:paraId="01139BA6"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Zabezpečené datové úložiště s kapacitu min 1GB / 1SIM</w:t>
      </w:r>
      <w:r w:rsidR="00300ACE">
        <w:rPr>
          <w:rFonts w:ascii="Segoe UI" w:hAnsi="Segoe UI" w:cs="Segoe UI"/>
        </w:rPr>
        <w:t>.</w:t>
      </w:r>
    </w:p>
    <w:p w14:paraId="6846CE2C" w14:textId="77777777" w:rsidR="00AE65A1" w:rsidRPr="00E65432" w:rsidRDefault="00AE65A1" w:rsidP="00300ACE">
      <w:pPr>
        <w:spacing w:before="120" w:after="120"/>
        <w:contextualSpacing/>
        <w:jc w:val="both"/>
        <w:rPr>
          <w:rFonts w:ascii="Segoe UI" w:hAnsi="Segoe UI" w:cs="Segoe UI"/>
        </w:rPr>
      </w:pPr>
    </w:p>
    <w:p w14:paraId="7F6067E4" w14:textId="77777777" w:rsidR="00AE65A1" w:rsidRPr="00E65432" w:rsidRDefault="00AE65A1" w:rsidP="00300ACE">
      <w:pPr>
        <w:pStyle w:val="Nadpis3"/>
        <w:spacing w:before="120" w:after="120" w:line="276" w:lineRule="auto"/>
        <w:ind w:left="0"/>
      </w:pPr>
      <w:bookmarkStart w:id="20" w:name="_Toc516148223"/>
      <w:r w:rsidRPr="00E65432">
        <w:t xml:space="preserve">Ostatní </w:t>
      </w:r>
      <w:r w:rsidR="002F235C" w:rsidRPr="00E65432">
        <w:t xml:space="preserve">funkcionality SIM </w:t>
      </w:r>
      <w:bookmarkEnd w:id="20"/>
    </w:p>
    <w:p w14:paraId="307E8F70" w14:textId="77777777" w:rsidR="00AE65A1" w:rsidRPr="00E65432" w:rsidRDefault="00AE65A1" w:rsidP="00300ACE">
      <w:pPr>
        <w:tabs>
          <w:tab w:val="left" w:pos="1134"/>
        </w:tabs>
        <w:spacing w:before="120" w:after="120"/>
        <w:contextualSpacing/>
        <w:jc w:val="both"/>
        <w:rPr>
          <w:rFonts w:ascii="Segoe UI" w:hAnsi="Segoe UI" w:cs="Segoe UI"/>
        </w:rPr>
      </w:pPr>
    </w:p>
    <w:p w14:paraId="02518E0A" w14:textId="77777777" w:rsidR="00AE65A1" w:rsidRPr="002A5A63" w:rsidRDefault="00AE65A1" w:rsidP="00300ACE">
      <w:pPr>
        <w:numPr>
          <w:ilvl w:val="0"/>
          <w:numId w:val="36"/>
        </w:numPr>
        <w:spacing w:before="120" w:after="120"/>
        <w:ind w:left="0"/>
        <w:contextualSpacing/>
        <w:jc w:val="both"/>
        <w:rPr>
          <w:rFonts w:ascii="Segoe UI" w:hAnsi="Segoe UI" w:cs="Segoe UI"/>
        </w:rPr>
      </w:pPr>
      <w:r w:rsidRPr="002A5A63">
        <w:rPr>
          <w:rFonts w:ascii="Segoe UI" w:hAnsi="Segoe UI" w:cs="Segoe UI"/>
        </w:rPr>
        <w:t>Primární SIM a sekundární SIM pro využití dat</w:t>
      </w:r>
    </w:p>
    <w:p w14:paraId="0DC2BAA7" w14:textId="77777777" w:rsidR="00AE65A1" w:rsidRPr="00E65432" w:rsidRDefault="00AE65A1" w:rsidP="00300ACE">
      <w:pPr>
        <w:tabs>
          <w:tab w:val="left" w:pos="1134"/>
        </w:tabs>
        <w:spacing w:before="120" w:after="120"/>
        <w:contextualSpacing/>
        <w:jc w:val="both"/>
        <w:rPr>
          <w:rFonts w:ascii="Segoe UI" w:hAnsi="Segoe UI" w:cs="Segoe UI"/>
        </w:rPr>
      </w:pPr>
    </w:p>
    <w:p w14:paraId="027F41CF" w14:textId="3E26A440" w:rsidR="00AE65A1" w:rsidRPr="00E65432" w:rsidRDefault="00770FBB" w:rsidP="00300ACE">
      <w:pPr>
        <w:tabs>
          <w:tab w:val="left" w:pos="709"/>
          <w:tab w:val="left" w:pos="1134"/>
        </w:tabs>
        <w:spacing w:before="120" w:after="120"/>
        <w:contextualSpacing/>
        <w:jc w:val="both"/>
        <w:rPr>
          <w:rFonts w:ascii="Segoe UI" w:hAnsi="Segoe UI" w:cs="Segoe UI"/>
        </w:rPr>
      </w:pPr>
      <w:r>
        <w:rPr>
          <w:rFonts w:ascii="Segoe UI" w:hAnsi="Segoe UI" w:cs="Segoe UI"/>
        </w:rPr>
        <w:t xml:space="preserve">Objednatel </w:t>
      </w:r>
      <w:r w:rsidR="00655945">
        <w:rPr>
          <w:rFonts w:ascii="Segoe UI" w:hAnsi="Segoe UI" w:cs="Segoe UI"/>
        </w:rPr>
        <w:t>s</w:t>
      </w:r>
      <w:r w:rsidR="00412E33">
        <w:rPr>
          <w:rFonts w:ascii="Segoe UI" w:hAnsi="Segoe UI" w:cs="Segoe UI"/>
        </w:rPr>
        <w:t>i</w:t>
      </w:r>
      <w:r w:rsidR="00655945">
        <w:rPr>
          <w:rFonts w:ascii="Segoe UI" w:hAnsi="Segoe UI" w:cs="Segoe UI"/>
        </w:rPr>
        <w:t xml:space="preserve"> vyhrazuje právo požadovat po </w:t>
      </w:r>
      <w:r w:rsidR="00E65432">
        <w:rPr>
          <w:rFonts w:ascii="Segoe UI" w:hAnsi="Segoe UI" w:cs="Segoe UI"/>
        </w:rPr>
        <w:t>Poskytovatel</w:t>
      </w:r>
      <w:r w:rsidR="00655945">
        <w:rPr>
          <w:rFonts w:ascii="Segoe UI" w:hAnsi="Segoe UI" w:cs="Segoe UI"/>
        </w:rPr>
        <w:t>i</w:t>
      </w:r>
      <w:r w:rsidR="00AE65A1" w:rsidRPr="00E65432">
        <w:rPr>
          <w:rFonts w:ascii="Segoe UI" w:hAnsi="Segoe UI" w:cs="Segoe UI"/>
        </w:rPr>
        <w:t xml:space="preserve"> doplňkovou službu druhé (sekundární) SIM k hlavní (primární) SIM kartě. Na hlavní SIM kartě bude aktivován klasický hlasový tarif a doplňkový datový tarif. Druhá SIM bude čerpat pouze data (neumožňuje hlasové volání) a to z datového tarifu první hlavní (primární) SIM karty. Obě SIM karty je možné využívat současně. Obě SIM mají stejné MSISDN. V případě, že v nabídce </w:t>
      </w:r>
      <w:r w:rsidR="00E65432">
        <w:rPr>
          <w:rFonts w:ascii="Segoe UI" w:hAnsi="Segoe UI" w:cs="Segoe UI"/>
        </w:rPr>
        <w:t>Poskytovatel</w:t>
      </w:r>
      <w:r w:rsidR="00AE65A1" w:rsidRPr="00E65432">
        <w:rPr>
          <w:rFonts w:ascii="Segoe UI" w:hAnsi="Segoe UI" w:cs="Segoe UI"/>
        </w:rPr>
        <w:t>e je i možnost více sekundárních SIM k jedné primární SIM, může tuto variantu nabídnout, přičemž nebude k vyššímu počtu SIM při hodnocení přihlíženo. Může tak být pro čerpání použit např. vhodný datový pool.</w:t>
      </w:r>
    </w:p>
    <w:p w14:paraId="670C61F6" w14:textId="77777777" w:rsidR="00007CCC" w:rsidRPr="00E65432" w:rsidRDefault="00007CCC" w:rsidP="00300ACE">
      <w:pPr>
        <w:tabs>
          <w:tab w:val="left" w:pos="1134"/>
        </w:tabs>
        <w:spacing w:before="120" w:after="120"/>
        <w:contextualSpacing/>
        <w:jc w:val="both"/>
        <w:rPr>
          <w:rFonts w:ascii="Segoe UI" w:hAnsi="Segoe UI" w:cs="Segoe UI"/>
        </w:rPr>
      </w:pPr>
    </w:p>
    <w:p w14:paraId="61170A50" w14:textId="77777777" w:rsidR="00AE65A1" w:rsidRPr="002A5A63" w:rsidRDefault="00AE65A1" w:rsidP="00300ACE">
      <w:pPr>
        <w:numPr>
          <w:ilvl w:val="0"/>
          <w:numId w:val="36"/>
        </w:numPr>
        <w:spacing w:before="120" w:after="120"/>
        <w:ind w:left="0"/>
        <w:contextualSpacing/>
        <w:jc w:val="both"/>
        <w:rPr>
          <w:rFonts w:ascii="Segoe UI" w:hAnsi="Segoe UI" w:cs="Segoe UI"/>
        </w:rPr>
      </w:pPr>
      <w:r w:rsidRPr="002A5A63">
        <w:rPr>
          <w:rFonts w:ascii="Segoe UI" w:hAnsi="Segoe UI" w:cs="Segoe UI"/>
        </w:rPr>
        <w:t>Dvě SIM s jedním číslem</w:t>
      </w:r>
    </w:p>
    <w:p w14:paraId="4BF377C7" w14:textId="77777777" w:rsidR="00AE65A1" w:rsidRPr="00E65432" w:rsidRDefault="00AE65A1" w:rsidP="00300ACE">
      <w:pPr>
        <w:tabs>
          <w:tab w:val="left" w:pos="1134"/>
        </w:tabs>
        <w:spacing w:before="120" w:after="120"/>
        <w:contextualSpacing/>
        <w:jc w:val="both"/>
        <w:rPr>
          <w:rFonts w:ascii="Segoe UI" w:hAnsi="Segoe UI" w:cs="Segoe UI"/>
        </w:rPr>
      </w:pPr>
    </w:p>
    <w:p w14:paraId="5646E987" w14:textId="65FAE11E" w:rsidR="00AE65A1" w:rsidRPr="00E65432" w:rsidRDefault="00770FBB" w:rsidP="00300ACE">
      <w:pPr>
        <w:tabs>
          <w:tab w:val="left" w:pos="709"/>
          <w:tab w:val="left" w:pos="1134"/>
        </w:tabs>
        <w:spacing w:before="120" w:after="120"/>
        <w:contextualSpacing/>
        <w:jc w:val="both"/>
        <w:rPr>
          <w:rFonts w:ascii="Segoe UI" w:hAnsi="Segoe UI" w:cs="Segoe UI"/>
        </w:rPr>
      </w:pPr>
      <w:r>
        <w:rPr>
          <w:rFonts w:ascii="Segoe UI" w:hAnsi="Segoe UI" w:cs="Segoe UI"/>
        </w:rPr>
        <w:t xml:space="preserve">Objednatel </w:t>
      </w:r>
      <w:r w:rsidR="00412E33">
        <w:rPr>
          <w:rFonts w:ascii="Segoe UI" w:hAnsi="Segoe UI" w:cs="Segoe UI"/>
        </w:rPr>
        <w:t xml:space="preserve">si vyhrazuje právo požadovat po </w:t>
      </w:r>
      <w:r w:rsidR="00E65432">
        <w:rPr>
          <w:rFonts w:ascii="Segoe UI" w:hAnsi="Segoe UI" w:cs="Segoe UI"/>
        </w:rPr>
        <w:t>Poskytovatel</w:t>
      </w:r>
      <w:r w:rsidR="00412E33">
        <w:rPr>
          <w:rFonts w:ascii="Segoe UI" w:hAnsi="Segoe UI" w:cs="Segoe UI"/>
        </w:rPr>
        <w:t>i</w:t>
      </w:r>
      <w:r w:rsidR="00AE65A1" w:rsidRPr="00E65432">
        <w:rPr>
          <w:rFonts w:ascii="Segoe UI" w:hAnsi="Segoe UI" w:cs="Segoe UI"/>
        </w:rPr>
        <w:t xml:space="preserve"> doplňkovou službu druhé SIM karty k hlavní SIM kartě. Na hlavní SIM kartě bude aktivován klasický hlasový tarif (plus případný doplňkový datový tarif). Druhá SIM zrcadlí stav první SIM a čerpá stejné hlasové (případně datové) služby. Obě SIM karty není možné využívat současně, do sítě operátora je přihlášena výhradně SIM karta, která je v danou chvíli v aktivním zařízení. (Příklad použití: Dva mobilní telefony (č. 1 a č. 2), každý má vlastní duální SIM se stejným číslem. Vypnutím mobilního telefonu č. 1 a zapnutím telefonu č. 2 dochází k přihlášení do sítě SIM č. 2. Naopak vypnutím telefonu č. 2 a zapnutím telefonu č. 1 dochází k přihlášení do sítě SIM telefonu č. 1.). Pokud jsou zapnuty telefony č. 1 i č. 2. je aktivní pouze SIM první přihlášená do sítě.</w:t>
      </w:r>
    </w:p>
    <w:p w14:paraId="7979D0E2" w14:textId="77777777" w:rsidR="00AE65A1" w:rsidRPr="00E65432" w:rsidRDefault="00AE65A1" w:rsidP="00300ACE">
      <w:pPr>
        <w:tabs>
          <w:tab w:val="left" w:pos="1134"/>
        </w:tabs>
        <w:spacing w:before="120" w:after="120"/>
        <w:contextualSpacing/>
        <w:jc w:val="both"/>
        <w:rPr>
          <w:rFonts w:ascii="Segoe UI" w:hAnsi="Segoe UI" w:cs="Segoe UI"/>
        </w:rPr>
      </w:pPr>
    </w:p>
    <w:p w14:paraId="04E7AE62" w14:textId="09E0C97E" w:rsidR="00AE65A1" w:rsidRPr="00E65432" w:rsidRDefault="00AE65A1" w:rsidP="00300ACE">
      <w:pPr>
        <w:spacing w:before="120" w:after="120"/>
        <w:jc w:val="both"/>
        <w:rPr>
          <w:rFonts w:ascii="Segoe UI" w:hAnsi="Segoe UI" w:cs="Segoe UI"/>
        </w:rPr>
      </w:pPr>
    </w:p>
    <w:p w14:paraId="47198FB6" w14:textId="77777777" w:rsidR="00AE65A1" w:rsidRPr="0069206F" w:rsidRDefault="00AE65A1" w:rsidP="00300ACE">
      <w:pPr>
        <w:pStyle w:val="Nadpis2"/>
        <w:spacing w:before="120" w:after="120" w:line="276" w:lineRule="auto"/>
        <w:ind w:left="0"/>
      </w:pPr>
      <w:bookmarkStart w:id="21" w:name="_Toc516148224"/>
      <w:r w:rsidRPr="0069206F">
        <w:t>Administrace služeb</w:t>
      </w:r>
      <w:bookmarkEnd w:id="21"/>
    </w:p>
    <w:p w14:paraId="3AAB161B" w14:textId="77777777" w:rsidR="00AE65A1" w:rsidRPr="00E65432" w:rsidRDefault="00AE65A1" w:rsidP="00300ACE">
      <w:pPr>
        <w:spacing w:before="120" w:after="120"/>
        <w:contextualSpacing/>
        <w:jc w:val="both"/>
        <w:rPr>
          <w:rFonts w:ascii="Segoe UI" w:hAnsi="Segoe UI" w:cs="Segoe UI"/>
          <w:b/>
          <w:color w:val="76923C"/>
        </w:rPr>
      </w:pPr>
    </w:p>
    <w:p w14:paraId="507BCD3E" w14:textId="77777777" w:rsidR="00AE65A1" w:rsidRPr="00E65432" w:rsidRDefault="00E65432" w:rsidP="00300ACE">
      <w:pPr>
        <w:tabs>
          <w:tab w:val="left" w:pos="0"/>
        </w:tabs>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administrace mobilních služeb elektronických komunikací dle níže uvedené specifikace. </w:t>
      </w:r>
    </w:p>
    <w:p w14:paraId="387DAFA5" w14:textId="77777777" w:rsidR="00AE65A1" w:rsidRDefault="00AE65A1" w:rsidP="00300ACE">
      <w:pPr>
        <w:spacing w:before="120" w:after="120"/>
        <w:contextualSpacing/>
        <w:jc w:val="both"/>
        <w:rPr>
          <w:rFonts w:ascii="Segoe UI" w:hAnsi="Segoe UI" w:cs="Segoe UI"/>
        </w:rPr>
      </w:pPr>
    </w:p>
    <w:p w14:paraId="48C82AE7" w14:textId="77777777" w:rsidR="00722864" w:rsidRPr="00E65432" w:rsidRDefault="00722864" w:rsidP="00300ACE">
      <w:pPr>
        <w:spacing w:before="120" w:after="120"/>
        <w:contextualSpacing/>
        <w:jc w:val="both"/>
        <w:rPr>
          <w:rFonts w:ascii="Segoe UI" w:hAnsi="Segoe UI" w:cs="Segoe UI"/>
        </w:rPr>
      </w:pPr>
    </w:p>
    <w:p w14:paraId="4222B137" w14:textId="77777777" w:rsidR="00AE65A1" w:rsidRPr="0069206F" w:rsidRDefault="002F235C" w:rsidP="00300ACE">
      <w:pPr>
        <w:pStyle w:val="Nadpis3"/>
        <w:spacing w:before="120" w:after="120" w:line="276" w:lineRule="auto"/>
        <w:ind w:left="0"/>
      </w:pPr>
      <w:bookmarkStart w:id="22" w:name="_Toc516148225"/>
      <w:r w:rsidRPr="0069206F">
        <w:t>A</w:t>
      </w:r>
      <w:r w:rsidR="00AE65A1" w:rsidRPr="0069206F">
        <w:t>dministrace SIM karet</w:t>
      </w:r>
      <w:bookmarkEnd w:id="22"/>
    </w:p>
    <w:p w14:paraId="47F567E4" w14:textId="77777777" w:rsidR="00AE65A1" w:rsidRPr="00E65432" w:rsidRDefault="00AE65A1" w:rsidP="00300ACE">
      <w:pPr>
        <w:spacing w:before="120" w:after="120"/>
        <w:contextualSpacing/>
        <w:jc w:val="both"/>
        <w:rPr>
          <w:rFonts w:ascii="Segoe UI" w:hAnsi="Segoe UI" w:cs="Segoe UI"/>
        </w:rPr>
      </w:pPr>
    </w:p>
    <w:p w14:paraId="2C9F78A9"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Administrace SIM karet</w:t>
      </w:r>
    </w:p>
    <w:p w14:paraId="7CE4B545" w14:textId="77777777" w:rsidR="00AE65A1" w:rsidRPr="00E65432" w:rsidRDefault="00AE65A1" w:rsidP="00300ACE">
      <w:pPr>
        <w:spacing w:before="120" w:after="120"/>
        <w:contextualSpacing/>
        <w:jc w:val="both"/>
        <w:rPr>
          <w:rFonts w:ascii="Segoe UI" w:hAnsi="Segoe UI" w:cs="Segoe UI"/>
          <w:b/>
        </w:rPr>
      </w:pPr>
    </w:p>
    <w:p w14:paraId="6D0B1C03" w14:textId="77777777" w:rsidR="00AE65A1"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následujících požadavků v oblasti administrace SIM karet.</w:t>
      </w:r>
    </w:p>
    <w:p w14:paraId="5E3E9A5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Změny nastavení služeb jsou prováděny prostřednictvím stanovených KO </w:t>
      </w:r>
      <w:r w:rsidR="00E65432">
        <w:rPr>
          <w:rFonts w:ascii="Segoe UI" w:hAnsi="Segoe UI" w:cs="Segoe UI"/>
        </w:rPr>
        <w:t>Objednatel</w:t>
      </w:r>
      <w:r w:rsidRPr="00E65432">
        <w:rPr>
          <w:rFonts w:ascii="Segoe UI" w:hAnsi="Segoe UI" w:cs="Segoe UI"/>
        </w:rPr>
        <w:t>e</w:t>
      </w:r>
      <w:r w:rsidR="00722864">
        <w:rPr>
          <w:rFonts w:ascii="Segoe UI" w:hAnsi="Segoe UI" w:cs="Segoe UI"/>
        </w:rPr>
        <w:t>.</w:t>
      </w:r>
    </w:p>
    <w:p w14:paraId="22B41A8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Blokování SIM karet ztracených, nebo odcizených je na žádost KO provedeno neprodleně po nahlášení požadavku</w:t>
      </w:r>
      <w:r w:rsidR="00722864">
        <w:rPr>
          <w:rFonts w:ascii="Segoe UI" w:hAnsi="Segoe UI" w:cs="Segoe UI"/>
        </w:rPr>
        <w:t>.</w:t>
      </w:r>
    </w:p>
    <w:p w14:paraId="726A90D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SIM karet ztracených, nebo odcizených může provést i samotný koncový uživatel MSISDN po bližší identifikaci (např. bude znát MSISDN, IČ společnosti </w:t>
      </w:r>
      <w:r w:rsidR="00E65432">
        <w:rPr>
          <w:rFonts w:ascii="Segoe UI" w:hAnsi="Segoe UI" w:cs="Segoe UI"/>
        </w:rPr>
        <w:t>Objednatel</w:t>
      </w:r>
      <w:r w:rsidRPr="00E65432">
        <w:rPr>
          <w:rFonts w:ascii="Segoe UI" w:hAnsi="Segoe UI" w:cs="Segoe UI"/>
        </w:rPr>
        <w:t xml:space="preserve">e). </w:t>
      </w:r>
      <w:r w:rsidR="00E65432">
        <w:rPr>
          <w:rFonts w:ascii="Segoe UI" w:hAnsi="Segoe UI" w:cs="Segoe UI"/>
        </w:rPr>
        <w:t>Poskytovatel</w:t>
      </w:r>
      <w:r w:rsidRPr="00E65432">
        <w:rPr>
          <w:rFonts w:ascii="Segoe UI" w:hAnsi="Segoe UI" w:cs="Segoe UI"/>
        </w:rPr>
        <w:t xml:space="preserve"> ihned o tomto požadavku informuje </w:t>
      </w:r>
      <w:r w:rsidR="00E65432">
        <w:rPr>
          <w:rFonts w:ascii="Segoe UI" w:hAnsi="Segoe UI" w:cs="Segoe UI"/>
        </w:rPr>
        <w:t>Objednatel</w:t>
      </w:r>
      <w:r w:rsidRPr="00E65432">
        <w:rPr>
          <w:rFonts w:ascii="Segoe UI" w:hAnsi="Segoe UI" w:cs="Segoe UI"/>
        </w:rPr>
        <w:t>e např. formou e-mailu ze svého CC.</w:t>
      </w:r>
    </w:p>
    <w:p w14:paraId="7D43AC9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Administraci SIM je možné prostřednictvím KO </w:t>
      </w:r>
      <w:r w:rsidR="00E65432">
        <w:rPr>
          <w:rFonts w:ascii="Segoe UI" w:hAnsi="Segoe UI" w:cs="Segoe UI"/>
        </w:rPr>
        <w:t>Objednatel</w:t>
      </w:r>
      <w:r w:rsidRPr="00E65432">
        <w:rPr>
          <w:rFonts w:ascii="Segoe UI" w:hAnsi="Segoe UI" w:cs="Segoe UI"/>
        </w:rPr>
        <w:t>e realizovat telefonicky, mailem a prostřednictvím on-line webové aplikace</w:t>
      </w:r>
      <w:r w:rsidR="00722864">
        <w:rPr>
          <w:rFonts w:ascii="Segoe UI" w:hAnsi="Segoe UI" w:cs="Segoe UI"/>
        </w:rPr>
        <w:t>.</w:t>
      </w:r>
    </w:p>
    <w:p w14:paraId="284051D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Změna fakturačních údajů</w:t>
      </w:r>
      <w:r w:rsidR="00722864">
        <w:rPr>
          <w:rFonts w:ascii="Segoe UI" w:hAnsi="Segoe UI" w:cs="Segoe UI"/>
        </w:rPr>
        <w:t>.</w:t>
      </w:r>
    </w:p>
    <w:p w14:paraId="4690F8E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Opis faktury</w:t>
      </w:r>
      <w:r w:rsidR="00722864">
        <w:rPr>
          <w:rFonts w:ascii="Segoe UI" w:hAnsi="Segoe UI" w:cs="Segoe UI"/>
        </w:rPr>
        <w:t>.</w:t>
      </w:r>
    </w:p>
    <w:p w14:paraId="42AA890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Aktivace a deaktivace SIM karty</w:t>
      </w:r>
      <w:r w:rsidR="00722864">
        <w:rPr>
          <w:rFonts w:ascii="Segoe UI" w:hAnsi="Segoe UI" w:cs="Segoe UI"/>
        </w:rPr>
        <w:t>.</w:t>
      </w:r>
    </w:p>
    <w:p w14:paraId="235848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Výměna SIM karty</w:t>
      </w:r>
      <w:r w:rsidR="00722864">
        <w:rPr>
          <w:rFonts w:ascii="Segoe UI" w:hAnsi="Segoe UI" w:cs="Segoe UI"/>
        </w:rPr>
        <w:t>.</w:t>
      </w:r>
    </w:p>
    <w:p w14:paraId="0CF0D06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Odpojení SIM z provozu z důvodu dočasného nevyužívání</w:t>
      </w:r>
      <w:r w:rsidR="00722864">
        <w:rPr>
          <w:rFonts w:ascii="Segoe UI" w:hAnsi="Segoe UI" w:cs="Segoe UI"/>
        </w:rPr>
        <w:t>.</w:t>
      </w:r>
    </w:p>
    <w:p w14:paraId="0D78ECF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Blokace vybraných služeb dle požadavku KO</w:t>
      </w:r>
      <w:r w:rsidR="00722864">
        <w:rPr>
          <w:rFonts w:ascii="Segoe UI" w:hAnsi="Segoe UI" w:cs="Segoe UI"/>
        </w:rPr>
        <w:t>.</w:t>
      </w:r>
    </w:p>
    <w:p w14:paraId="7328AEB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Doručení SIM karty na určenou lokalitu</w:t>
      </w:r>
      <w:r w:rsidR="00722864">
        <w:rPr>
          <w:rFonts w:ascii="Segoe UI" w:hAnsi="Segoe UI" w:cs="Segoe UI"/>
        </w:rPr>
        <w:t>.</w:t>
      </w:r>
    </w:p>
    <w:p w14:paraId="7AC40955" w14:textId="77777777" w:rsidR="00AE65A1" w:rsidRPr="00E65432" w:rsidRDefault="00AE65A1" w:rsidP="00300ACE">
      <w:pPr>
        <w:tabs>
          <w:tab w:val="left" w:pos="709"/>
        </w:tabs>
        <w:spacing w:before="120" w:after="120"/>
        <w:contextualSpacing/>
        <w:jc w:val="both"/>
        <w:rPr>
          <w:rFonts w:ascii="Segoe UI" w:hAnsi="Segoe UI" w:cs="Segoe UI"/>
        </w:rPr>
      </w:pPr>
    </w:p>
    <w:p w14:paraId="4DA6F425"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Webový portál</w:t>
      </w:r>
    </w:p>
    <w:p w14:paraId="18F1096F" w14:textId="77777777" w:rsidR="00AE65A1" w:rsidRPr="00E65432" w:rsidRDefault="00AE65A1" w:rsidP="00300ACE">
      <w:pPr>
        <w:spacing w:before="120" w:after="120"/>
        <w:contextualSpacing/>
        <w:jc w:val="both"/>
        <w:rPr>
          <w:rFonts w:ascii="Segoe UI" w:hAnsi="Segoe UI" w:cs="Segoe UI"/>
        </w:rPr>
      </w:pPr>
    </w:p>
    <w:p w14:paraId="7203A09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přístup do služby webového portálu pro online náhled na aktuální nastavení služeb, pro realizaci změn hlasových, datových a doplňkových služeb. Na portál budou mít přístup všechny KO a přístup bude možné pro jednotlivé KO administrovat verzí oprávnění (náhled, změna, fakturace, administrátor apod.). </w:t>
      </w:r>
      <w:r>
        <w:rPr>
          <w:rFonts w:ascii="Segoe UI" w:hAnsi="Segoe UI" w:cs="Segoe UI"/>
        </w:rPr>
        <w:t>Objednatel</w:t>
      </w:r>
      <w:r w:rsidR="00AE65A1" w:rsidRPr="00E65432">
        <w:rPr>
          <w:rFonts w:ascii="Segoe UI" w:hAnsi="Segoe UI" w:cs="Segoe UI"/>
        </w:rPr>
        <w:t xml:space="preserve"> požaduje garantovat SLA parametry webového portálu:</w:t>
      </w:r>
    </w:p>
    <w:p w14:paraId="1033D231" w14:textId="77777777" w:rsidR="00AE65A1" w:rsidRPr="00E65432" w:rsidRDefault="00AE65A1" w:rsidP="00300ACE">
      <w:pPr>
        <w:spacing w:before="120" w:after="120"/>
        <w:contextualSpacing/>
        <w:jc w:val="both"/>
        <w:rPr>
          <w:rFonts w:ascii="Segoe UI" w:hAnsi="Segoe UI" w:cs="Segoe UI"/>
        </w:rPr>
      </w:pPr>
    </w:p>
    <w:p w14:paraId="2F134A7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98,5% dostupnost v provozní době 7x24</w:t>
      </w:r>
      <w:r w:rsidR="00722864">
        <w:rPr>
          <w:rFonts w:ascii="Segoe UI" w:hAnsi="Segoe UI" w:cs="Segoe UI"/>
        </w:rPr>
        <w:t>.</w:t>
      </w:r>
    </w:p>
    <w:p w14:paraId="121D691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Doba odezvy na požadavek na přidělení/změnu oprávnění přístupu KO 1PD od data nahlášení </w:t>
      </w:r>
      <w:r w:rsidR="00E65432">
        <w:rPr>
          <w:rFonts w:ascii="Segoe UI" w:hAnsi="Segoe UI" w:cs="Segoe UI"/>
        </w:rPr>
        <w:t>Objednatel</w:t>
      </w:r>
      <w:r w:rsidRPr="00E65432">
        <w:rPr>
          <w:rFonts w:ascii="Segoe UI" w:hAnsi="Segoe UI" w:cs="Segoe UI"/>
        </w:rPr>
        <w:t>em</w:t>
      </w:r>
      <w:r w:rsidR="00722864">
        <w:rPr>
          <w:rFonts w:ascii="Segoe UI" w:hAnsi="Segoe UI" w:cs="Segoe UI"/>
        </w:rPr>
        <w:t>.</w:t>
      </w:r>
    </w:p>
    <w:p w14:paraId="0D555C5E"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Doba odezvy na incident (nefunkčnost/pomalé odezvy) webového portálu 1 hodina KD (kalendářní den)</w:t>
      </w:r>
      <w:r w:rsidR="00722864">
        <w:rPr>
          <w:rFonts w:ascii="Segoe UI" w:hAnsi="Segoe UI" w:cs="Segoe UI"/>
        </w:rPr>
        <w:t>.</w:t>
      </w:r>
    </w:p>
    <w:p w14:paraId="1EC540CA" w14:textId="77777777" w:rsidR="00AE65A1" w:rsidRPr="00E65432" w:rsidRDefault="00AE65A1" w:rsidP="00300ACE">
      <w:pPr>
        <w:spacing w:before="120" w:after="120"/>
        <w:contextualSpacing/>
        <w:jc w:val="both"/>
        <w:rPr>
          <w:rFonts w:ascii="Segoe UI" w:hAnsi="Segoe UI" w:cs="Segoe UI"/>
        </w:rPr>
      </w:pPr>
    </w:p>
    <w:p w14:paraId="10535988" w14:textId="77777777" w:rsidR="00AE65A1" w:rsidRPr="00E65432" w:rsidRDefault="00AE65A1" w:rsidP="00300ACE">
      <w:pPr>
        <w:tabs>
          <w:tab w:val="left" w:pos="142"/>
        </w:tabs>
        <w:spacing w:before="120" w:after="120"/>
        <w:contextualSpacing/>
        <w:jc w:val="both"/>
        <w:rPr>
          <w:rFonts w:ascii="Segoe UI" w:hAnsi="Segoe UI" w:cs="Segoe UI"/>
        </w:rPr>
      </w:pPr>
      <w:r w:rsidRPr="00E65432">
        <w:rPr>
          <w:rFonts w:ascii="Segoe UI" w:hAnsi="Segoe UI" w:cs="Segoe UI"/>
        </w:rPr>
        <w:t>Přihlášení na portál proběhne pomocí unikátních přihlašovacích údajů – přihlašovací jméno a heslo.</w:t>
      </w:r>
    </w:p>
    <w:p w14:paraId="689E6935" w14:textId="77777777" w:rsidR="00AE65A1" w:rsidRPr="00E65432" w:rsidRDefault="00AE65A1" w:rsidP="00300ACE">
      <w:pPr>
        <w:tabs>
          <w:tab w:val="left" w:pos="142"/>
        </w:tabs>
        <w:spacing w:before="120" w:after="120"/>
        <w:contextualSpacing/>
        <w:jc w:val="both"/>
        <w:rPr>
          <w:rFonts w:ascii="Segoe UI" w:hAnsi="Segoe UI" w:cs="Segoe UI"/>
        </w:rPr>
      </w:pPr>
    </w:p>
    <w:p w14:paraId="2036F5F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     Požadavky na webový portál a možnosti vyhledávání informací:</w:t>
      </w:r>
    </w:p>
    <w:p w14:paraId="7785D04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Hlasový tarif – včetně aktuálního stavu čerpání – počet volných minut a SMS k aktuálnímu dni</w:t>
      </w:r>
      <w:r w:rsidR="00722864">
        <w:rPr>
          <w:rFonts w:ascii="Segoe UI" w:hAnsi="Segoe UI" w:cs="Segoe UI"/>
        </w:rPr>
        <w:t>.</w:t>
      </w:r>
    </w:p>
    <w:p w14:paraId="63950B3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Služby – roaming, hlasová schránka</w:t>
      </w:r>
      <w:r w:rsidR="00722864">
        <w:rPr>
          <w:rFonts w:ascii="Segoe UI" w:hAnsi="Segoe UI" w:cs="Segoe UI"/>
        </w:rPr>
        <w:t>.</w:t>
      </w:r>
    </w:p>
    <w:p w14:paraId="67DB1BF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Doplňkové služby - MMS, přesměrování, zmeškané hovory, oznámení o volání do jiné sítě, pevná IP adresa, a další</w:t>
      </w:r>
      <w:r w:rsidR="00722864">
        <w:rPr>
          <w:rFonts w:ascii="Segoe UI" w:hAnsi="Segoe UI" w:cs="Segoe UI"/>
        </w:rPr>
        <w:t>.</w:t>
      </w:r>
    </w:p>
    <w:p w14:paraId="5BCC78F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služeb - SIM karta, prémiové SMS, </w:t>
      </w:r>
      <w:proofErr w:type="spellStart"/>
      <w:r w:rsidRPr="00E65432">
        <w:rPr>
          <w:rFonts w:ascii="Segoe UI" w:hAnsi="Segoe UI" w:cs="Segoe UI"/>
        </w:rPr>
        <w:t>audiotex</w:t>
      </w:r>
      <w:proofErr w:type="spellEnd"/>
      <w:r w:rsidRPr="00E65432">
        <w:rPr>
          <w:rFonts w:ascii="Segoe UI" w:hAnsi="Segoe UI" w:cs="Segoe UI"/>
        </w:rPr>
        <w:t>, m-platba</w:t>
      </w:r>
      <w:r w:rsidR="00722864">
        <w:rPr>
          <w:rFonts w:ascii="Segoe UI" w:hAnsi="Segoe UI" w:cs="Segoe UI"/>
        </w:rPr>
        <w:t>.</w:t>
      </w:r>
    </w:p>
    <w:p w14:paraId="4E48A7D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Internet - aktuální nastavený datový balíček, obnovení objemu dat, technologie, datum aktivace, možnost online dokoupit data podle aktuální nabídky</w:t>
      </w:r>
      <w:r w:rsidR="00722864">
        <w:rPr>
          <w:rFonts w:ascii="Segoe UI" w:hAnsi="Segoe UI" w:cs="Segoe UI"/>
        </w:rPr>
        <w:t>.</w:t>
      </w:r>
    </w:p>
    <w:p w14:paraId="545AD6D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Data v EU - jednorázový balíček, měsíční balíček</w:t>
      </w:r>
      <w:r w:rsidR="00722864">
        <w:rPr>
          <w:rFonts w:ascii="Segoe UI" w:hAnsi="Segoe UI" w:cs="Segoe UI"/>
        </w:rPr>
        <w:t>.</w:t>
      </w:r>
    </w:p>
    <w:p w14:paraId="3BF0CEB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Data ve světě - jednorázový balíček, měsíční balíček</w:t>
      </w:r>
      <w:r w:rsidR="00722864">
        <w:rPr>
          <w:rFonts w:ascii="Segoe UI" w:hAnsi="Segoe UI" w:cs="Segoe UI"/>
        </w:rPr>
        <w:t>.</w:t>
      </w:r>
    </w:p>
    <w:p w14:paraId="20384AA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Doplňkové služby - upozornění před datovým připojením v ČR, blokování datového připojení v</w:t>
      </w:r>
      <w:r w:rsidR="00722864">
        <w:rPr>
          <w:rFonts w:ascii="Segoe UI" w:hAnsi="Segoe UI" w:cs="Segoe UI"/>
        </w:rPr>
        <w:t> </w:t>
      </w:r>
      <w:r w:rsidRPr="00E65432">
        <w:rPr>
          <w:rFonts w:ascii="Segoe UI" w:hAnsi="Segoe UI" w:cs="Segoe UI"/>
        </w:rPr>
        <w:t>zahraničí</w:t>
      </w:r>
      <w:r w:rsidR="00722864">
        <w:rPr>
          <w:rFonts w:ascii="Segoe UI" w:hAnsi="Segoe UI" w:cs="Segoe UI"/>
        </w:rPr>
        <w:t>.</w:t>
      </w:r>
    </w:p>
    <w:p w14:paraId="2A94DDA2" w14:textId="77777777" w:rsidR="00AE65A1" w:rsidRPr="00E65432" w:rsidRDefault="00AE65A1" w:rsidP="00300ACE">
      <w:pPr>
        <w:pStyle w:val="Odstavecseseznamem"/>
        <w:numPr>
          <w:ilvl w:val="0"/>
          <w:numId w:val="0"/>
        </w:numPr>
        <w:spacing w:before="120" w:line="276" w:lineRule="auto"/>
        <w:rPr>
          <w:rFonts w:ascii="Segoe UI" w:hAnsi="Segoe UI" w:cs="Segoe UI"/>
          <w:szCs w:val="22"/>
        </w:rPr>
      </w:pPr>
    </w:p>
    <w:p w14:paraId="2C075815"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lastRenderedPageBreak/>
        <w:t>U všech služeb je aktuálně zobrazeno, zda je služba aktivní/neaktivní.</w:t>
      </w:r>
    </w:p>
    <w:p w14:paraId="30CAFB5E"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Všechny tyto služby je možné aktivovat/změnit pomocí online obsluhy.</w:t>
      </w:r>
    </w:p>
    <w:p w14:paraId="761A018A"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 provedení změny v nastavení je vyžadováno automatické zaslání informační SMS zprávy na dané telefonní číslo.</w:t>
      </w:r>
    </w:p>
    <w:p w14:paraId="5EB9F468"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Na portále jsou zobrazovány aktuálně využívané KMZ k danému MSISDN, i včetně manuálu na nastavení. Portál má navíc možnost zaslání konfigurační SMS zprávy pro nastavení služby na dané MSISDN (pokud to typ přístroje umožňuje).</w:t>
      </w:r>
    </w:p>
    <w:p w14:paraId="1EE21B91"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Přes portál je možné zkontrolovat aktivní SIM kartu, podle výrobního čísla.</w:t>
      </w:r>
    </w:p>
    <w:p w14:paraId="63483EB9"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Portál umožňuje provést blokaci dané SIM karty při ztrátě.</w:t>
      </w:r>
    </w:p>
    <w:p w14:paraId="659B301F"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Aktualizace dat v systému je prováděna on-line.</w:t>
      </w:r>
    </w:p>
    <w:p w14:paraId="0D920B34"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U každého MSISDN požadujeme uvedení data aktivace, od kterého je převedeno pod IČ </w:t>
      </w:r>
      <w:r w:rsidR="00E65432">
        <w:rPr>
          <w:rFonts w:ascii="Segoe UI" w:hAnsi="Segoe UI" w:cs="Segoe UI"/>
        </w:rPr>
        <w:t>Objednatel</w:t>
      </w:r>
      <w:r w:rsidRPr="00E65432">
        <w:rPr>
          <w:rFonts w:ascii="Segoe UI" w:hAnsi="Segoe UI" w:cs="Segoe UI"/>
        </w:rPr>
        <w:t xml:space="preserve">e a uvedení kódu PUK při zablokování SIM karty (zobrazení PUK dle bezpečnostních pravidel </w:t>
      </w:r>
      <w:r w:rsidR="00E65432">
        <w:rPr>
          <w:rFonts w:ascii="Segoe UI" w:hAnsi="Segoe UI" w:cs="Segoe UI"/>
        </w:rPr>
        <w:t>Poskytovatel</w:t>
      </w:r>
      <w:r w:rsidRPr="00E65432">
        <w:rPr>
          <w:rFonts w:ascii="Segoe UI" w:hAnsi="Segoe UI" w:cs="Segoe UI"/>
        </w:rPr>
        <w:t xml:space="preserve">e). </w:t>
      </w:r>
    </w:p>
    <w:p w14:paraId="36C4799F"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Portál bude obsahovat funkci historie provedených změn. V historii změn je možné pro usnadnění práce hledat podle telefonního čísla. Je zobrazen aktuální stav objednávky. Přes portál je možné sledovat aktuální průběh zpracování požadavku.</w:t>
      </w:r>
    </w:p>
    <w:p w14:paraId="2A7A974A"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Portál bude mít možnost zadání „doplňkové informace - poznámky“ – např. číslo požadavku </w:t>
      </w:r>
      <w:r w:rsidR="00E65432">
        <w:rPr>
          <w:rFonts w:ascii="Segoe UI" w:hAnsi="Segoe UI" w:cs="Segoe UI"/>
        </w:rPr>
        <w:t>Objednatel</w:t>
      </w:r>
      <w:r w:rsidRPr="00E65432">
        <w:rPr>
          <w:rFonts w:ascii="Segoe UI" w:hAnsi="Segoe UI" w:cs="Segoe UI"/>
        </w:rPr>
        <w:t>e pro evidenci a snadnější vyhledávání.</w:t>
      </w:r>
    </w:p>
    <w:p w14:paraId="3C0AB325"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Portál bude mít možnost přístupu pro uživatele – role „user“ umožnuje online náhled na aktuálně nastavené služby bez možnosti změny. Tzn. každý uživatel, který má u </w:t>
      </w:r>
      <w:r w:rsidR="00E65432">
        <w:rPr>
          <w:rFonts w:ascii="Segoe UI" w:hAnsi="Segoe UI" w:cs="Segoe UI"/>
        </w:rPr>
        <w:t>Objednatel</w:t>
      </w:r>
      <w:r w:rsidRPr="00E65432">
        <w:rPr>
          <w:rFonts w:ascii="Segoe UI" w:hAnsi="Segoe UI" w:cs="Segoe UI"/>
        </w:rPr>
        <w:t xml:space="preserve">e svou skupinu telefonních čísel, uvidí všechna svá telefonní čísla na portále, kde si bude moci kontrolovat zbývající počet volných minut, SMS, dat a veškeré nastavení bez možnosti změny, pouze náhled. </w:t>
      </w:r>
    </w:p>
    <w:p w14:paraId="0187744D" w14:textId="77777777" w:rsidR="00AE65A1" w:rsidRPr="00E65432" w:rsidRDefault="00AE65A1" w:rsidP="00300ACE">
      <w:pPr>
        <w:spacing w:before="120" w:after="120"/>
        <w:contextualSpacing/>
        <w:jc w:val="both"/>
        <w:rPr>
          <w:rFonts w:ascii="Segoe UI" w:hAnsi="Segoe UI" w:cs="Segoe UI"/>
        </w:rPr>
      </w:pPr>
    </w:p>
    <w:p w14:paraId="448569FE"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 xml:space="preserve">Služba přístupu k elektronickému vyúčtování </w:t>
      </w:r>
    </w:p>
    <w:p w14:paraId="4D3FFBB5" w14:textId="77777777" w:rsidR="00AE65A1" w:rsidRPr="00E65432" w:rsidRDefault="00AE65A1" w:rsidP="00300ACE">
      <w:pPr>
        <w:spacing w:before="120" w:after="120"/>
        <w:contextualSpacing/>
        <w:jc w:val="both"/>
        <w:rPr>
          <w:rFonts w:ascii="Segoe UI" w:hAnsi="Segoe UI" w:cs="Segoe UI"/>
        </w:rPr>
      </w:pPr>
    </w:p>
    <w:p w14:paraId="2AA82A2B" w14:textId="4BE07864"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služby přístupu k elektronickému vyúčtování</w:t>
      </w:r>
      <w:r w:rsidR="007C6090">
        <w:rPr>
          <w:rFonts w:ascii="Segoe UI" w:hAnsi="Segoe UI" w:cs="Segoe UI"/>
        </w:rPr>
        <w:t>,</w:t>
      </w:r>
      <w:r w:rsidR="00AE65A1" w:rsidRPr="00E65432">
        <w:rPr>
          <w:rFonts w:ascii="Segoe UI" w:hAnsi="Segoe UI" w:cs="Segoe UI"/>
        </w:rPr>
        <w:t xml:space="preserve"> a to nejpozději do 6 dnů od ukončení zúčtovacího období. PEU se skládá ze tří částí:</w:t>
      </w:r>
    </w:p>
    <w:p w14:paraId="10667E2E" w14:textId="77777777" w:rsidR="00AE65A1" w:rsidRPr="00E65432" w:rsidRDefault="00AE65A1" w:rsidP="00300ACE">
      <w:pPr>
        <w:spacing w:before="120" w:after="120"/>
        <w:contextualSpacing/>
        <w:jc w:val="both"/>
        <w:rPr>
          <w:rFonts w:ascii="Segoe UI" w:hAnsi="Segoe UI" w:cs="Segoe UI"/>
        </w:rPr>
      </w:pPr>
    </w:p>
    <w:p w14:paraId="470353EC"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souhrnný účet - rozpis jednotlivých položek z platebních dokladů po jednotlivých účastnických číslech, který dále obsahuje názvy služeb, data platnosti fakturovaného období, počty volných, účtovaných a převáděných jednotek, celkovou fakturovanou částku a sazbu DPH.</w:t>
      </w:r>
    </w:p>
    <w:p w14:paraId="65B75AD3"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detailní účet - podrobný výpis uskutečněných spojení obsahující telefonní číslo, ze kterého bylo spojení uskutečněno, datum uskutečněné služby a čas spojení, označení typu a směru spojení, volané číslo, skutečnou délku spojení (minuty, sekundy) nebo </w:t>
      </w:r>
      <w:r w:rsidRPr="00E65432">
        <w:rPr>
          <w:rFonts w:ascii="Segoe UI" w:hAnsi="Segoe UI" w:cs="Segoe UI"/>
        </w:rPr>
        <w:lastRenderedPageBreak/>
        <w:t>počet jednotek (ks, kB), původní a účtovanou cenu (s ohledem na volné jednotky), sazbu DPH</w:t>
      </w:r>
      <w:r w:rsidR="00722864">
        <w:rPr>
          <w:rFonts w:ascii="Segoe UI" w:hAnsi="Segoe UI" w:cs="Segoe UI"/>
        </w:rPr>
        <w:t>.</w:t>
      </w:r>
    </w:p>
    <w:p w14:paraId="4624458A"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faktura – elektronické kopie vystavených platebních dokladů. </w:t>
      </w:r>
    </w:p>
    <w:p w14:paraId="788CA6C1" w14:textId="77777777" w:rsidR="00AE65A1" w:rsidRPr="00E65432" w:rsidRDefault="00AE65A1" w:rsidP="00300ACE">
      <w:pPr>
        <w:spacing w:before="120" w:after="120"/>
        <w:contextualSpacing/>
        <w:jc w:val="both"/>
        <w:rPr>
          <w:rFonts w:ascii="Segoe UI" w:hAnsi="Segoe UI" w:cs="Segoe UI"/>
        </w:rPr>
      </w:pPr>
    </w:p>
    <w:p w14:paraId="46E64255"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Vyúčtování je vystaveno každý měsíc ve formátu </w:t>
      </w:r>
      <w:proofErr w:type="spellStart"/>
      <w:r w:rsidR="00DE3C65">
        <w:rPr>
          <w:rFonts w:ascii="Segoe UI" w:hAnsi="Segoe UI" w:cs="Segoe UI"/>
        </w:rPr>
        <w:t>xml</w:t>
      </w:r>
      <w:proofErr w:type="spellEnd"/>
      <w:r w:rsidRPr="00E65432">
        <w:rPr>
          <w:rFonts w:ascii="Segoe UI" w:hAnsi="Segoe UI" w:cs="Segoe UI"/>
        </w:rPr>
        <w:t xml:space="preserve"> a </w:t>
      </w:r>
      <w:proofErr w:type="spellStart"/>
      <w:r w:rsidRPr="00E65432">
        <w:rPr>
          <w:rFonts w:ascii="Segoe UI" w:hAnsi="Segoe UI" w:cs="Segoe UI"/>
        </w:rPr>
        <w:t>pdf</w:t>
      </w:r>
      <w:proofErr w:type="spellEnd"/>
      <w:r w:rsidRPr="00E65432">
        <w:rPr>
          <w:rFonts w:ascii="Segoe UI" w:hAnsi="Segoe UI" w:cs="Segoe UI"/>
        </w:rPr>
        <w:t xml:space="preserve"> na webovém portálu </w:t>
      </w:r>
      <w:r w:rsidR="00E65432">
        <w:rPr>
          <w:rFonts w:ascii="Segoe UI" w:hAnsi="Segoe UI" w:cs="Segoe UI"/>
        </w:rPr>
        <w:t>Poskytovatel</w:t>
      </w:r>
      <w:r w:rsidRPr="00E65432">
        <w:rPr>
          <w:rFonts w:ascii="Segoe UI" w:hAnsi="Segoe UI" w:cs="Segoe UI"/>
        </w:rPr>
        <w:t>e, kde je možné vyúčtování systémově stáhnout.</w:t>
      </w:r>
    </w:p>
    <w:p w14:paraId="0A8B996A" w14:textId="77777777" w:rsidR="00AE65A1" w:rsidRPr="002A5A63" w:rsidRDefault="00AE65A1" w:rsidP="00300ACE">
      <w:pPr>
        <w:spacing w:before="120" w:after="120"/>
        <w:contextualSpacing/>
        <w:jc w:val="both"/>
        <w:rPr>
          <w:rFonts w:ascii="Segoe UI" w:hAnsi="Segoe UI" w:cs="Segoe UI"/>
        </w:rPr>
      </w:pPr>
    </w:p>
    <w:p w14:paraId="24C81B7A" w14:textId="77777777" w:rsidR="000E35EB" w:rsidRPr="002A5A63" w:rsidRDefault="000E35EB" w:rsidP="000E35EB">
      <w:pPr>
        <w:numPr>
          <w:ilvl w:val="0"/>
          <w:numId w:val="37"/>
        </w:numPr>
        <w:spacing w:before="120" w:after="120"/>
        <w:ind w:left="0"/>
        <w:contextualSpacing/>
        <w:jc w:val="both"/>
        <w:rPr>
          <w:rFonts w:ascii="Segoe UI" w:hAnsi="Segoe UI" w:cs="Segoe UI"/>
        </w:rPr>
      </w:pPr>
      <w:r w:rsidRPr="002A5A63">
        <w:rPr>
          <w:rFonts w:ascii="Segoe UI" w:hAnsi="Segoe UI" w:cs="Segoe UI"/>
        </w:rPr>
        <w:t>Zákaznická linka</w:t>
      </w:r>
    </w:p>
    <w:p w14:paraId="2BD2D656" w14:textId="77777777" w:rsidR="000E35EB" w:rsidRPr="00E65432" w:rsidRDefault="000E35EB" w:rsidP="000E35EB">
      <w:pPr>
        <w:spacing w:before="120" w:after="120"/>
        <w:contextualSpacing/>
        <w:jc w:val="both"/>
        <w:rPr>
          <w:rFonts w:ascii="Segoe UI" w:hAnsi="Segoe UI" w:cs="Segoe UI"/>
          <w:b/>
        </w:rPr>
      </w:pPr>
    </w:p>
    <w:p w14:paraId="527571DD" w14:textId="77777777" w:rsidR="000E35EB" w:rsidRPr="00E65432" w:rsidRDefault="000E35EB" w:rsidP="000E35EB">
      <w:pPr>
        <w:spacing w:before="120" w:after="120"/>
        <w:jc w:val="both"/>
        <w:rPr>
          <w:rFonts w:ascii="Segoe UI" w:hAnsi="Segoe UI" w:cs="Segoe UI"/>
        </w:rPr>
      </w:pPr>
      <w:r w:rsidRPr="33849396">
        <w:rPr>
          <w:rFonts w:ascii="Segoe UI" w:hAnsi="Segoe UI" w:cs="Segoe UI"/>
        </w:rPr>
        <w:t xml:space="preserve">Objednatel požaduje zajištění zákaznické telefonní linky </w:t>
      </w:r>
      <w:r w:rsidRPr="4BA9878F">
        <w:rPr>
          <w:rFonts w:ascii="Segoe UI" w:hAnsi="Segoe UI" w:cs="Segoe UI"/>
        </w:rPr>
        <w:t>pro řešení veškerých požadavků Objednatele vztažených k realizaci předmětu zakázky. Objednatel požaduje aktivní řešení požadavků dle Poskytovatelem definovaných a garantovaných SLA parametrů 80/20 (garance úspěšnosti přijetí 80 % hovorů do 20 sekund) v časovém pásmu 7x24. Dostupnost zákaznické linky bude v režimu 7x24.</w:t>
      </w:r>
      <w:r w:rsidRPr="00E65432">
        <w:rPr>
          <w:rFonts w:ascii="Segoe UI" w:hAnsi="Segoe UI" w:cs="Segoe UI"/>
        </w:rPr>
        <w:t>Služba zákaznické podpory bude kontaktním místem pro KO pro veškeré záležitosti týkající se:</w:t>
      </w:r>
    </w:p>
    <w:p w14:paraId="7E9E1634"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Hlášení závad a poruch</w:t>
      </w:r>
      <w:r>
        <w:rPr>
          <w:rFonts w:ascii="Segoe UI" w:hAnsi="Segoe UI" w:cs="Segoe UI"/>
        </w:rPr>
        <w:t>.</w:t>
      </w:r>
    </w:p>
    <w:p w14:paraId="11C6D0D0"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Podávání reklamací ke kvalitě poskytovaných služeb včetně reklamace vyúčtován</w:t>
      </w:r>
      <w:r>
        <w:rPr>
          <w:rFonts w:ascii="Segoe UI" w:hAnsi="Segoe UI" w:cs="Segoe UI"/>
        </w:rPr>
        <w:t>.</w:t>
      </w:r>
    </w:p>
    <w:p w14:paraId="13458239"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Požadavků na zřizování, změny nebo rušení služeb</w:t>
      </w:r>
      <w:r>
        <w:rPr>
          <w:rFonts w:ascii="Segoe UI" w:hAnsi="Segoe UI" w:cs="Segoe UI"/>
        </w:rPr>
        <w:t>.</w:t>
      </w:r>
    </w:p>
    <w:p w14:paraId="6CA18332"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Aktivního informování o průběhu řešení závady, resp. reklamace a o jejím vyřešení</w:t>
      </w:r>
      <w:r>
        <w:rPr>
          <w:rFonts w:ascii="Segoe UI" w:hAnsi="Segoe UI" w:cs="Segoe UI"/>
        </w:rPr>
        <w:t>.</w:t>
      </w:r>
    </w:p>
    <w:p w14:paraId="0B3301BD"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Požadavků na informace, odborné konzultace k poskytovaným službám</w:t>
      </w:r>
      <w:r>
        <w:rPr>
          <w:rFonts w:ascii="Segoe UI" w:hAnsi="Segoe UI" w:cs="Segoe UI"/>
        </w:rPr>
        <w:t>.</w:t>
      </w:r>
    </w:p>
    <w:p w14:paraId="3ED66AC7"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 xml:space="preserve">Informování a zajištění předávání informací na kontaktní místo </w:t>
      </w:r>
      <w:r>
        <w:rPr>
          <w:rFonts w:ascii="Segoe UI" w:hAnsi="Segoe UI" w:cs="Segoe UI"/>
        </w:rPr>
        <w:t>Objednatel</w:t>
      </w:r>
      <w:r w:rsidRPr="00E65432">
        <w:rPr>
          <w:rFonts w:ascii="Segoe UI" w:hAnsi="Segoe UI" w:cs="Segoe UI"/>
        </w:rPr>
        <w:t>e či přímo na KO pro potřeby informování o plánované nedostupnosti služeb</w:t>
      </w:r>
      <w:r>
        <w:rPr>
          <w:rFonts w:ascii="Segoe UI" w:hAnsi="Segoe UI" w:cs="Segoe UI"/>
        </w:rPr>
        <w:t>.</w:t>
      </w:r>
    </w:p>
    <w:p w14:paraId="42CB3A32" w14:textId="77777777" w:rsidR="000E35EB" w:rsidRPr="00E65432" w:rsidRDefault="000E35EB" w:rsidP="000E35EB">
      <w:pPr>
        <w:spacing w:before="120" w:after="120"/>
        <w:contextualSpacing/>
        <w:jc w:val="both"/>
        <w:rPr>
          <w:rFonts w:ascii="Segoe UI" w:hAnsi="Segoe UI" w:cs="Segoe UI"/>
        </w:rPr>
      </w:pPr>
    </w:p>
    <w:p w14:paraId="09846B35" w14:textId="77777777" w:rsidR="000E35EB" w:rsidRDefault="000E35EB" w:rsidP="000E35EB">
      <w:pPr>
        <w:spacing w:before="120" w:after="120"/>
        <w:contextualSpacing/>
        <w:jc w:val="both"/>
        <w:rPr>
          <w:rFonts w:ascii="Segoe UI" w:hAnsi="Segoe UI" w:cs="Segoe UI"/>
        </w:rPr>
      </w:pPr>
      <w:r w:rsidRPr="4BA9878F">
        <w:rPr>
          <w:rFonts w:ascii="Segoe UI" w:hAnsi="Segoe UI" w:cs="Segoe UI"/>
        </w:rPr>
        <w:t>Mimo zákaznickou linku požaduje Objednatel přidělení obchodního zástupce a specialisty podpory prodeje.</w:t>
      </w:r>
    </w:p>
    <w:p w14:paraId="16625652" w14:textId="339529DD" w:rsidR="00AE65A1" w:rsidRPr="00E65432" w:rsidRDefault="00AE65A1" w:rsidP="00300ACE">
      <w:pPr>
        <w:numPr>
          <w:ilvl w:val="1"/>
          <w:numId w:val="7"/>
        </w:numPr>
        <w:spacing w:before="120" w:after="120"/>
        <w:ind w:left="709" w:hanging="142"/>
        <w:jc w:val="both"/>
        <w:rPr>
          <w:rFonts w:ascii="Segoe UI" w:hAnsi="Segoe UI" w:cs="Segoe UI"/>
        </w:rPr>
      </w:pPr>
    </w:p>
    <w:p w14:paraId="5596423B" w14:textId="77777777" w:rsidR="00AE65A1" w:rsidRPr="00E65432" w:rsidRDefault="00AE65A1" w:rsidP="00300ACE">
      <w:pPr>
        <w:spacing w:before="120" w:after="120"/>
        <w:contextualSpacing/>
        <w:jc w:val="both"/>
        <w:rPr>
          <w:rFonts w:ascii="Segoe UI" w:hAnsi="Segoe UI" w:cs="Segoe UI"/>
        </w:rPr>
      </w:pPr>
    </w:p>
    <w:p w14:paraId="0077C55A"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Nastavení SIM</w:t>
      </w:r>
    </w:p>
    <w:p w14:paraId="0DDAC119" w14:textId="77777777" w:rsidR="00AE65A1" w:rsidRPr="00E65432" w:rsidRDefault="00AE65A1" w:rsidP="00300ACE">
      <w:pPr>
        <w:spacing w:before="120" w:after="120"/>
        <w:contextualSpacing/>
        <w:jc w:val="both"/>
        <w:rPr>
          <w:rFonts w:ascii="Segoe UI" w:hAnsi="Segoe UI" w:cs="Segoe UI"/>
        </w:rPr>
      </w:pPr>
    </w:p>
    <w:p w14:paraId="1C2EA6CA"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dodávek SIM s nastavením služeb a restrikcí ve vazbě na konkrétní MSISDN (služební číslo, rozlišení dle druhu SIM na datovou a hlasovou). Příklad: pro MSISDN budou nastaveny služby obsahující blokaci odchozích hovorů kromě hovorů ve VPN, blokaci roamingu, povolení datových přenosů na APN internet, blokované prémiové služby a volání.</w:t>
      </w:r>
    </w:p>
    <w:p w14:paraId="44C15608" w14:textId="77777777" w:rsidR="00AE65A1" w:rsidRPr="00E65432" w:rsidRDefault="00AE65A1" w:rsidP="00300ACE">
      <w:pPr>
        <w:spacing w:before="120" w:after="120"/>
        <w:contextualSpacing/>
        <w:jc w:val="both"/>
        <w:rPr>
          <w:rFonts w:ascii="Segoe UI" w:hAnsi="Segoe UI" w:cs="Segoe UI"/>
        </w:rPr>
      </w:pPr>
    </w:p>
    <w:p w14:paraId="480E4D68" w14:textId="77777777" w:rsidR="00AE65A1" w:rsidRPr="008C5B3F" w:rsidRDefault="00AE65A1" w:rsidP="00300ACE">
      <w:pPr>
        <w:numPr>
          <w:ilvl w:val="0"/>
          <w:numId w:val="37"/>
        </w:numPr>
        <w:spacing w:before="120" w:after="120"/>
        <w:ind w:left="0"/>
        <w:contextualSpacing/>
        <w:jc w:val="both"/>
        <w:rPr>
          <w:rFonts w:ascii="Segoe UI" w:hAnsi="Segoe UI" w:cs="Segoe UI"/>
        </w:rPr>
      </w:pPr>
      <w:r w:rsidRPr="008C5B3F">
        <w:rPr>
          <w:rFonts w:ascii="Segoe UI" w:hAnsi="Segoe UI" w:cs="Segoe UI"/>
        </w:rPr>
        <w:t>Nové aktivace a rušení čísel</w:t>
      </w:r>
    </w:p>
    <w:p w14:paraId="67BC5E81" w14:textId="77777777" w:rsidR="00AE65A1" w:rsidRPr="00E65432" w:rsidRDefault="00AE65A1" w:rsidP="00300ACE">
      <w:pPr>
        <w:spacing w:before="120" w:after="120"/>
        <w:contextualSpacing/>
        <w:jc w:val="both"/>
        <w:rPr>
          <w:rFonts w:ascii="Segoe UI" w:hAnsi="Segoe UI" w:cs="Segoe UI"/>
        </w:rPr>
      </w:pPr>
    </w:p>
    <w:p w14:paraId="40825EE5"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lastRenderedPageBreak/>
        <w:t>Objednatel</w:t>
      </w:r>
      <w:r w:rsidR="00AE65A1" w:rsidRPr="00E65432">
        <w:rPr>
          <w:rFonts w:ascii="Segoe UI" w:hAnsi="Segoe UI" w:cs="Segoe UI"/>
        </w:rPr>
        <w:t xml:space="preserve"> požaduje mít možnost přidávat v průběhu trvání smluvního vztahu další SIM karty a zároveň i původní SIM karty ukončovat. Nové SIM karty mohou být převáděny i od jiných mobilních operátorů v souladu s přenositelností mobilních čísel. </w:t>
      </w:r>
    </w:p>
    <w:p w14:paraId="647F3D79" w14:textId="77777777" w:rsidR="00AE65A1" w:rsidRPr="00E65432" w:rsidRDefault="00AE65A1" w:rsidP="00300ACE">
      <w:pPr>
        <w:spacing w:before="120" w:after="120"/>
        <w:contextualSpacing/>
        <w:jc w:val="both"/>
        <w:rPr>
          <w:rFonts w:ascii="Segoe UI" w:hAnsi="Segoe UI" w:cs="Segoe UI"/>
        </w:rPr>
      </w:pPr>
    </w:p>
    <w:p w14:paraId="00663356"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Ukončované SIM karty budou v souladu s přenositelností mobilních čísel převáděny k jiným operátorům, převáděny na komerční tarify </w:t>
      </w:r>
      <w:r w:rsidR="00E65432">
        <w:rPr>
          <w:rFonts w:ascii="Segoe UI" w:hAnsi="Segoe UI" w:cs="Segoe UI"/>
        </w:rPr>
        <w:t>Poskytovatel</w:t>
      </w:r>
      <w:r w:rsidRPr="00E65432">
        <w:rPr>
          <w:rFonts w:ascii="Segoe UI" w:hAnsi="Segoe UI" w:cs="Segoe UI"/>
        </w:rPr>
        <w:t xml:space="preserve">e nebo pod smlouvu jiné fyzické či právnické osoby, nebo zcela rušeny. </w:t>
      </w:r>
    </w:p>
    <w:p w14:paraId="6BCC1EB1" w14:textId="77777777" w:rsidR="00AE65A1" w:rsidRPr="00E65432" w:rsidRDefault="00AE65A1" w:rsidP="00300ACE">
      <w:pPr>
        <w:spacing w:before="120" w:after="120"/>
        <w:contextualSpacing/>
        <w:jc w:val="both"/>
        <w:rPr>
          <w:rFonts w:ascii="Segoe UI" w:hAnsi="Segoe UI" w:cs="Segoe UI"/>
        </w:rPr>
      </w:pPr>
    </w:p>
    <w:p w14:paraId="10C24BD7"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Dodávky nově objednaných SIM karet včetně výměny vadných, vystavení duplikátů za ztracené, nebo odcizené, vystavení duplikátů na jiný formát SIM, vystavení duplikátů při nefunkčnosti původní SIM nebo z důvodu požadavku technologického budou zajištěny. </w:t>
      </w:r>
    </w:p>
    <w:p w14:paraId="08E42963" w14:textId="77777777" w:rsidR="00AE65A1" w:rsidRPr="00E65432" w:rsidRDefault="00AE65A1" w:rsidP="00300ACE">
      <w:pPr>
        <w:spacing w:before="120" w:after="120"/>
        <w:contextualSpacing/>
        <w:jc w:val="both"/>
        <w:rPr>
          <w:rFonts w:ascii="Segoe UI" w:hAnsi="Segoe UI" w:cs="Segoe UI"/>
        </w:rPr>
      </w:pPr>
    </w:p>
    <w:p w14:paraId="347C456D" w14:textId="77777777" w:rsidR="000E35EB" w:rsidRPr="0069206F" w:rsidRDefault="000E35EB" w:rsidP="000E35EB">
      <w:pPr>
        <w:pStyle w:val="Nadpis3"/>
        <w:numPr>
          <w:ilvl w:val="2"/>
          <w:numId w:val="28"/>
        </w:numPr>
        <w:spacing w:before="120" w:after="120" w:line="276" w:lineRule="auto"/>
        <w:ind w:left="0"/>
      </w:pPr>
      <w:bookmarkStart w:id="23" w:name="_Toc516148226"/>
      <w:r>
        <w:t>H</w:t>
      </w:r>
      <w:r w:rsidRPr="0069206F">
        <w:t>lasová virtuální síť (VPN)</w:t>
      </w:r>
    </w:p>
    <w:p w14:paraId="1E802DB5" w14:textId="77777777" w:rsidR="000E35EB" w:rsidRPr="00E65432" w:rsidRDefault="000E35EB" w:rsidP="000E35EB">
      <w:pPr>
        <w:spacing w:before="120" w:after="120"/>
        <w:contextualSpacing/>
        <w:jc w:val="both"/>
        <w:rPr>
          <w:rFonts w:ascii="Segoe UI" w:hAnsi="Segoe UI" w:cs="Segoe UI"/>
        </w:rPr>
      </w:pPr>
    </w:p>
    <w:p w14:paraId="36663AB1" w14:textId="77777777" w:rsidR="000E35EB" w:rsidRPr="00E65432" w:rsidRDefault="000E35EB" w:rsidP="000E35EB">
      <w:pPr>
        <w:spacing w:before="120" w:after="120"/>
        <w:contextualSpacing/>
        <w:jc w:val="both"/>
        <w:rPr>
          <w:rFonts w:ascii="Segoe UI" w:hAnsi="Segoe UI" w:cs="Segoe UI"/>
        </w:rPr>
      </w:pPr>
      <w:r>
        <w:rPr>
          <w:rFonts w:ascii="Segoe UI" w:hAnsi="Segoe UI" w:cs="Segoe UI"/>
        </w:rPr>
        <w:t>Objednatel</w:t>
      </w:r>
      <w:r w:rsidRPr="00E65432">
        <w:rPr>
          <w:rFonts w:ascii="Segoe UI" w:hAnsi="Segoe UI" w:cs="Segoe UI"/>
        </w:rPr>
        <w:t xml:space="preserve"> požaduje vytvoření jednotné hlasové virtuální privátní sítě (VPN) pro všechny </w:t>
      </w:r>
      <w:r>
        <w:rPr>
          <w:rFonts w:ascii="Segoe UI" w:hAnsi="Segoe UI" w:cs="Segoe UI"/>
        </w:rPr>
        <w:t>telefonní čísla</w:t>
      </w:r>
      <w:r w:rsidRPr="00E65432">
        <w:rPr>
          <w:rFonts w:ascii="Segoe UI" w:hAnsi="Segoe UI" w:cs="Segoe UI"/>
        </w:rPr>
        <w:t xml:space="preserve"> </w:t>
      </w:r>
      <w:r>
        <w:rPr>
          <w:rFonts w:ascii="Segoe UI" w:hAnsi="Segoe UI" w:cs="Segoe UI"/>
        </w:rPr>
        <w:t>Objednatel</w:t>
      </w:r>
      <w:r w:rsidRPr="00E65432">
        <w:rPr>
          <w:rFonts w:ascii="Segoe UI" w:hAnsi="Segoe UI" w:cs="Segoe UI"/>
        </w:rPr>
        <w:t xml:space="preserve">e, která zajistí volání zdarma mezi jednotlivými </w:t>
      </w:r>
      <w:r>
        <w:rPr>
          <w:rFonts w:ascii="Segoe UI" w:hAnsi="Segoe UI" w:cs="Segoe UI"/>
        </w:rPr>
        <w:t>čísly</w:t>
      </w:r>
      <w:r w:rsidRPr="00E65432">
        <w:rPr>
          <w:rFonts w:ascii="Segoe UI" w:hAnsi="Segoe UI" w:cs="Segoe UI"/>
        </w:rPr>
        <w:t xml:space="preserve"> </w:t>
      </w:r>
      <w:r>
        <w:rPr>
          <w:rFonts w:ascii="Segoe UI" w:hAnsi="Segoe UI" w:cs="Segoe UI"/>
        </w:rPr>
        <w:t>Objednatel</w:t>
      </w:r>
      <w:r w:rsidRPr="00E65432">
        <w:rPr>
          <w:rFonts w:ascii="Segoe UI" w:hAnsi="Segoe UI" w:cs="Segoe UI"/>
        </w:rPr>
        <w:t xml:space="preserve">e. </w:t>
      </w:r>
    </w:p>
    <w:p w14:paraId="0AE66C26" w14:textId="77777777" w:rsidR="000E35EB" w:rsidRPr="00E65432" w:rsidRDefault="000E35EB" w:rsidP="000E35EB">
      <w:pPr>
        <w:spacing w:before="120" w:after="120"/>
        <w:contextualSpacing/>
        <w:jc w:val="both"/>
        <w:rPr>
          <w:rFonts w:ascii="Segoe UI" w:hAnsi="Segoe UI" w:cs="Segoe UI"/>
        </w:rPr>
      </w:pPr>
    </w:p>
    <w:p w14:paraId="44CFAB19" w14:textId="77777777" w:rsidR="000E35EB" w:rsidRPr="00E65432" w:rsidRDefault="000E35EB" w:rsidP="000E35EB">
      <w:pPr>
        <w:spacing w:before="120" w:after="120"/>
        <w:contextualSpacing/>
        <w:jc w:val="both"/>
        <w:rPr>
          <w:rFonts w:ascii="Segoe UI" w:hAnsi="Segoe UI" w:cs="Segoe UI"/>
        </w:rPr>
      </w:pPr>
      <w:r>
        <w:rPr>
          <w:rFonts w:ascii="Segoe UI" w:hAnsi="Segoe UI" w:cs="Segoe UI"/>
        </w:rPr>
        <w:t>Objednatel</w:t>
      </w:r>
      <w:r w:rsidRPr="00E65432">
        <w:rPr>
          <w:rFonts w:ascii="Segoe UI" w:hAnsi="Segoe UI" w:cs="Segoe UI"/>
        </w:rPr>
        <w:t xml:space="preserve"> požaduje, aby VPN byla zpoplatněna následujícím způsobem:</w:t>
      </w:r>
    </w:p>
    <w:p w14:paraId="6DE3A7E2"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jednorázový zřizovací poplatek za zařazení každé</w:t>
      </w:r>
      <w:r>
        <w:rPr>
          <w:rFonts w:ascii="Segoe UI" w:hAnsi="Segoe UI" w:cs="Segoe UI"/>
        </w:rPr>
        <w:t>ho</w:t>
      </w:r>
      <w:r w:rsidRPr="00E65432">
        <w:rPr>
          <w:rFonts w:ascii="Segoe UI" w:hAnsi="Segoe UI" w:cs="Segoe UI"/>
        </w:rPr>
        <w:t xml:space="preserve"> nové</w:t>
      </w:r>
      <w:r>
        <w:rPr>
          <w:rFonts w:ascii="Segoe UI" w:hAnsi="Segoe UI" w:cs="Segoe UI"/>
        </w:rPr>
        <w:t>ho</w:t>
      </w:r>
      <w:r w:rsidRPr="00E65432">
        <w:rPr>
          <w:rFonts w:ascii="Segoe UI" w:hAnsi="Segoe UI" w:cs="Segoe UI"/>
        </w:rPr>
        <w:t xml:space="preserve"> </w:t>
      </w:r>
      <w:r>
        <w:rPr>
          <w:rFonts w:ascii="Segoe UI" w:hAnsi="Segoe UI" w:cs="Segoe UI"/>
        </w:rPr>
        <w:t xml:space="preserve">telefonního čísla </w:t>
      </w:r>
      <w:r w:rsidRPr="00E65432">
        <w:rPr>
          <w:rFonts w:ascii="Segoe UI" w:hAnsi="Segoe UI" w:cs="Segoe UI"/>
        </w:rPr>
        <w:t>do VPN nebude účtován</w:t>
      </w:r>
      <w:r>
        <w:rPr>
          <w:rFonts w:ascii="Segoe UI" w:hAnsi="Segoe UI" w:cs="Segoe UI"/>
        </w:rPr>
        <w:t>.</w:t>
      </w:r>
    </w:p>
    <w:p w14:paraId="51AC8615"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 xml:space="preserve">měsíční poplatek za </w:t>
      </w:r>
      <w:r>
        <w:rPr>
          <w:rFonts w:ascii="Segoe UI" w:hAnsi="Segoe UI" w:cs="Segoe UI"/>
        </w:rPr>
        <w:t xml:space="preserve">telefonní číslo </w:t>
      </w:r>
      <w:r w:rsidRPr="00E65432">
        <w:rPr>
          <w:rFonts w:ascii="Segoe UI" w:hAnsi="Segoe UI" w:cs="Segoe UI"/>
        </w:rPr>
        <w:t>ve VPN nebude účtován</w:t>
      </w:r>
      <w:r>
        <w:rPr>
          <w:rFonts w:ascii="Segoe UI" w:hAnsi="Segoe UI" w:cs="Segoe UI"/>
        </w:rPr>
        <w:t>.</w:t>
      </w:r>
    </w:p>
    <w:p w14:paraId="62A0AC91"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cena za volání v rámci VPN bude 0,- Kč / min</w:t>
      </w:r>
      <w:r>
        <w:rPr>
          <w:rFonts w:ascii="Segoe UI" w:hAnsi="Segoe UI" w:cs="Segoe UI"/>
        </w:rPr>
        <w:t>.</w:t>
      </w:r>
    </w:p>
    <w:bookmarkEnd w:id="23"/>
    <w:p w14:paraId="3239CFE6" w14:textId="4159FBF3" w:rsidR="00AE65A1" w:rsidRPr="00E65432" w:rsidRDefault="00AE65A1" w:rsidP="00300ACE">
      <w:pPr>
        <w:spacing w:before="120" w:after="120"/>
        <w:jc w:val="both"/>
        <w:rPr>
          <w:rFonts w:ascii="Segoe UI" w:hAnsi="Segoe UI" w:cs="Segoe UI"/>
        </w:rPr>
      </w:pPr>
    </w:p>
    <w:p w14:paraId="6EE980B8" w14:textId="77777777" w:rsidR="00AE65A1" w:rsidRPr="00E65432" w:rsidRDefault="00AE65A1" w:rsidP="00300ACE">
      <w:pPr>
        <w:pStyle w:val="Nadpis3"/>
        <w:spacing w:before="120" w:after="120" w:line="276" w:lineRule="auto"/>
        <w:ind w:left="0"/>
      </w:pPr>
      <w:bookmarkStart w:id="24" w:name="_Toc516148231"/>
      <w:r w:rsidRPr="00E65432">
        <w:t>Přenositelnost čísel</w:t>
      </w:r>
      <w:bookmarkEnd w:id="24"/>
      <w:r w:rsidRPr="00E65432">
        <w:t xml:space="preserve"> </w:t>
      </w:r>
    </w:p>
    <w:p w14:paraId="0EFC0EB4" w14:textId="77777777" w:rsidR="00AE65A1" w:rsidRPr="00E65432" w:rsidRDefault="00AE65A1" w:rsidP="00300ACE">
      <w:pPr>
        <w:spacing w:before="120" w:after="120"/>
        <w:contextualSpacing/>
        <w:jc w:val="both"/>
        <w:rPr>
          <w:rFonts w:ascii="Segoe UI" w:hAnsi="Segoe UI" w:cs="Segoe UI"/>
        </w:rPr>
      </w:pPr>
    </w:p>
    <w:p w14:paraId="76CCCC9B" w14:textId="670F25DB" w:rsidR="00065557" w:rsidRPr="00065557" w:rsidRDefault="00065557" w:rsidP="00300ACE">
      <w:pPr>
        <w:spacing w:before="120" w:after="120"/>
        <w:jc w:val="both"/>
        <w:rPr>
          <w:rFonts w:ascii="Segoe UI" w:hAnsi="Segoe UI" w:cs="Segoe UI"/>
        </w:rPr>
      </w:pPr>
      <w:r>
        <w:rPr>
          <w:rFonts w:ascii="Segoe UI" w:hAnsi="Segoe UI" w:cs="Segoe UI"/>
        </w:rPr>
        <w:t>Objednatel</w:t>
      </w:r>
      <w:r w:rsidRPr="00065557">
        <w:rPr>
          <w:rFonts w:ascii="Segoe UI" w:hAnsi="Segoe UI" w:cs="Segoe UI"/>
        </w:rPr>
        <w:t xml:space="preserve"> požaduje zachování stávajících telefonních čísel tak, aby </w:t>
      </w:r>
      <w:r>
        <w:rPr>
          <w:rFonts w:ascii="Segoe UI" w:hAnsi="Segoe UI" w:cs="Segoe UI"/>
        </w:rPr>
        <w:t>Poskytovatel</w:t>
      </w:r>
      <w:r w:rsidRPr="00065557">
        <w:rPr>
          <w:rFonts w:ascii="Segoe UI" w:hAnsi="Segoe UI" w:cs="Segoe UI"/>
        </w:rPr>
        <w:t xml:space="preserve"> zajistil „přenositelnost“ současných</w:t>
      </w:r>
      <w:r w:rsidR="00EC496B">
        <w:rPr>
          <w:rFonts w:ascii="Segoe UI" w:hAnsi="Segoe UI" w:cs="Segoe UI"/>
        </w:rPr>
        <w:t xml:space="preserve"> </w:t>
      </w:r>
      <w:r w:rsidRPr="00065557">
        <w:rPr>
          <w:rFonts w:ascii="Segoe UI" w:hAnsi="Segoe UI" w:cs="Segoe UI"/>
        </w:rPr>
        <w:t>telefonních čísel</w:t>
      </w:r>
      <w:r w:rsidR="00B24DD6">
        <w:rPr>
          <w:rFonts w:ascii="Segoe UI" w:hAnsi="Segoe UI" w:cs="Segoe UI"/>
        </w:rPr>
        <w:t xml:space="preserve"> (mimo technologických SIM</w:t>
      </w:r>
      <w:r w:rsidR="00EC496B">
        <w:rPr>
          <w:rFonts w:ascii="Segoe UI" w:hAnsi="Segoe UI" w:cs="Segoe UI"/>
        </w:rPr>
        <w:t>)</w:t>
      </w:r>
      <w:r w:rsidRPr="00065557">
        <w:rPr>
          <w:rFonts w:ascii="Segoe UI" w:hAnsi="Segoe UI" w:cs="Segoe UI"/>
        </w:rPr>
        <w:t xml:space="preserve"> v souladu se </w:t>
      </w:r>
      <w:proofErr w:type="spellStart"/>
      <w:r w:rsidR="00F63C21">
        <w:rPr>
          <w:rFonts w:ascii="Segoe UI" w:hAnsi="Segoe UI" w:cs="Segoe UI"/>
        </w:rPr>
        <w:t>ZoEK</w:t>
      </w:r>
      <w:proofErr w:type="spellEnd"/>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w:t>
      </w:r>
      <w:r w:rsidR="00D50D58" w:rsidRPr="00065557">
        <w:rPr>
          <w:rFonts w:ascii="Segoe UI" w:hAnsi="Segoe UI" w:cs="Segoe UI"/>
        </w:rPr>
        <w:t>předlož</w:t>
      </w:r>
      <w:r w:rsidR="00D50D58">
        <w:rPr>
          <w:rFonts w:ascii="Segoe UI" w:hAnsi="Segoe UI" w:cs="Segoe UI"/>
        </w:rPr>
        <w:t>í</w:t>
      </w:r>
      <w:r w:rsidR="00D50D58" w:rsidRPr="00065557">
        <w:rPr>
          <w:rFonts w:ascii="Segoe UI" w:hAnsi="Segoe UI" w:cs="Segoe UI"/>
        </w:rPr>
        <w:t xml:space="preserve"> </w:t>
      </w:r>
      <w:r w:rsidRPr="00065557">
        <w:rPr>
          <w:rFonts w:ascii="Segoe UI" w:hAnsi="Segoe UI" w:cs="Segoe UI"/>
        </w:rPr>
        <w:t>konkrétní návrh postupu migrace včetně termínovaného harmonogramu</w:t>
      </w:r>
      <w:r w:rsidR="00DF24C2">
        <w:rPr>
          <w:rFonts w:ascii="Segoe UI" w:hAnsi="Segoe UI" w:cs="Segoe UI"/>
        </w:rPr>
        <w:t xml:space="preserve"> (plán migrace)</w:t>
      </w:r>
      <w:r w:rsidR="00D50D58">
        <w:rPr>
          <w:rFonts w:ascii="Segoe UI" w:hAnsi="Segoe UI" w:cs="Segoe UI"/>
        </w:rPr>
        <w:t>, a to ve lhůtě dle odst. 4.2. Rámcové dohody</w:t>
      </w:r>
      <w:r w:rsidRPr="00065557">
        <w:rPr>
          <w:rFonts w:ascii="Segoe UI" w:hAnsi="Segoe UI" w:cs="Segoe UI"/>
        </w:rPr>
        <w:t xml:space="preserve">. Tímto nesmí být zásadně omezen provoz </w:t>
      </w:r>
      <w:r>
        <w:rPr>
          <w:rFonts w:ascii="Segoe UI" w:hAnsi="Segoe UI" w:cs="Segoe UI"/>
        </w:rPr>
        <w:t>Objednatele</w:t>
      </w:r>
      <w:r w:rsidR="00A208F7">
        <w:rPr>
          <w:rFonts w:ascii="Segoe UI" w:hAnsi="Segoe UI" w:cs="Segoe UI"/>
        </w:rPr>
        <w:t>; Objednatel je přitom připraven poskytnout nezbytnou součinnost</w:t>
      </w:r>
      <w:r w:rsidRPr="00065557">
        <w:rPr>
          <w:rFonts w:ascii="Segoe UI" w:hAnsi="Segoe UI" w:cs="Segoe UI"/>
        </w:rPr>
        <w:t xml:space="preserve">. </w:t>
      </w:r>
      <w:r w:rsidR="00AA2A08">
        <w:rPr>
          <w:rFonts w:ascii="Segoe UI" w:hAnsi="Segoe UI" w:cs="Segoe UI"/>
          <w:u w:val="single"/>
        </w:rPr>
        <w:t>Objednatel</w:t>
      </w:r>
      <w:r w:rsidR="00AA2A08" w:rsidRPr="008C5B3F">
        <w:rPr>
          <w:rFonts w:ascii="Segoe UI" w:hAnsi="Segoe UI" w:cs="Segoe UI"/>
          <w:u w:val="single"/>
        </w:rPr>
        <w:t xml:space="preserve"> </w:t>
      </w:r>
      <w:r w:rsidRPr="008C5B3F">
        <w:rPr>
          <w:rFonts w:ascii="Segoe UI" w:hAnsi="Segoe UI" w:cs="Segoe UI"/>
          <w:u w:val="single"/>
        </w:rPr>
        <w:t xml:space="preserve">požaduje provedení této migrace zdarma, u telefonních čísel bez závazku ve lhůtě do </w:t>
      </w:r>
      <w:r w:rsidR="00D50D58">
        <w:rPr>
          <w:rFonts w:ascii="Segoe UI" w:hAnsi="Segoe UI" w:cs="Segoe UI"/>
          <w:u w:val="single"/>
        </w:rPr>
        <w:t>6</w:t>
      </w:r>
      <w:r w:rsidR="00D50D58" w:rsidRPr="008C5B3F">
        <w:rPr>
          <w:rFonts w:ascii="Segoe UI" w:hAnsi="Segoe UI" w:cs="Segoe UI"/>
          <w:u w:val="single"/>
        </w:rPr>
        <w:t xml:space="preserve">0 </w:t>
      </w:r>
      <w:r w:rsidRPr="008C5B3F">
        <w:rPr>
          <w:rFonts w:ascii="Segoe UI" w:hAnsi="Segoe UI" w:cs="Segoe UI"/>
          <w:u w:val="single"/>
        </w:rPr>
        <w:t xml:space="preserve">kalendářních dnů od </w:t>
      </w:r>
      <w:r w:rsidR="00D50D58">
        <w:rPr>
          <w:rFonts w:ascii="Segoe UI" w:hAnsi="Segoe UI" w:cs="Segoe UI"/>
          <w:u w:val="single"/>
        </w:rPr>
        <w:t>uzavření Dílčí smlouvy</w:t>
      </w:r>
      <w:r w:rsidRPr="008C5B3F">
        <w:rPr>
          <w:rFonts w:ascii="Segoe UI" w:hAnsi="Segoe UI" w:cs="Segoe UI"/>
          <w:u w:val="single"/>
        </w:rPr>
        <w:t xml:space="preserve"> s možností výběru konkrétního dne přenosu.</w:t>
      </w:r>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se zároveň zavazuje poskytnout součinnost při přenášení dat (zejména kontaktů) ze stávajících SIM karet současných poskytovatelů na nové SIM karty formou bezplatného zapůjčení 18 kusů zařízení pro kopírování SIM karet.</w:t>
      </w:r>
      <w:r w:rsidR="00EC496B">
        <w:rPr>
          <w:rFonts w:ascii="Segoe UI" w:hAnsi="Segoe UI" w:cs="Segoe UI"/>
        </w:rPr>
        <w:t xml:space="preserve"> Součinnost může být poskytnuta pomocí značkových</w:t>
      </w:r>
      <w:r w:rsidR="00EC496B" w:rsidRPr="00C73F83">
        <w:rPr>
          <w:rFonts w:ascii="Segoe UI" w:hAnsi="Segoe UI" w:cs="Segoe UI"/>
        </w:rPr>
        <w:t xml:space="preserve"> prodej</w:t>
      </w:r>
      <w:r w:rsidR="00EC496B">
        <w:rPr>
          <w:rFonts w:ascii="Segoe UI" w:hAnsi="Segoe UI" w:cs="Segoe UI"/>
        </w:rPr>
        <w:t>e</w:t>
      </w:r>
      <w:r w:rsidR="00EC496B" w:rsidRPr="00C73F83">
        <w:rPr>
          <w:rFonts w:ascii="Segoe UI" w:hAnsi="Segoe UI" w:cs="Segoe UI"/>
        </w:rPr>
        <w:t>n</w:t>
      </w:r>
      <w:r w:rsidR="00EC496B">
        <w:rPr>
          <w:rFonts w:ascii="Segoe UI" w:hAnsi="Segoe UI" w:cs="Segoe UI"/>
        </w:rPr>
        <w:t xml:space="preserve"> </w:t>
      </w:r>
      <w:r w:rsidR="00D95458">
        <w:rPr>
          <w:rFonts w:ascii="Segoe UI" w:hAnsi="Segoe UI" w:cs="Segoe UI"/>
        </w:rPr>
        <w:t>P</w:t>
      </w:r>
      <w:r w:rsidR="00EC496B">
        <w:rPr>
          <w:rFonts w:ascii="Segoe UI" w:hAnsi="Segoe UI" w:cs="Segoe UI"/>
        </w:rPr>
        <w:t>oskytovatele, ale p</w:t>
      </w:r>
      <w:r w:rsidR="00EC496B" w:rsidRPr="00C73F83">
        <w:rPr>
          <w:rFonts w:ascii="Segoe UI" w:hAnsi="Segoe UI" w:cs="Segoe UI"/>
        </w:rPr>
        <w:t xml:space="preserve">rodejny musí být připraveny přednostně odbavit zaměstnance </w:t>
      </w:r>
      <w:r w:rsidR="00D95458">
        <w:rPr>
          <w:rFonts w:ascii="Segoe UI" w:hAnsi="Segoe UI" w:cs="Segoe UI"/>
        </w:rPr>
        <w:t>Objednatele</w:t>
      </w:r>
      <w:r w:rsidR="00EC496B" w:rsidRPr="00C73F83">
        <w:rPr>
          <w:rFonts w:ascii="Segoe UI" w:hAnsi="Segoe UI" w:cs="Segoe UI"/>
        </w:rPr>
        <w:t>.</w:t>
      </w:r>
      <w:r w:rsidR="00EC496B" w:rsidRPr="00160101">
        <w:rPr>
          <w:rFonts w:ascii="Segoe UI" w:hAnsi="Segoe UI" w:cs="Segoe UI"/>
        </w:rPr>
        <w:t xml:space="preserve"> </w:t>
      </w:r>
      <w:r w:rsidRPr="00065557">
        <w:rPr>
          <w:rFonts w:ascii="Segoe UI" w:hAnsi="Segoe UI" w:cs="Segoe UI"/>
        </w:rPr>
        <w:t xml:space="preserve"> Po skončení Rámcové </w:t>
      </w:r>
      <w:r>
        <w:rPr>
          <w:rFonts w:ascii="Segoe UI" w:hAnsi="Segoe UI" w:cs="Segoe UI"/>
        </w:rPr>
        <w:t>dohody</w:t>
      </w:r>
      <w:r w:rsidRPr="00065557">
        <w:rPr>
          <w:rFonts w:ascii="Segoe UI" w:hAnsi="Segoe UI" w:cs="Segoe UI"/>
        </w:rPr>
        <w:t xml:space="preserve"> a Dílčích smluv je </w:t>
      </w:r>
      <w:r>
        <w:rPr>
          <w:rFonts w:ascii="Segoe UI" w:hAnsi="Segoe UI" w:cs="Segoe UI"/>
        </w:rPr>
        <w:t>Poskytovatel</w:t>
      </w:r>
      <w:r w:rsidRPr="00065557">
        <w:rPr>
          <w:rFonts w:ascii="Segoe UI" w:hAnsi="Segoe UI" w:cs="Segoe UI"/>
        </w:rPr>
        <w:t xml:space="preserve"> povinen zajistit, aby si </w:t>
      </w:r>
      <w:r>
        <w:rPr>
          <w:rFonts w:ascii="Segoe UI" w:hAnsi="Segoe UI" w:cs="Segoe UI"/>
        </w:rPr>
        <w:t>Objednatel</w:t>
      </w:r>
      <w:r w:rsidRPr="00065557">
        <w:rPr>
          <w:rFonts w:ascii="Segoe UI" w:hAnsi="Segoe UI" w:cs="Segoe UI"/>
        </w:rPr>
        <w:t xml:space="preserve"> mohl bezúplatně ponechat svá telefonní čísla bez ohledu na změnu poskytovatele služeb.</w:t>
      </w:r>
    </w:p>
    <w:p w14:paraId="29D23F82" w14:textId="77777777" w:rsidR="00991812" w:rsidRPr="00E65432" w:rsidRDefault="00991812" w:rsidP="00300ACE">
      <w:pPr>
        <w:spacing w:before="120" w:after="120"/>
        <w:contextualSpacing/>
        <w:jc w:val="both"/>
        <w:rPr>
          <w:rFonts w:ascii="Segoe UI" w:hAnsi="Segoe UI" w:cs="Segoe UI"/>
        </w:rPr>
      </w:pPr>
    </w:p>
    <w:p w14:paraId="01DB38F8" w14:textId="77777777" w:rsidR="00AE65A1" w:rsidRPr="00E65432" w:rsidRDefault="00AE65A1" w:rsidP="00300ACE">
      <w:pPr>
        <w:pStyle w:val="Nadpis3"/>
        <w:spacing w:before="120" w:after="120" w:line="276" w:lineRule="auto"/>
        <w:ind w:left="0"/>
      </w:pPr>
      <w:bookmarkStart w:id="25" w:name="_Toc516148232"/>
      <w:r w:rsidRPr="00E65432">
        <w:t>Typ SIM karet</w:t>
      </w:r>
      <w:bookmarkEnd w:id="25"/>
    </w:p>
    <w:p w14:paraId="5225344C" w14:textId="7F6A063F" w:rsidR="00AE65A1"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kromě standardního typu SIM nabídl při zřizování nových MSISDN také SIM kartu umožňující portaci k jinému operátorovi bez nutnosti její fyzické výměny, případně tzv. </w:t>
      </w:r>
      <w:proofErr w:type="spellStart"/>
      <w:r w:rsidR="00AE65A1" w:rsidRPr="00E65432">
        <w:rPr>
          <w:rFonts w:ascii="Segoe UI" w:hAnsi="Segoe UI" w:cs="Segoe UI"/>
        </w:rPr>
        <w:t>eSIM</w:t>
      </w:r>
      <w:proofErr w:type="spellEnd"/>
      <w:r w:rsidR="00AE65A1" w:rsidRPr="00E65432">
        <w:rPr>
          <w:rFonts w:ascii="Segoe UI" w:hAnsi="Segoe UI" w:cs="Segoe UI"/>
        </w:rPr>
        <w:t xml:space="preserve">, která disponuje stejnými údaji jako klasická HW SIM, nahranými přímo ve vybraném KMZ. </w:t>
      </w:r>
    </w:p>
    <w:p w14:paraId="785415E9" w14:textId="77777777" w:rsidR="002A4105" w:rsidRDefault="002A4105" w:rsidP="00300ACE">
      <w:pPr>
        <w:spacing w:before="120" w:after="120"/>
        <w:jc w:val="both"/>
        <w:rPr>
          <w:rFonts w:ascii="Segoe UI" w:hAnsi="Segoe UI" w:cs="Segoe UI"/>
        </w:rPr>
      </w:pPr>
    </w:p>
    <w:p w14:paraId="4CD9755E" w14:textId="77777777" w:rsidR="00AE65A1" w:rsidRPr="00E65432" w:rsidRDefault="00AE65A1" w:rsidP="00300ACE">
      <w:pPr>
        <w:pStyle w:val="Nadpis3"/>
        <w:spacing w:before="120" w:after="120" w:line="276" w:lineRule="auto"/>
        <w:ind w:left="0"/>
      </w:pPr>
      <w:bookmarkStart w:id="26" w:name="_Toc516148233"/>
      <w:r w:rsidRPr="00E65432">
        <w:t>Reporting</w:t>
      </w:r>
      <w:bookmarkEnd w:id="26"/>
    </w:p>
    <w:p w14:paraId="4D787C60" w14:textId="77777777" w:rsidR="00991812"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zabezpečil zasílání reportů nastavení a dostupnosti služeb za předešlé fakturační období. Report bude obsahovat podrobný přehled nastavených služeb na každém MSISDN od datového čísla, VPN skupiny, nastaveného hlasového a datového tarifu, roamingového balíčku až po blokace služeb SMS, MMS, prémiových služeb, včetně objemu provozu kB a SMS za předešlé fakturační období. Reporty budou umísťovány na vytvořené externí úložiště </w:t>
      </w:r>
      <w:r>
        <w:rPr>
          <w:rFonts w:ascii="Segoe UI" w:hAnsi="Segoe UI" w:cs="Segoe UI"/>
        </w:rPr>
        <w:t>Poskytovatel</w:t>
      </w:r>
      <w:r w:rsidR="00AE65A1" w:rsidRPr="00E65432">
        <w:rPr>
          <w:rFonts w:ascii="Segoe UI" w:hAnsi="Segoe UI" w:cs="Segoe UI"/>
        </w:rPr>
        <w:t>e (</w:t>
      </w:r>
      <w:r>
        <w:rPr>
          <w:rFonts w:ascii="Segoe UI" w:hAnsi="Segoe UI" w:cs="Segoe UI"/>
        </w:rPr>
        <w:t>Poskytovatel</w:t>
      </w:r>
      <w:r w:rsidR="00AE65A1" w:rsidRPr="00E65432">
        <w:rPr>
          <w:rFonts w:ascii="Segoe UI" w:hAnsi="Segoe UI" w:cs="Segoe UI"/>
        </w:rPr>
        <w:t xml:space="preserve"> může využít např. webový portál viz odst. </w:t>
      </w:r>
      <w:r w:rsidR="008C5B3F">
        <w:rPr>
          <w:rFonts w:ascii="Segoe UI" w:hAnsi="Segoe UI" w:cs="Segoe UI"/>
        </w:rPr>
        <w:t>3</w:t>
      </w:r>
      <w:r w:rsidR="00AE65A1" w:rsidRPr="00E65432">
        <w:rPr>
          <w:rFonts w:ascii="Segoe UI" w:hAnsi="Segoe UI" w:cs="Segoe UI"/>
        </w:rPr>
        <w:t>.2.1. písm</w:t>
      </w:r>
      <w:r w:rsidR="008C5B3F">
        <w:rPr>
          <w:rFonts w:ascii="Segoe UI" w:hAnsi="Segoe UI" w:cs="Segoe UI"/>
        </w:rPr>
        <w:t>.</w:t>
      </w:r>
      <w:r w:rsidR="00AE65A1" w:rsidRPr="00E65432">
        <w:rPr>
          <w:rFonts w:ascii="Segoe UI" w:hAnsi="Segoe UI" w:cs="Segoe UI"/>
        </w:rPr>
        <w:t xml:space="preserve"> b) této </w:t>
      </w:r>
      <w:r w:rsidR="008C5B3F">
        <w:rPr>
          <w:rFonts w:ascii="Segoe UI" w:hAnsi="Segoe UI" w:cs="Segoe UI"/>
        </w:rPr>
        <w:t>přílohy</w:t>
      </w:r>
      <w:r w:rsidR="00AE65A1" w:rsidRPr="00E65432">
        <w:rPr>
          <w:rFonts w:ascii="Segoe UI" w:hAnsi="Segoe UI" w:cs="Segoe UI"/>
        </w:rPr>
        <w:t xml:space="preserve">), případně mohou být předány v požadovaném termínu jiným vhodným způsobem v elektronické podobě KO </w:t>
      </w:r>
      <w:r>
        <w:rPr>
          <w:rFonts w:ascii="Segoe UI" w:hAnsi="Segoe UI" w:cs="Segoe UI"/>
        </w:rPr>
        <w:t>Objednatel</w:t>
      </w:r>
      <w:r w:rsidR="00AE65A1" w:rsidRPr="00E65432">
        <w:rPr>
          <w:rFonts w:ascii="Segoe UI" w:hAnsi="Segoe UI" w:cs="Segoe UI"/>
        </w:rPr>
        <w:t>e po předchozí dohodě. Reporty budou předány vždy nejpozději do konce následujícího fakturačního období. Případně bude možné report</w:t>
      </w:r>
      <w:r w:rsidR="008C5B3F">
        <w:rPr>
          <w:rFonts w:ascii="Segoe UI" w:hAnsi="Segoe UI" w:cs="Segoe UI"/>
        </w:rPr>
        <w:t>y ve stejné lhůtě</w:t>
      </w:r>
      <w:r w:rsidR="00AE65A1" w:rsidRPr="00E65432">
        <w:rPr>
          <w:rFonts w:ascii="Segoe UI" w:hAnsi="Segoe UI" w:cs="Segoe UI"/>
        </w:rPr>
        <w:t xml:space="preserve"> stáhnout z webového portálu pro nastavování služeb v aktuální podobě. Zároveň </w:t>
      </w:r>
      <w:r>
        <w:rPr>
          <w:rFonts w:ascii="Segoe UI" w:hAnsi="Segoe UI" w:cs="Segoe UI"/>
        </w:rPr>
        <w:t>Objednatel</w:t>
      </w:r>
      <w:r w:rsidR="00AE65A1" w:rsidRPr="00E65432">
        <w:rPr>
          <w:rFonts w:ascii="Segoe UI" w:hAnsi="Segoe UI" w:cs="Segoe UI"/>
        </w:rPr>
        <w:t xml:space="preserve"> požaduje bezplatné vytváření a průběžné aktualizovaní reportů dostupnosti služeb na měsíční úrovni.</w:t>
      </w:r>
      <w:r w:rsidR="008C5B3F">
        <w:rPr>
          <w:rFonts w:ascii="Segoe UI" w:hAnsi="Segoe UI" w:cs="Segoe UI"/>
        </w:rPr>
        <w:t xml:space="preserve"> </w:t>
      </w:r>
      <w:proofErr w:type="gramStart"/>
      <w:r>
        <w:rPr>
          <w:rFonts w:ascii="Segoe UI" w:hAnsi="Segoe UI" w:cs="Segoe UI"/>
        </w:rPr>
        <w:t>Poskytovatel</w:t>
      </w:r>
      <w:r w:rsidR="008F6135" w:rsidRPr="00E65432">
        <w:rPr>
          <w:rFonts w:ascii="Segoe UI" w:hAnsi="Segoe UI" w:cs="Segoe UI"/>
        </w:rPr>
        <w:t xml:space="preserve">  zpřístupní</w:t>
      </w:r>
      <w:proofErr w:type="gramEnd"/>
      <w:r w:rsidR="008F6135" w:rsidRPr="00E65432">
        <w:rPr>
          <w:rFonts w:ascii="Segoe UI" w:hAnsi="Segoe UI" w:cs="Segoe UI"/>
        </w:rPr>
        <w:t xml:space="preserve">  fakturační  podklady  v automatizovaně  zpracovatelném  souboru (např. </w:t>
      </w:r>
      <w:proofErr w:type="spellStart"/>
      <w:r w:rsidR="008F6135" w:rsidRPr="00E65432">
        <w:rPr>
          <w:rFonts w:ascii="Segoe UI" w:hAnsi="Segoe UI" w:cs="Segoe UI"/>
        </w:rPr>
        <w:t>xml</w:t>
      </w:r>
      <w:proofErr w:type="spellEnd"/>
      <w:r w:rsidR="008F6135" w:rsidRPr="00E65432">
        <w:rPr>
          <w:rFonts w:ascii="Segoe UI" w:hAnsi="Segoe UI" w:cs="Segoe UI"/>
        </w:rPr>
        <w:t xml:space="preserve">, </w:t>
      </w:r>
      <w:proofErr w:type="spellStart"/>
      <w:r w:rsidR="008F6135" w:rsidRPr="00E65432">
        <w:rPr>
          <w:rFonts w:ascii="Segoe UI" w:hAnsi="Segoe UI" w:cs="Segoe UI"/>
        </w:rPr>
        <w:t>csv</w:t>
      </w:r>
      <w:proofErr w:type="spellEnd"/>
      <w:r w:rsidR="008F6135" w:rsidRPr="00E65432">
        <w:rPr>
          <w:rFonts w:ascii="Segoe UI" w:hAnsi="Segoe UI" w:cs="Segoe UI"/>
        </w:rPr>
        <w:t xml:space="preserve">, </w:t>
      </w:r>
      <w:proofErr w:type="spellStart"/>
      <w:r w:rsidR="008F6135" w:rsidRPr="00E65432">
        <w:rPr>
          <w:rFonts w:ascii="Segoe UI" w:hAnsi="Segoe UI" w:cs="Segoe UI"/>
        </w:rPr>
        <w:t>xls</w:t>
      </w:r>
      <w:proofErr w:type="spellEnd"/>
      <w:r w:rsidR="008F6135" w:rsidRPr="00E65432">
        <w:rPr>
          <w:rFonts w:ascii="Segoe UI" w:hAnsi="Segoe UI" w:cs="Segoe UI"/>
        </w:rPr>
        <w:t xml:space="preserve">, </w:t>
      </w:r>
      <w:proofErr w:type="spellStart"/>
      <w:r w:rsidR="008F6135" w:rsidRPr="00E65432">
        <w:rPr>
          <w:rFonts w:ascii="Segoe UI" w:hAnsi="Segoe UI" w:cs="Segoe UI"/>
        </w:rPr>
        <w:t>txt</w:t>
      </w:r>
      <w:proofErr w:type="spellEnd"/>
      <w:r w:rsidR="008F6135" w:rsidRPr="00E65432">
        <w:rPr>
          <w:rFonts w:ascii="Segoe UI" w:hAnsi="Segoe UI" w:cs="Segoe UI"/>
        </w:rPr>
        <w:t xml:space="preserve"> apod.).</w:t>
      </w:r>
    </w:p>
    <w:p w14:paraId="224857ED" w14:textId="77777777" w:rsidR="002C4815" w:rsidRPr="00991812" w:rsidRDefault="002C4815" w:rsidP="00300ACE">
      <w:pPr>
        <w:spacing w:before="120" w:after="120"/>
        <w:jc w:val="both"/>
        <w:rPr>
          <w:rFonts w:ascii="Segoe UI" w:hAnsi="Segoe UI" w:cs="Segoe UI"/>
        </w:rPr>
      </w:pPr>
    </w:p>
    <w:p w14:paraId="4C61EBE6" w14:textId="77777777" w:rsidR="00AE65A1" w:rsidRPr="00E65432" w:rsidRDefault="00AE65A1" w:rsidP="00300ACE">
      <w:pPr>
        <w:pStyle w:val="Nadpis3"/>
        <w:spacing w:before="120" w:after="120" w:line="276" w:lineRule="auto"/>
        <w:ind w:left="0"/>
      </w:pPr>
      <w:bookmarkStart w:id="27" w:name="_Toc516148234"/>
      <w:r w:rsidRPr="00E65432">
        <w:t xml:space="preserve">Přechodová fáze – přechod k novému </w:t>
      </w:r>
      <w:r w:rsidR="00E65432">
        <w:t>Poskytovatel</w:t>
      </w:r>
      <w:r w:rsidRPr="00E65432">
        <w:t>i</w:t>
      </w:r>
      <w:bookmarkEnd w:id="27"/>
      <w:r w:rsidRPr="00E65432">
        <w:t xml:space="preserve"> </w:t>
      </w:r>
    </w:p>
    <w:p w14:paraId="63A3B75C" w14:textId="77777777" w:rsidR="00AE65A1"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v případě ukončení platnosti</w:t>
      </w:r>
      <w:r w:rsidR="00963C1E">
        <w:rPr>
          <w:rFonts w:ascii="Segoe UI" w:hAnsi="Segoe UI" w:cs="Segoe UI"/>
        </w:rPr>
        <w:t xml:space="preserve"> Rámcové dohody</w:t>
      </w:r>
      <w:r w:rsidR="00AE65A1" w:rsidRPr="00E65432">
        <w:rPr>
          <w:rFonts w:ascii="Segoe UI" w:hAnsi="Segoe UI" w:cs="Segoe UI"/>
        </w:rPr>
        <w:t xml:space="preserve"> mezi </w:t>
      </w:r>
      <w:r>
        <w:rPr>
          <w:rFonts w:ascii="Segoe UI" w:hAnsi="Segoe UI" w:cs="Segoe UI"/>
        </w:rPr>
        <w:t>Poskytovatel</w:t>
      </w:r>
      <w:r w:rsidR="00AE65A1" w:rsidRPr="00E65432">
        <w:rPr>
          <w:rFonts w:ascii="Segoe UI" w:hAnsi="Segoe UI" w:cs="Segoe UI"/>
        </w:rPr>
        <w:t xml:space="preserve">em a </w:t>
      </w:r>
      <w:r>
        <w:rPr>
          <w:rFonts w:ascii="Segoe UI" w:hAnsi="Segoe UI" w:cs="Segoe UI"/>
        </w:rPr>
        <w:t>Objednatel</w:t>
      </w:r>
      <w:r w:rsidR="00AE65A1" w:rsidRPr="00E65432">
        <w:rPr>
          <w:rFonts w:ascii="Segoe UI" w:hAnsi="Segoe UI" w:cs="Segoe UI"/>
        </w:rPr>
        <w:t xml:space="preserve">em (z jakýchkoliv důvodů) vyvinul </w:t>
      </w:r>
      <w:r>
        <w:rPr>
          <w:rFonts w:ascii="Segoe UI" w:hAnsi="Segoe UI" w:cs="Segoe UI"/>
        </w:rPr>
        <w:t>Poskytovatel</w:t>
      </w:r>
      <w:r w:rsidR="00AE65A1" w:rsidRPr="00E65432">
        <w:rPr>
          <w:rFonts w:ascii="Segoe UI" w:hAnsi="Segoe UI" w:cs="Segoe UI"/>
        </w:rPr>
        <w:t xml:space="preserve"> maximální úsilí při zabezpečení přechodové fáze</w:t>
      </w:r>
      <w:r w:rsidR="00963C1E">
        <w:rPr>
          <w:rFonts w:ascii="Segoe UI" w:hAnsi="Segoe UI" w:cs="Segoe UI"/>
        </w:rPr>
        <w:t xml:space="preserve"> </w:t>
      </w:r>
      <w:r w:rsidR="00AE65A1" w:rsidRPr="00E65432">
        <w:rPr>
          <w:rFonts w:ascii="Segoe UI" w:hAnsi="Segoe UI" w:cs="Segoe UI"/>
        </w:rPr>
        <w:t>tak, aby veškeré služby mohl</w:t>
      </w:r>
      <w:r w:rsidR="001569E6" w:rsidRPr="00E65432">
        <w:rPr>
          <w:rFonts w:ascii="Segoe UI" w:hAnsi="Segoe UI" w:cs="Segoe UI"/>
        </w:rPr>
        <w:t>y</w:t>
      </w:r>
      <w:r w:rsidR="00AE65A1" w:rsidRPr="00E65432">
        <w:rPr>
          <w:rFonts w:ascii="Segoe UI" w:hAnsi="Segoe UI" w:cs="Segoe UI"/>
        </w:rPr>
        <w:t xml:space="preserve"> být bez výpadků převedeny na nového </w:t>
      </w:r>
      <w:r w:rsidR="00963C1E">
        <w:rPr>
          <w:rFonts w:ascii="Segoe UI" w:hAnsi="Segoe UI" w:cs="Segoe UI"/>
        </w:rPr>
        <w:t>poskytovatele ke dni skončení Dílčích smluv</w:t>
      </w:r>
      <w:r w:rsidR="00AE65A1" w:rsidRPr="00E65432">
        <w:rPr>
          <w:rFonts w:ascii="Segoe UI" w:hAnsi="Segoe UI" w:cs="Segoe UI"/>
        </w:rPr>
        <w:t xml:space="preserve">. </w:t>
      </w:r>
      <w:r>
        <w:rPr>
          <w:rFonts w:ascii="Segoe UI" w:hAnsi="Segoe UI" w:cs="Segoe UI"/>
        </w:rPr>
        <w:t>Objednatel</w:t>
      </w:r>
      <w:r w:rsidR="0017460E">
        <w:rPr>
          <w:rFonts w:ascii="Segoe UI" w:hAnsi="Segoe UI" w:cs="Segoe UI"/>
        </w:rPr>
        <w:t xml:space="preserve"> vyzve Poskytovatele k poskytnutí součinnosti při zajištění </w:t>
      </w:r>
      <w:r w:rsidR="00AE65A1" w:rsidRPr="00E65432">
        <w:rPr>
          <w:rFonts w:ascii="Segoe UI" w:hAnsi="Segoe UI" w:cs="Segoe UI"/>
        </w:rPr>
        <w:t>přechodov</w:t>
      </w:r>
      <w:r w:rsidR="0017460E">
        <w:rPr>
          <w:rFonts w:ascii="Segoe UI" w:hAnsi="Segoe UI" w:cs="Segoe UI"/>
        </w:rPr>
        <w:t>é</w:t>
      </w:r>
      <w:r w:rsidR="00AE65A1" w:rsidRPr="00E65432">
        <w:rPr>
          <w:rFonts w:ascii="Segoe UI" w:hAnsi="Segoe UI" w:cs="Segoe UI"/>
        </w:rPr>
        <w:t xml:space="preserve"> fáze bezprostředně po </w:t>
      </w:r>
      <w:r w:rsidR="00963C1E">
        <w:rPr>
          <w:rFonts w:ascii="Segoe UI" w:hAnsi="Segoe UI" w:cs="Segoe UI"/>
        </w:rPr>
        <w:t>uzavření</w:t>
      </w:r>
      <w:r w:rsidR="00963C1E" w:rsidRPr="00E65432">
        <w:rPr>
          <w:rFonts w:ascii="Segoe UI" w:hAnsi="Segoe UI" w:cs="Segoe UI"/>
        </w:rPr>
        <w:t xml:space="preserve"> </w:t>
      </w:r>
      <w:r w:rsidR="00AE65A1" w:rsidRPr="00E65432">
        <w:rPr>
          <w:rFonts w:ascii="Segoe UI" w:hAnsi="Segoe UI" w:cs="Segoe UI"/>
        </w:rPr>
        <w:t>smlouvy</w:t>
      </w:r>
      <w:r w:rsidR="00963C1E">
        <w:rPr>
          <w:rFonts w:ascii="Segoe UI" w:hAnsi="Segoe UI" w:cs="Segoe UI"/>
        </w:rPr>
        <w:t xml:space="preserve"> s novým poskytovatelem</w:t>
      </w:r>
      <w:r w:rsidR="0017460E">
        <w:rPr>
          <w:rFonts w:ascii="Segoe UI" w:hAnsi="Segoe UI" w:cs="Segoe UI"/>
        </w:rPr>
        <w:t xml:space="preserve"> a Poskytovatel je povinen za účelem</w:t>
      </w:r>
      <w:r w:rsidR="0017460E" w:rsidRPr="0017460E">
        <w:rPr>
          <w:rFonts w:ascii="Segoe UI" w:hAnsi="Segoe UI" w:cs="Segoe UI"/>
        </w:rPr>
        <w:t xml:space="preserve"> </w:t>
      </w:r>
      <w:r w:rsidR="0017460E" w:rsidRPr="00E65432">
        <w:rPr>
          <w:rFonts w:ascii="Segoe UI" w:hAnsi="Segoe UI" w:cs="Segoe UI"/>
        </w:rPr>
        <w:t>zabezpečení přechodové fáze</w:t>
      </w:r>
      <w:r w:rsidR="0017460E">
        <w:rPr>
          <w:rFonts w:ascii="Segoe UI" w:hAnsi="Segoe UI" w:cs="Segoe UI"/>
        </w:rPr>
        <w:t xml:space="preserve"> poskytnout dostatečnou součinnost tak, aby byly služby ke dni skončení příslušné Dílčí smlouvy převedeny na nového poskytovatele (s poskytnutím této součinnosti není spojeno právo na žádnou </w:t>
      </w:r>
      <w:r w:rsidR="00B24EC0">
        <w:rPr>
          <w:rFonts w:ascii="Segoe UI" w:hAnsi="Segoe UI" w:cs="Segoe UI"/>
        </w:rPr>
        <w:t>zvláštní</w:t>
      </w:r>
      <w:r w:rsidR="0017460E">
        <w:rPr>
          <w:rFonts w:ascii="Segoe UI" w:hAnsi="Segoe UI" w:cs="Segoe UI"/>
        </w:rPr>
        <w:t xml:space="preserve"> </w:t>
      </w:r>
      <w:r w:rsidR="00B24EC0">
        <w:rPr>
          <w:rFonts w:ascii="Segoe UI" w:hAnsi="Segoe UI" w:cs="Segoe UI"/>
        </w:rPr>
        <w:t>úplatu nad rámec ceny za poskytování služeb elektronických komunikací)</w:t>
      </w:r>
      <w:r w:rsidR="007C048B" w:rsidRPr="00E65432">
        <w:rPr>
          <w:rFonts w:ascii="Segoe UI" w:hAnsi="Segoe UI" w:cs="Segoe UI"/>
        </w:rPr>
        <w:t>.</w:t>
      </w:r>
      <w:r w:rsidR="00AE65A1" w:rsidRPr="00E65432">
        <w:rPr>
          <w:rFonts w:ascii="Segoe UI" w:hAnsi="Segoe UI" w:cs="Segoe UI"/>
        </w:rPr>
        <w:t xml:space="preserve"> Bezplatně budou přenesena stávající MSISDN SKČ na základě přenositelnosti čísel v telekomunikačních sítích ČR v souladu se </w:t>
      </w:r>
      <w:proofErr w:type="spellStart"/>
      <w:r w:rsidR="00AE65A1" w:rsidRPr="00E65432">
        <w:rPr>
          <w:rFonts w:ascii="Segoe UI" w:hAnsi="Segoe UI" w:cs="Segoe UI"/>
        </w:rPr>
        <w:t>ZoEK</w:t>
      </w:r>
      <w:proofErr w:type="spellEnd"/>
      <w:r w:rsidR="00AE65A1" w:rsidRPr="00E65432">
        <w:rPr>
          <w:rFonts w:ascii="Segoe UI" w:hAnsi="Segoe UI" w:cs="Segoe UI"/>
        </w:rPr>
        <w:t xml:space="preserve">. </w:t>
      </w:r>
      <w:r>
        <w:rPr>
          <w:rFonts w:ascii="Segoe UI" w:hAnsi="Segoe UI" w:cs="Segoe UI"/>
        </w:rPr>
        <w:t>Poskytovatel</w:t>
      </w:r>
      <w:r w:rsidR="00AE65A1" w:rsidRPr="00E65432">
        <w:rPr>
          <w:rFonts w:ascii="Segoe UI" w:hAnsi="Segoe UI" w:cs="Segoe UI"/>
        </w:rPr>
        <w:t xml:space="preserve"> poskytne podporu vyškolených zaměstnanců</w:t>
      </w:r>
      <w:r w:rsidR="0017460E">
        <w:rPr>
          <w:rFonts w:ascii="Segoe UI" w:hAnsi="Segoe UI" w:cs="Segoe UI"/>
        </w:rPr>
        <w:t xml:space="preserve"> Objednatele</w:t>
      </w:r>
      <w:r w:rsidR="00AE65A1" w:rsidRPr="00E65432">
        <w:rPr>
          <w:rFonts w:ascii="Segoe UI" w:hAnsi="Segoe UI" w:cs="Segoe UI"/>
        </w:rPr>
        <w:t xml:space="preserve"> při procedurálním řešení převodu, včetně prioritního řešení případné nedostupnosti čísla po převodu k novému </w:t>
      </w:r>
      <w:r w:rsidR="00963C1E">
        <w:rPr>
          <w:rFonts w:ascii="Segoe UI" w:hAnsi="Segoe UI" w:cs="Segoe UI"/>
        </w:rPr>
        <w:t>p</w:t>
      </w:r>
      <w:r>
        <w:rPr>
          <w:rFonts w:ascii="Segoe UI" w:hAnsi="Segoe UI" w:cs="Segoe UI"/>
        </w:rPr>
        <w:t>oskytovatel</w:t>
      </w:r>
      <w:r w:rsidR="00AE65A1" w:rsidRPr="00E65432">
        <w:rPr>
          <w:rFonts w:ascii="Segoe UI" w:hAnsi="Segoe UI" w:cs="Segoe UI"/>
        </w:rPr>
        <w:t xml:space="preserve">i, nefunkčnosti APN a dalších požadovaných služeb. Před termínem migrace si </w:t>
      </w:r>
      <w:r>
        <w:rPr>
          <w:rFonts w:ascii="Segoe UI" w:hAnsi="Segoe UI" w:cs="Segoe UI"/>
        </w:rPr>
        <w:t>Objednatel</w:t>
      </w:r>
      <w:r w:rsidR="00AE65A1" w:rsidRPr="00E65432">
        <w:rPr>
          <w:rFonts w:ascii="Segoe UI" w:hAnsi="Segoe UI" w:cs="Segoe UI"/>
        </w:rPr>
        <w:t xml:space="preserve"> a </w:t>
      </w:r>
      <w:r>
        <w:rPr>
          <w:rFonts w:ascii="Segoe UI" w:hAnsi="Segoe UI" w:cs="Segoe UI"/>
        </w:rPr>
        <w:t>Poskytovatel</w:t>
      </w:r>
      <w:r w:rsidR="00AE65A1" w:rsidRPr="00E65432">
        <w:rPr>
          <w:rFonts w:ascii="Segoe UI" w:hAnsi="Segoe UI" w:cs="Segoe UI"/>
        </w:rPr>
        <w:t xml:space="preserve"> předají kontaktní údaje na techniky řešící převody za jednotlivé oblasti. Dodávka služeb nesmí být migrací nijak </w:t>
      </w:r>
      <w:r w:rsidR="00AE65A1" w:rsidRPr="00E65432">
        <w:rPr>
          <w:rFonts w:ascii="Segoe UI" w:hAnsi="Segoe UI" w:cs="Segoe UI"/>
        </w:rPr>
        <w:lastRenderedPageBreak/>
        <w:t xml:space="preserve">zásadně omezena. Zásadním omezením je zejména nefunkčnost </w:t>
      </w:r>
      <w:r w:rsidR="0096771D" w:rsidRPr="00E65432">
        <w:rPr>
          <w:rFonts w:ascii="Segoe UI" w:hAnsi="Segoe UI" w:cs="Segoe UI"/>
        </w:rPr>
        <w:t>50</w:t>
      </w:r>
      <w:r w:rsidR="00AE65A1" w:rsidRPr="00E65432">
        <w:rPr>
          <w:rFonts w:ascii="Segoe UI" w:hAnsi="Segoe UI" w:cs="Segoe UI"/>
        </w:rPr>
        <w:t xml:space="preserve"> a více SIM karet současně (nemožnost přihlášení SIM karty do mobilní sítě). </w:t>
      </w:r>
      <w:r>
        <w:rPr>
          <w:rFonts w:ascii="Segoe UI" w:hAnsi="Segoe UI" w:cs="Segoe UI"/>
        </w:rPr>
        <w:t>Objednatel</w:t>
      </w:r>
      <w:r w:rsidR="00AE65A1" w:rsidRPr="00E65432">
        <w:rPr>
          <w:rFonts w:ascii="Segoe UI" w:hAnsi="Segoe UI" w:cs="Segoe UI"/>
        </w:rPr>
        <w:t xml:space="preserve"> požaduje, aby v případě, že se z jakékoliv příčiny nestihne migrace dokončit do </w:t>
      </w:r>
      <w:r w:rsidR="007678C3">
        <w:rPr>
          <w:rFonts w:ascii="Segoe UI" w:hAnsi="Segoe UI" w:cs="Segoe UI"/>
        </w:rPr>
        <w:t xml:space="preserve">skončení </w:t>
      </w:r>
      <w:r w:rsidR="0017460E">
        <w:rPr>
          <w:rFonts w:ascii="Segoe UI" w:hAnsi="Segoe UI" w:cs="Segoe UI"/>
        </w:rPr>
        <w:t xml:space="preserve">příslušné </w:t>
      </w:r>
      <w:r w:rsidR="007678C3">
        <w:rPr>
          <w:rFonts w:ascii="Segoe UI" w:hAnsi="Segoe UI" w:cs="Segoe UI"/>
        </w:rPr>
        <w:t>Dílčí smlouvy</w:t>
      </w:r>
      <w:r w:rsidR="00AE65A1" w:rsidRPr="00E65432">
        <w:rPr>
          <w:rFonts w:ascii="Segoe UI" w:hAnsi="Segoe UI" w:cs="Segoe UI"/>
        </w:rPr>
        <w:t xml:space="preserve">, neukončí </w:t>
      </w:r>
      <w:r>
        <w:rPr>
          <w:rFonts w:ascii="Segoe UI" w:hAnsi="Segoe UI" w:cs="Segoe UI"/>
        </w:rPr>
        <w:t>Poskytovatel</w:t>
      </w:r>
      <w:r w:rsidR="00AE65A1" w:rsidRPr="00E65432">
        <w:rPr>
          <w:rFonts w:ascii="Segoe UI" w:hAnsi="Segoe UI" w:cs="Segoe UI"/>
        </w:rPr>
        <w:t xml:space="preserve"> stávající služby, zahájí jednání a zapojí veškeré dostupné prostředky, které povedou k úspěšnému dokončení migrace.</w:t>
      </w:r>
    </w:p>
    <w:p w14:paraId="1ABE3857" w14:textId="77777777" w:rsidR="005763AD" w:rsidRPr="00E65432" w:rsidRDefault="005763AD" w:rsidP="00300ACE">
      <w:pPr>
        <w:spacing w:before="120" w:after="120"/>
        <w:jc w:val="both"/>
        <w:rPr>
          <w:rFonts w:ascii="Segoe UI" w:hAnsi="Segoe UI" w:cs="Segoe UI"/>
        </w:rPr>
      </w:pPr>
      <w:r>
        <w:rPr>
          <w:rFonts w:ascii="Segoe UI" w:hAnsi="Segoe UI" w:cs="Segoe UI"/>
        </w:rPr>
        <w:t xml:space="preserve">Objednatel zajistí nezbytnou součinnost </w:t>
      </w:r>
      <w:r w:rsidR="0017460E">
        <w:rPr>
          <w:rFonts w:ascii="Segoe UI" w:hAnsi="Segoe UI" w:cs="Segoe UI"/>
        </w:rPr>
        <w:t xml:space="preserve">nového poskytovatele </w:t>
      </w:r>
      <w:r>
        <w:rPr>
          <w:rFonts w:ascii="Segoe UI" w:hAnsi="Segoe UI" w:cs="Segoe UI"/>
        </w:rPr>
        <w:t>při provádění migrace.</w:t>
      </w:r>
    </w:p>
    <w:p w14:paraId="0E841502" w14:textId="77777777" w:rsidR="00136195" w:rsidRPr="00E65432" w:rsidRDefault="00136195" w:rsidP="00300ACE">
      <w:pPr>
        <w:pStyle w:val="Normln1"/>
        <w:pBdr>
          <w:top w:val="nil"/>
          <w:left w:val="nil"/>
          <w:bottom w:val="nil"/>
          <w:right w:val="nil"/>
          <w:between w:val="nil"/>
        </w:pBdr>
        <w:spacing w:before="120" w:after="120"/>
        <w:ind w:hanging="720"/>
        <w:jc w:val="both"/>
        <w:rPr>
          <w:rFonts w:ascii="Segoe UI" w:hAnsi="Segoe UI" w:cs="Segoe UI"/>
          <w:color w:val="000000"/>
        </w:rPr>
      </w:pPr>
    </w:p>
    <w:p w14:paraId="18DDE5B3" w14:textId="77777777" w:rsidR="00B5659B" w:rsidRPr="00573F87" w:rsidRDefault="00B5659B" w:rsidP="00300ACE">
      <w:pPr>
        <w:pStyle w:val="Normln1"/>
        <w:pBdr>
          <w:top w:val="nil"/>
          <w:left w:val="nil"/>
          <w:bottom w:val="nil"/>
          <w:right w:val="nil"/>
          <w:between w:val="nil"/>
        </w:pBdr>
        <w:spacing w:before="120" w:after="120"/>
        <w:ind w:hanging="720"/>
        <w:jc w:val="both"/>
        <w:rPr>
          <w:rFonts w:ascii="Segoe UI" w:hAnsi="Segoe UI" w:cs="Segoe UI"/>
          <w:color w:val="000000"/>
        </w:rPr>
      </w:pPr>
    </w:p>
    <w:p w14:paraId="13C1CC7C" w14:textId="77777777" w:rsidR="001D0D06" w:rsidRPr="00573F87" w:rsidRDefault="001D0D06" w:rsidP="00300ACE">
      <w:pPr>
        <w:pStyle w:val="Normln1"/>
        <w:pBdr>
          <w:top w:val="nil"/>
          <w:left w:val="nil"/>
          <w:bottom w:val="nil"/>
          <w:right w:val="nil"/>
          <w:between w:val="nil"/>
        </w:pBdr>
        <w:spacing w:before="120" w:after="120"/>
        <w:jc w:val="both"/>
        <w:rPr>
          <w:rFonts w:ascii="Segoe UI" w:hAnsi="Segoe UI" w:cs="Segoe UI"/>
          <w:color w:val="000000"/>
        </w:rPr>
      </w:pPr>
    </w:p>
    <w:p w14:paraId="0CCE7D54" w14:textId="77777777" w:rsidR="00B5659B" w:rsidRPr="00573F87" w:rsidRDefault="00B5659B" w:rsidP="00300ACE">
      <w:pPr>
        <w:pStyle w:val="Normln1"/>
        <w:spacing w:before="120" w:after="120"/>
        <w:jc w:val="both"/>
        <w:rPr>
          <w:rFonts w:ascii="Segoe UI" w:hAnsi="Segoe UI" w:cs="Segoe UI"/>
        </w:rPr>
      </w:pPr>
    </w:p>
    <w:sectPr w:rsidR="00B5659B" w:rsidRPr="00573F87" w:rsidSect="00B5659B">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8D1FC" w14:textId="77777777" w:rsidR="000016B2" w:rsidRDefault="000016B2" w:rsidP="009C67DB">
      <w:pPr>
        <w:spacing w:after="0" w:line="240" w:lineRule="auto"/>
      </w:pPr>
      <w:r>
        <w:separator/>
      </w:r>
    </w:p>
  </w:endnote>
  <w:endnote w:type="continuationSeparator" w:id="0">
    <w:p w14:paraId="5BEE01AC" w14:textId="77777777" w:rsidR="000016B2" w:rsidRDefault="000016B2" w:rsidP="009C6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UI">
    <w:altName w:val="Segoe UI"/>
    <w:panose1 w:val="00000000000000000000"/>
    <w:charset w:val="EE"/>
    <w:family w:val="auto"/>
    <w:notTrueType/>
    <w:pitch w:val="default"/>
    <w:sig w:usb0="00000005" w:usb1="00000000" w:usb2="00000000" w:usb3="00000000" w:csb0="00000002" w:csb1="00000000"/>
  </w:font>
  <w:font w:name="SegoeUI,Bold">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C6D4F" w14:textId="77777777" w:rsidR="000016B2" w:rsidRDefault="000016B2" w:rsidP="009C67DB">
      <w:pPr>
        <w:spacing w:after="0" w:line="240" w:lineRule="auto"/>
      </w:pPr>
      <w:r>
        <w:separator/>
      </w:r>
    </w:p>
  </w:footnote>
  <w:footnote w:type="continuationSeparator" w:id="0">
    <w:p w14:paraId="0522E08A" w14:textId="77777777" w:rsidR="000016B2" w:rsidRDefault="000016B2" w:rsidP="009C67DB">
      <w:pPr>
        <w:spacing w:after="0" w:line="240" w:lineRule="auto"/>
      </w:pPr>
      <w:r>
        <w:continuationSeparator/>
      </w:r>
    </w:p>
  </w:footnote>
  <w:footnote w:id="1">
    <w:p w14:paraId="064DE680" w14:textId="77777777" w:rsidR="009677F5" w:rsidRDefault="009677F5">
      <w:pPr>
        <w:pStyle w:val="Textpoznpodarou"/>
      </w:pPr>
      <w:r>
        <w:rPr>
          <w:rStyle w:val="Znakapoznpodarou"/>
        </w:rPr>
        <w:footnoteRef/>
      </w:r>
      <w:r>
        <w:t xml:space="preserve"> </w:t>
      </w:r>
      <w:r w:rsidRPr="00D75156">
        <w:t>http://www.hzsmsk.cz/index.php?a=cat.70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B737F23"/>
    <w:multiLevelType w:val="hybridMultilevel"/>
    <w:tmpl w:val="026E7FC0"/>
    <w:lvl w:ilvl="0" w:tplc="907EC1E0">
      <w:start w:val="1"/>
      <w:numFmt w:val="lowerLetter"/>
      <w:lvlText w:val="%1)"/>
      <w:lvlJc w:val="left"/>
      <w:pPr>
        <w:ind w:left="1584"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A0D89"/>
    <w:multiLevelType w:val="hybridMultilevel"/>
    <w:tmpl w:val="62C23E6A"/>
    <w:lvl w:ilvl="0" w:tplc="04050017">
      <w:start w:val="1"/>
      <w:numFmt w:val="lowerLetter"/>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3" w15:restartNumberingAfterBreak="0">
    <w:nsid w:val="0D1E64A5"/>
    <w:multiLevelType w:val="hybridMultilevel"/>
    <w:tmpl w:val="911A3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68341C"/>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5772C7"/>
    <w:multiLevelType w:val="hybridMultilevel"/>
    <w:tmpl w:val="32AEBCBC"/>
    <w:lvl w:ilvl="0" w:tplc="9A2ABA76">
      <w:start w:val="1"/>
      <w:numFmt w:val="lowerLetter"/>
      <w:lvlText w:val="%1)"/>
      <w:lvlJc w:val="left"/>
      <w:pPr>
        <w:ind w:left="720" w:hanging="360"/>
      </w:pPr>
      <w:rPr>
        <w:rFonts w:ascii="Arial" w:eastAsia="MS Mincho" w:hAnsi="Arial" w:cs="Times New Roman"/>
      </w:rPr>
    </w:lvl>
    <w:lvl w:ilvl="1" w:tplc="04050001">
      <w:start w:val="1"/>
      <w:numFmt w:val="bullet"/>
      <w:lvlText w:val=""/>
      <w:lvlJc w:val="left"/>
      <w:pPr>
        <w:ind w:left="1440" w:hanging="360"/>
      </w:pPr>
      <w:rPr>
        <w:rFonts w:ascii="Symbol" w:hAnsi="Symbol" w:hint="default"/>
      </w:rPr>
    </w:lvl>
    <w:lvl w:ilvl="2" w:tplc="9FB0A1AA">
      <w:start w:val="20"/>
      <w:numFmt w:val="bullet"/>
      <w:lvlText w:val="-"/>
      <w:lvlJc w:val="left"/>
      <w:pPr>
        <w:ind w:left="3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F314B40"/>
    <w:multiLevelType w:val="hybridMultilevel"/>
    <w:tmpl w:val="F6A00C64"/>
    <w:lvl w:ilvl="0" w:tplc="AC2C9C34">
      <w:numFmt w:val="bullet"/>
      <w:lvlText w:val="-"/>
      <w:lvlJc w:val="left"/>
      <w:pPr>
        <w:ind w:left="2136" w:hanging="360"/>
      </w:pPr>
      <w:rPr>
        <w:rFonts w:ascii="Calibri" w:eastAsia="Calibri" w:hAnsi="Calibri" w:cs="Times New Roman"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1FF23E4E"/>
    <w:multiLevelType w:val="hybridMultilevel"/>
    <w:tmpl w:val="CE923A62"/>
    <w:lvl w:ilvl="0" w:tplc="154C6D10">
      <w:start w:val="1"/>
      <w:numFmt w:val="lowerLetter"/>
      <w:lvlText w:val="%1)"/>
      <w:lvlJc w:val="left"/>
      <w:pPr>
        <w:ind w:left="720" w:hanging="360"/>
      </w:pPr>
      <w:rPr>
        <w:rFonts w:ascii="Segoe UI" w:eastAsia="MS Mincho" w:hAnsi="Segoe UI" w:cs="Segoe UI" w:hint="default"/>
      </w:rPr>
    </w:lvl>
    <w:lvl w:ilvl="1" w:tplc="2C9CC406">
      <w:start w:val="300"/>
      <w:numFmt w:val="bullet"/>
      <w:lvlText w:val="-"/>
      <w:lvlJc w:val="left"/>
      <w:pPr>
        <w:ind w:left="1440" w:hanging="360"/>
      </w:pPr>
      <w:rPr>
        <w:rFonts w:ascii="Arial" w:eastAsia="MS Mincho" w:hAnsi="Arial" w:cs="Arial" w:hint="default"/>
      </w:rPr>
    </w:lvl>
    <w:lvl w:ilvl="2" w:tplc="9FB0A1AA">
      <w:start w:val="20"/>
      <w:numFmt w:val="bullet"/>
      <w:lvlText w:val="-"/>
      <w:lvlJc w:val="left"/>
      <w:pPr>
        <w:ind w:left="21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393EA9"/>
    <w:multiLevelType w:val="multilevel"/>
    <w:tmpl w:val="87B0D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440202"/>
    <w:multiLevelType w:val="hybridMultilevel"/>
    <w:tmpl w:val="511048E2"/>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003EDA"/>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15:restartNumberingAfterBreak="0">
    <w:nsid w:val="2D333858"/>
    <w:multiLevelType w:val="hybridMultilevel"/>
    <w:tmpl w:val="94B0BDBC"/>
    <w:lvl w:ilvl="0" w:tplc="F5EE63EE">
      <w:start w:val="1"/>
      <w:numFmt w:val="bullet"/>
      <w:pStyle w:val="Odrazka1"/>
      <w:lvlText w:val="­"/>
      <w:lvlJc w:val="left"/>
      <w:pPr>
        <w:tabs>
          <w:tab w:val="num" w:pos="786"/>
        </w:tabs>
        <w:ind w:left="786" w:hanging="360"/>
      </w:pPr>
      <w:rPr>
        <w:rFonts w:ascii="Courier New" w:hAnsi="Courier New" w:hint="default"/>
        <w:b/>
        <w:i w:val="0"/>
        <w:color w:val="0000FF"/>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E843189"/>
    <w:multiLevelType w:val="hybridMultilevel"/>
    <w:tmpl w:val="195099DA"/>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915510"/>
    <w:multiLevelType w:val="hybridMultilevel"/>
    <w:tmpl w:val="2B9A10D2"/>
    <w:lvl w:ilvl="0" w:tplc="2C9CC406">
      <w:start w:val="300"/>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FF6EC5"/>
    <w:multiLevelType w:val="hybridMultilevel"/>
    <w:tmpl w:val="AD9CC9CA"/>
    <w:lvl w:ilvl="0" w:tplc="2E3C0CC6">
      <w:start w:val="1"/>
      <w:numFmt w:val="lowerLetter"/>
      <w:lvlText w:val="%1)"/>
      <w:lvlJc w:val="left"/>
      <w:pPr>
        <w:ind w:left="1584"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5807E2"/>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0A11EC7"/>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100B48"/>
    <w:multiLevelType w:val="hybridMultilevel"/>
    <w:tmpl w:val="3724DB7E"/>
    <w:lvl w:ilvl="0" w:tplc="FFFFFFFF">
      <w:start w:val="1"/>
      <w:numFmt w:val="upp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7E2B58"/>
    <w:multiLevelType w:val="hybridMultilevel"/>
    <w:tmpl w:val="4DB0CAD4"/>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0" w15:restartNumberingAfterBreak="0">
    <w:nsid w:val="461A1164"/>
    <w:multiLevelType w:val="hybridMultilevel"/>
    <w:tmpl w:val="D5F265E4"/>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A41583B"/>
    <w:multiLevelType w:val="hybridMultilevel"/>
    <w:tmpl w:val="140A1ADC"/>
    <w:lvl w:ilvl="0" w:tplc="AC2C9C34">
      <w:numFmt w:val="bullet"/>
      <w:lvlText w:val="-"/>
      <w:lvlJc w:val="left"/>
      <w:pPr>
        <w:ind w:left="2340" w:hanging="360"/>
      </w:pPr>
      <w:rPr>
        <w:rFonts w:ascii="Calibri" w:eastAsia="Calibri" w:hAnsi="Calibri" w:cs="Times New Roman"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2" w15:restartNumberingAfterBreak="0">
    <w:nsid w:val="4B3C0953"/>
    <w:multiLevelType w:val="hybridMultilevel"/>
    <w:tmpl w:val="A85093BC"/>
    <w:lvl w:ilvl="0" w:tplc="FCF4AB94">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3" w15:restartNumberingAfterBreak="0">
    <w:nsid w:val="4E0B4DF6"/>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D2680"/>
    <w:multiLevelType w:val="hybridMultilevel"/>
    <w:tmpl w:val="C018D798"/>
    <w:lvl w:ilvl="0" w:tplc="2B98E028">
      <w:start w:val="1"/>
      <w:numFmt w:val="lowerLetter"/>
      <w:lvlText w:val="%1)"/>
      <w:lvlJc w:val="left"/>
      <w:pPr>
        <w:ind w:left="1584" w:hanging="360"/>
      </w:pPr>
      <w:rPr>
        <w:rFonts w:hint="default"/>
        <w:b/>
      </w:rPr>
    </w:lvl>
    <w:lvl w:ilvl="1" w:tplc="04050019">
      <w:start w:val="1"/>
      <w:numFmt w:val="lowerLetter"/>
      <w:lvlText w:val="%2."/>
      <w:lvlJc w:val="left"/>
      <w:pPr>
        <w:ind w:left="2304" w:hanging="360"/>
      </w:pPr>
    </w:lvl>
    <w:lvl w:ilvl="2" w:tplc="BD4CA002">
      <w:start w:val="20"/>
      <w:numFmt w:val="bullet"/>
      <w:lvlText w:val="-"/>
      <w:lvlJc w:val="left"/>
      <w:pPr>
        <w:ind w:left="3024" w:hanging="180"/>
      </w:pPr>
      <w:rPr>
        <w:rFonts w:ascii="Arial" w:eastAsia="Calibri" w:hAnsi="Arial" w:cs="Arial" w:hint="default"/>
        <w:sz w:val="20"/>
      </w:rPr>
    </w:lvl>
    <w:lvl w:ilvl="3" w:tplc="0405000F">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5" w15:restartNumberingAfterBreak="0">
    <w:nsid w:val="514C1491"/>
    <w:multiLevelType w:val="hybridMultilevel"/>
    <w:tmpl w:val="2926FFAC"/>
    <w:lvl w:ilvl="0" w:tplc="880471DA">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6" w15:restartNumberingAfterBreak="0">
    <w:nsid w:val="51A44EEC"/>
    <w:multiLevelType w:val="hybridMultilevel"/>
    <w:tmpl w:val="6BE0F7E0"/>
    <w:lvl w:ilvl="0" w:tplc="C502919A">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7" w15:restartNumberingAfterBreak="0">
    <w:nsid w:val="56BB08D3"/>
    <w:multiLevelType w:val="hybridMultilevel"/>
    <w:tmpl w:val="7EB2DA1C"/>
    <w:lvl w:ilvl="0" w:tplc="9322FE92">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D410F4"/>
    <w:multiLevelType w:val="hybridMultilevel"/>
    <w:tmpl w:val="4A202D1E"/>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815E2E"/>
    <w:multiLevelType w:val="multilevel"/>
    <w:tmpl w:val="BF74682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162D18"/>
    <w:multiLevelType w:val="multilevel"/>
    <w:tmpl w:val="CFA20FC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6EE0FF6"/>
    <w:multiLevelType w:val="hybridMultilevel"/>
    <w:tmpl w:val="A6E061D6"/>
    <w:lvl w:ilvl="0" w:tplc="CDF0FAC2">
      <w:start w:val="1"/>
      <w:numFmt w:val="decimal"/>
      <w:lvlText w:val="%1)"/>
      <w:lvlJc w:val="left"/>
      <w:pPr>
        <w:ind w:left="3744" w:hanging="360"/>
      </w:pPr>
      <w:rPr>
        <w:rFonts w:hint="default"/>
      </w:rPr>
    </w:lvl>
    <w:lvl w:ilvl="1" w:tplc="04050019">
      <w:start w:val="1"/>
      <w:numFmt w:val="lowerLetter"/>
      <w:lvlText w:val="%2."/>
      <w:lvlJc w:val="left"/>
      <w:pPr>
        <w:ind w:left="4464" w:hanging="360"/>
      </w:pPr>
    </w:lvl>
    <w:lvl w:ilvl="2" w:tplc="0405001B">
      <w:start w:val="1"/>
      <w:numFmt w:val="lowerRoman"/>
      <w:lvlText w:val="%3."/>
      <w:lvlJc w:val="right"/>
      <w:pPr>
        <w:ind w:left="5184" w:hanging="180"/>
      </w:pPr>
    </w:lvl>
    <w:lvl w:ilvl="3" w:tplc="0405000F" w:tentative="1">
      <w:start w:val="1"/>
      <w:numFmt w:val="decimal"/>
      <w:lvlText w:val="%4."/>
      <w:lvlJc w:val="left"/>
      <w:pPr>
        <w:ind w:left="5904" w:hanging="360"/>
      </w:pPr>
    </w:lvl>
    <w:lvl w:ilvl="4" w:tplc="04050019" w:tentative="1">
      <w:start w:val="1"/>
      <w:numFmt w:val="lowerLetter"/>
      <w:lvlText w:val="%5."/>
      <w:lvlJc w:val="left"/>
      <w:pPr>
        <w:ind w:left="6624" w:hanging="360"/>
      </w:pPr>
    </w:lvl>
    <w:lvl w:ilvl="5" w:tplc="0405001B" w:tentative="1">
      <w:start w:val="1"/>
      <w:numFmt w:val="lowerRoman"/>
      <w:lvlText w:val="%6."/>
      <w:lvlJc w:val="right"/>
      <w:pPr>
        <w:ind w:left="7344" w:hanging="180"/>
      </w:pPr>
    </w:lvl>
    <w:lvl w:ilvl="6" w:tplc="0405000F" w:tentative="1">
      <w:start w:val="1"/>
      <w:numFmt w:val="decimal"/>
      <w:lvlText w:val="%7."/>
      <w:lvlJc w:val="left"/>
      <w:pPr>
        <w:ind w:left="8064" w:hanging="360"/>
      </w:pPr>
    </w:lvl>
    <w:lvl w:ilvl="7" w:tplc="04050019" w:tentative="1">
      <w:start w:val="1"/>
      <w:numFmt w:val="lowerLetter"/>
      <w:lvlText w:val="%8."/>
      <w:lvlJc w:val="left"/>
      <w:pPr>
        <w:ind w:left="8784" w:hanging="360"/>
      </w:pPr>
    </w:lvl>
    <w:lvl w:ilvl="8" w:tplc="0405001B" w:tentative="1">
      <w:start w:val="1"/>
      <w:numFmt w:val="lowerRoman"/>
      <w:lvlText w:val="%9."/>
      <w:lvlJc w:val="right"/>
      <w:pPr>
        <w:ind w:left="9504" w:hanging="180"/>
      </w:pPr>
    </w:lvl>
  </w:abstractNum>
  <w:abstractNum w:abstractNumId="32" w15:restartNumberingAfterBreak="0">
    <w:nsid w:val="67463DD6"/>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3" w15:restartNumberingAfterBreak="0">
    <w:nsid w:val="6800156B"/>
    <w:multiLevelType w:val="hybridMultilevel"/>
    <w:tmpl w:val="C84EF3BE"/>
    <w:lvl w:ilvl="0" w:tplc="5FF0D6BC">
      <w:start w:val="1"/>
      <w:numFmt w:val="decimal"/>
      <w:lvlText w:val="4.%1"/>
      <w:lvlJc w:val="left"/>
      <w:pPr>
        <w:tabs>
          <w:tab w:val="num" w:pos="720"/>
        </w:tabs>
        <w:ind w:left="720" w:hanging="360"/>
      </w:pPr>
      <w:rPr>
        <w:rFonts w:ascii="Segoe UI" w:hAnsi="Segoe UI" w:cs="Segoe UI" w:hint="default"/>
        <w:b w:val="0"/>
        <w:bCs/>
        <w:i w:val="0"/>
        <w:iCs w:val="0"/>
        <w:color w:val="auto"/>
        <w:sz w:val="22"/>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AF61A97"/>
    <w:multiLevelType w:val="hybridMultilevel"/>
    <w:tmpl w:val="9EB616CE"/>
    <w:lvl w:ilvl="0" w:tplc="154C6D10">
      <w:start w:val="1"/>
      <w:numFmt w:val="lowerLetter"/>
      <w:lvlText w:val="%1)"/>
      <w:lvlJc w:val="left"/>
      <w:pPr>
        <w:ind w:left="720" w:hanging="360"/>
      </w:pPr>
      <w:rPr>
        <w:rFonts w:ascii="Segoe UI" w:eastAsia="MS Mincho" w:hAnsi="Segoe UI" w:cs="Segoe UI" w:hint="default"/>
      </w:rPr>
    </w:lvl>
    <w:lvl w:ilvl="1" w:tplc="2E3C0CC6">
      <w:start w:val="1"/>
      <w:numFmt w:val="lowerLetter"/>
      <w:lvlText w:val="%2)"/>
      <w:lvlJc w:val="left"/>
      <w:pPr>
        <w:ind w:left="1440" w:hanging="360"/>
      </w:pPr>
      <w:rPr>
        <w:rFonts w:hint="default"/>
        <w:b w:val="0"/>
      </w:rPr>
    </w:lvl>
    <w:lvl w:ilvl="2" w:tplc="9FB0A1AA">
      <w:start w:val="20"/>
      <w:numFmt w:val="bullet"/>
      <w:lvlText w:val="-"/>
      <w:lvlJc w:val="left"/>
      <w:pPr>
        <w:ind w:left="21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C066779"/>
    <w:multiLevelType w:val="hybridMultilevel"/>
    <w:tmpl w:val="ABD81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0B6D87"/>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282DA7"/>
    <w:multiLevelType w:val="hybridMultilevel"/>
    <w:tmpl w:val="26C4B29E"/>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8" w15:restartNumberingAfterBreak="0">
    <w:nsid w:val="74390903"/>
    <w:multiLevelType w:val="hybridMultilevel"/>
    <w:tmpl w:val="74A0C12C"/>
    <w:lvl w:ilvl="0" w:tplc="04050017">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9" w15:restartNumberingAfterBreak="0">
    <w:nsid w:val="787338B3"/>
    <w:multiLevelType w:val="hybridMultilevel"/>
    <w:tmpl w:val="73D87E86"/>
    <w:lvl w:ilvl="0" w:tplc="B41ADCC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BCC0BDB"/>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8"/>
  </w:num>
  <w:num w:numId="3">
    <w:abstractNumId w:val="33"/>
  </w:num>
  <w:num w:numId="4">
    <w:abstractNumId w:val="19"/>
  </w:num>
  <w:num w:numId="5">
    <w:abstractNumId w:val="37"/>
  </w:num>
  <w:num w:numId="6">
    <w:abstractNumId w:val="0"/>
  </w:num>
  <w:num w:numId="7">
    <w:abstractNumId w:val="7"/>
  </w:num>
  <w:num w:numId="8">
    <w:abstractNumId w:val="24"/>
  </w:num>
  <w:num w:numId="9">
    <w:abstractNumId w:val="26"/>
  </w:num>
  <w:num w:numId="10">
    <w:abstractNumId w:val="32"/>
  </w:num>
  <w:num w:numId="11">
    <w:abstractNumId w:val="38"/>
  </w:num>
  <w:num w:numId="12">
    <w:abstractNumId w:val="2"/>
  </w:num>
  <w:num w:numId="13">
    <w:abstractNumId w:val="25"/>
  </w:num>
  <w:num w:numId="14">
    <w:abstractNumId w:val="1"/>
  </w:num>
  <w:num w:numId="15">
    <w:abstractNumId w:val="6"/>
  </w:num>
  <w:num w:numId="16">
    <w:abstractNumId w:val="5"/>
    <w:lvlOverride w:ilvl="0">
      <w:startOverride w:val="1"/>
    </w:lvlOverride>
    <w:lvlOverride w:ilvl="1"/>
    <w:lvlOverride w:ilvl="2"/>
    <w:lvlOverride w:ilvl="3"/>
    <w:lvlOverride w:ilvl="4"/>
    <w:lvlOverride w:ilvl="5"/>
    <w:lvlOverride w:ilvl="6"/>
    <w:lvlOverride w:ilvl="7"/>
    <w:lvlOverride w:ilvl="8"/>
  </w:num>
  <w:num w:numId="17">
    <w:abstractNumId w:val="21"/>
  </w:num>
  <w:num w:numId="18">
    <w:abstractNumId w:val="27"/>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2"/>
  </w:num>
  <w:num w:numId="22">
    <w:abstractNumId w:val="12"/>
  </w:num>
  <w:num w:numId="23">
    <w:abstractNumId w:val="39"/>
  </w:num>
  <w:num w:numId="24">
    <w:abstractNumId w:val="9"/>
  </w:num>
  <w:num w:numId="25">
    <w:abstractNumId w:val="28"/>
  </w:num>
  <w:num w:numId="26">
    <w:abstractNumId w:val="10"/>
  </w:num>
  <w:num w:numId="27">
    <w:abstractNumId w:val="13"/>
  </w:num>
  <w:num w:numId="28">
    <w:abstractNumId w:val="30"/>
  </w:num>
  <w:num w:numId="29">
    <w:abstractNumId w:val="30"/>
  </w:num>
  <w:num w:numId="30">
    <w:abstractNumId w:val="8"/>
  </w:num>
  <w:num w:numId="31">
    <w:abstractNumId w:val="5"/>
  </w:num>
  <w:num w:numId="32">
    <w:abstractNumId w:val="15"/>
  </w:num>
  <w:num w:numId="33">
    <w:abstractNumId w:val="8"/>
  </w:num>
  <w:num w:numId="34">
    <w:abstractNumId w:val="11"/>
  </w:num>
  <w:num w:numId="35">
    <w:abstractNumId w:val="23"/>
  </w:num>
  <w:num w:numId="36">
    <w:abstractNumId w:val="40"/>
  </w:num>
  <w:num w:numId="37">
    <w:abstractNumId w:val="17"/>
  </w:num>
  <w:num w:numId="38">
    <w:abstractNumId w:val="34"/>
  </w:num>
  <w:num w:numId="39">
    <w:abstractNumId w:val="4"/>
  </w:num>
  <w:num w:numId="40">
    <w:abstractNumId w:val="35"/>
  </w:num>
  <w:num w:numId="41">
    <w:abstractNumId w:val="16"/>
  </w:num>
  <w:num w:numId="42">
    <w:abstractNumId w:val="3"/>
  </w:num>
  <w:num w:numId="43">
    <w:abstractNumId w:val="36"/>
  </w:num>
  <w:num w:numId="44">
    <w:abstractNumId w:val="14"/>
  </w:num>
  <w:num w:numId="45">
    <w:abstractNumId w:val="8"/>
  </w:num>
  <w:num w:numId="46">
    <w:abstractNumId w:val="18"/>
  </w:num>
  <w:num w:numId="47">
    <w:abstractNumId w:val="20"/>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Dušan, Bc.">
    <w15:presenceInfo w15:providerId="AD" w15:userId="S-1-5-21-1688287415-1860907588-483988704-1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59B"/>
    <w:rsid w:val="000016B2"/>
    <w:rsid w:val="0000340A"/>
    <w:rsid w:val="00004816"/>
    <w:rsid w:val="00007937"/>
    <w:rsid w:val="00007CCC"/>
    <w:rsid w:val="00021722"/>
    <w:rsid w:val="00041DB5"/>
    <w:rsid w:val="000435E5"/>
    <w:rsid w:val="00043802"/>
    <w:rsid w:val="00046842"/>
    <w:rsid w:val="00054DF8"/>
    <w:rsid w:val="00062DE5"/>
    <w:rsid w:val="00065557"/>
    <w:rsid w:val="00066879"/>
    <w:rsid w:val="00090112"/>
    <w:rsid w:val="000A0C12"/>
    <w:rsid w:val="000A4128"/>
    <w:rsid w:val="000A4C2B"/>
    <w:rsid w:val="000A6147"/>
    <w:rsid w:val="000A7706"/>
    <w:rsid w:val="000B4EA7"/>
    <w:rsid w:val="000B5246"/>
    <w:rsid w:val="000C5815"/>
    <w:rsid w:val="000D3B53"/>
    <w:rsid w:val="000D4675"/>
    <w:rsid w:val="000E35EB"/>
    <w:rsid w:val="000E7BFF"/>
    <w:rsid w:val="000F05B3"/>
    <w:rsid w:val="000F75BB"/>
    <w:rsid w:val="00105C6D"/>
    <w:rsid w:val="001201B1"/>
    <w:rsid w:val="001303F5"/>
    <w:rsid w:val="00136195"/>
    <w:rsid w:val="001551A6"/>
    <w:rsid w:val="001569E6"/>
    <w:rsid w:val="00170016"/>
    <w:rsid w:val="0017460E"/>
    <w:rsid w:val="00180935"/>
    <w:rsid w:val="00180C28"/>
    <w:rsid w:val="0018188C"/>
    <w:rsid w:val="0019619E"/>
    <w:rsid w:val="001A04A0"/>
    <w:rsid w:val="001B07BD"/>
    <w:rsid w:val="001D05D0"/>
    <w:rsid w:val="001D0D06"/>
    <w:rsid w:val="001D21FE"/>
    <w:rsid w:val="001D3916"/>
    <w:rsid w:val="00202C3E"/>
    <w:rsid w:val="002158A1"/>
    <w:rsid w:val="00222650"/>
    <w:rsid w:val="00223518"/>
    <w:rsid w:val="00225DC0"/>
    <w:rsid w:val="00241808"/>
    <w:rsid w:val="0026292C"/>
    <w:rsid w:val="002664F0"/>
    <w:rsid w:val="00266F2E"/>
    <w:rsid w:val="002754AB"/>
    <w:rsid w:val="00276F8B"/>
    <w:rsid w:val="002A23B3"/>
    <w:rsid w:val="002A4105"/>
    <w:rsid w:val="002A5A63"/>
    <w:rsid w:val="002B0584"/>
    <w:rsid w:val="002B1E9F"/>
    <w:rsid w:val="002B6E64"/>
    <w:rsid w:val="002C4815"/>
    <w:rsid w:val="002C69E7"/>
    <w:rsid w:val="002D73DD"/>
    <w:rsid w:val="002F235C"/>
    <w:rsid w:val="00300ACE"/>
    <w:rsid w:val="00307A73"/>
    <w:rsid w:val="00315D73"/>
    <w:rsid w:val="00326308"/>
    <w:rsid w:val="003331BE"/>
    <w:rsid w:val="0033383D"/>
    <w:rsid w:val="00333A96"/>
    <w:rsid w:val="00333F6D"/>
    <w:rsid w:val="00345806"/>
    <w:rsid w:val="00384EAA"/>
    <w:rsid w:val="003859AF"/>
    <w:rsid w:val="00387A3F"/>
    <w:rsid w:val="00395385"/>
    <w:rsid w:val="00397409"/>
    <w:rsid w:val="003A3F8B"/>
    <w:rsid w:val="003C4BCA"/>
    <w:rsid w:val="003D00D5"/>
    <w:rsid w:val="003D54AC"/>
    <w:rsid w:val="003E2303"/>
    <w:rsid w:val="003E5A1D"/>
    <w:rsid w:val="003F4FB6"/>
    <w:rsid w:val="004038CD"/>
    <w:rsid w:val="00410729"/>
    <w:rsid w:val="00412E33"/>
    <w:rsid w:val="0041320F"/>
    <w:rsid w:val="00416B91"/>
    <w:rsid w:val="0042440A"/>
    <w:rsid w:val="004462CF"/>
    <w:rsid w:val="00463EE5"/>
    <w:rsid w:val="00475F3E"/>
    <w:rsid w:val="004773F4"/>
    <w:rsid w:val="00477984"/>
    <w:rsid w:val="00497855"/>
    <w:rsid w:val="004A436D"/>
    <w:rsid w:val="004A6812"/>
    <w:rsid w:val="004B4684"/>
    <w:rsid w:val="004C0992"/>
    <w:rsid w:val="004D07B3"/>
    <w:rsid w:val="004D5BB0"/>
    <w:rsid w:val="004D78FE"/>
    <w:rsid w:val="004E0D29"/>
    <w:rsid w:val="004E37CC"/>
    <w:rsid w:val="004E727A"/>
    <w:rsid w:val="005059B4"/>
    <w:rsid w:val="00507C35"/>
    <w:rsid w:val="00507DCE"/>
    <w:rsid w:val="005308B1"/>
    <w:rsid w:val="00536C5D"/>
    <w:rsid w:val="00541D80"/>
    <w:rsid w:val="0054254A"/>
    <w:rsid w:val="005431A4"/>
    <w:rsid w:val="00554A3D"/>
    <w:rsid w:val="00557A0A"/>
    <w:rsid w:val="0056000D"/>
    <w:rsid w:val="00573F87"/>
    <w:rsid w:val="005763AD"/>
    <w:rsid w:val="005A1763"/>
    <w:rsid w:val="005A7C94"/>
    <w:rsid w:val="005B1961"/>
    <w:rsid w:val="005D2665"/>
    <w:rsid w:val="005D2EFB"/>
    <w:rsid w:val="005E3585"/>
    <w:rsid w:val="005E6079"/>
    <w:rsid w:val="00604230"/>
    <w:rsid w:val="00607365"/>
    <w:rsid w:val="006277DB"/>
    <w:rsid w:val="00645D60"/>
    <w:rsid w:val="0064732A"/>
    <w:rsid w:val="006522A4"/>
    <w:rsid w:val="00655945"/>
    <w:rsid w:val="006662C4"/>
    <w:rsid w:val="00677681"/>
    <w:rsid w:val="006847AD"/>
    <w:rsid w:val="00690B98"/>
    <w:rsid w:val="0069206F"/>
    <w:rsid w:val="00694070"/>
    <w:rsid w:val="006A13A2"/>
    <w:rsid w:val="006B25E8"/>
    <w:rsid w:val="006B28EB"/>
    <w:rsid w:val="006C78EA"/>
    <w:rsid w:val="006C7DBD"/>
    <w:rsid w:val="006E7E99"/>
    <w:rsid w:val="006F6166"/>
    <w:rsid w:val="00700A44"/>
    <w:rsid w:val="00702691"/>
    <w:rsid w:val="00705FE9"/>
    <w:rsid w:val="00722864"/>
    <w:rsid w:val="00724C10"/>
    <w:rsid w:val="00741DB6"/>
    <w:rsid w:val="00754DF0"/>
    <w:rsid w:val="007551C5"/>
    <w:rsid w:val="007678C3"/>
    <w:rsid w:val="00770FBB"/>
    <w:rsid w:val="007719C4"/>
    <w:rsid w:val="0078251D"/>
    <w:rsid w:val="00791F77"/>
    <w:rsid w:val="00793472"/>
    <w:rsid w:val="007C048B"/>
    <w:rsid w:val="007C560A"/>
    <w:rsid w:val="007C6090"/>
    <w:rsid w:val="007D119D"/>
    <w:rsid w:val="007D2F19"/>
    <w:rsid w:val="007D4889"/>
    <w:rsid w:val="007D5622"/>
    <w:rsid w:val="007D7CD6"/>
    <w:rsid w:val="007F062B"/>
    <w:rsid w:val="007F5C65"/>
    <w:rsid w:val="00807059"/>
    <w:rsid w:val="008622C4"/>
    <w:rsid w:val="00876EED"/>
    <w:rsid w:val="008C29B0"/>
    <w:rsid w:val="008C5B3F"/>
    <w:rsid w:val="008C7D5A"/>
    <w:rsid w:val="008E1F3C"/>
    <w:rsid w:val="008E600B"/>
    <w:rsid w:val="008F6135"/>
    <w:rsid w:val="00910B71"/>
    <w:rsid w:val="009178D2"/>
    <w:rsid w:val="0092410C"/>
    <w:rsid w:val="009412E5"/>
    <w:rsid w:val="00942436"/>
    <w:rsid w:val="0095430E"/>
    <w:rsid w:val="00960B98"/>
    <w:rsid w:val="00963C1E"/>
    <w:rsid w:val="0096771D"/>
    <w:rsid w:val="009677F5"/>
    <w:rsid w:val="0097789A"/>
    <w:rsid w:val="009839D3"/>
    <w:rsid w:val="00991812"/>
    <w:rsid w:val="00993FB4"/>
    <w:rsid w:val="009C67DB"/>
    <w:rsid w:val="009E1547"/>
    <w:rsid w:val="009E369F"/>
    <w:rsid w:val="00A12102"/>
    <w:rsid w:val="00A208F7"/>
    <w:rsid w:val="00A31EE5"/>
    <w:rsid w:val="00A368B9"/>
    <w:rsid w:val="00A61523"/>
    <w:rsid w:val="00A822BC"/>
    <w:rsid w:val="00A90D4F"/>
    <w:rsid w:val="00A919E4"/>
    <w:rsid w:val="00AA1EB2"/>
    <w:rsid w:val="00AA2A08"/>
    <w:rsid w:val="00AA52C2"/>
    <w:rsid w:val="00AA5EA5"/>
    <w:rsid w:val="00AB1A3D"/>
    <w:rsid w:val="00AC09FC"/>
    <w:rsid w:val="00AE1164"/>
    <w:rsid w:val="00AE65A1"/>
    <w:rsid w:val="00AE66A1"/>
    <w:rsid w:val="00B13D97"/>
    <w:rsid w:val="00B2455E"/>
    <w:rsid w:val="00B24DD6"/>
    <w:rsid w:val="00B24EC0"/>
    <w:rsid w:val="00B54F57"/>
    <w:rsid w:val="00B560FC"/>
    <w:rsid w:val="00B5659B"/>
    <w:rsid w:val="00B60BF8"/>
    <w:rsid w:val="00B67700"/>
    <w:rsid w:val="00B929DE"/>
    <w:rsid w:val="00BB5183"/>
    <w:rsid w:val="00BC373C"/>
    <w:rsid w:val="00BD296B"/>
    <w:rsid w:val="00BE2366"/>
    <w:rsid w:val="00BF4148"/>
    <w:rsid w:val="00BF5E59"/>
    <w:rsid w:val="00C01988"/>
    <w:rsid w:val="00C25AC0"/>
    <w:rsid w:val="00C378B7"/>
    <w:rsid w:val="00C44408"/>
    <w:rsid w:val="00C465F6"/>
    <w:rsid w:val="00C6093C"/>
    <w:rsid w:val="00C62149"/>
    <w:rsid w:val="00C62828"/>
    <w:rsid w:val="00C75182"/>
    <w:rsid w:val="00C86153"/>
    <w:rsid w:val="00C86811"/>
    <w:rsid w:val="00C96489"/>
    <w:rsid w:val="00C9795E"/>
    <w:rsid w:val="00CA0656"/>
    <w:rsid w:val="00CA14C7"/>
    <w:rsid w:val="00CA2D2F"/>
    <w:rsid w:val="00CA68F1"/>
    <w:rsid w:val="00CB2460"/>
    <w:rsid w:val="00CB6622"/>
    <w:rsid w:val="00CC7300"/>
    <w:rsid w:val="00CE0D04"/>
    <w:rsid w:val="00CF5940"/>
    <w:rsid w:val="00CF7688"/>
    <w:rsid w:val="00D22936"/>
    <w:rsid w:val="00D50D58"/>
    <w:rsid w:val="00D6022E"/>
    <w:rsid w:val="00D641CD"/>
    <w:rsid w:val="00D741AD"/>
    <w:rsid w:val="00D75156"/>
    <w:rsid w:val="00D82BC3"/>
    <w:rsid w:val="00D86212"/>
    <w:rsid w:val="00D87A0F"/>
    <w:rsid w:val="00D92DED"/>
    <w:rsid w:val="00D95458"/>
    <w:rsid w:val="00D95A9B"/>
    <w:rsid w:val="00D97160"/>
    <w:rsid w:val="00DA5B1D"/>
    <w:rsid w:val="00DB10CC"/>
    <w:rsid w:val="00DB66F4"/>
    <w:rsid w:val="00DC151A"/>
    <w:rsid w:val="00DC45BE"/>
    <w:rsid w:val="00DD0C61"/>
    <w:rsid w:val="00DE3C65"/>
    <w:rsid w:val="00DE3D91"/>
    <w:rsid w:val="00DF24C2"/>
    <w:rsid w:val="00DF3FF4"/>
    <w:rsid w:val="00E00FD9"/>
    <w:rsid w:val="00E228BE"/>
    <w:rsid w:val="00E30291"/>
    <w:rsid w:val="00E31643"/>
    <w:rsid w:val="00E36FCC"/>
    <w:rsid w:val="00E41CD9"/>
    <w:rsid w:val="00E45500"/>
    <w:rsid w:val="00E46395"/>
    <w:rsid w:val="00E56914"/>
    <w:rsid w:val="00E645BF"/>
    <w:rsid w:val="00E65432"/>
    <w:rsid w:val="00E67241"/>
    <w:rsid w:val="00E72540"/>
    <w:rsid w:val="00E7630E"/>
    <w:rsid w:val="00E922C8"/>
    <w:rsid w:val="00EA3472"/>
    <w:rsid w:val="00EA6374"/>
    <w:rsid w:val="00EC496B"/>
    <w:rsid w:val="00EC57C0"/>
    <w:rsid w:val="00EC793C"/>
    <w:rsid w:val="00EE5CD3"/>
    <w:rsid w:val="00F04E6A"/>
    <w:rsid w:val="00F20D63"/>
    <w:rsid w:val="00F20D6C"/>
    <w:rsid w:val="00F22902"/>
    <w:rsid w:val="00F2638B"/>
    <w:rsid w:val="00F42370"/>
    <w:rsid w:val="00F45BBA"/>
    <w:rsid w:val="00F53479"/>
    <w:rsid w:val="00F63C21"/>
    <w:rsid w:val="00F73158"/>
    <w:rsid w:val="00F761FB"/>
    <w:rsid w:val="00F86860"/>
    <w:rsid w:val="00FA5437"/>
    <w:rsid w:val="00FA5BC9"/>
    <w:rsid w:val="00FA5FD1"/>
    <w:rsid w:val="00FB7D45"/>
    <w:rsid w:val="00FC7DB8"/>
    <w:rsid w:val="00FD3E18"/>
    <w:rsid w:val="00FE0BDA"/>
    <w:rsid w:val="00FF2895"/>
    <w:rsid w:val="00FF4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0A56"/>
  <w15:docId w15:val="{21CA7D73-EF04-4B36-8F3F-ACE9EB0E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10CC"/>
    <w:pPr>
      <w:spacing w:after="200" w:line="276" w:lineRule="auto"/>
    </w:pPr>
    <w:rPr>
      <w:sz w:val="22"/>
      <w:szCs w:val="22"/>
    </w:rPr>
  </w:style>
  <w:style w:type="paragraph" w:styleId="Nadpis1">
    <w:name w:val="heading 1"/>
    <w:basedOn w:val="Normln1"/>
    <w:next w:val="Normln1"/>
    <w:link w:val="Nadpis1Char"/>
    <w:qFormat/>
    <w:rsid w:val="0069206F"/>
    <w:pPr>
      <w:keepNext/>
      <w:numPr>
        <w:numId w:val="28"/>
      </w:numPr>
      <w:spacing w:before="240" w:after="60" w:line="240" w:lineRule="auto"/>
      <w:jc w:val="both"/>
      <w:outlineLvl w:val="0"/>
    </w:pPr>
    <w:rPr>
      <w:rFonts w:ascii="Segoe UI" w:hAnsi="Segoe UI" w:cs="Segoe UI"/>
      <w:b/>
    </w:rPr>
  </w:style>
  <w:style w:type="paragraph" w:styleId="Nadpis2">
    <w:name w:val="heading 2"/>
    <w:basedOn w:val="Normln1"/>
    <w:next w:val="Normln1"/>
    <w:link w:val="Nadpis2Char"/>
    <w:qFormat/>
    <w:rsid w:val="0069206F"/>
    <w:pPr>
      <w:keepNext/>
      <w:numPr>
        <w:ilvl w:val="1"/>
        <w:numId w:val="29"/>
      </w:numPr>
      <w:overflowPunct w:val="0"/>
      <w:autoSpaceDE w:val="0"/>
      <w:autoSpaceDN w:val="0"/>
      <w:adjustRightInd w:val="0"/>
      <w:spacing w:before="240" w:after="60" w:line="240" w:lineRule="auto"/>
      <w:jc w:val="both"/>
      <w:textAlignment w:val="baseline"/>
      <w:outlineLvl w:val="1"/>
    </w:pPr>
    <w:rPr>
      <w:rFonts w:ascii="Segoe UI" w:hAnsi="Segoe UI" w:cs="Segoe UI"/>
      <w:b/>
    </w:rPr>
  </w:style>
  <w:style w:type="paragraph" w:styleId="Nadpis3">
    <w:name w:val="heading 3"/>
    <w:basedOn w:val="Normln1"/>
    <w:next w:val="Normln1"/>
    <w:link w:val="Nadpis3Char"/>
    <w:uiPriority w:val="9"/>
    <w:qFormat/>
    <w:rsid w:val="0069206F"/>
    <w:pPr>
      <w:keepNext/>
      <w:numPr>
        <w:ilvl w:val="2"/>
        <w:numId w:val="29"/>
      </w:numPr>
      <w:overflowPunct w:val="0"/>
      <w:autoSpaceDE w:val="0"/>
      <w:autoSpaceDN w:val="0"/>
      <w:adjustRightInd w:val="0"/>
      <w:spacing w:before="240" w:after="60" w:line="240" w:lineRule="auto"/>
      <w:jc w:val="both"/>
      <w:textAlignment w:val="baseline"/>
      <w:outlineLvl w:val="2"/>
    </w:pPr>
    <w:rPr>
      <w:rFonts w:ascii="Segoe UI" w:hAnsi="Segoe UI" w:cs="Segoe UI"/>
      <w:b/>
    </w:rPr>
  </w:style>
  <w:style w:type="paragraph" w:styleId="Nadpis4">
    <w:name w:val="heading 4"/>
    <w:basedOn w:val="Normln1"/>
    <w:next w:val="Normln1"/>
    <w:link w:val="Nadpis4Char"/>
    <w:qFormat/>
    <w:rsid w:val="00B5659B"/>
    <w:pPr>
      <w:keepNext/>
      <w:keepLines/>
      <w:numPr>
        <w:ilvl w:val="3"/>
        <w:numId w:val="29"/>
      </w:numPr>
      <w:spacing w:before="240" w:after="40"/>
      <w:outlineLvl w:val="3"/>
    </w:pPr>
    <w:rPr>
      <w:b/>
      <w:sz w:val="24"/>
      <w:szCs w:val="24"/>
    </w:rPr>
  </w:style>
  <w:style w:type="paragraph" w:styleId="Nadpis5">
    <w:name w:val="heading 5"/>
    <w:basedOn w:val="Normln1"/>
    <w:next w:val="Normln1"/>
    <w:link w:val="Nadpis5Char"/>
    <w:uiPriority w:val="9"/>
    <w:qFormat/>
    <w:rsid w:val="00B5659B"/>
    <w:pPr>
      <w:keepNext/>
      <w:keepLines/>
      <w:numPr>
        <w:ilvl w:val="4"/>
        <w:numId w:val="29"/>
      </w:numPr>
      <w:spacing w:before="220" w:after="40"/>
      <w:outlineLvl w:val="4"/>
    </w:pPr>
    <w:rPr>
      <w:b/>
    </w:rPr>
  </w:style>
  <w:style w:type="paragraph" w:styleId="Nadpis6">
    <w:name w:val="heading 6"/>
    <w:basedOn w:val="Normln1"/>
    <w:next w:val="Normln1"/>
    <w:link w:val="Nadpis6Char"/>
    <w:uiPriority w:val="9"/>
    <w:qFormat/>
    <w:rsid w:val="00B5659B"/>
    <w:pPr>
      <w:keepNext/>
      <w:keepLines/>
      <w:numPr>
        <w:ilvl w:val="5"/>
        <w:numId w:val="29"/>
      </w:numPr>
      <w:spacing w:before="200" w:after="40"/>
      <w:outlineLvl w:val="5"/>
    </w:pPr>
    <w:rPr>
      <w:b/>
      <w:sz w:val="20"/>
      <w:szCs w:val="20"/>
    </w:rPr>
  </w:style>
  <w:style w:type="paragraph" w:styleId="Nadpis7">
    <w:name w:val="heading 7"/>
    <w:basedOn w:val="Normln"/>
    <w:next w:val="Normln"/>
    <w:link w:val="Nadpis7Char"/>
    <w:uiPriority w:val="9"/>
    <w:semiHidden/>
    <w:unhideWhenUsed/>
    <w:qFormat/>
    <w:rsid w:val="00AE65A1"/>
    <w:pPr>
      <w:numPr>
        <w:ilvl w:val="6"/>
        <w:numId w:val="29"/>
      </w:numPr>
      <w:overflowPunct w:val="0"/>
      <w:autoSpaceDE w:val="0"/>
      <w:autoSpaceDN w:val="0"/>
      <w:adjustRightInd w:val="0"/>
      <w:spacing w:before="240" w:after="60" w:line="240" w:lineRule="auto"/>
      <w:jc w:val="both"/>
      <w:textAlignment w:val="baseline"/>
      <w:outlineLvl w:val="6"/>
    </w:pPr>
    <w:rPr>
      <w:rFonts w:ascii="Arial" w:eastAsia="Times New Roman" w:hAnsi="Arial" w:cs="Arial"/>
      <w:lang w:eastAsia="en-US"/>
    </w:rPr>
  </w:style>
  <w:style w:type="paragraph" w:styleId="Nadpis8">
    <w:name w:val="heading 8"/>
    <w:basedOn w:val="Normln"/>
    <w:next w:val="Normln"/>
    <w:link w:val="Nadpis8Char"/>
    <w:uiPriority w:val="9"/>
    <w:semiHidden/>
    <w:unhideWhenUsed/>
    <w:qFormat/>
    <w:rsid w:val="00AE65A1"/>
    <w:pPr>
      <w:numPr>
        <w:ilvl w:val="7"/>
        <w:numId w:val="29"/>
      </w:numPr>
      <w:overflowPunct w:val="0"/>
      <w:autoSpaceDE w:val="0"/>
      <w:autoSpaceDN w:val="0"/>
      <w:adjustRightInd w:val="0"/>
      <w:spacing w:before="240" w:after="60" w:line="240" w:lineRule="auto"/>
      <w:jc w:val="both"/>
      <w:textAlignment w:val="baseline"/>
      <w:outlineLvl w:val="7"/>
    </w:pPr>
    <w:rPr>
      <w:rFonts w:ascii="Arial" w:eastAsia="Times New Roman" w:hAnsi="Arial" w:cs="Arial"/>
      <w:i/>
      <w:iCs/>
      <w:lang w:eastAsia="en-US"/>
    </w:rPr>
  </w:style>
  <w:style w:type="paragraph" w:styleId="Nadpis9">
    <w:name w:val="heading 9"/>
    <w:basedOn w:val="Normln"/>
    <w:next w:val="Normln"/>
    <w:link w:val="Nadpis9Char"/>
    <w:uiPriority w:val="9"/>
    <w:semiHidden/>
    <w:unhideWhenUsed/>
    <w:qFormat/>
    <w:rsid w:val="00AE65A1"/>
    <w:pPr>
      <w:numPr>
        <w:ilvl w:val="8"/>
        <w:numId w:val="29"/>
      </w:numPr>
      <w:overflowPunct w:val="0"/>
      <w:autoSpaceDE w:val="0"/>
      <w:autoSpaceDN w:val="0"/>
      <w:adjustRightInd w:val="0"/>
      <w:spacing w:before="240" w:after="60" w:line="240" w:lineRule="auto"/>
      <w:jc w:val="both"/>
      <w:textAlignment w:val="baseline"/>
      <w:outlineLvl w:val="8"/>
    </w:pPr>
    <w:rPr>
      <w:rFonts w:eastAsia="Times New Roman"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B5659B"/>
    <w:pPr>
      <w:spacing w:after="200" w:line="276" w:lineRule="auto"/>
    </w:pPr>
    <w:rPr>
      <w:sz w:val="22"/>
      <w:szCs w:val="22"/>
    </w:rPr>
  </w:style>
  <w:style w:type="character" w:customStyle="1" w:styleId="Nadpis1Char">
    <w:name w:val="Nadpis 1 Char"/>
    <w:link w:val="Nadpis1"/>
    <w:rsid w:val="0069206F"/>
    <w:rPr>
      <w:rFonts w:ascii="Segoe UI" w:hAnsi="Segoe UI" w:cs="Segoe UI"/>
      <w:b/>
    </w:rPr>
  </w:style>
  <w:style w:type="character" w:customStyle="1" w:styleId="Nadpis2Char">
    <w:name w:val="Nadpis 2 Char"/>
    <w:link w:val="Nadpis2"/>
    <w:rsid w:val="0069206F"/>
    <w:rPr>
      <w:rFonts w:ascii="Segoe UI" w:hAnsi="Segoe UI" w:cs="Segoe UI"/>
      <w:b/>
    </w:rPr>
  </w:style>
  <w:style w:type="character" w:customStyle="1" w:styleId="Nadpis3Char">
    <w:name w:val="Nadpis 3 Char"/>
    <w:link w:val="Nadpis3"/>
    <w:uiPriority w:val="9"/>
    <w:rsid w:val="0069206F"/>
    <w:rPr>
      <w:rFonts w:ascii="Segoe UI" w:hAnsi="Segoe UI" w:cs="Segoe UI"/>
      <w:b/>
    </w:rPr>
  </w:style>
  <w:style w:type="character" w:customStyle="1" w:styleId="Nadpis4Char">
    <w:name w:val="Nadpis 4 Char"/>
    <w:link w:val="Nadpis4"/>
    <w:rsid w:val="00AE65A1"/>
    <w:rPr>
      <w:b/>
      <w:sz w:val="24"/>
      <w:szCs w:val="24"/>
    </w:rPr>
  </w:style>
  <w:style w:type="character" w:customStyle="1" w:styleId="Nadpis5Char">
    <w:name w:val="Nadpis 5 Char"/>
    <w:link w:val="Nadpis5"/>
    <w:uiPriority w:val="9"/>
    <w:rsid w:val="00AE65A1"/>
    <w:rPr>
      <w:b/>
    </w:rPr>
  </w:style>
  <w:style w:type="character" w:customStyle="1" w:styleId="Nadpis6Char">
    <w:name w:val="Nadpis 6 Char"/>
    <w:link w:val="Nadpis6"/>
    <w:uiPriority w:val="9"/>
    <w:rsid w:val="00AE65A1"/>
    <w:rPr>
      <w:b/>
      <w:sz w:val="20"/>
      <w:szCs w:val="20"/>
    </w:rPr>
  </w:style>
  <w:style w:type="character" w:customStyle="1" w:styleId="Nadpis7Char">
    <w:name w:val="Nadpis 7 Char"/>
    <w:link w:val="Nadpis7"/>
    <w:uiPriority w:val="9"/>
    <w:semiHidden/>
    <w:rsid w:val="00AE65A1"/>
    <w:rPr>
      <w:rFonts w:ascii="Arial" w:eastAsia="Times New Roman" w:hAnsi="Arial" w:cs="Arial"/>
      <w:lang w:eastAsia="en-US"/>
    </w:rPr>
  </w:style>
  <w:style w:type="table" w:customStyle="1" w:styleId="TableNormal">
    <w:name w:val="Table Normal"/>
    <w:rsid w:val="00B5659B"/>
    <w:pPr>
      <w:spacing w:after="200" w:line="276" w:lineRule="auto"/>
    </w:pPr>
    <w:rPr>
      <w:sz w:val="22"/>
      <w:szCs w:val="22"/>
    </w:rPr>
    <w:tblPr>
      <w:tblCellMar>
        <w:top w:w="0" w:type="dxa"/>
        <w:left w:w="0" w:type="dxa"/>
        <w:bottom w:w="0" w:type="dxa"/>
        <w:right w:w="0" w:type="dxa"/>
      </w:tblCellMar>
    </w:tblPr>
  </w:style>
  <w:style w:type="paragraph" w:styleId="Nzev">
    <w:name w:val="Title"/>
    <w:basedOn w:val="Normln1"/>
    <w:next w:val="Normln1"/>
    <w:link w:val="NzevChar"/>
    <w:uiPriority w:val="10"/>
    <w:qFormat/>
    <w:rsid w:val="00B5659B"/>
    <w:pPr>
      <w:keepNext/>
      <w:keepLines/>
      <w:spacing w:before="480" w:after="120"/>
    </w:pPr>
    <w:rPr>
      <w:b/>
      <w:sz w:val="72"/>
      <w:szCs w:val="72"/>
    </w:rPr>
  </w:style>
  <w:style w:type="character" w:customStyle="1" w:styleId="NzevChar">
    <w:name w:val="Název Char"/>
    <w:link w:val="Nzev"/>
    <w:uiPriority w:val="10"/>
    <w:rsid w:val="00AE65A1"/>
    <w:rPr>
      <w:b/>
      <w:sz w:val="72"/>
      <w:szCs w:val="72"/>
    </w:rPr>
  </w:style>
  <w:style w:type="paragraph" w:styleId="Podnadpis">
    <w:name w:val="Subtitle"/>
    <w:basedOn w:val="Normln1"/>
    <w:next w:val="Normln1"/>
    <w:link w:val="PodnadpisChar"/>
    <w:uiPriority w:val="11"/>
    <w:qFormat/>
    <w:rsid w:val="00B5659B"/>
    <w:pPr>
      <w:keepNext/>
      <w:keepLines/>
      <w:spacing w:before="360" w:after="80"/>
    </w:pPr>
    <w:rPr>
      <w:rFonts w:ascii="Georgia" w:eastAsia="Georgia" w:hAnsi="Georgia" w:cs="Georgia"/>
      <w:i/>
      <w:color w:val="666666"/>
      <w:sz w:val="48"/>
      <w:szCs w:val="48"/>
    </w:rPr>
  </w:style>
  <w:style w:type="character" w:customStyle="1" w:styleId="PodnadpisChar">
    <w:name w:val="Podnadpis Char"/>
    <w:link w:val="Podnadpis"/>
    <w:uiPriority w:val="11"/>
    <w:rsid w:val="00AE65A1"/>
    <w:rPr>
      <w:rFonts w:ascii="Georgia" w:eastAsia="Georgia" w:hAnsi="Georgia" w:cs="Georgia"/>
      <w:i/>
      <w:color w:val="666666"/>
      <w:sz w:val="48"/>
      <w:szCs w:val="48"/>
    </w:rPr>
  </w:style>
  <w:style w:type="paragraph" w:styleId="Textkomente">
    <w:name w:val="annotation text"/>
    <w:basedOn w:val="Normln"/>
    <w:link w:val="TextkomenteChar"/>
    <w:unhideWhenUsed/>
    <w:rsid w:val="00B5659B"/>
    <w:pPr>
      <w:spacing w:line="240" w:lineRule="auto"/>
    </w:pPr>
    <w:rPr>
      <w:sz w:val="20"/>
      <w:szCs w:val="20"/>
    </w:rPr>
  </w:style>
  <w:style w:type="character" w:customStyle="1" w:styleId="TextkomenteChar">
    <w:name w:val="Text komentáře Char"/>
    <w:link w:val="Textkomente"/>
    <w:rsid w:val="00B5659B"/>
    <w:rPr>
      <w:sz w:val="20"/>
      <w:szCs w:val="20"/>
    </w:rPr>
  </w:style>
  <w:style w:type="character" w:styleId="Odkaznakoment">
    <w:name w:val="annotation reference"/>
    <w:uiPriority w:val="99"/>
    <w:unhideWhenUsed/>
    <w:rsid w:val="00B5659B"/>
    <w:rPr>
      <w:sz w:val="16"/>
      <w:szCs w:val="16"/>
    </w:rPr>
  </w:style>
  <w:style w:type="paragraph" w:styleId="Textbubliny">
    <w:name w:val="Balloon Text"/>
    <w:basedOn w:val="Normln"/>
    <w:link w:val="TextbublinyChar"/>
    <w:unhideWhenUsed/>
    <w:rsid w:val="00876EED"/>
    <w:pPr>
      <w:spacing w:after="0" w:line="240" w:lineRule="auto"/>
    </w:pPr>
    <w:rPr>
      <w:rFonts w:ascii="Tahoma" w:hAnsi="Tahoma" w:cs="Tahoma"/>
      <w:sz w:val="16"/>
      <w:szCs w:val="16"/>
    </w:rPr>
  </w:style>
  <w:style w:type="character" w:customStyle="1" w:styleId="TextbublinyChar">
    <w:name w:val="Text bubliny Char"/>
    <w:link w:val="Textbubliny"/>
    <w:rsid w:val="00876EED"/>
    <w:rPr>
      <w:rFonts w:ascii="Tahoma" w:hAnsi="Tahoma" w:cs="Tahoma"/>
      <w:sz w:val="16"/>
      <w:szCs w:val="16"/>
    </w:rPr>
  </w:style>
  <w:style w:type="paragraph" w:styleId="Odstavecseseznamem">
    <w:name w:val="List Paragraph"/>
    <w:aliases w:val="Odrážky 1,seznam písmena"/>
    <w:basedOn w:val="Normln"/>
    <w:link w:val="OdstavecseseznamemChar"/>
    <w:uiPriority w:val="34"/>
    <w:qFormat/>
    <w:rsid w:val="00E922C8"/>
    <w:pPr>
      <w:numPr>
        <w:numId w:val="2"/>
      </w:numPr>
      <w:spacing w:after="120" w:line="240" w:lineRule="auto"/>
      <w:contextualSpacing/>
      <w:jc w:val="both"/>
    </w:pPr>
    <w:rPr>
      <w:rFonts w:ascii="Times New Roman" w:eastAsia="Times New Roman" w:hAnsi="Times New Roman" w:cs="Times New Roman"/>
      <w:szCs w:val="20"/>
    </w:rPr>
  </w:style>
  <w:style w:type="character" w:customStyle="1" w:styleId="OdstavecseseznamemChar">
    <w:name w:val="Odstavec se seznamem Char"/>
    <w:aliases w:val="Odrážky 1 Char,seznam písmena Char"/>
    <w:link w:val="Odstavecseseznamem"/>
    <w:uiPriority w:val="34"/>
    <w:qFormat/>
    <w:rsid w:val="00E922C8"/>
    <w:rPr>
      <w:rFonts w:ascii="Times New Roman" w:eastAsia="Times New Roman" w:hAnsi="Times New Roman" w:cs="Times New Roman"/>
      <w:szCs w:val="20"/>
    </w:rPr>
  </w:style>
  <w:style w:type="paragraph" w:styleId="Zhlav">
    <w:name w:val="header"/>
    <w:basedOn w:val="Normln"/>
    <w:link w:val="ZhlavChar"/>
    <w:uiPriority w:val="99"/>
    <w:unhideWhenUsed/>
    <w:rsid w:val="0042440A"/>
    <w:pPr>
      <w:tabs>
        <w:tab w:val="center" w:pos="4536"/>
        <w:tab w:val="right" w:pos="9072"/>
      </w:tabs>
      <w:spacing w:after="120" w:line="240" w:lineRule="auto"/>
      <w:jc w:val="both"/>
    </w:pPr>
    <w:rPr>
      <w:rFonts w:ascii="Cambria" w:eastAsia="Cambria" w:hAnsi="Cambria" w:cs="Times New Roman"/>
      <w:lang w:eastAsia="en-US"/>
    </w:rPr>
  </w:style>
  <w:style w:type="character" w:customStyle="1" w:styleId="ZhlavChar">
    <w:name w:val="Záhlaví Char"/>
    <w:link w:val="Zhlav"/>
    <w:uiPriority w:val="99"/>
    <w:rsid w:val="0042440A"/>
    <w:rPr>
      <w:rFonts w:ascii="Cambria" w:eastAsia="Cambria" w:hAnsi="Cambria" w:cs="Times New Roman"/>
      <w:lang w:eastAsia="en-US"/>
    </w:rPr>
  </w:style>
  <w:style w:type="paragraph" w:styleId="slovanseznam">
    <w:name w:val="List Number"/>
    <w:basedOn w:val="Normln"/>
    <w:uiPriority w:val="99"/>
    <w:unhideWhenUsed/>
    <w:rsid w:val="0042440A"/>
    <w:pPr>
      <w:numPr>
        <w:numId w:val="6"/>
      </w:numPr>
      <w:tabs>
        <w:tab w:val="clear" w:pos="360"/>
        <w:tab w:val="num" w:pos="1068"/>
      </w:tabs>
      <w:spacing w:after="120" w:line="240" w:lineRule="auto"/>
      <w:ind w:left="1068"/>
      <w:contextualSpacing/>
      <w:jc w:val="both"/>
    </w:pPr>
    <w:rPr>
      <w:rFonts w:ascii="Times New Roman" w:eastAsia="Times New Roman" w:hAnsi="Times New Roman" w:cs="Times New Roman"/>
      <w:szCs w:val="20"/>
    </w:rPr>
  </w:style>
  <w:style w:type="character" w:styleId="Siln">
    <w:name w:val="Strong"/>
    <w:uiPriority w:val="22"/>
    <w:qFormat/>
    <w:rsid w:val="00136195"/>
    <w:rPr>
      <w:b/>
      <w:bCs/>
    </w:rPr>
  </w:style>
  <w:style w:type="character" w:customStyle="1" w:styleId="Nadpis8Char">
    <w:name w:val="Nadpis 8 Char"/>
    <w:link w:val="Nadpis8"/>
    <w:uiPriority w:val="9"/>
    <w:semiHidden/>
    <w:rsid w:val="00AE65A1"/>
    <w:rPr>
      <w:rFonts w:ascii="Arial" w:eastAsia="Times New Roman" w:hAnsi="Arial" w:cs="Arial"/>
      <w:i/>
      <w:iCs/>
      <w:lang w:eastAsia="en-US"/>
    </w:rPr>
  </w:style>
  <w:style w:type="character" w:customStyle="1" w:styleId="Nadpis9Char">
    <w:name w:val="Nadpis 9 Char"/>
    <w:link w:val="Nadpis9"/>
    <w:uiPriority w:val="9"/>
    <w:semiHidden/>
    <w:rsid w:val="00AE65A1"/>
    <w:rPr>
      <w:rFonts w:ascii="Calibri" w:eastAsia="Times New Roman" w:hAnsi="Calibri" w:cs="Arial"/>
      <w:lang w:eastAsia="en-US"/>
    </w:rPr>
  </w:style>
  <w:style w:type="character" w:styleId="Zdraznn">
    <w:name w:val="Emphasis"/>
    <w:uiPriority w:val="20"/>
    <w:qFormat/>
    <w:rsid w:val="00AE65A1"/>
    <w:rPr>
      <w:rFonts w:ascii="Cambria" w:hAnsi="Cambria"/>
      <w:b/>
      <w:i/>
      <w:iCs/>
    </w:rPr>
  </w:style>
  <w:style w:type="paragraph" w:styleId="Bezmezer">
    <w:name w:val="No Spacing"/>
    <w:basedOn w:val="Normln"/>
    <w:uiPriority w:val="1"/>
    <w:qFormat/>
    <w:rsid w:val="00AE65A1"/>
    <w:pPr>
      <w:overflowPunct w:val="0"/>
      <w:autoSpaceDE w:val="0"/>
      <w:autoSpaceDN w:val="0"/>
      <w:adjustRightInd w:val="0"/>
      <w:spacing w:before="120" w:after="120" w:line="240" w:lineRule="auto"/>
      <w:jc w:val="both"/>
      <w:textAlignment w:val="baseline"/>
    </w:pPr>
    <w:rPr>
      <w:rFonts w:ascii="Arial" w:eastAsia="Times New Roman" w:hAnsi="Arial" w:cs="Arial"/>
      <w:szCs w:val="32"/>
      <w:lang w:eastAsia="en-US"/>
    </w:rPr>
  </w:style>
  <w:style w:type="paragraph" w:styleId="Citt">
    <w:name w:val="Quote"/>
    <w:basedOn w:val="Normln"/>
    <w:next w:val="Normln"/>
    <w:link w:val="CittChar"/>
    <w:uiPriority w:val="29"/>
    <w:qFormat/>
    <w:rsid w:val="00AE65A1"/>
    <w:pPr>
      <w:overflowPunct w:val="0"/>
      <w:autoSpaceDE w:val="0"/>
      <w:autoSpaceDN w:val="0"/>
      <w:adjustRightInd w:val="0"/>
      <w:spacing w:before="120" w:after="120" w:line="240" w:lineRule="auto"/>
      <w:jc w:val="both"/>
      <w:textAlignment w:val="baseline"/>
    </w:pPr>
    <w:rPr>
      <w:rFonts w:ascii="Arial" w:eastAsia="Times New Roman" w:hAnsi="Arial" w:cs="Arial"/>
      <w:i/>
      <w:lang w:eastAsia="en-US"/>
    </w:rPr>
  </w:style>
  <w:style w:type="character" w:customStyle="1" w:styleId="CittChar">
    <w:name w:val="Citát Char"/>
    <w:link w:val="Citt"/>
    <w:uiPriority w:val="29"/>
    <w:rsid w:val="00AE65A1"/>
    <w:rPr>
      <w:rFonts w:ascii="Arial" w:eastAsia="Times New Roman" w:hAnsi="Arial" w:cs="Arial"/>
      <w:i/>
      <w:lang w:eastAsia="en-US"/>
    </w:rPr>
  </w:style>
  <w:style w:type="paragraph" w:styleId="Vrazncitt">
    <w:name w:val="Intense Quote"/>
    <w:basedOn w:val="Normln"/>
    <w:next w:val="Normln"/>
    <w:link w:val="VrazncittChar"/>
    <w:uiPriority w:val="30"/>
    <w:qFormat/>
    <w:rsid w:val="00AE65A1"/>
    <w:pPr>
      <w:overflowPunct w:val="0"/>
      <w:autoSpaceDE w:val="0"/>
      <w:autoSpaceDN w:val="0"/>
      <w:adjustRightInd w:val="0"/>
      <w:spacing w:before="120" w:after="120" w:line="240" w:lineRule="auto"/>
      <w:ind w:left="720" w:right="720"/>
      <w:jc w:val="both"/>
      <w:textAlignment w:val="baseline"/>
    </w:pPr>
    <w:rPr>
      <w:rFonts w:ascii="Arial" w:eastAsia="Times New Roman" w:hAnsi="Arial" w:cs="Arial"/>
      <w:b/>
      <w:i/>
      <w:lang w:eastAsia="en-US"/>
    </w:rPr>
  </w:style>
  <w:style w:type="character" w:customStyle="1" w:styleId="VrazncittChar">
    <w:name w:val="Výrazný citát Char"/>
    <w:link w:val="Vrazncitt"/>
    <w:uiPriority w:val="30"/>
    <w:rsid w:val="00AE65A1"/>
    <w:rPr>
      <w:rFonts w:ascii="Arial" w:eastAsia="Times New Roman" w:hAnsi="Arial" w:cs="Arial"/>
      <w:b/>
      <w:i/>
      <w:lang w:eastAsia="en-US"/>
    </w:rPr>
  </w:style>
  <w:style w:type="character" w:styleId="Zdraznnjemn">
    <w:name w:val="Subtle Emphasis"/>
    <w:uiPriority w:val="19"/>
    <w:qFormat/>
    <w:rsid w:val="00AE65A1"/>
    <w:rPr>
      <w:i/>
      <w:color w:val="5A5A5A"/>
    </w:rPr>
  </w:style>
  <w:style w:type="character" w:styleId="Zdraznnintenzivn">
    <w:name w:val="Intense Emphasis"/>
    <w:uiPriority w:val="21"/>
    <w:qFormat/>
    <w:rsid w:val="00AE65A1"/>
    <w:rPr>
      <w:b/>
      <w:i/>
      <w:sz w:val="24"/>
      <w:szCs w:val="24"/>
      <w:u w:val="single"/>
    </w:rPr>
  </w:style>
  <w:style w:type="character" w:styleId="Odkazjemn">
    <w:name w:val="Subtle Reference"/>
    <w:uiPriority w:val="31"/>
    <w:qFormat/>
    <w:rsid w:val="00AE65A1"/>
    <w:rPr>
      <w:sz w:val="24"/>
      <w:szCs w:val="24"/>
      <w:u w:val="single"/>
    </w:rPr>
  </w:style>
  <w:style w:type="character" w:styleId="Odkazintenzivn">
    <w:name w:val="Intense Reference"/>
    <w:uiPriority w:val="32"/>
    <w:qFormat/>
    <w:rsid w:val="00AE65A1"/>
    <w:rPr>
      <w:b/>
      <w:sz w:val="24"/>
      <w:u w:val="single"/>
    </w:rPr>
  </w:style>
  <w:style w:type="character" w:styleId="Nzevknihy">
    <w:name w:val="Book Title"/>
    <w:uiPriority w:val="33"/>
    <w:qFormat/>
    <w:rsid w:val="00AE65A1"/>
    <w:rPr>
      <w:rFonts w:ascii="Calibri" w:eastAsia="Times New Roman" w:hAnsi="Calibri"/>
      <w:b/>
      <w:i/>
      <w:sz w:val="24"/>
      <w:szCs w:val="24"/>
    </w:rPr>
  </w:style>
  <w:style w:type="character" w:styleId="Hypertextovodkaz">
    <w:name w:val="Hyperlink"/>
    <w:uiPriority w:val="99"/>
    <w:qFormat/>
    <w:rsid w:val="00AE65A1"/>
    <w:rPr>
      <w:color w:val="0000FF"/>
      <w:u w:val="single"/>
    </w:rPr>
  </w:style>
  <w:style w:type="paragraph" w:styleId="Normlnweb">
    <w:name w:val="Normal (Web)"/>
    <w:basedOn w:val="Normln"/>
    <w:uiPriority w:val="99"/>
    <w:rsid w:val="00AE65A1"/>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Zpat">
    <w:name w:val="footer"/>
    <w:basedOn w:val="Normln"/>
    <w:link w:val="ZpatChar"/>
    <w:uiPriority w:val="99"/>
    <w:rsid w:val="00AE65A1"/>
    <w:pPr>
      <w:tabs>
        <w:tab w:val="center" w:pos="4536"/>
        <w:tab w:val="right" w:pos="9072"/>
      </w:tabs>
      <w:spacing w:after="0" w:line="240" w:lineRule="auto"/>
    </w:pPr>
    <w:rPr>
      <w:rFonts w:ascii="Arial" w:eastAsia="MS Mincho" w:hAnsi="Arial" w:cs="Times New Roman"/>
      <w:lang w:eastAsia="ja-JP"/>
    </w:rPr>
  </w:style>
  <w:style w:type="character" w:customStyle="1" w:styleId="ZpatChar">
    <w:name w:val="Zápatí Char"/>
    <w:link w:val="Zpat"/>
    <w:uiPriority w:val="99"/>
    <w:rsid w:val="00AE65A1"/>
    <w:rPr>
      <w:rFonts w:ascii="Arial" w:eastAsia="MS Mincho" w:hAnsi="Arial" w:cs="Times New Roman"/>
      <w:lang w:eastAsia="ja-JP"/>
    </w:rPr>
  </w:style>
  <w:style w:type="paragraph" w:customStyle="1" w:styleId="odstavec1">
    <w:name w:val="odstavec1"/>
    <w:basedOn w:val="Normln"/>
    <w:next w:val="Normln"/>
    <w:rsid w:val="00AE65A1"/>
    <w:pPr>
      <w:keepLines/>
      <w:tabs>
        <w:tab w:val="left" w:pos="1390"/>
      </w:tabs>
      <w:spacing w:before="120" w:after="120" w:line="240" w:lineRule="auto"/>
      <w:ind w:left="1390" w:hanging="709"/>
      <w:jc w:val="both"/>
    </w:pPr>
    <w:rPr>
      <w:rFonts w:ascii="Arial" w:eastAsia="Times New Roman" w:hAnsi="Arial" w:cs="Arial"/>
      <w:sz w:val="24"/>
      <w:szCs w:val="20"/>
      <w:lang w:val="en-GB"/>
    </w:rPr>
  </w:style>
  <w:style w:type="paragraph" w:customStyle="1" w:styleId="odstavec2">
    <w:name w:val="odstavec2"/>
    <w:basedOn w:val="Normln"/>
    <w:rsid w:val="00AE65A1"/>
    <w:pPr>
      <w:keepLines/>
      <w:tabs>
        <w:tab w:val="left" w:pos="2041"/>
      </w:tabs>
      <w:spacing w:before="120" w:after="120" w:line="240" w:lineRule="auto"/>
      <w:ind w:left="2041" w:hanging="680"/>
      <w:jc w:val="both"/>
    </w:pPr>
    <w:rPr>
      <w:rFonts w:ascii="Arial" w:eastAsia="Times New Roman" w:hAnsi="Arial" w:cs="Arial"/>
      <w:sz w:val="24"/>
      <w:szCs w:val="20"/>
      <w:lang w:val="en-GB"/>
    </w:rPr>
  </w:style>
  <w:style w:type="paragraph" w:styleId="Pedmtkomente">
    <w:name w:val="annotation subject"/>
    <w:basedOn w:val="Textkomente"/>
    <w:next w:val="Textkomente"/>
    <w:link w:val="PedmtkomenteChar"/>
    <w:rsid w:val="00AE65A1"/>
    <w:pPr>
      <w:spacing w:after="0"/>
    </w:pPr>
    <w:rPr>
      <w:rFonts w:ascii="Arial" w:eastAsia="MS Mincho" w:hAnsi="Arial" w:cs="Times New Roman"/>
      <w:b/>
      <w:bCs/>
      <w:lang w:eastAsia="ja-JP"/>
    </w:rPr>
  </w:style>
  <w:style w:type="character" w:customStyle="1" w:styleId="PedmtkomenteChar">
    <w:name w:val="Předmět komentáře Char"/>
    <w:link w:val="Pedmtkomente"/>
    <w:rsid w:val="00AE65A1"/>
    <w:rPr>
      <w:rFonts w:ascii="Arial" w:eastAsia="MS Mincho" w:hAnsi="Arial" w:cs="Times New Roman"/>
      <w:b/>
      <w:bCs/>
      <w:sz w:val="20"/>
      <w:szCs w:val="20"/>
      <w:lang w:eastAsia="ja-JP"/>
    </w:rPr>
  </w:style>
  <w:style w:type="character" w:customStyle="1" w:styleId="tgc">
    <w:name w:val="_tgc"/>
    <w:rsid w:val="00AE65A1"/>
  </w:style>
  <w:style w:type="paragraph" w:styleId="Prosttext">
    <w:name w:val="Plain Text"/>
    <w:basedOn w:val="Normln"/>
    <w:link w:val="ProsttextChar"/>
    <w:uiPriority w:val="99"/>
    <w:unhideWhenUsed/>
    <w:rsid w:val="00AE65A1"/>
    <w:pPr>
      <w:spacing w:after="0" w:line="240" w:lineRule="auto"/>
    </w:pPr>
    <w:rPr>
      <w:rFonts w:ascii="Arial" w:eastAsia="Times New Roman" w:hAnsi="Arial" w:cs="Consolas"/>
      <w:sz w:val="20"/>
      <w:szCs w:val="21"/>
      <w:lang w:eastAsia="en-US"/>
    </w:rPr>
  </w:style>
  <w:style w:type="character" w:customStyle="1" w:styleId="ProsttextChar">
    <w:name w:val="Prostý text Char"/>
    <w:link w:val="Prosttext"/>
    <w:uiPriority w:val="99"/>
    <w:rsid w:val="00AE65A1"/>
    <w:rPr>
      <w:rFonts w:ascii="Arial" w:eastAsia="Times New Roman" w:hAnsi="Arial" w:cs="Consolas"/>
      <w:sz w:val="20"/>
      <w:szCs w:val="21"/>
      <w:lang w:eastAsia="en-US"/>
    </w:rPr>
  </w:style>
  <w:style w:type="paragraph" w:styleId="Obsah1">
    <w:name w:val="toc 1"/>
    <w:basedOn w:val="Normln"/>
    <w:next w:val="Normln"/>
    <w:autoRedefine/>
    <w:uiPriority w:val="39"/>
    <w:rsid w:val="00AE65A1"/>
    <w:pPr>
      <w:spacing w:after="0" w:line="240" w:lineRule="auto"/>
    </w:pPr>
    <w:rPr>
      <w:rFonts w:ascii="Arial" w:eastAsia="MS Mincho" w:hAnsi="Arial" w:cs="Times New Roman"/>
      <w:lang w:eastAsia="ja-JP"/>
    </w:rPr>
  </w:style>
  <w:style w:type="paragraph" w:customStyle="1" w:styleId="odstavec10">
    <w:name w:val="odstavec 1"/>
    <w:basedOn w:val="Normln"/>
    <w:rsid w:val="00AE65A1"/>
    <w:pPr>
      <w:keepNext/>
      <w:overflowPunct w:val="0"/>
      <w:autoSpaceDE w:val="0"/>
      <w:autoSpaceDN w:val="0"/>
      <w:spacing w:after="0" w:line="240" w:lineRule="auto"/>
      <w:ind w:left="1361" w:hanging="680"/>
      <w:jc w:val="both"/>
    </w:pPr>
    <w:rPr>
      <w:rFonts w:ascii="Arial" w:hAnsi="Arial" w:cs="Arial"/>
      <w:sz w:val="24"/>
      <w:szCs w:val="24"/>
    </w:rPr>
  </w:style>
  <w:style w:type="character" w:customStyle="1" w:styleId="preformatted">
    <w:name w:val="preformatted"/>
    <w:rsid w:val="00AE65A1"/>
  </w:style>
  <w:style w:type="paragraph" w:styleId="Obsah2">
    <w:name w:val="toc 2"/>
    <w:basedOn w:val="Normln"/>
    <w:next w:val="Normln"/>
    <w:autoRedefine/>
    <w:uiPriority w:val="39"/>
    <w:unhideWhenUsed/>
    <w:rsid w:val="00AE65A1"/>
    <w:pPr>
      <w:tabs>
        <w:tab w:val="left" w:pos="880"/>
        <w:tab w:val="right" w:leader="dot" w:pos="9062"/>
      </w:tabs>
      <w:overflowPunct w:val="0"/>
      <w:autoSpaceDE w:val="0"/>
      <w:autoSpaceDN w:val="0"/>
      <w:adjustRightInd w:val="0"/>
      <w:spacing w:before="120" w:after="100" w:line="240" w:lineRule="auto"/>
      <w:ind w:left="220"/>
      <w:jc w:val="center"/>
      <w:textAlignment w:val="baseline"/>
    </w:pPr>
    <w:rPr>
      <w:rFonts w:ascii="Arial" w:eastAsia="Times New Roman" w:hAnsi="Arial" w:cs="Arial"/>
      <w:lang w:eastAsia="en-US"/>
    </w:rPr>
  </w:style>
  <w:style w:type="paragraph" w:styleId="Obsah3">
    <w:name w:val="toc 3"/>
    <w:basedOn w:val="Normln"/>
    <w:next w:val="Normln"/>
    <w:autoRedefine/>
    <w:uiPriority w:val="39"/>
    <w:unhideWhenUsed/>
    <w:rsid w:val="00AE65A1"/>
    <w:pPr>
      <w:tabs>
        <w:tab w:val="left" w:pos="1320"/>
        <w:tab w:val="right" w:leader="dot" w:pos="9062"/>
      </w:tabs>
      <w:overflowPunct w:val="0"/>
      <w:autoSpaceDE w:val="0"/>
      <w:autoSpaceDN w:val="0"/>
      <w:adjustRightInd w:val="0"/>
      <w:spacing w:before="120" w:after="100" w:line="240" w:lineRule="auto"/>
      <w:ind w:left="440"/>
      <w:textAlignment w:val="baseline"/>
    </w:pPr>
    <w:rPr>
      <w:rFonts w:ascii="Arial" w:eastAsia="Times New Roman" w:hAnsi="Arial" w:cs="Arial"/>
      <w:lang w:eastAsia="en-US"/>
    </w:rPr>
  </w:style>
  <w:style w:type="character" w:customStyle="1" w:styleId="h1a7">
    <w:name w:val="h1a7"/>
    <w:rsid w:val="00AE65A1"/>
    <w:rPr>
      <w:rFonts w:ascii="Arial" w:hAnsi="Arial" w:cs="Arial" w:hint="default"/>
      <w:i/>
      <w:iCs/>
      <w:vanish w:val="0"/>
      <w:webHidden w:val="0"/>
      <w:sz w:val="26"/>
      <w:szCs w:val="26"/>
      <w:specVanish w:val="0"/>
    </w:rPr>
  </w:style>
  <w:style w:type="paragraph" w:styleId="Zkladntext">
    <w:name w:val="Body Text"/>
    <w:basedOn w:val="Normln"/>
    <w:link w:val="ZkladntextChar"/>
    <w:rsid w:val="00AE65A1"/>
    <w:pPr>
      <w:spacing w:after="0" w:line="240" w:lineRule="auto"/>
      <w:jc w:val="both"/>
    </w:pPr>
    <w:rPr>
      <w:rFonts w:ascii="Times New Roman" w:eastAsia="Times New Roman" w:hAnsi="Times New Roman" w:cs="Times New Roman"/>
      <w:sz w:val="20"/>
      <w:szCs w:val="20"/>
    </w:rPr>
  </w:style>
  <w:style w:type="character" w:customStyle="1" w:styleId="ZkladntextChar">
    <w:name w:val="Základní text Char"/>
    <w:link w:val="Zkladntext"/>
    <w:rsid w:val="00AE65A1"/>
    <w:rPr>
      <w:rFonts w:ascii="Times New Roman" w:eastAsia="Times New Roman" w:hAnsi="Times New Roman" w:cs="Times New Roman"/>
      <w:sz w:val="20"/>
      <w:szCs w:val="20"/>
    </w:rPr>
  </w:style>
  <w:style w:type="paragraph" w:customStyle="1" w:styleId="uroven2-odstavec1">
    <w:name w:val="uroven2-odstavec1"/>
    <w:basedOn w:val="Normln"/>
    <w:rsid w:val="00AE65A1"/>
    <w:pPr>
      <w:spacing w:before="240" w:after="240" w:line="240" w:lineRule="auto"/>
      <w:ind w:left="709" w:hanging="567"/>
      <w:jc w:val="both"/>
    </w:pPr>
    <w:rPr>
      <w:rFonts w:ascii="Times New Roman Bold" w:hAnsi="Times New Roman Bold" w:cs="Times New Roman"/>
      <w:sz w:val="24"/>
      <w:szCs w:val="24"/>
    </w:rPr>
  </w:style>
  <w:style w:type="paragraph" w:customStyle="1" w:styleId="Odrazka1">
    <w:name w:val="Odrazka 1"/>
    <w:basedOn w:val="Normln"/>
    <w:rsid w:val="00AE65A1"/>
    <w:pPr>
      <w:numPr>
        <w:numId w:val="22"/>
      </w:numPr>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Normln"/>
    <w:rsid w:val="00AE65A1"/>
    <w:pPr>
      <w:spacing w:after="160" w:line="240" w:lineRule="exact"/>
    </w:pPr>
    <w:rPr>
      <w:rFonts w:ascii="Verdana" w:eastAsia="Times New Roman" w:hAnsi="Verdana" w:cs="Verdana"/>
      <w:sz w:val="20"/>
      <w:szCs w:val="20"/>
      <w:lang w:val="en-US" w:eastAsia="en-US"/>
    </w:rPr>
  </w:style>
  <w:style w:type="paragraph" w:styleId="Textpoznpodarou">
    <w:name w:val="footnote text"/>
    <w:basedOn w:val="Normln"/>
    <w:link w:val="TextpoznpodarouChar"/>
    <w:uiPriority w:val="99"/>
    <w:semiHidden/>
    <w:unhideWhenUsed/>
    <w:rsid w:val="009C67DB"/>
    <w:pPr>
      <w:spacing w:after="0" w:line="240" w:lineRule="auto"/>
    </w:pPr>
    <w:rPr>
      <w:sz w:val="20"/>
      <w:szCs w:val="20"/>
    </w:rPr>
  </w:style>
  <w:style w:type="character" w:customStyle="1" w:styleId="TextpoznpodarouChar">
    <w:name w:val="Text pozn. pod čarou Char"/>
    <w:link w:val="Textpoznpodarou"/>
    <w:uiPriority w:val="99"/>
    <w:semiHidden/>
    <w:rsid w:val="009C67DB"/>
    <w:rPr>
      <w:sz w:val="20"/>
      <w:szCs w:val="20"/>
    </w:rPr>
  </w:style>
  <w:style w:type="character" w:styleId="Znakapoznpodarou">
    <w:name w:val="footnote reference"/>
    <w:uiPriority w:val="99"/>
    <w:semiHidden/>
    <w:unhideWhenUsed/>
    <w:rsid w:val="009C67DB"/>
    <w:rPr>
      <w:vertAlign w:val="superscript"/>
    </w:rPr>
  </w:style>
  <w:style w:type="table" w:styleId="Svtltabulkasmkou1">
    <w:name w:val="Grid Table 1 Light"/>
    <w:basedOn w:val="Normlntabulka"/>
    <w:uiPriority w:val="46"/>
    <w:rsid w:val="00960B98"/>
    <w:rPr>
      <w:rFonts w:cs="Times New Roman"/>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ze">
    <w:name w:val="Revision"/>
    <w:hidden/>
    <w:uiPriority w:val="99"/>
    <w:semiHidden/>
    <w:rsid w:val="002629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08480">
      <w:bodyDiv w:val="1"/>
      <w:marLeft w:val="0"/>
      <w:marRight w:val="0"/>
      <w:marTop w:val="0"/>
      <w:marBottom w:val="0"/>
      <w:divBdr>
        <w:top w:val="none" w:sz="0" w:space="0" w:color="auto"/>
        <w:left w:val="none" w:sz="0" w:space="0" w:color="auto"/>
        <w:bottom w:val="none" w:sz="0" w:space="0" w:color="auto"/>
        <w:right w:val="none" w:sz="0" w:space="0" w:color="auto"/>
      </w:divBdr>
    </w:div>
    <w:div w:id="1096485087">
      <w:bodyDiv w:val="1"/>
      <w:marLeft w:val="0"/>
      <w:marRight w:val="0"/>
      <w:marTop w:val="0"/>
      <w:marBottom w:val="0"/>
      <w:divBdr>
        <w:top w:val="none" w:sz="0" w:space="0" w:color="auto"/>
        <w:left w:val="none" w:sz="0" w:space="0" w:color="auto"/>
        <w:bottom w:val="none" w:sz="0" w:space="0" w:color="auto"/>
        <w:right w:val="none" w:sz="0" w:space="0" w:color="auto"/>
      </w:divBdr>
    </w:div>
    <w:div w:id="1564753521">
      <w:bodyDiv w:val="1"/>
      <w:marLeft w:val="0"/>
      <w:marRight w:val="0"/>
      <w:marTop w:val="0"/>
      <w:marBottom w:val="0"/>
      <w:divBdr>
        <w:top w:val="none" w:sz="0" w:space="0" w:color="auto"/>
        <w:left w:val="none" w:sz="0" w:space="0" w:color="auto"/>
        <w:bottom w:val="none" w:sz="0" w:space="0" w:color="auto"/>
        <w:right w:val="none" w:sz="0" w:space="0" w:color="auto"/>
      </w:divBdr>
    </w:div>
    <w:div w:id="2095588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2471CC2ADB6041A3875AD377FF0D00" ma:contentTypeVersion="13" ma:contentTypeDescription="Create a new document." ma:contentTypeScope="" ma:versionID="0f1384f7e272a4ab7af16c84e0ff83ee">
  <xsd:schema xmlns:xsd="http://www.w3.org/2001/XMLSchema" xmlns:xs="http://www.w3.org/2001/XMLSchema" xmlns:p="http://schemas.microsoft.com/office/2006/metadata/properties" xmlns:ns3="903255d4-bc53-46f0-9c18-cea7b6faa135" xmlns:ns4="07394db9-d312-443d-ae13-7da58843f891" targetNamespace="http://schemas.microsoft.com/office/2006/metadata/properties" ma:root="true" ma:fieldsID="aa552ec1764c5dd8f9d7bbd83b3e11a9" ns3:_="" ns4:_="">
    <xsd:import namespace="903255d4-bc53-46f0-9c18-cea7b6faa135"/>
    <xsd:import namespace="07394db9-d312-443d-ae13-7da58843f89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255d4-bc53-46f0-9c18-cea7b6faa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394db9-d312-443d-ae13-7da58843f89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03255d4-bc53-46f0-9c18-cea7b6faa13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2AE65-7FE9-408F-85F9-C855D306D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255d4-bc53-46f0-9c18-cea7b6faa135"/>
    <ds:schemaRef ds:uri="07394db9-d312-443d-ae13-7da58843f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1EEA5-4EDE-4BBE-A030-9F6248CD8EB3}">
  <ds:schemaRefs>
    <ds:schemaRef ds:uri="http://schemas.microsoft.com/office/2006/metadata/properties"/>
    <ds:schemaRef ds:uri="http://schemas.microsoft.com/office/infopath/2007/PartnerControls"/>
    <ds:schemaRef ds:uri="903255d4-bc53-46f0-9c18-cea7b6faa135"/>
  </ds:schemaRefs>
</ds:datastoreItem>
</file>

<file path=customXml/itemProps3.xml><?xml version="1.0" encoding="utf-8"?>
<ds:datastoreItem xmlns:ds="http://schemas.openxmlformats.org/officeDocument/2006/customXml" ds:itemID="{26E75172-266B-4741-AD98-B98AA25A3601}">
  <ds:schemaRefs>
    <ds:schemaRef ds:uri="http://schemas.microsoft.com/sharepoint/v3/contenttype/forms"/>
  </ds:schemaRefs>
</ds:datastoreItem>
</file>

<file path=customXml/itemProps4.xml><?xml version="1.0" encoding="utf-8"?>
<ds:datastoreItem xmlns:ds="http://schemas.openxmlformats.org/officeDocument/2006/customXml" ds:itemID="{F4EC5023-42C9-4646-8B42-34CD996AD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6069</Words>
  <Characters>35813</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cp:lastModifiedBy>Zeman Dušan, Bc.</cp:lastModifiedBy>
  <cp:revision>2</cp:revision>
  <dcterms:created xsi:type="dcterms:W3CDTF">2024-05-20T11:53:00Z</dcterms:created>
  <dcterms:modified xsi:type="dcterms:W3CDTF">2024-05-20T11:53:00Z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0x010100662471CC2ADB6041A3875AD377FF0D00</vt:lpwstr>
  </property>
</Properties>
</file>