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EAEF20" w14:textId="6474FBA9" w:rsidR="00C27E6B" w:rsidRDefault="00C27E6B" w:rsidP="008D21B7">
      <w:pPr>
        <w:spacing w:line="276" w:lineRule="auto"/>
        <w:jc w:val="center"/>
        <w:rPr>
          <w:rFonts w:ascii="Segoe UI" w:hAnsi="Segoe UI" w:cs="Segoe UI"/>
          <w:b/>
          <w:bCs/>
          <w:sz w:val="22"/>
          <w:szCs w:val="22"/>
          <w:lang w:val="cs-CZ"/>
        </w:rPr>
      </w:pPr>
      <w:r w:rsidRPr="00DE2568">
        <w:rPr>
          <w:rFonts w:ascii="Segoe UI" w:hAnsi="Segoe UI" w:cs="Segoe UI"/>
          <w:b/>
          <w:bCs/>
          <w:lang w:val="cs-CZ"/>
        </w:rPr>
        <w:t xml:space="preserve">RÁMCOVÁ </w:t>
      </w:r>
      <w:r w:rsidR="004E16F4" w:rsidRPr="00DE2568">
        <w:rPr>
          <w:rFonts w:ascii="Segoe UI" w:hAnsi="Segoe UI" w:cs="Segoe UI"/>
          <w:b/>
          <w:bCs/>
          <w:lang w:val="cs-CZ"/>
        </w:rPr>
        <w:t>D</w:t>
      </w:r>
      <w:r w:rsidR="00627E68" w:rsidRPr="00DE2568">
        <w:rPr>
          <w:rFonts w:ascii="Segoe UI" w:hAnsi="Segoe UI" w:cs="Segoe UI"/>
          <w:b/>
          <w:bCs/>
          <w:lang w:val="cs-CZ"/>
        </w:rPr>
        <w:t>OHODA</w:t>
      </w:r>
      <w:r w:rsidRPr="00DE2568">
        <w:rPr>
          <w:rFonts w:ascii="Segoe UI" w:hAnsi="Segoe UI" w:cs="Segoe UI"/>
          <w:b/>
          <w:bCs/>
          <w:lang w:val="cs-CZ"/>
        </w:rPr>
        <w:t xml:space="preserve"> O</w:t>
      </w:r>
      <w:r w:rsidRPr="00DE2568">
        <w:rPr>
          <w:rFonts w:ascii="Segoe UI" w:hAnsi="Segoe UI" w:cs="Segoe UI"/>
          <w:b/>
          <w:bCs/>
          <w:sz w:val="22"/>
          <w:szCs w:val="22"/>
          <w:lang w:val="cs-CZ"/>
        </w:rPr>
        <w:t xml:space="preserve"> </w:t>
      </w:r>
      <w:r w:rsidRPr="00AC7373">
        <w:rPr>
          <w:rFonts w:ascii="Segoe UI" w:hAnsi="Segoe UI" w:cs="Segoe UI"/>
          <w:b/>
          <w:bCs/>
          <w:lang w:val="cs-CZ"/>
        </w:rPr>
        <w:t>POSKYTOVÁNÍ SLUŽEB</w:t>
      </w:r>
      <w:r w:rsidR="005C2E61" w:rsidRPr="00AC7373">
        <w:rPr>
          <w:rFonts w:ascii="Segoe UI" w:hAnsi="Segoe UI" w:cs="Segoe UI"/>
          <w:b/>
          <w:bCs/>
          <w:lang w:val="cs-CZ"/>
        </w:rPr>
        <w:t xml:space="preserve"> ELEKTRONICKÝCH KOMUNI</w:t>
      </w:r>
      <w:r w:rsidRPr="00AC7373">
        <w:rPr>
          <w:rFonts w:ascii="Segoe UI" w:hAnsi="Segoe UI" w:cs="Segoe UI"/>
          <w:b/>
          <w:bCs/>
          <w:lang w:val="cs-CZ"/>
        </w:rPr>
        <w:t>K</w:t>
      </w:r>
      <w:r w:rsidR="005C2E61" w:rsidRPr="00AC7373">
        <w:rPr>
          <w:rFonts w:ascii="Segoe UI" w:hAnsi="Segoe UI" w:cs="Segoe UI"/>
          <w:b/>
          <w:bCs/>
          <w:lang w:val="cs-CZ"/>
        </w:rPr>
        <w:t>A</w:t>
      </w:r>
      <w:r w:rsidRPr="00AC7373">
        <w:rPr>
          <w:rFonts w:ascii="Segoe UI" w:hAnsi="Segoe UI" w:cs="Segoe UI"/>
          <w:b/>
          <w:bCs/>
          <w:lang w:val="cs-CZ"/>
        </w:rPr>
        <w:t>CÍ</w:t>
      </w:r>
      <w:r w:rsidR="00DD69B7">
        <w:rPr>
          <w:rFonts w:ascii="Segoe UI" w:hAnsi="Segoe UI" w:cs="Segoe UI"/>
          <w:b/>
          <w:bCs/>
          <w:lang w:val="cs-CZ"/>
        </w:rPr>
        <w:t xml:space="preserve"> ČÍSLO DOD202</w:t>
      </w:r>
      <w:r w:rsidR="00CC71D5">
        <w:rPr>
          <w:rFonts w:ascii="Segoe UI" w:hAnsi="Segoe UI" w:cs="Segoe UI"/>
          <w:b/>
          <w:bCs/>
          <w:lang w:val="cs-CZ"/>
        </w:rPr>
        <w:t>4</w:t>
      </w:r>
      <w:r w:rsidR="00CC71D5" w:rsidRPr="002C368A">
        <w:rPr>
          <w:rFonts w:ascii="Segoe UI" w:hAnsi="Segoe UI" w:cs="Segoe UI"/>
          <w:b/>
          <w:bCs/>
          <w:highlight w:val="cyan"/>
          <w:lang w:val="cs-CZ"/>
        </w:rPr>
        <w:t>XXXX</w:t>
      </w:r>
      <w:r w:rsidR="00DD69B7">
        <w:rPr>
          <w:rFonts w:ascii="Segoe UI" w:hAnsi="Segoe UI" w:cs="Segoe UI"/>
          <w:b/>
          <w:bCs/>
          <w:lang w:val="cs-CZ"/>
        </w:rPr>
        <w:t xml:space="preserve"> </w:t>
      </w:r>
    </w:p>
    <w:p w14:paraId="37677C00" w14:textId="64BDBC01" w:rsidR="00C27E6B" w:rsidRPr="00DE2568" w:rsidRDefault="00C27E6B" w:rsidP="00E50013">
      <w:pPr>
        <w:spacing w:line="276" w:lineRule="auto"/>
        <w:jc w:val="center"/>
        <w:rPr>
          <w:rFonts w:ascii="Segoe UI" w:hAnsi="Segoe UI" w:cs="Segoe UI"/>
          <w:b/>
          <w:sz w:val="22"/>
          <w:szCs w:val="22"/>
          <w:lang w:val="cs-CZ"/>
        </w:rPr>
      </w:pPr>
    </w:p>
    <w:p w14:paraId="180CEBE9" w14:textId="77777777" w:rsidR="00C27E6B" w:rsidRPr="00DE2568" w:rsidRDefault="00C27E6B" w:rsidP="008D21B7">
      <w:pPr>
        <w:spacing w:line="276" w:lineRule="auto"/>
        <w:rPr>
          <w:rFonts w:ascii="Segoe UI" w:hAnsi="Segoe UI" w:cs="Segoe UI"/>
          <w:sz w:val="22"/>
          <w:szCs w:val="22"/>
          <w:lang w:val="cs-CZ"/>
        </w:rPr>
      </w:pPr>
      <w:r w:rsidRPr="00DE2568">
        <w:rPr>
          <w:rFonts w:ascii="Segoe UI" w:hAnsi="Segoe UI" w:cs="Segoe UI"/>
          <w:sz w:val="22"/>
          <w:szCs w:val="22"/>
          <w:lang w:val="cs-CZ"/>
        </w:rPr>
        <w:t>Dnešního dne následující smluvní strany:</w:t>
      </w:r>
    </w:p>
    <w:p w14:paraId="42C3104D" w14:textId="77777777" w:rsidR="00220329" w:rsidRPr="00DE2568" w:rsidRDefault="00220329" w:rsidP="008D21B7">
      <w:pPr>
        <w:spacing w:line="276" w:lineRule="auto"/>
        <w:rPr>
          <w:rFonts w:ascii="Segoe UI" w:hAnsi="Segoe UI" w:cs="Segoe UI"/>
          <w:b/>
          <w:bCs/>
          <w:sz w:val="22"/>
          <w:szCs w:val="22"/>
          <w:lang w:val="cs-CZ"/>
        </w:rPr>
      </w:pPr>
    </w:p>
    <w:p w14:paraId="50553ED3" w14:textId="77777777" w:rsidR="00C27E6B" w:rsidRPr="00DE2568" w:rsidRDefault="00C27E6B" w:rsidP="008D21B7">
      <w:pPr>
        <w:spacing w:line="276" w:lineRule="auto"/>
        <w:rPr>
          <w:rFonts w:ascii="Segoe UI" w:hAnsi="Segoe UI" w:cs="Segoe UI"/>
          <w:b/>
          <w:bCs/>
          <w:sz w:val="22"/>
          <w:szCs w:val="22"/>
          <w:lang w:val="cs-CZ"/>
        </w:rPr>
      </w:pPr>
      <w:r w:rsidRPr="00DE2568">
        <w:rPr>
          <w:rFonts w:ascii="Segoe UI" w:hAnsi="Segoe UI" w:cs="Segoe UI"/>
          <w:b/>
          <w:bCs/>
          <w:sz w:val="22"/>
          <w:szCs w:val="22"/>
          <w:lang w:val="cs-CZ"/>
        </w:rPr>
        <w:t>Objednatel:</w:t>
      </w:r>
      <w:r w:rsidRPr="00DE2568">
        <w:rPr>
          <w:rFonts w:ascii="Segoe UI" w:hAnsi="Segoe UI" w:cs="Segoe UI"/>
          <w:b/>
          <w:bCs/>
          <w:sz w:val="22"/>
          <w:szCs w:val="22"/>
          <w:lang w:val="cs-CZ"/>
        </w:rPr>
        <w:tab/>
      </w:r>
      <w:r w:rsidRPr="00DE2568">
        <w:rPr>
          <w:rFonts w:ascii="Segoe UI" w:hAnsi="Segoe UI" w:cs="Segoe UI"/>
          <w:b/>
          <w:bCs/>
          <w:sz w:val="22"/>
          <w:szCs w:val="22"/>
          <w:lang w:val="cs-CZ"/>
        </w:rPr>
        <w:tab/>
      </w:r>
      <w:r w:rsidRPr="00DE2568">
        <w:rPr>
          <w:rFonts w:ascii="Segoe UI" w:hAnsi="Segoe UI" w:cs="Segoe UI"/>
          <w:b/>
          <w:bCs/>
          <w:sz w:val="22"/>
          <w:szCs w:val="22"/>
          <w:lang w:val="cs-CZ"/>
        </w:rPr>
        <w:tab/>
      </w:r>
      <w:r w:rsidR="00627E68" w:rsidRPr="004436DF">
        <w:rPr>
          <w:rFonts w:ascii="Segoe UI" w:hAnsi="Segoe UI" w:cs="Segoe UI"/>
          <w:b/>
          <w:bCs/>
          <w:sz w:val="22"/>
          <w:szCs w:val="22"/>
          <w:lang w:val="cs-CZ"/>
        </w:rPr>
        <w:t>Dopravní podnik Ostrava a.s.</w:t>
      </w:r>
    </w:p>
    <w:p w14:paraId="71581139" w14:textId="77777777" w:rsidR="00404ABC" w:rsidRPr="00DE2568" w:rsidRDefault="00C27E6B" w:rsidP="00404ABC">
      <w:pPr>
        <w:spacing w:line="276" w:lineRule="auto"/>
        <w:ind w:left="2835" w:hanging="2835"/>
        <w:rPr>
          <w:rFonts w:ascii="Segoe UI" w:hAnsi="Segoe UI" w:cs="Segoe UI"/>
          <w:sz w:val="22"/>
          <w:szCs w:val="22"/>
          <w:lang w:val="cs-CZ"/>
        </w:rPr>
      </w:pPr>
      <w:r w:rsidRPr="00DE2568">
        <w:rPr>
          <w:rFonts w:ascii="Segoe UI" w:hAnsi="Segoe UI" w:cs="Segoe UI"/>
          <w:sz w:val="22"/>
          <w:szCs w:val="22"/>
          <w:lang w:val="cs-CZ"/>
        </w:rPr>
        <w:t>se sídlem:</w:t>
      </w:r>
      <w:r w:rsidRPr="00DE2568">
        <w:rPr>
          <w:rFonts w:ascii="Segoe UI" w:hAnsi="Segoe UI" w:cs="Segoe UI"/>
          <w:sz w:val="22"/>
          <w:szCs w:val="22"/>
          <w:lang w:val="cs-CZ"/>
        </w:rPr>
        <w:tab/>
      </w:r>
      <w:r w:rsidR="00404ABC" w:rsidRPr="00DE2568">
        <w:rPr>
          <w:rFonts w:ascii="Segoe UI" w:hAnsi="Segoe UI" w:cs="Segoe UI"/>
          <w:sz w:val="22"/>
          <w:szCs w:val="22"/>
          <w:lang w:val="cs-CZ"/>
        </w:rPr>
        <w:t xml:space="preserve"> </w:t>
      </w:r>
      <w:r w:rsidR="00627E68" w:rsidRPr="004436DF">
        <w:rPr>
          <w:rFonts w:ascii="Segoe UI" w:hAnsi="Segoe UI" w:cs="Segoe UI"/>
          <w:sz w:val="22"/>
          <w:szCs w:val="22"/>
          <w:lang w:val="cs-CZ"/>
        </w:rPr>
        <w:t>Poděbradova 494/2, Moravská Ostrava, 702 00 Ostrava</w:t>
      </w:r>
    </w:p>
    <w:p w14:paraId="5A99991D" w14:textId="77777777" w:rsidR="00C27E6B" w:rsidRPr="00DE2568" w:rsidRDefault="00C27E6B" w:rsidP="00404ABC">
      <w:pPr>
        <w:spacing w:line="276" w:lineRule="auto"/>
        <w:ind w:left="2835" w:hanging="2835"/>
        <w:rPr>
          <w:rFonts w:ascii="Segoe UI" w:hAnsi="Segoe UI" w:cs="Segoe UI"/>
          <w:bCs/>
          <w:color w:val="000000"/>
          <w:sz w:val="22"/>
          <w:szCs w:val="22"/>
          <w:lang w:val="cs-CZ"/>
        </w:rPr>
      </w:pPr>
      <w:r w:rsidRPr="00DE2568">
        <w:rPr>
          <w:rFonts w:ascii="Segoe UI" w:hAnsi="Segoe UI" w:cs="Segoe UI"/>
          <w:sz w:val="22"/>
          <w:szCs w:val="22"/>
          <w:lang w:val="cs-CZ"/>
        </w:rPr>
        <w:t>IČ</w:t>
      </w:r>
      <w:r w:rsidR="00404ABC" w:rsidRPr="00DE2568">
        <w:rPr>
          <w:rFonts w:ascii="Segoe UI" w:hAnsi="Segoe UI" w:cs="Segoe UI"/>
          <w:sz w:val="22"/>
          <w:szCs w:val="22"/>
          <w:lang w:val="cs-CZ"/>
        </w:rPr>
        <w:t>O</w:t>
      </w:r>
      <w:r w:rsidRPr="004436DF">
        <w:rPr>
          <w:rFonts w:ascii="Segoe UI" w:hAnsi="Segoe UI" w:cs="Segoe UI"/>
          <w:sz w:val="22"/>
          <w:szCs w:val="22"/>
          <w:lang w:val="cs-CZ"/>
        </w:rPr>
        <w:t>:</w:t>
      </w:r>
      <w:r w:rsidRPr="004436DF">
        <w:rPr>
          <w:rFonts w:ascii="Segoe UI" w:hAnsi="Segoe UI" w:cs="Segoe UI"/>
          <w:sz w:val="22"/>
          <w:szCs w:val="22"/>
          <w:lang w:val="cs-CZ"/>
        </w:rPr>
        <w:tab/>
      </w:r>
      <w:r w:rsidRPr="004436DF">
        <w:rPr>
          <w:rFonts w:ascii="Segoe UI" w:hAnsi="Segoe UI" w:cs="Segoe UI"/>
          <w:sz w:val="22"/>
          <w:szCs w:val="22"/>
          <w:lang w:val="cs-CZ"/>
        </w:rPr>
        <w:tab/>
      </w:r>
      <w:r w:rsidR="00627E68" w:rsidRPr="004436DF">
        <w:rPr>
          <w:rFonts w:ascii="Segoe UI" w:hAnsi="Segoe UI" w:cs="Segoe UI"/>
          <w:sz w:val="22"/>
          <w:szCs w:val="22"/>
          <w:lang w:val="cs-CZ"/>
        </w:rPr>
        <w:t>61974757</w:t>
      </w:r>
    </w:p>
    <w:p w14:paraId="5193CC78" w14:textId="77777777" w:rsidR="00C27E6B" w:rsidRPr="004436DF" w:rsidRDefault="00C27E6B" w:rsidP="008D21B7">
      <w:pPr>
        <w:spacing w:line="276" w:lineRule="auto"/>
        <w:rPr>
          <w:rFonts w:ascii="Segoe UI" w:hAnsi="Segoe UI" w:cs="Segoe UI"/>
          <w:sz w:val="22"/>
          <w:szCs w:val="22"/>
          <w:lang w:val="cs-CZ"/>
        </w:rPr>
      </w:pPr>
      <w:r w:rsidRPr="004436DF">
        <w:rPr>
          <w:rFonts w:ascii="Segoe UI" w:hAnsi="Segoe UI" w:cs="Segoe UI"/>
          <w:bCs/>
          <w:color w:val="000000"/>
          <w:sz w:val="22"/>
          <w:szCs w:val="22"/>
          <w:lang w:val="cs-CZ"/>
        </w:rPr>
        <w:t>DIČ:</w:t>
      </w:r>
      <w:r w:rsidRPr="004436DF">
        <w:rPr>
          <w:rFonts w:ascii="Segoe UI" w:hAnsi="Segoe UI" w:cs="Segoe UI"/>
          <w:bCs/>
          <w:color w:val="000000"/>
          <w:sz w:val="22"/>
          <w:szCs w:val="22"/>
          <w:lang w:val="cs-CZ"/>
        </w:rPr>
        <w:tab/>
      </w:r>
      <w:r w:rsidRPr="004436DF">
        <w:rPr>
          <w:rFonts w:ascii="Segoe UI" w:hAnsi="Segoe UI" w:cs="Segoe UI"/>
          <w:bCs/>
          <w:color w:val="000000"/>
          <w:sz w:val="22"/>
          <w:szCs w:val="22"/>
          <w:lang w:val="cs-CZ"/>
        </w:rPr>
        <w:tab/>
      </w:r>
      <w:r w:rsidRPr="004436DF">
        <w:rPr>
          <w:rFonts w:ascii="Segoe UI" w:hAnsi="Segoe UI" w:cs="Segoe UI"/>
          <w:bCs/>
          <w:color w:val="000000"/>
          <w:sz w:val="22"/>
          <w:szCs w:val="22"/>
          <w:lang w:val="cs-CZ"/>
        </w:rPr>
        <w:tab/>
      </w:r>
      <w:r w:rsidRPr="004436DF">
        <w:rPr>
          <w:rFonts w:ascii="Segoe UI" w:hAnsi="Segoe UI" w:cs="Segoe UI"/>
          <w:sz w:val="22"/>
          <w:szCs w:val="22"/>
          <w:lang w:val="cs-CZ"/>
        </w:rPr>
        <w:tab/>
      </w:r>
      <w:r w:rsidR="00627E68" w:rsidRPr="004436DF">
        <w:rPr>
          <w:rFonts w:ascii="Segoe UI" w:hAnsi="Segoe UI" w:cs="Segoe UI"/>
          <w:sz w:val="22"/>
          <w:szCs w:val="22"/>
          <w:lang w:val="cs-CZ"/>
        </w:rPr>
        <w:t>CZ61974757</w:t>
      </w:r>
    </w:p>
    <w:p w14:paraId="2E17F6C1" w14:textId="77777777" w:rsidR="00C27E6B" w:rsidRPr="00DE2568" w:rsidRDefault="00C560A0" w:rsidP="008D21B7">
      <w:pPr>
        <w:numPr>
          <w:ilvl w:val="12"/>
          <w:numId w:val="0"/>
        </w:numPr>
        <w:tabs>
          <w:tab w:val="left" w:pos="2160"/>
        </w:tabs>
        <w:spacing w:line="276" w:lineRule="auto"/>
        <w:ind w:left="2880" w:hanging="2880"/>
        <w:jc w:val="both"/>
        <w:rPr>
          <w:rFonts w:ascii="Segoe UI" w:hAnsi="Segoe UI" w:cs="Segoe UI"/>
          <w:sz w:val="22"/>
          <w:szCs w:val="22"/>
          <w:lang w:val="cs-CZ"/>
        </w:rPr>
      </w:pPr>
      <w:r w:rsidRPr="00DE2568">
        <w:rPr>
          <w:rFonts w:ascii="Segoe UI" w:hAnsi="Segoe UI" w:cs="Segoe UI"/>
          <w:sz w:val="22"/>
          <w:szCs w:val="22"/>
          <w:lang w:val="cs-CZ"/>
        </w:rPr>
        <w:t>b</w:t>
      </w:r>
      <w:r w:rsidR="00C27E6B" w:rsidRPr="00DE2568">
        <w:rPr>
          <w:rFonts w:ascii="Segoe UI" w:hAnsi="Segoe UI" w:cs="Segoe UI"/>
          <w:sz w:val="22"/>
          <w:szCs w:val="22"/>
          <w:lang w:val="cs-CZ"/>
        </w:rPr>
        <w:t xml:space="preserve">ankovní spojení: </w:t>
      </w:r>
      <w:r w:rsidR="00C27E6B" w:rsidRPr="00DE2568">
        <w:rPr>
          <w:rFonts w:ascii="Segoe UI" w:hAnsi="Segoe UI" w:cs="Segoe UI"/>
          <w:sz w:val="22"/>
          <w:szCs w:val="22"/>
          <w:lang w:val="cs-CZ"/>
        </w:rPr>
        <w:tab/>
      </w:r>
      <w:r w:rsidR="00C27E6B" w:rsidRPr="00DE2568">
        <w:rPr>
          <w:rFonts w:ascii="Segoe UI" w:hAnsi="Segoe UI" w:cs="Segoe UI"/>
          <w:sz w:val="22"/>
          <w:szCs w:val="22"/>
          <w:lang w:val="cs-CZ"/>
        </w:rPr>
        <w:tab/>
      </w:r>
      <w:proofErr w:type="spellStart"/>
      <w:r w:rsidR="00701570" w:rsidRPr="004436DF">
        <w:rPr>
          <w:rFonts w:ascii="Segoe UI" w:eastAsia="Arial" w:hAnsi="Segoe UI" w:cs="Segoe UI"/>
          <w:sz w:val="22"/>
          <w:szCs w:val="22"/>
          <w:lang w:val="cs-CZ"/>
        </w:rPr>
        <w:t>UniCredit</w:t>
      </w:r>
      <w:proofErr w:type="spellEnd"/>
      <w:r w:rsidR="00701570" w:rsidRPr="004436DF">
        <w:rPr>
          <w:rFonts w:ascii="Segoe UI" w:eastAsia="Arial" w:hAnsi="Segoe UI" w:cs="Segoe UI"/>
          <w:sz w:val="22"/>
          <w:szCs w:val="22"/>
          <w:lang w:val="cs-CZ"/>
        </w:rPr>
        <w:t xml:space="preserve"> Bank Czech Republic and Slovakia, a.s.</w:t>
      </w:r>
      <w:r w:rsidR="00EB0E0A" w:rsidRPr="00DE2568">
        <w:rPr>
          <w:rFonts w:ascii="Segoe UI" w:hAnsi="Segoe UI" w:cs="Segoe UI"/>
          <w:sz w:val="22"/>
          <w:szCs w:val="22"/>
          <w:lang w:val="cs-CZ"/>
        </w:rPr>
        <w:t xml:space="preserve">, číslo účtu: </w:t>
      </w:r>
      <w:r w:rsidR="00701570" w:rsidRPr="004436DF">
        <w:rPr>
          <w:rFonts w:ascii="Segoe UI" w:eastAsia="Arial" w:hAnsi="Segoe UI" w:cs="Segoe UI"/>
          <w:sz w:val="22"/>
          <w:szCs w:val="22"/>
          <w:lang w:val="cs-CZ"/>
        </w:rPr>
        <w:t>2105677586 / 2700</w:t>
      </w:r>
    </w:p>
    <w:p w14:paraId="686217D0" w14:textId="2ADBA78D" w:rsidR="006C7F8E" w:rsidRPr="002C368A" w:rsidRDefault="005C2E61" w:rsidP="006C7F8E">
      <w:pPr>
        <w:spacing w:line="276" w:lineRule="auto"/>
        <w:rPr>
          <w:rFonts w:ascii="Segoe UI" w:hAnsi="Segoe UI" w:cs="Segoe UI"/>
          <w:bCs/>
          <w:sz w:val="22"/>
          <w:szCs w:val="22"/>
          <w:lang w:val="cs-CZ"/>
        </w:rPr>
      </w:pPr>
      <w:r w:rsidRPr="004436DF">
        <w:rPr>
          <w:rFonts w:ascii="Segoe UI" w:hAnsi="Segoe UI" w:cs="Segoe UI"/>
          <w:bCs/>
          <w:color w:val="000000"/>
          <w:sz w:val="22"/>
          <w:szCs w:val="22"/>
          <w:lang w:val="cs-CZ"/>
        </w:rPr>
        <w:t>zastoupen</w:t>
      </w:r>
      <w:r w:rsidR="00C27E6B" w:rsidRPr="004436DF">
        <w:rPr>
          <w:rFonts w:ascii="Segoe UI" w:hAnsi="Segoe UI" w:cs="Segoe UI"/>
          <w:bCs/>
          <w:color w:val="000000"/>
          <w:sz w:val="22"/>
          <w:szCs w:val="22"/>
          <w:lang w:val="cs-CZ"/>
        </w:rPr>
        <w:t xml:space="preserve">: </w:t>
      </w:r>
      <w:r w:rsidR="00C27E6B" w:rsidRPr="004436DF">
        <w:rPr>
          <w:rFonts w:ascii="Segoe UI" w:hAnsi="Segoe UI" w:cs="Segoe UI"/>
          <w:bCs/>
          <w:color w:val="000000"/>
          <w:sz w:val="22"/>
          <w:szCs w:val="22"/>
          <w:lang w:val="cs-CZ"/>
        </w:rPr>
        <w:tab/>
      </w:r>
      <w:r w:rsidR="00C27E6B" w:rsidRPr="004436DF">
        <w:rPr>
          <w:rFonts w:ascii="Segoe UI" w:hAnsi="Segoe UI" w:cs="Segoe UI"/>
          <w:bCs/>
          <w:color w:val="000000"/>
          <w:sz w:val="22"/>
          <w:szCs w:val="22"/>
          <w:lang w:val="cs-CZ"/>
        </w:rPr>
        <w:tab/>
      </w:r>
      <w:r w:rsidR="00C27E6B" w:rsidRPr="004436DF">
        <w:rPr>
          <w:rFonts w:ascii="Segoe UI" w:hAnsi="Segoe UI" w:cs="Segoe UI"/>
          <w:bCs/>
          <w:color w:val="000000"/>
          <w:sz w:val="22"/>
          <w:szCs w:val="22"/>
          <w:lang w:val="cs-CZ"/>
        </w:rPr>
        <w:tab/>
      </w:r>
      <w:r w:rsidR="002C368A" w:rsidRPr="002C368A">
        <w:rPr>
          <w:rFonts w:ascii="Segoe UI" w:hAnsi="Segoe UI" w:cs="Segoe UI"/>
          <w:sz w:val="22"/>
          <w:szCs w:val="22"/>
          <w:highlight w:val="cyan"/>
          <w:lang w:val="cs-CZ"/>
        </w:rPr>
        <w:t>[Doplní zadavatel před podpisem smlouvy]</w:t>
      </w:r>
    </w:p>
    <w:p w14:paraId="16386E44" w14:textId="586676E9" w:rsidR="00F34AE7" w:rsidRPr="002C368A" w:rsidRDefault="00F34AE7" w:rsidP="006C7F8E">
      <w:pPr>
        <w:spacing w:line="276" w:lineRule="auto"/>
        <w:rPr>
          <w:rFonts w:ascii="Segoe UI" w:hAnsi="Segoe UI" w:cs="Segoe UI"/>
          <w:bCs/>
          <w:sz w:val="22"/>
          <w:szCs w:val="22"/>
          <w:lang w:val="cs-CZ"/>
        </w:rPr>
      </w:pPr>
      <w:r w:rsidRPr="00F34AE7">
        <w:rPr>
          <w:rFonts w:ascii="Segoe UI" w:hAnsi="Segoe UI" w:cs="Segoe UI"/>
          <w:bCs/>
          <w:sz w:val="22"/>
          <w:szCs w:val="22"/>
          <w:lang w:val="cs-CZ"/>
        </w:rPr>
        <w:tab/>
      </w:r>
      <w:r w:rsidRPr="00F34AE7">
        <w:rPr>
          <w:rFonts w:ascii="Segoe UI" w:hAnsi="Segoe UI" w:cs="Segoe UI"/>
          <w:bCs/>
          <w:sz w:val="22"/>
          <w:szCs w:val="22"/>
          <w:lang w:val="cs-CZ"/>
        </w:rPr>
        <w:tab/>
      </w:r>
      <w:r w:rsidRPr="00F34AE7">
        <w:rPr>
          <w:rFonts w:ascii="Segoe UI" w:hAnsi="Segoe UI" w:cs="Segoe UI"/>
          <w:bCs/>
          <w:sz w:val="22"/>
          <w:szCs w:val="22"/>
          <w:lang w:val="cs-CZ"/>
        </w:rPr>
        <w:tab/>
      </w:r>
      <w:r w:rsidRPr="00F34AE7">
        <w:rPr>
          <w:rFonts w:ascii="Segoe UI" w:hAnsi="Segoe UI" w:cs="Segoe UI"/>
          <w:bCs/>
          <w:sz w:val="22"/>
          <w:szCs w:val="22"/>
          <w:lang w:val="cs-CZ"/>
        </w:rPr>
        <w:tab/>
      </w:r>
      <w:r w:rsidR="002C368A" w:rsidRPr="002C368A">
        <w:rPr>
          <w:rFonts w:ascii="Segoe UI" w:hAnsi="Segoe UI" w:cs="Segoe UI"/>
          <w:sz w:val="22"/>
          <w:szCs w:val="22"/>
          <w:highlight w:val="cyan"/>
          <w:lang w:val="cs-CZ"/>
        </w:rPr>
        <w:t>[Doplní zadavatel před podpisem smlouvy]</w:t>
      </w:r>
    </w:p>
    <w:p w14:paraId="0DEAE92B" w14:textId="4F1387A4" w:rsidR="005C2E61" w:rsidRPr="00DE2568" w:rsidRDefault="005C2E61" w:rsidP="006C7F8E">
      <w:pPr>
        <w:spacing w:line="276" w:lineRule="auto"/>
        <w:rPr>
          <w:rFonts w:ascii="Segoe UI" w:hAnsi="Segoe UI" w:cs="Segoe UI"/>
          <w:sz w:val="22"/>
          <w:szCs w:val="22"/>
          <w:lang w:val="cs-CZ"/>
        </w:rPr>
      </w:pPr>
      <w:r w:rsidRPr="004436DF">
        <w:rPr>
          <w:rFonts w:ascii="Segoe UI" w:hAnsi="Segoe UI" w:cs="Segoe UI"/>
          <w:sz w:val="22"/>
          <w:szCs w:val="22"/>
          <w:lang w:val="cs-CZ"/>
        </w:rPr>
        <w:t xml:space="preserve">zapsán v obchodním rejstříku vedeném </w:t>
      </w:r>
      <w:r w:rsidR="00701570" w:rsidRPr="004436DF">
        <w:rPr>
          <w:rFonts w:ascii="Segoe UI" w:hAnsi="Segoe UI" w:cs="Segoe UI"/>
          <w:sz w:val="22"/>
          <w:szCs w:val="22"/>
          <w:lang w:val="cs-CZ"/>
        </w:rPr>
        <w:t xml:space="preserve">Krajským soudem v Ostravě, </w:t>
      </w:r>
      <w:proofErr w:type="spellStart"/>
      <w:r w:rsidR="00A41DE1">
        <w:rPr>
          <w:rFonts w:ascii="Segoe UI" w:hAnsi="Segoe UI" w:cs="Segoe UI"/>
          <w:sz w:val="22"/>
          <w:szCs w:val="22"/>
          <w:lang w:val="cs-CZ"/>
        </w:rPr>
        <w:t>sp</w:t>
      </w:r>
      <w:proofErr w:type="spellEnd"/>
      <w:r w:rsidR="00A41DE1">
        <w:rPr>
          <w:rFonts w:ascii="Segoe UI" w:hAnsi="Segoe UI" w:cs="Segoe UI"/>
          <w:sz w:val="22"/>
          <w:szCs w:val="22"/>
          <w:lang w:val="cs-CZ"/>
        </w:rPr>
        <w:t>.</w:t>
      </w:r>
      <w:r w:rsidR="0092495C">
        <w:rPr>
          <w:rFonts w:ascii="Segoe UI" w:hAnsi="Segoe UI" w:cs="Segoe UI"/>
          <w:sz w:val="22"/>
          <w:szCs w:val="22"/>
          <w:lang w:val="cs-CZ"/>
        </w:rPr>
        <w:t xml:space="preserve"> </w:t>
      </w:r>
      <w:r w:rsidR="00A41DE1">
        <w:rPr>
          <w:rFonts w:ascii="Segoe UI" w:hAnsi="Segoe UI" w:cs="Segoe UI"/>
          <w:sz w:val="22"/>
          <w:szCs w:val="22"/>
          <w:lang w:val="cs-CZ"/>
        </w:rPr>
        <w:t>zn.</w:t>
      </w:r>
      <w:r w:rsidR="00A41DE1" w:rsidRPr="004436DF">
        <w:rPr>
          <w:rFonts w:ascii="Segoe UI" w:hAnsi="Segoe UI" w:cs="Segoe UI"/>
          <w:sz w:val="22"/>
          <w:szCs w:val="22"/>
          <w:lang w:val="cs-CZ"/>
        </w:rPr>
        <w:t xml:space="preserve"> </w:t>
      </w:r>
      <w:r w:rsidR="00701570" w:rsidRPr="004436DF">
        <w:rPr>
          <w:rFonts w:ascii="Segoe UI" w:hAnsi="Segoe UI" w:cs="Segoe UI"/>
          <w:sz w:val="22"/>
          <w:szCs w:val="22"/>
          <w:lang w:val="cs-CZ"/>
        </w:rPr>
        <w:t>B 1104</w:t>
      </w:r>
    </w:p>
    <w:p w14:paraId="07FFCE85" w14:textId="77777777" w:rsidR="00C27E6B" w:rsidRPr="004436DF" w:rsidRDefault="00C27E6B" w:rsidP="008D21B7">
      <w:pPr>
        <w:spacing w:before="120" w:line="276" w:lineRule="auto"/>
        <w:rPr>
          <w:rFonts w:ascii="Segoe UI" w:hAnsi="Segoe UI" w:cs="Segoe UI"/>
          <w:sz w:val="22"/>
          <w:szCs w:val="22"/>
          <w:lang w:val="cs-CZ"/>
        </w:rPr>
      </w:pPr>
      <w:r w:rsidRPr="004436DF">
        <w:rPr>
          <w:rFonts w:ascii="Segoe UI" w:hAnsi="Segoe UI" w:cs="Segoe UI"/>
          <w:iCs/>
          <w:sz w:val="22"/>
          <w:szCs w:val="22"/>
          <w:lang w:val="cs-CZ"/>
        </w:rPr>
        <w:t>(</w:t>
      </w:r>
      <w:r w:rsidRPr="004436DF">
        <w:rPr>
          <w:rFonts w:ascii="Segoe UI" w:hAnsi="Segoe UI" w:cs="Segoe UI"/>
          <w:sz w:val="22"/>
          <w:szCs w:val="22"/>
          <w:lang w:val="cs-CZ"/>
        </w:rPr>
        <w:t>dále jen „</w:t>
      </w:r>
      <w:r w:rsidRPr="004436DF">
        <w:rPr>
          <w:rFonts w:ascii="Segoe UI" w:hAnsi="Segoe UI" w:cs="Segoe UI"/>
          <w:b/>
          <w:i/>
          <w:sz w:val="22"/>
          <w:szCs w:val="22"/>
          <w:lang w:val="cs-CZ"/>
        </w:rPr>
        <w:t>Objednatel</w:t>
      </w:r>
      <w:r w:rsidRPr="004436DF">
        <w:rPr>
          <w:rFonts w:ascii="Segoe UI" w:hAnsi="Segoe UI" w:cs="Segoe UI"/>
          <w:sz w:val="22"/>
          <w:szCs w:val="22"/>
          <w:lang w:val="cs-CZ"/>
        </w:rPr>
        <w:t>“)</w:t>
      </w:r>
    </w:p>
    <w:p w14:paraId="7BA28B1F" w14:textId="77777777" w:rsidR="00C27E6B" w:rsidRPr="004436DF" w:rsidRDefault="00C27E6B" w:rsidP="008D21B7">
      <w:pPr>
        <w:spacing w:line="276" w:lineRule="auto"/>
        <w:rPr>
          <w:rFonts w:ascii="Segoe UI" w:hAnsi="Segoe UI" w:cs="Segoe UI"/>
          <w:sz w:val="22"/>
          <w:szCs w:val="22"/>
          <w:lang w:val="cs-CZ"/>
        </w:rPr>
      </w:pPr>
    </w:p>
    <w:p w14:paraId="25C0170E" w14:textId="77777777" w:rsidR="00C27E6B" w:rsidRPr="004436DF" w:rsidRDefault="00C27E6B" w:rsidP="008D21B7">
      <w:pPr>
        <w:spacing w:line="276" w:lineRule="auto"/>
        <w:rPr>
          <w:rFonts w:ascii="Segoe UI" w:hAnsi="Segoe UI" w:cs="Segoe UI"/>
          <w:sz w:val="22"/>
          <w:szCs w:val="22"/>
          <w:lang w:val="cs-CZ"/>
        </w:rPr>
      </w:pPr>
      <w:r w:rsidRPr="004436DF">
        <w:rPr>
          <w:rFonts w:ascii="Segoe UI" w:hAnsi="Segoe UI" w:cs="Segoe UI"/>
          <w:sz w:val="22"/>
          <w:szCs w:val="22"/>
          <w:lang w:val="cs-CZ"/>
        </w:rPr>
        <w:t>a</w:t>
      </w:r>
    </w:p>
    <w:p w14:paraId="5541320D" w14:textId="77777777" w:rsidR="00C27E6B" w:rsidRPr="004436DF" w:rsidRDefault="00C27E6B" w:rsidP="008D21B7">
      <w:pPr>
        <w:spacing w:line="276" w:lineRule="auto"/>
        <w:rPr>
          <w:rFonts w:ascii="Segoe UI" w:hAnsi="Segoe UI" w:cs="Segoe UI"/>
          <w:sz w:val="22"/>
          <w:szCs w:val="22"/>
          <w:lang w:val="cs-CZ"/>
        </w:rPr>
      </w:pPr>
    </w:p>
    <w:p w14:paraId="4129FEE1" w14:textId="1F759636" w:rsidR="00C27E6B" w:rsidRPr="004436DF" w:rsidRDefault="008D21B7" w:rsidP="008D21B7">
      <w:pPr>
        <w:spacing w:line="276" w:lineRule="auto"/>
        <w:rPr>
          <w:rFonts w:ascii="Segoe UI" w:hAnsi="Segoe UI" w:cs="Segoe UI"/>
          <w:b/>
          <w:bCs/>
          <w:sz w:val="22"/>
          <w:szCs w:val="22"/>
          <w:lang w:val="cs-CZ"/>
        </w:rPr>
      </w:pPr>
      <w:r w:rsidRPr="004436DF">
        <w:rPr>
          <w:rFonts w:ascii="Segoe UI" w:hAnsi="Segoe UI" w:cs="Segoe UI"/>
          <w:b/>
          <w:bCs/>
          <w:sz w:val="22"/>
          <w:szCs w:val="22"/>
          <w:lang w:val="cs-CZ"/>
        </w:rPr>
        <w:t>Poskytov</w:t>
      </w:r>
      <w:r w:rsidR="00407885" w:rsidRPr="004436DF">
        <w:rPr>
          <w:rFonts w:ascii="Segoe UI" w:hAnsi="Segoe UI" w:cs="Segoe UI"/>
          <w:b/>
          <w:bCs/>
          <w:sz w:val="22"/>
          <w:szCs w:val="22"/>
          <w:lang w:val="cs-CZ"/>
        </w:rPr>
        <w:t>at</w:t>
      </w:r>
      <w:r w:rsidRPr="004436DF">
        <w:rPr>
          <w:rFonts w:ascii="Segoe UI" w:hAnsi="Segoe UI" w:cs="Segoe UI"/>
          <w:b/>
          <w:bCs/>
          <w:sz w:val="22"/>
          <w:szCs w:val="22"/>
          <w:lang w:val="cs-CZ"/>
        </w:rPr>
        <w:t>el</w:t>
      </w:r>
      <w:r w:rsidR="00C27E6B" w:rsidRPr="004436DF">
        <w:rPr>
          <w:rFonts w:ascii="Segoe UI" w:hAnsi="Segoe UI" w:cs="Segoe UI"/>
          <w:b/>
          <w:bCs/>
          <w:sz w:val="22"/>
          <w:szCs w:val="22"/>
          <w:lang w:val="cs-CZ"/>
        </w:rPr>
        <w:t xml:space="preserve">: </w:t>
      </w:r>
      <w:r w:rsidR="00C27E6B" w:rsidRPr="004436DF">
        <w:rPr>
          <w:rFonts w:ascii="Segoe UI" w:hAnsi="Segoe UI" w:cs="Segoe UI"/>
          <w:b/>
          <w:bCs/>
          <w:sz w:val="22"/>
          <w:szCs w:val="22"/>
          <w:lang w:val="cs-CZ"/>
        </w:rPr>
        <w:tab/>
      </w:r>
      <w:r w:rsidR="00C27E6B" w:rsidRPr="004436DF">
        <w:rPr>
          <w:rFonts w:ascii="Segoe UI" w:hAnsi="Segoe UI" w:cs="Segoe UI"/>
          <w:b/>
          <w:bCs/>
          <w:sz w:val="22"/>
          <w:szCs w:val="22"/>
          <w:lang w:val="cs-CZ"/>
        </w:rPr>
        <w:tab/>
      </w:r>
      <w:r w:rsidR="006F2D77" w:rsidRPr="004436DF">
        <w:rPr>
          <w:rFonts w:ascii="Segoe UI" w:hAnsi="Segoe UI" w:cs="Segoe UI"/>
          <w:b/>
          <w:sz w:val="22"/>
          <w:szCs w:val="22"/>
          <w:highlight w:val="yellow"/>
          <w:lang w:val="cs-CZ"/>
        </w:rPr>
        <w:t>[DOPLNÍ DODAVATEL]</w:t>
      </w:r>
    </w:p>
    <w:p w14:paraId="0323D5A2" w14:textId="6F675A0E" w:rsidR="00C27E6B" w:rsidRPr="004436DF" w:rsidRDefault="00C27E6B" w:rsidP="008D21B7">
      <w:pPr>
        <w:spacing w:line="276" w:lineRule="auto"/>
        <w:rPr>
          <w:rStyle w:val="platne1"/>
          <w:rFonts w:ascii="Segoe UI" w:hAnsi="Segoe UI" w:cs="Segoe UI"/>
          <w:sz w:val="22"/>
          <w:szCs w:val="22"/>
          <w:lang w:val="cs-CZ"/>
        </w:rPr>
      </w:pPr>
      <w:r w:rsidRPr="004436DF">
        <w:rPr>
          <w:rStyle w:val="platne1"/>
          <w:rFonts w:ascii="Segoe UI" w:hAnsi="Segoe UI" w:cs="Segoe UI"/>
          <w:sz w:val="22"/>
          <w:szCs w:val="22"/>
          <w:lang w:val="cs-CZ"/>
        </w:rPr>
        <w:t>se sídlem:</w:t>
      </w:r>
      <w:r w:rsidRPr="004436DF">
        <w:rPr>
          <w:rStyle w:val="platne1"/>
          <w:rFonts w:ascii="Segoe UI" w:hAnsi="Segoe UI" w:cs="Segoe UI"/>
          <w:sz w:val="22"/>
          <w:szCs w:val="22"/>
          <w:lang w:val="cs-CZ"/>
        </w:rPr>
        <w:tab/>
      </w:r>
      <w:r w:rsidRPr="004436DF">
        <w:rPr>
          <w:rStyle w:val="platne1"/>
          <w:rFonts w:ascii="Segoe UI" w:hAnsi="Segoe UI" w:cs="Segoe UI"/>
          <w:sz w:val="22"/>
          <w:szCs w:val="22"/>
          <w:lang w:val="cs-CZ"/>
        </w:rPr>
        <w:tab/>
      </w:r>
      <w:r w:rsidRPr="004436DF">
        <w:rPr>
          <w:rStyle w:val="platne1"/>
          <w:rFonts w:ascii="Segoe UI" w:hAnsi="Segoe UI" w:cs="Segoe UI"/>
          <w:sz w:val="22"/>
          <w:szCs w:val="22"/>
          <w:lang w:val="cs-CZ"/>
        </w:rPr>
        <w:tab/>
      </w:r>
      <w:r w:rsidR="006F2D77" w:rsidRPr="004436DF">
        <w:rPr>
          <w:rFonts w:ascii="Segoe UI" w:hAnsi="Segoe UI" w:cs="Segoe UI"/>
          <w:sz w:val="22"/>
          <w:szCs w:val="22"/>
          <w:highlight w:val="yellow"/>
          <w:lang w:val="cs-CZ"/>
        </w:rPr>
        <w:t>[DOPLNÍ DODAVATEL]</w:t>
      </w:r>
      <w:r w:rsidRPr="004436DF">
        <w:rPr>
          <w:rStyle w:val="platne1"/>
          <w:rFonts w:ascii="Segoe UI" w:hAnsi="Segoe UI" w:cs="Segoe UI"/>
          <w:sz w:val="22"/>
          <w:szCs w:val="22"/>
          <w:lang w:val="cs-CZ"/>
        </w:rPr>
        <w:tab/>
      </w:r>
      <w:r w:rsidRPr="004436DF">
        <w:rPr>
          <w:rStyle w:val="platne1"/>
          <w:rFonts w:ascii="Segoe UI" w:hAnsi="Segoe UI" w:cs="Segoe UI"/>
          <w:sz w:val="22"/>
          <w:szCs w:val="22"/>
          <w:lang w:val="cs-CZ"/>
        </w:rPr>
        <w:tab/>
      </w:r>
      <w:r w:rsidRPr="004436DF">
        <w:rPr>
          <w:rStyle w:val="platne1"/>
          <w:rFonts w:ascii="Segoe UI" w:hAnsi="Segoe UI" w:cs="Segoe UI"/>
          <w:sz w:val="22"/>
          <w:szCs w:val="22"/>
          <w:lang w:val="cs-CZ"/>
        </w:rPr>
        <w:tab/>
      </w:r>
    </w:p>
    <w:p w14:paraId="10C75DCE" w14:textId="5F4079D7" w:rsidR="00C27E6B" w:rsidRPr="004436DF" w:rsidRDefault="00C27E6B" w:rsidP="008D21B7">
      <w:pPr>
        <w:spacing w:line="276" w:lineRule="auto"/>
        <w:rPr>
          <w:rFonts w:ascii="Segoe UI" w:hAnsi="Segoe UI" w:cs="Segoe UI"/>
          <w:sz w:val="22"/>
          <w:szCs w:val="22"/>
          <w:lang w:val="cs-CZ"/>
        </w:rPr>
      </w:pPr>
      <w:r w:rsidRPr="004436DF">
        <w:rPr>
          <w:rFonts w:ascii="Segoe UI" w:hAnsi="Segoe UI" w:cs="Segoe UI"/>
          <w:sz w:val="22"/>
          <w:szCs w:val="22"/>
          <w:lang w:val="cs-CZ"/>
        </w:rPr>
        <w:t>IČ</w:t>
      </w:r>
      <w:r w:rsidR="00627E68" w:rsidRPr="004436DF">
        <w:rPr>
          <w:rFonts w:ascii="Segoe UI" w:hAnsi="Segoe UI" w:cs="Segoe UI"/>
          <w:sz w:val="22"/>
          <w:szCs w:val="22"/>
          <w:lang w:val="cs-CZ"/>
        </w:rPr>
        <w:t>O</w:t>
      </w:r>
      <w:r w:rsidRPr="004436DF">
        <w:rPr>
          <w:rFonts w:ascii="Segoe UI" w:hAnsi="Segoe UI" w:cs="Segoe UI"/>
          <w:sz w:val="22"/>
          <w:szCs w:val="22"/>
          <w:lang w:val="cs-CZ"/>
        </w:rPr>
        <w:t>:</w:t>
      </w:r>
      <w:r w:rsidRPr="004436DF">
        <w:rPr>
          <w:rFonts w:ascii="Segoe UI" w:hAnsi="Segoe UI" w:cs="Segoe UI"/>
          <w:sz w:val="22"/>
          <w:szCs w:val="22"/>
          <w:lang w:val="cs-CZ"/>
        </w:rPr>
        <w:tab/>
      </w:r>
      <w:r w:rsidRPr="004436DF">
        <w:rPr>
          <w:rFonts w:ascii="Segoe UI" w:hAnsi="Segoe UI" w:cs="Segoe UI"/>
          <w:sz w:val="22"/>
          <w:szCs w:val="22"/>
          <w:lang w:val="cs-CZ"/>
        </w:rPr>
        <w:tab/>
      </w:r>
      <w:r w:rsidRPr="004436DF">
        <w:rPr>
          <w:rFonts w:ascii="Segoe UI" w:hAnsi="Segoe UI" w:cs="Segoe UI"/>
          <w:sz w:val="22"/>
          <w:szCs w:val="22"/>
          <w:lang w:val="cs-CZ"/>
        </w:rPr>
        <w:tab/>
      </w:r>
      <w:r w:rsidRPr="004436DF">
        <w:rPr>
          <w:rFonts w:ascii="Segoe UI" w:hAnsi="Segoe UI" w:cs="Segoe UI"/>
          <w:sz w:val="22"/>
          <w:szCs w:val="22"/>
          <w:lang w:val="cs-CZ"/>
        </w:rPr>
        <w:tab/>
      </w:r>
      <w:r w:rsidR="006F2D77" w:rsidRPr="004436DF">
        <w:rPr>
          <w:rFonts w:ascii="Segoe UI" w:hAnsi="Segoe UI" w:cs="Segoe UI"/>
          <w:sz w:val="22"/>
          <w:szCs w:val="22"/>
          <w:highlight w:val="yellow"/>
          <w:lang w:val="cs-CZ"/>
        </w:rPr>
        <w:t>[DOPLNÍ DODAVATEL]</w:t>
      </w:r>
      <w:r w:rsidRPr="004436DF">
        <w:rPr>
          <w:rFonts w:ascii="Segoe UI" w:hAnsi="Segoe UI" w:cs="Segoe UI"/>
          <w:sz w:val="22"/>
          <w:szCs w:val="22"/>
          <w:lang w:val="cs-CZ"/>
        </w:rPr>
        <w:tab/>
      </w:r>
      <w:r w:rsidRPr="004436DF">
        <w:rPr>
          <w:rFonts w:ascii="Segoe UI" w:hAnsi="Segoe UI" w:cs="Segoe UI"/>
          <w:sz w:val="22"/>
          <w:szCs w:val="22"/>
          <w:lang w:val="cs-CZ"/>
        </w:rPr>
        <w:tab/>
      </w:r>
      <w:r w:rsidRPr="004436DF">
        <w:rPr>
          <w:rFonts w:ascii="Segoe UI" w:hAnsi="Segoe UI" w:cs="Segoe UI"/>
          <w:sz w:val="22"/>
          <w:szCs w:val="22"/>
          <w:lang w:val="cs-CZ"/>
        </w:rPr>
        <w:tab/>
      </w:r>
    </w:p>
    <w:p w14:paraId="4B6652EC" w14:textId="4D751E24" w:rsidR="00C27E6B" w:rsidRPr="004436DF" w:rsidRDefault="00C27E6B" w:rsidP="008D21B7">
      <w:pPr>
        <w:spacing w:line="276" w:lineRule="auto"/>
        <w:rPr>
          <w:rFonts w:ascii="Segoe UI" w:hAnsi="Segoe UI" w:cs="Segoe UI"/>
          <w:sz w:val="22"/>
          <w:szCs w:val="22"/>
          <w:lang w:val="cs-CZ"/>
        </w:rPr>
      </w:pPr>
      <w:r w:rsidRPr="004436DF">
        <w:rPr>
          <w:rFonts w:ascii="Segoe UI" w:hAnsi="Segoe UI" w:cs="Segoe UI"/>
          <w:bCs/>
          <w:color w:val="000000"/>
          <w:sz w:val="22"/>
          <w:szCs w:val="22"/>
          <w:lang w:val="cs-CZ"/>
        </w:rPr>
        <w:t>DIČ:</w:t>
      </w:r>
      <w:r w:rsidRPr="004436DF">
        <w:rPr>
          <w:rFonts w:ascii="Segoe UI" w:hAnsi="Segoe UI" w:cs="Segoe UI"/>
          <w:bCs/>
          <w:color w:val="000000"/>
          <w:sz w:val="22"/>
          <w:szCs w:val="22"/>
          <w:lang w:val="cs-CZ"/>
        </w:rPr>
        <w:tab/>
      </w:r>
      <w:r w:rsidRPr="004436DF">
        <w:rPr>
          <w:rFonts w:ascii="Segoe UI" w:hAnsi="Segoe UI" w:cs="Segoe UI"/>
          <w:bCs/>
          <w:color w:val="000000"/>
          <w:sz w:val="22"/>
          <w:szCs w:val="22"/>
          <w:lang w:val="cs-CZ"/>
        </w:rPr>
        <w:tab/>
      </w:r>
      <w:r w:rsidRPr="004436DF">
        <w:rPr>
          <w:rFonts w:ascii="Segoe UI" w:hAnsi="Segoe UI" w:cs="Segoe UI"/>
          <w:bCs/>
          <w:color w:val="000000"/>
          <w:sz w:val="22"/>
          <w:szCs w:val="22"/>
          <w:lang w:val="cs-CZ"/>
        </w:rPr>
        <w:tab/>
      </w:r>
      <w:r w:rsidRPr="004436DF">
        <w:rPr>
          <w:rFonts w:ascii="Segoe UI" w:hAnsi="Segoe UI" w:cs="Segoe UI"/>
          <w:bCs/>
          <w:color w:val="000000"/>
          <w:sz w:val="22"/>
          <w:szCs w:val="22"/>
          <w:lang w:val="cs-CZ"/>
        </w:rPr>
        <w:tab/>
      </w:r>
      <w:r w:rsidR="006F2D77" w:rsidRPr="004436DF">
        <w:rPr>
          <w:rFonts w:ascii="Segoe UI" w:hAnsi="Segoe UI" w:cs="Segoe UI"/>
          <w:sz w:val="22"/>
          <w:szCs w:val="22"/>
          <w:highlight w:val="yellow"/>
          <w:lang w:val="cs-CZ"/>
        </w:rPr>
        <w:t>[DOPLNÍ DODAVATEL]</w:t>
      </w:r>
    </w:p>
    <w:p w14:paraId="2F880339" w14:textId="5FEDBCCC" w:rsidR="007E5D36" w:rsidRDefault="00C560A0" w:rsidP="007E5D36">
      <w:pPr>
        <w:autoSpaceDE w:val="0"/>
        <w:autoSpaceDN w:val="0"/>
        <w:adjustRightInd w:val="0"/>
        <w:rPr>
          <w:rFonts w:ascii="SegoeUI" w:hAnsi="SegoeUI" w:cs="SegoeUI"/>
          <w:sz w:val="22"/>
          <w:szCs w:val="22"/>
          <w:lang w:val="cs-CZ" w:eastAsia="cs-CZ"/>
        </w:rPr>
      </w:pPr>
      <w:r w:rsidRPr="004436DF">
        <w:rPr>
          <w:rFonts w:ascii="Segoe UI" w:hAnsi="Segoe UI" w:cs="Segoe UI"/>
          <w:sz w:val="22"/>
          <w:szCs w:val="22"/>
          <w:lang w:val="cs-CZ"/>
        </w:rPr>
        <w:t>b</w:t>
      </w:r>
      <w:r w:rsidR="00C27E6B" w:rsidRPr="004436DF">
        <w:rPr>
          <w:rFonts w:ascii="Segoe UI" w:hAnsi="Segoe UI" w:cs="Segoe UI"/>
          <w:sz w:val="22"/>
          <w:szCs w:val="22"/>
          <w:lang w:val="cs-CZ"/>
        </w:rPr>
        <w:t xml:space="preserve">ankovní spojení: </w:t>
      </w:r>
      <w:r w:rsidR="00C27E6B" w:rsidRPr="004436DF">
        <w:rPr>
          <w:rFonts w:ascii="Segoe UI" w:hAnsi="Segoe UI" w:cs="Segoe UI"/>
          <w:sz w:val="22"/>
          <w:szCs w:val="22"/>
          <w:lang w:val="cs-CZ"/>
        </w:rPr>
        <w:tab/>
      </w:r>
      <w:r w:rsidR="00C27E6B" w:rsidRPr="004436DF">
        <w:rPr>
          <w:rFonts w:ascii="Segoe UI" w:hAnsi="Segoe UI" w:cs="Segoe UI"/>
          <w:sz w:val="22"/>
          <w:szCs w:val="22"/>
          <w:lang w:val="cs-CZ"/>
        </w:rPr>
        <w:tab/>
      </w:r>
      <w:r w:rsidR="006F2D77" w:rsidRPr="004436DF">
        <w:rPr>
          <w:rFonts w:ascii="Segoe UI" w:hAnsi="Segoe UI" w:cs="Segoe UI"/>
          <w:sz w:val="22"/>
          <w:szCs w:val="22"/>
          <w:highlight w:val="yellow"/>
          <w:lang w:val="cs-CZ"/>
        </w:rPr>
        <w:t>[DOPLNÍ DODAVATEL]</w:t>
      </w:r>
    </w:p>
    <w:p w14:paraId="0FF0733B" w14:textId="77777777" w:rsidR="00C27E6B" w:rsidRDefault="007E5D36" w:rsidP="007E5D36">
      <w:pPr>
        <w:numPr>
          <w:ilvl w:val="12"/>
          <w:numId w:val="0"/>
        </w:numPr>
        <w:tabs>
          <w:tab w:val="left" w:pos="2160"/>
        </w:tabs>
        <w:spacing w:line="276" w:lineRule="auto"/>
        <w:jc w:val="both"/>
        <w:rPr>
          <w:rFonts w:ascii="SegoeUI" w:hAnsi="SegoeUI" w:cs="SegoeUI"/>
          <w:sz w:val="22"/>
          <w:szCs w:val="22"/>
          <w:lang w:val="cs-CZ" w:eastAsia="cs-CZ"/>
        </w:rPr>
      </w:pPr>
      <w:r>
        <w:rPr>
          <w:rFonts w:ascii="SegoeUI" w:hAnsi="SegoeUI" w:cs="SegoeUI"/>
          <w:sz w:val="22"/>
          <w:szCs w:val="22"/>
          <w:lang w:val="cs-CZ" w:eastAsia="cs-CZ"/>
        </w:rPr>
        <w:tab/>
      </w:r>
      <w:r>
        <w:rPr>
          <w:rFonts w:ascii="SegoeUI" w:hAnsi="SegoeUI" w:cs="SegoeUI"/>
          <w:sz w:val="22"/>
          <w:szCs w:val="22"/>
          <w:lang w:val="cs-CZ" w:eastAsia="cs-CZ"/>
        </w:rPr>
        <w:tab/>
      </w:r>
      <w:r w:rsidR="00486E72">
        <w:rPr>
          <w:rFonts w:ascii="SegoeUI" w:hAnsi="SegoeUI" w:cs="SegoeUI"/>
          <w:sz w:val="22"/>
          <w:szCs w:val="22"/>
          <w:lang w:val="cs-CZ" w:eastAsia="cs-CZ"/>
        </w:rPr>
        <w:t>………………………………..</w:t>
      </w:r>
    </w:p>
    <w:p w14:paraId="168169E4" w14:textId="77777777" w:rsidR="007E5D36" w:rsidRPr="004436DF" w:rsidRDefault="007E5D36" w:rsidP="007E5D36">
      <w:pPr>
        <w:numPr>
          <w:ilvl w:val="12"/>
          <w:numId w:val="0"/>
        </w:numPr>
        <w:tabs>
          <w:tab w:val="left" w:pos="2160"/>
        </w:tabs>
        <w:spacing w:line="276" w:lineRule="auto"/>
        <w:jc w:val="both"/>
        <w:rPr>
          <w:rFonts w:ascii="Segoe UI" w:hAnsi="Segoe UI" w:cs="Segoe UI"/>
          <w:sz w:val="22"/>
          <w:szCs w:val="22"/>
          <w:lang w:val="cs-CZ"/>
        </w:rPr>
      </w:pPr>
      <w:r>
        <w:rPr>
          <w:rFonts w:ascii="SegoeUI" w:hAnsi="SegoeUI" w:cs="SegoeUI"/>
          <w:sz w:val="22"/>
          <w:szCs w:val="22"/>
          <w:lang w:val="cs-CZ" w:eastAsia="cs-CZ"/>
        </w:rPr>
        <w:tab/>
      </w:r>
      <w:r>
        <w:rPr>
          <w:rFonts w:ascii="SegoeUI" w:hAnsi="SegoeUI" w:cs="SegoeUI"/>
          <w:sz w:val="22"/>
          <w:szCs w:val="22"/>
          <w:lang w:val="cs-CZ" w:eastAsia="cs-CZ"/>
        </w:rPr>
        <w:tab/>
      </w:r>
      <w:r w:rsidR="00486E72">
        <w:rPr>
          <w:rFonts w:ascii="SegoeUI" w:hAnsi="SegoeUI" w:cs="SegoeUI"/>
          <w:sz w:val="22"/>
          <w:szCs w:val="22"/>
          <w:lang w:val="cs-CZ" w:eastAsia="cs-CZ"/>
        </w:rPr>
        <w:t>………………………………..</w:t>
      </w:r>
    </w:p>
    <w:p w14:paraId="7DC7FFEE" w14:textId="7CB88FB8" w:rsidR="00486E72" w:rsidRDefault="00C27E6B" w:rsidP="00486E72">
      <w:pPr>
        <w:autoSpaceDE w:val="0"/>
        <w:autoSpaceDN w:val="0"/>
        <w:adjustRightInd w:val="0"/>
        <w:rPr>
          <w:rFonts w:ascii="SegoeUI" w:hAnsi="SegoeUI" w:cs="SegoeUI"/>
          <w:sz w:val="22"/>
          <w:szCs w:val="22"/>
          <w:lang w:val="cs-CZ" w:eastAsia="cs-CZ"/>
        </w:rPr>
      </w:pPr>
      <w:r w:rsidRPr="004436DF">
        <w:rPr>
          <w:rFonts w:ascii="Segoe UI" w:hAnsi="Segoe UI" w:cs="Segoe UI"/>
          <w:bCs/>
          <w:color w:val="000000"/>
          <w:sz w:val="22"/>
          <w:szCs w:val="22"/>
          <w:lang w:val="cs-CZ"/>
        </w:rPr>
        <w:t>zastoupena:</w:t>
      </w:r>
      <w:r w:rsidRPr="004436DF">
        <w:rPr>
          <w:rFonts w:ascii="Segoe UI" w:hAnsi="Segoe UI" w:cs="Segoe UI"/>
          <w:bCs/>
          <w:color w:val="000000"/>
          <w:sz w:val="22"/>
          <w:szCs w:val="22"/>
          <w:lang w:val="cs-CZ"/>
        </w:rPr>
        <w:tab/>
      </w:r>
      <w:r w:rsidRPr="004436DF">
        <w:rPr>
          <w:rFonts w:ascii="Segoe UI" w:hAnsi="Segoe UI" w:cs="Segoe UI"/>
          <w:bCs/>
          <w:color w:val="000000"/>
          <w:sz w:val="22"/>
          <w:szCs w:val="22"/>
          <w:lang w:val="cs-CZ"/>
        </w:rPr>
        <w:tab/>
      </w:r>
      <w:r w:rsidRPr="004436DF">
        <w:rPr>
          <w:rFonts w:ascii="Segoe UI" w:hAnsi="Segoe UI" w:cs="Segoe UI"/>
          <w:bCs/>
          <w:color w:val="000000"/>
          <w:sz w:val="22"/>
          <w:szCs w:val="22"/>
          <w:lang w:val="cs-CZ"/>
        </w:rPr>
        <w:tab/>
      </w:r>
      <w:r w:rsidR="006F2D77" w:rsidRPr="004436DF">
        <w:rPr>
          <w:rFonts w:ascii="Segoe UI" w:hAnsi="Segoe UI" w:cs="Segoe UI"/>
          <w:sz w:val="22"/>
          <w:szCs w:val="22"/>
          <w:highlight w:val="yellow"/>
          <w:lang w:val="cs-CZ"/>
        </w:rPr>
        <w:t>[DOPLNÍ DODAVATEL]</w:t>
      </w:r>
    </w:p>
    <w:p w14:paraId="7CB23ED3" w14:textId="4B5D7C6E" w:rsidR="00C27E6B" w:rsidRPr="004436DF" w:rsidRDefault="00C27E6B" w:rsidP="00486E72">
      <w:pPr>
        <w:autoSpaceDE w:val="0"/>
        <w:autoSpaceDN w:val="0"/>
        <w:adjustRightInd w:val="0"/>
        <w:rPr>
          <w:rFonts w:ascii="Segoe UI" w:hAnsi="Segoe UI" w:cs="Segoe UI"/>
          <w:bCs/>
          <w:color w:val="000000"/>
          <w:sz w:val="22"/>
          <w:szCs w:val="22"/>
          <w:lang w:val="cs-CZ"/>
        </w:rPr>
      </w:pPr>
      <w:r w:rsidRPr="004436DF">
        <w:rPr>
          <w:rFonts w:ascii="Segoe UI" w:hAnsi="Segoe UI" w:cs="Segoe UI"/>
          <w:bCs/>
          <w:color w:val="000000"/>
          <w:sz w:val="22"/>
          <w:szCs w:val="22"/>
          <w:lang w:val="cs-CZ"/>
        </w:rPr>
        <w:t>zaps</w:t>
      </w:r>
      <w:r w:rsidR="007E5D36">
        <w:rPr>
          <w:rFonts w:ascii="Segoe UI" w:hAnsi="Segoe UI" w:cs="Segoe UI"/>
          <w:bCs/>
          <w:color w:val="000000"/>
          <w:sz w:val="22"/>
          <w:szCs w:val="22"/>
          <w:lang w:val="cs-CZ"/>
        </w:rPr>
        <w:t>á</w:t>
      </w:r>
      <w:r w:rsidRPr="004436DF">
        <w:rPr>
          <w:rFonts w:ascii="Segoe UI" w:hAnsi="Segoe UI" w:cs="Segoe UI"/>
          <w:bCs/>
          <w:color w:val="000000"/>
          <w:sz w:val="22"/>
          <w:szCs w:val="22"/>
          <w:lang w:val="cs-CZ"/>
        </w:rPr>
        <w:t xml:space="preserve">n v obchodním rejstříku vedeném </w:t>
      </w:r>
      <w:r w:rsidR="006F2D77" w:rsidRPr="004436DF">
        <w:rPr>
          <w:rFonts w:ascii="Segoe UI" w:hAnsi="Segoe UI" w:cs="Segoe UI"/>
          <w:sz w:val="22"/>
          <w:szCs w:val="22"/>
          <w:highlight w:val="yellow"/>
          <w:lang w:val="cs-CZ"/>
        </w:rPr>
        <w:t>[DOPLNÍ DODAVATEL]</w:t>
      </w:r>
      <w:r w:rsidRPr="004436DF">
        <w:rPr>
          <w:rFonts w:ascii="Segoe UI" w:hAnsi="Segoe UI" w:cs="Segoe UI"/>
          <w:bCs/>
          <w:color w:val="000000"/>
          <w:sz w:val="22"/>
          <w:szCs w:val="22"/>
          <w:lang w:val="cs-CZ"/>
        </w:rPr>
        <w:tab/>
      </w:r>
      <w:r w:rsidRPr="004436DF">
        <w:rPr>
          <w:rFonts w:ascii="Segoe UI" w:hAnsi="Segoe UI" w:cs="Segoe UI"/>
          <w:bCs/>
          <w:color w:val="000000"/>
          <w:sz w:val="22"/>
          <w:szCs w:val="22"/>
          <w:lang w:val="cs-CZ"/>
        </w:rPr>
        <w:tab/>
      </w:r>
      <w:r w:rsidRPr="004436DF">
        <w:rPr>
          <w:rFonts w:ascii="Segoe UI" w:hAnsi="Segoe UI" w:cs="Segoe UI"/>
          <w:bCs/>
          <w:color w:val="000000"/>
          <w:sz w:val="22"/>
          <w:szCs w:val="22"/>
          <w:lang w:val="cs-CZ"/>
        </w:rPr>
        <w:tab/>
      </w:r>
    </w:p>
    <w:p w14:paraId="5D211E1C" w14:textId="77777777" w:rsidR="00C27E6B" w:rsidRPr="004436DF" w:rsidRDefault="00C27E6B" w:rsidP="008D21B7">
      <w:pPr>
        <w:spacing w:before="120" w:line="276" w:lineRule="auto"/>
        <w:rPr>
          <w:rFonts w:ascii="Segoe UI" w:hAnsi="Segoe UI" w:cs="Segoe UI"/>
          <w:sz w:val="22"/>
          <w:szCs w:val="22"/>
          <w:lang w:val="cs-CZ"/>
        </w:rPr>
      </w:pPr>
      <w:r w:rsidRPr="004436DF">
        <w:rPr>
          <w:rFonts w:ascii="Segoe UI" w:hAnsi="Segoe UI" w:cs="Segoe UI"/>
          <w:iCs/>
          <w:sz w:val="22"/>
          <w:szCs w:val="22"/>
          <w:lang w:val="cs-CZ"/>
        </w:rPr>
        <w:t>(</w:t>
      </w:r>
      <w:r w:rsidRPr="004436DF">
        <w:rPr>
          <w:rFonts w:ascii="Segoe UI" w:hAnsi="Segoe UI" w:cs="Segoe UI"/>
          <w:sz w:val="22"/>
          <w:szCs w:val="22"/>
          <w:lang w:val="cs-CZ"/>
        </w:rPr>
        <w:t>dále jen „</w:t>
      </w:r>
      <w:r w:rsidR="005C2E61" w:rsidRPr="004436DF">
        <w:rPr>
          <w:rFonts w:ascii="Segoe UI" w:hAnsi="Segoe UI" w:cs="Segoe UI"/>
          <w:b/>
          <w:i/>
          <w:sz w:val="22"/>
          <w:szCs w:val="22"/>
          <w:lang w:val="cs-CZ"/>
        </w:rPr>
        <w:t>Poskytovatel</w:t>
      </w:r>
      <w:r w:rsidRPr="004436DF">
        <w:rPr>
          <w:rFonts w:ascii="Segoe UI" w:hAnsi="Segoe UI" w:cs="Segoe UI"/>
          <w:sz w:val="22"/>
          <w:szCs w:val="22"/>
          <w:lang w:val="cs-CZ"/>
        </w:rPr>
        <w:t>“)</w:t>
      </w:r>
    </w:p>
    <w:p w14:paraId="5A8D02F2" w14:textId="77777777" w:rsidR="00C27E6B" w:rsidRPr="004436DF" w:rsidRDefault="00C27E6B" w:rsidP="008D21B7">
      <w:pPr>
        <w:spacing w:line="276" w:lineRule="auto"/>
        <w:rPr>
          <w:rFonts w:ascii="Segoe UI" w:hAnsi="Segoe UI" w:cs="Segoe UI"/>
          <w:iCs/>
          <w:sz w:val="22"/>
          <w:szCs w:val="22"/>
          <w:lang w:val="cs-CZ"/>
        </w:rPr>
      </w:pPr>
    </w:p>
    <w:p w14:paraId="6EB6D188" w14:textId="77777777" w:rsidR="00C27E6B" w:rsidRPr="004436DF" w:rsidRDefault="00C27E6B" w:rsidP="008D21B7">
      <w:pPr>
        <w:spacing w:line="276" w:lineRule="auto"/>
        <w:rPr>
          <w:rFonts w:ascii="Segoe UI" w:hAnsi="Segoe UI" w:cs="Segoe UI"/>
          <w:sz w:val="22"/>
          <w:szCs w:val="22"/>
          <w:lang w:val="cs-CZ"/>
        </w:rPr>
      </w:pPr>
      <w:r w:rsidRPr="004436DF">
        <w:rPr>
          <w:rFonts w:ascii="Segoe UI" w:hAnsi="Segoe UI" w:cs="Segoe UI"/>
          <w:iCs/>
          <w:sz w:val="22"/>
          <w:szCs w:val="22"/>
          <w:lang w:val="cs-CZ"/>
        </w:rPr>
        <w:t xml:space="preserve">(Objednatel a </w:t>
      </w:r>
      <w:r w:rsidR="002A1740" w:rsidRPr="004436DF">
        <w:rPr>
          <w:rFonts w:ascii="Segoe UI" w:hAnsi="Segoe UI" w:cs="Segoe UI"/>
          <w:iCs/>
          <w:sz w:val="22"/>
          <w:szCs w:val="22"/>
          <w:lang w:val="cs-CZ"/>
        </w:rPr>
        <w:t xml:space="preserve">Poskytovatel </w:t>
      </w:r>
      <w:r w:rsidRPr="004436DF">
        <w:rPr>
          <w:rFonts w:ascii="Segoe UI" w:hAnsi="Segoe UI" w:cs="Segoe UI"/>
          <w:iCs/>
          <w:sz w:val="22"/>
          <w:szCs w:val="22"/>
          <w:lang w:val="cs-CZ"/>
        </w:rPr>
        <w:t>dále jednotlivě též jen „</w:t>
      </w:r>
      <w:r w:rsidRPr="004436DF">
        <w:rPr>
          <w:rFonts w:ascii="Segoe UI" w:hAnsi="Segoe UI" w:cs="Segoe UI"/>
          <w:b/>
          <w:i/>
          <w:iCs/>
          <w:sz w:val="22"/>
          <w:szCs w:val="22"/>
          <w:lang w:val="cs-CZ"/>
        </w:rPr>
        <w:t>Smluvní strana</w:t>
      </w:r>
      <w:r w:rsidRPr="004436DF">
        <w:rPr>
          <w:rFonts w:ascii="Segoe UI" w:hAnsi="Segoe UI" w:cs="Segoe UI"/>
          <w:iCs/>
          <w:sz w:val="22"/>
          <w:szCs w:val="22"/>
          <w:lang w:val="cs-CZ"/>
        </w:rPr>
        <w:t>“ nebo společně „</w:t>
      </w:r>
      <w:r w:rsidRPr="004436DF">
        <w:rPr>
          <w:rFonts w:ascii="Segoe UI" w:hAnsi="Segoe UI" w:cs="Segoe UI"/>
          <w:b/>
          <w:i/>
          <w:iCs/>
          <w:sz w:val="22"/>
          <w:szCs w:val="22"/>
          <w:lang w:val="cs-CZ"/>
        </w:rPr>
        <w:t>Smluvní strany</w:t>
      </w:r>
      <w:r w:rsidRPr="004436DF">
        <w:rPr>
          <w:rFonts w:ascii="Segoe UI" w:hAnsi="Segoe UI" w:cs="Segoe UI"/>
          <w:iCs/>
          <w:sz w:val="22"/>
          <w:szCs w:val="22"/>
          <w:lang w:val="cs-CZ"/>
        </w:rPr>
        <w:t>“)</w:t>
      </w:r>
    </w:p>
    <w:p w14:paraId="76914384" w14:textId="77777777" w:rsidR="00C27E6B" w:rsidRPr="004436DF" w:rsidRDefault="00C27E6B" w:rsidP="008D21B7">
      <w:pPr>
        <w:tabs>
          <w:tab w:val="left" w:pos="1701"/>
        </w:tabs>
        <w:spacing w:line="276" w:lineRule="auto"/>
        <w:ind w:left="360"/>
        <w:jc w:val="center"/>
        <w:rPr>
          <w:rFonts w:ascii="Segoe UI" w:hAnsi="Segoe UI" w:cs="Segoe UI"/>
          <w:sz w:val="22"/>
          <w:szCs w:val="22"/>
          <w:lang w:val="cs-CZ"/>
        </w:rPr>
      </w:pPr>
    </w:p>
    <w:p w14:paraId="3DD81B8F" w14:textId="5C7B6AB7" w:rsidR="005C2E61" w:rsidRPr="004436DF" w:rsidRDefault="00C27E6B" w:rsidP="0092495C">
      <w:pPr>
        <w:pStyle w:val="RLdajeosmluvnstran"/>
        <w:spacing w:after="240" w:line="276" w:lineRule="auto"/>
        <w:jc w:val="both"/>
        <w:rPr>
          <w:rFonts w:ascii="Segoe UI" w:hAnsi="Segoe UI" w:cs="Segoe UI"/>
          <w:szCs w:val="22"/>
        </w:rPr>
      </w:pPr>
      <w:r w:rsidRPr="004436DF">
        <w:rPr>
          <w:rFonts w:ascii="Segoe UI" w:hAnsi="Segoe UI" w:cs="Segoe UI"/>
          <w:szCs w:val="22"/>
        </w:rPr>
        <w:t>uzavírají v souladu s</w:t>
      </w:r>
      <w:r w:rsidR="00166BD4" w:rsidRPr="004436DF">
        <w:rPr>
          <w:rFonts w:ascii="Segoe UI" w:hAnsi="Segoe UI" w:cs="Segoe UI"/>
          <w:szCs w:val="22"/>
        </w:rPr>
        <w:t> </w:t>
      </w:r>
      <w:proofErr w:type="spellStart"/>
      <w:r w:rsidRPr="004436DF">
        <w:rPr>
          <w:rFonts w:ascii="Segoe UI" w:hAnsi="Segoe UI" w:cs="Segoe UI"/>
          <w:szCs w:val="22"/>
        </w:rPr>
        <w:t>ust</w:t>
      </w:r>
      <w:proofErr w:type="spellEnd"/>
      <w:r w:rsidR="00166BD4" w:rsidRPr="004436DF">
        <w:rPr>
          <w:rFonts w:ascii="Segoe UI" w:hAnsi="Segoe UI" w:cs="Segoe UI"/>
          <w:szCs w:val="22"/>
        </w:rPr>
        <w:t>.</w:t>
      </w:r>
      <w:r w:rsidRPr="004436DF">
        <w:rPr>
          <w:rFonts w:ascii="Segoe UI" w:hAnsi="Segoe UI" w:cs="Segoe UI"/>
          <w:szCs w:val="22"/>
        </w:rPr>
        <w:t xml:space="preserve"> </w:t>
      </w:r>
      <w:r w:rsidR="005C2E61" w:rsidRPr="004436DF">
        <w:rPr>
          <w:rFonts w:ascii="Segoe UI" w:hAnsi="Segoe UI" w:cs="Segoe UI"/>
          <w:szCs w:val="22"/>
        </w:rPr>
        <w:t>§ 1</w:t>
      </w:r>
      <w:r w:rsidR="00701570" w:rsidRPr="004436DF">
        <w:rPr>
          <w:rFonts w:ascii="Segoe UI" w:hAnsi="Segoe UI" w:cs="Segoe UI"/>
          <w:szCs w:val="22"/>
        </w:rPr>
        <w:t xml:space="preserve">31 a násl. </w:t>
      </w:r>
      <w:r w:rsidR="005C2E61" w:rsidRPr="004436DF">
        <w:rPr>
          <w:rFonts w:ascii="Segoe UI" w:hAnsi="Segoe UI" w:cs="Segoe UI"/>
          <w:szCs w:val="22"/>
        </w:rPr>
        <w:t>zákona č. 13</w:t>
      </w:r>
      <w:r w:rsidR="00701570" w:rsidRPr="004436DF">
        <w:rPr>
          <w:rFonts w:ascii="Segoe UI" w:hAnsi="Segoe UI" w:cs="Segoe UI"/>
          <w:szCs w:val="22"/>
        </w:rPr>
        <w:t>4</w:t>
      </w:r>
      <w:r w:rsidR="005C2E61" w:rsidRPr="004436DF">
        <w:rPr>
          <w:rFonts w:ascii="Segoe UI" w:hAnsi="Segoe UI" w:cs="Segoe UI"/>
          <w:szCs w:val="22"/>
        </w:rPr>
        <w:t>/20</w:t>
      </w:r>
      <w:r w:rsidR="00701570" w:rsidRPr="004436DF">
        <w:rPr>
          <w:rFonts w:ascii="Segoe UI" w:hAnsi="Segoe UI" w:cs="Segoe UI"/>
          <w:szCs w:val="22"/>
        </w:rPr>
        <w:t>1</w:t>
      </w:r>
      <w:r w:rsidR="005C2E61" w:rsidRPr="004436DF">
        <w:rPr>
          <w:rFonts w:ascii="Segoe UI" w:hAnsi="Segoe UI" w:cs="Segoe UI"/>
          <w:szCs w:val="22"/>
        </w:rPr>
        <w:t xml:space="preserve">6 Sb., o </w:t>
      </w:r>
      <w:r w:rsidR="00701570" w:rsidRPr="004436DF">
        <w:rPr>
          <w:rFonts w:ascii="Segoe UI" w:hAnsi="Segoe UI" w:cs="Segoe UI"/>
          <w:szCs w:val="22"/>
        </w:rPr>
        <w:t xml:space="preserve">zadávání </w:t>
      </w:r>
      <w:r w:rsidR="005C2E61" w:rsidRPr="004436DF">
        <w:rPr>
          <w:rFonts w:ascii="Segoe UI" w:hAnsi="Segoe UI" w:cs="Segoe UI"/>
          <w:szCs w:val="22"/>
        </w:rPr>
        <w:t>veřejných zakáz</w:t>
      </w:r>
      <w:r w:rsidR="006F2D77">
        <w:rPr>
          <w:rFonts w:ascii="Segoe UI" w:hAnsi="Segoe UI" w:cs="Segoe UI"/>
          <w:szCs w:val="22"/>
        </w:rPr>
        <w:t>e</w:t>
      </w:r>
      <w:r w:rsidR="005C2E61" w:rsidRPr="004436DF">
        <w:rPr>
          <w:rFonts w:ascii="Segoe UI" w:hAnsi="Segoe UI" w:cs="Segoe UI"/>
          <w:szCs w:val="22"/>
        </w:rPr>
        <w:t>k, ve znění pozdějších předpisů (dále jen „</w:t>
      </w:r>
      <w:r w:rsidR="00701570" w:rsidRPr="004436DF">
        <w:rPr>
          <w:rFonts w:ascii="Segoe UI" w:hAnsi="Segoe UI" w:cs="Segoe UI"/>
          <w:b/>
          <w:i/>
          <w:szCs w:val="22"/>
        </w:rPr>
        <w:t>Z</w:t>
      </w:r>
      <w:r w:rsidR="005C2E61" w:rsidRPr="004436DF">
        <w:rPr>
          <w:rFonts w:ascii="Segoe UI" w:hAnsi="Segoe UI" w:cs="Segoe UI"/>
          <w:b/>
          <w:i/>
          <w:szCs w:val="22"/>
        </w:rPr>
        <w:t>ZVZ</w:t>
      </w:r>
      <w:r w:rsidR="005C2E61" w:rsidRPr="004436DF">
        <w:rPr>
          <w:rFonts w:ascii="Segoe UI" w:hAnsi="Segoe UI" w:cs="Segoe UI"/>
          <w:szCs w:val="22"/>
        </w:rPr>
        <w:t>“)</w:t>
      </w:r>
      <w:r w:rsidR="00220329" w:rsidRPr="004436DF">
        <w:rPr>
          <w:rFonts w:ascii="Segoe UI" w:hAnsi="Segoe UI" w:cs="Segoe UI"/>
          <w:szCs w:val="22"/>
        </w:rPr>
        <w:t>,</w:t>
      </w:r>
      <w:r w:rsidR="005C2E61" w:rsidRPr="004436DF">
        <w:rPr>
          <w:rFonts w:ascii="Segoe UI" w:hAnsi="Segoe UI" w:cs="Segoe UI"/>
          <w:szCs w:val="22"/>
        </w:rPr>
        <w:t xml:space="preserve"> podle </w:t>
      </w:r>
      <w:proofErr w:type="spellStart"/>
      <w:r w:rsidR="00701570" w:rsidRPr="004436DF">
        <w:rPr>
          <w:rFonts w:ascii="Segoe UI" w:hAnsi="Segoe UI" w:cs="Segoe UI"/>
          <w:szCs w:val="22"/>
        </w:rPr>
        <w:t>ust</w:t>
      </w:r>
      <w:proofErr w:type="spellEnd"/>
      <w:r w:rsidR="00701570" w:rsidRPr="004436DF">
        <w:rPr>
          <w:rFonts w:ascii="Segoe UI" w:hAnsi="Segoe UI" w:cs="Segoe UI"/>
          <w:szCs w:val="22"/>
        </w:rPr>
        <w:t xml:space="preserve">. </w:t>
      </w:r>
      <w:r w:rsidR="005C2E61" w:rsidRPr="004436DF">
        <w:rPr>
          <w:rFonts w:ascii="Segoe UI" w:hAnsi="Segoe UI" w:cs="Segoe UI"/>
          <w:szCs w:val="22"/>
        </w:rPr>
        <w:t>§ 1746 odst. 2 zákona č. 89/2012 Sb., občanského zákoníku</w:t>
      </w:r>
      <w:r w:rsidR="006F2D77">
        <w:rPr>
          <w:rFonts w:ascii="Segoe UI" w:hAnsi="Segoe UI" w:cs="Segoe UI"/>
          <w:szCs w:val="22"/>
        </w:rPr>
        <w:t>, ve znění pozdějších předpisů</w:t>
      </w:r>
      <w:r w:rsidR="005C2E61" w:rsidRPr="004436DF">
        <w:rPr>
          <w:rFonts w:ascii="Segoe UI" w:hAnsi="Segoe UI" w:cs="Segoe UI"/>
          <w:szCs w:val="22"/>
        </w:rPr>
        <w:t xml:space="preserve"> (dále jen „</w:t>
      </w:r>
      <w:r w:rsidR="005C2E61" w:rsidRPr="004436DF">
        <w:rPr>
          <w:rFonts w:ascii="Segoe UI" w:hAnsi="Segoe UI" w:cs="Segoe UI"/>
          <w:b/>
          <w:i/>
          <w:szCs w:val="22"/>
        </w:rPr>
        <w:t>OZ</w:t>
      </w:r>
      <w:r w:rsidR="005C2E61" w:rsidRPr="004436DF">
        <w:rPr>
          <w:rFonts w:ascii="Segoe UI" w:hAnsi="Segoe UI" w:cs="Segoe UI"/>
          <w:szCs w:val="22"/>
        </w:rPr>
        <w:t>“)</w:t>
      </w:r>
      <w:r w:rsidR="006F2D77">
        <w:rPr>
          <w:rFonts w:ascii="Segoe UI" w:hAnsi="Segoe UI" w:cs="Segoe UI"/>
          <w:szCs w:val="22"/>
        </w:rPr>
        <w:t>,</w:t>
      </w:r>
      <w:r w:rsidR="005C2E61" w:rsidRPr="004436DF">
        <w:rPr>
          <w:rFonts w:ascii="Segoe UI" w:hAnsi="Segoe UI" w:cs="Segoe UI"/>
          <w:szCs w:val="22"/>
        </w:rPr>
        <w:t> </w:t>
      </w:r>
      <w:r w:rsidR="00220329" w:rsidRPr="004436DF">
        <w:rPr>
          <w:rFonts w:ascii="Segoe UI" w:hAnsi="Segoe UI" w:cs="Segoe UI"/>
          <w:szCs w:val="22"/>
        </w:rPr>
        <w:t>a v souladu se zákonem č. 127/2005 Sb., o elektronických komunikacích a o změně některých souvisejících zákonů, ve znění pozdějších předpisů</w:t>
      </w:r>
      <w:r w:rsidR="00B04D82" w:rsidRPr="004436DF">
        <w:rPr>
          <w:rFonts w:ascii="Segoe UI" w:hAnsi="Segoe UI" w:cs="Segoe UI"/>
          <w:szCs w:val="22"/>
        </w:rPr>
        <w:t xml:space="preserve"> (dále jen „</w:t>
      </w:r>
      <w:r w:rsidR="00B04D82" w:rsidRPr="004436DF">
        <w:rPr>
          <w:rFonts w:ascii="Segoe UI" w:hAnsi="Segoe UI" w:cs="Segoe UI"/>
          <w:b/>
          <w:i/>
          <w:szCs w:val="22"/>
        </w:rPr>
        <w:t>ZEK</w:t>
      </w:r>
      <w:r w:rsidR="00B04D82" w:rsidRPr="004436DF">
        <w:rPr>
          <w:rFonts w:ascii="Segoe UI" w:hAnsi="Segoe UI" w:cs="Segoe UI"/>
          <w:szCs w:val="22"/>
        </w:rPr>
        <w:t>“)</w:t>
      </w:r>
      <w:r w:rsidR="00220329" w:rsidRPr="004436DF">
        <w:rPr>
          <w:rFonts w:ascii="Segoe UI" w:hAnsi="Segoe UI" w:cs="Segoe UI"/>
          <w:szCs w:val="22"/>
        </w:rPr>
        <w:t xml:space="preserve">, </w:t>
      </w:r>
      <w:r w:rsidR="005C2E61" w:rsidRPr="004436DF">
        <w:rPr>
          <w:rFonts w:ascii="Segoe UI" w:hAnsi="Segoe UI" w:cs="Segoe UI"/>
          <w:szCs w:val="22"/>
        </w:rPr>
        <w:t>tuto</w:t>
      </w:r>
    </w:p>
    <w:p w14:paraId="26A6197D" w14:textId="77777777" w:rsidR="00C27E6B" w:rsidRPr="004436DF" w:rsidRDefault="00166BD4" w:rsidP="008D21B7">
      <w:pPr>
        <w:pStyle w:val="RLdajeosmluvnstran"/>
        <w:spacing w:after="0" w:line="276" w:lineRule="auto"/>
        <w:rPr>
          <w:rFonts w:ascii="Segoe UI" w:hAnsi="Segoe UI" w:cs="Segoe UI"/>
          <w:szCs w:val="22"/>
        </w:rPr>
      </w:pPr>
      <w:r w:rsidRPr="004436DF">
        <w:rPr>
          <w:rFonts w:ascii="Segoe UI" w:hAnsi="Segoe UI" w:cs="Segoe UI"/>
          <w:b/>
          <w:szCs w:val="22"/>
        </w:rPr>
        <w:t>r</w:t>
      </w:r>
      <w:r w:rsidR="005C2E61" w:rsidRPr="004436DF">
        <w:rPr>
          <w:rFonts w:ascii="Segoe UI" w:hAnsi="Segoe UI" w:cs="Segoe UI"/>
          <w:b/>
          <w:szCs w:val="22"/>
        </w:rPr>
        <w:t xml:space="preserve">ámcovou </w:t>
      </w:r>
      <w:r w:rsidR="00701570" w:rsidRPr="004436DF">
        <w:rPr>
          <w:rFonts w:ascii="Segoe UI" w:hAnsi="Segoe UI" w:cs="Segoe UI"/>
          <w:b/>
          <w:szCs w:val="22"/>
        </w:rPr>
        <w:t>dohodu</w:t>
      </w:r>
      <w:r w:rsidR="00C27E6B" w:rsidRPr="004436DF">
        <w:rPr>
          <w:rFonts w:ascii="Segoe UI" w:hAnsi="Segoe UI" w:cs="Segoe UI"/>
          <w:b/>
          <w:szCs w:val="22"/>
        </w:rPr>
        <w:t xml:space="preserve"> o poskytování </w:t>
      </w:r>
      <w:r w:rsidR="005C2E61" w:rsidRPr="004436DF">
        <w:rPr>
          <w:rFonts w:ascii="Segoe UI" w:hAnsi="Segoe UI" w:cs="Segoe UI"/>
          <w:b/>
          <w:szCs w:val="22"/>
        </w:rPr>
        <w:t xml:space="preserve">veřejně dostupných </w:t>
      </w:r>
      <w:r w:rsidR="00C27E6B" w:rsidRPr="004436DF">
        <w:rPr>
          <w:rFonts w:ascii="Segoe UI" w:hAnsi="Segoe UI" w:cs="Segoe UI"/>
          <w:b/>
          <w:szCs w:val="22"/>
        </w:rPr>
        <w:t>služeb</w:t>
      </w:r>
      <w:r w:rsidR="005C2E61" w:rsidRPr="004436DF">
        <w:rPr>
          <w:rFonts w:ascii="Segoe UI" w:hAnsi="Segoe UI" w:cs="Segoe UI"/>
          <w:b/>
          <w:szCs w:val="22"/>
        </w:rPr>
        <w:t xml:space="preserve"> elektronických komunikací</w:t>
      </w:r>
    </w:p>
    <w:p w14:paraId="4D2C9066" w14:textId="77777777" w:rsidR="00040EAA" w:rsidRPr="004436DF" w:rsidRDefault="00C27E6B" w:rsidP="008D21B7">
      <w:pPr>
        <w:spacing w:line="276" w:lineRule="auto"/>
        <w:jc w:val="center"/>
        <w:rPr>
          <w:rFonts w:ascii="Segoe UI" w:hAnsi="Segoe UI" w:cs="Segoe UI"/>
          <w:bCs/>
          <w:iCs/>
          <w:sz w:val="22"/>
          <w:szCs w:val="22"/>
          <w:lang w:val="cs-CZ"/>
        </w:rPr>
      </w:pPr>
      <w:r w:rsidRPr="004436DF">
        <w:rPr>
          <w:rFonts w:ascii="Segoe UI" w:hAnsi="Segoe UI" w:cs="Segoe UI"/>
          <w:sz w:val="22"/>
          <w:szCs w:val="22"/>
          <w:lang w:val="cs-CZ"/>
        </w:rPr>
        <w:t xml:space="preserve">(dále jen </w:t>
      </w:r>
      <w:r w:rsidRPr="004436DF">
        <w:rPr>
          <w:rFonts w:ascii="Segoe UI" w:hAnsi="Segoe UI" w:cs="Segoe UI"/>
          <w:b/>
          <w:sz w:val="22"/>
          <w:szCs w:val="22"/>
          <w:lang w:val="cs-CZ"/>
        </w:rPr>
        <w:t>„</w:t>
      </w:r>
      <w:r w:rsidR="005C2E61" w:rsidRPr="004436DF">
        <w:rPr>
          <w:rFonts w:ascii="Segoe UI" w:hAnsi="Segoe UI" w:cs="Segoe UI"/>
          <w:b/>
          <w:i/>
          <w:sz w:val="22"/>
          <w:szCs w:val="22"/>
          <w:lang w:val="cs-CZ"/>
        </w:rPr>
        <w:t xml:space="preserve">Rámcová </w:t>
      </w:r>
      <w:r w:rsidR="00701570" w:rsidRPr="004436DF">
        <w:rPr>
          <w:rFonts w:ascii="Segoe UI" w:hAnsi="Segoe UI" w:cs="Segoe UI"/>
          <w:b/>
          <w:i/>
          <w:sz w:val="22"/>
          <w:szCs w:val="22"/>
          <w:lang w:val="cs-CZ"/>
        </w:rPr>
        <w:t>dohoda</w:t>
      </w:r>
      <w:r w:rsidRPr="004436DF">
        <w:rPr>
          <w:rFonts w:ascii="Segoe UI" w:hAnsi="Segoe UI" w:cs="Segoe UI"/>
          <w:b/>
          <w:i/>
          <w:sz w:val="22"/>
          <w:szCs w:val="22"/>
          <w:lang w:val="cs-CZ"/>
        </w:rPr>
        <w:t>“</w:t>
      </w:r>
      <w:r w:rsidRPr="004436DF">
        <w:rPr>
          <w:rFonts w:ascii="Segoe UI" w:hAnsi="Segoe UI" w:cs="Segoe UI"/>
          <w:sz w:val="22"/>
          <w:szCs w:val="22"/>
          <w:lang w:val="cs-CZ"/>
        </w:rPr>
        <w:t>)</w:t>
      </w:r>
    </w:p>
    <w:p w14:paraId="41AC778A" w14:textId="77777777" w:rsidR="001F53B5" w:rsidRPr="004436DF" w:rsidRDefault="001F53B5" w:rsidP="0092495C">
      <w:pPr>
        <w:keepNext/>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b/>
          <w:bCs/>
          <w:sz w:val="22"/>
          <w:szCs w:val="22"/>
          <w:lang w:val="cs-CZ"/>
        </w:rPr>
      </w:pPr>
      <w:r w:rsidRPr="004436DF">
        <w:rPr>
          <w:rFonts w:ascii="Segoe UI" w:hAnsi="Segoe UI" w:cs="Segoe UI"/>
          <w:b/>
          <w:bCs/>
          <w:sz w:val="22"/>
          <w:szCs w:val="22"/>
          <w:lang w:val="cs-CZ"/>
        </w:rPr>
        <w:lastRenderedPageBreak/>
        <w:t>Úvodní ustanovení</w:t>
      </w:r>
      <w:r w:rsidR="0059316D" w:rsidRPr="004436DF">
        <w:rPr>
          <w:rFonts w:ascii="Segoe UI" w:hAnsi="Segoe UI" w:cs="Segoe UI"/>
          <w:b/>
          <w:bCs/>
          <w:sz w:val="22"/>
          <w:szCs w:val="22"/>
          <w:lang w:val="cs-CZ"/>
        </w:rPr>
        <w:t xml:space="preserve">, </w:t>
      </w:r>
      <w:r w:rsidR="006E5CA4" w:rsidRPr="004436DF">
        <w:rPr>
          <w:rFonts w:ascii="Segoe UI" w:hAnsi="Segoe UI" w:cs="Segoe UI"/>
          <w:b/>
          <w:bCs/>
          <w:sz w:val="22"/>
          <w:szCs w:val="22"/>
          <w:lang w:val="cs-CZ"/>
        </w:rPr>
        <w:t xml:space="preserve">účel </w:t>
      </w:r>
      <w:r w:rsidR="0059316D" w:rsidRPr="004436DF">
        <w:rPr>
          <w:rFonts w:ascii="Segoe UI" w:hAnsi="Segoe UI" w:cs="Segoe UI"/>
          <w:b/>
          <w:bCs/>
          <w:sz w:val="22"/>
          <w:szCs w:val="22"/>
          <w:lang w:val="cs-CZ"/>
        </w:rPr>
        <w:t xml:space="preserve">Rámcové </w:t>
      </w:r>
      <w:r w:rsidR="00701570" w:rsidRPr="004436DF">
        <w:rPr>
          <w:rFonts w:ascii="Segoe UI" w:hAnsi="Segoe UI" w:cs="Segoe UI"/>
          <w:b/>
          <w:bCs/>
          <w:sz w:val="22"/>
          <w:szCs w:val="22"/>
          <w:lang w:val="cs-CZ"/>
        </w:rPr>
        <w:t>dohody</w:t>
      </w:r>
    </w:p>
    <w:p w14:paraId="1072C4D9" w14:textId="304D951A" w:rsidR="0059316D" w:rsidRPr="004436DF" w:rsidRDefault="005C2E61" w:rsidP="0092495C">
      <w:pPr>
        <w:keepNext/>
        <w:keepLines/>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 xml:space="preserve">Rámcová </w:t>
      </w:r>
      <w:r w:rsidR="00701570" w:rsidRPr="004436DF">
        <w:rPr>
          <w:rFonts w:ascii="Segoe UI" w:hAnsi="Segoe UI" w:cs="Segoe UI"/>
          <w:sz w:val="22"/>
          <w:szCs w:val="22"/>
          <w:lang w:val="cs-CZ"/>
        </w:rPr>
        <w:t>dohoda</w:t>
      </w:r>
      <w:r w:rsidRPr="004436DF">
        <w:rPr>
          <w:rFonts w:ascii="Segoe UI" w:hAnsi="Segoe UI" w:cs="Segoe UI"/>
          <w:sz w:val="22"/>
          <w:szCs w:val="22"/>
          <w:lang w:val="cs-CZ"/>
        </w:rPr>
        <w:t xml:space="preserve"> byla uzavřena na základě výsledku zadávacího řízení na veřejnou zakázku s </w:t>
      </w:r>
      <w:r w:rsidRPr="006F2D77">
        <w:rPr>
          <w:rFonts w:ascii="Segoe UI" w:hAnsi="Segoe UI" w:cs="Segoe UI"/>
          <w:sz w:val="22"/>
          <w:szCs w:val="22"/>
          <w:lang w:val="cs-CZ"/>
        </w:rPr>
        <w:t>názvem „</w:t>
      </w:r>
      <w:r w:rsidR="00701570" w:rsidRPr="006F2D77">
        <w:rPr>
          <w:rFonts w:ascii="Segoe UI" w:hAnsi="Segoe UI" w:cs="Segoe UI"/>
          <w:i/>
          <w:sz w:val="22"/>
          <w:szCs w:val="22"/>
          <w:lang w:val="cs-CZ"/>
        </w:rPr>
        <w:t>Telekomunikační služby</w:t>
      </w:r>
      <w:r w:rsidR="00DB193A">
        <w:rPr>
          <w:rFonts w:ascii="Segoe UI" w:hAnsi="Segoe UI" w:cs="Segoe UI"/>
          <w:i/>
          <w:sz w:val="22"/>
          <w:szCs w:val="22"/>
          <w:lang w:val="cs-CZ"/>
        </w:rPr>
        <w:t xml:space="preserve"> II</w:t>
      </w:r>
      <w:r w:rsidRPr="006F2D77">
        <w:rPr>
          <w:rFonts w:ascii="Segoe UI" w:hAnsi="Segoe UI" w:cs="Segoe UI"/>
          <w:sz w:val="22"/>
          <w:szCs w:val="22"/>
          <w:lang w:val="cs-CZ"/>
        </w:rPr>
        <w:t>” uveřejněnou</w:t>
      </w:r>
      <w:r w:rsidRPr="004436DF">
        <w:rPr>
          <w:rFonts w:ascii="Segoe UI" w:hAnsi="Segoe UI" w:cs="Segoe UI"/>
          <w:sz w:val="22"/>
          <w:szCs w:val="22"/>
          <w:lang w:val="cs-CZ"/>
        </w:rPr>
        <w:t xml:space="preserve"> ve Věstníku veřejných zakázek pod evidenčním číslem veřejné zakázky</w:t>
      </w:r>
      <w:r w:rsidR="005D6534">
        <w:rPr>
          <w:rFonts w:ascii="Segoe UI" w:hAnsi="Segoe UI" w:cs="Segoe UI"/>
          <w:sz w:val="22"/>
          <w:szCs w:val="22"/>
          <w:lang w:val="cs-CZ"/>
        </w:rPr>
        <w:t xml:space="preserve"> </w:t>
      </w:r>
      <w:r w:rsidR="00DB193A" w:rsidRPr="002C368A">
        <w:rPr>
          <w:rFonts w:ascii="Segoe UI" w:hAnsi="Segoe UI" w:cs="Segoe UI"/>
          <w:sz w:val="22"/>
          <w:szCs w:val="22"/>
          <w:highlight w:val="cyan"/>
          <w:lang w:val="cs-CZ"/>
        </w:rPr>
        <w:t>[Doplní zadavatel před podpisem smlouvy]</w:t>
      </w:r>
      <w:r w:rsidR="005E3864">
        <w:rPr>
          <w:rFonts w:ascii="Segoe UI" w:hAnsi="Segoe UI" w:cs="Segoe UI"/>
          <w:sz w:val="22"/>
          <w:szCs w:val="22"/>
          <w:lang w:val="cs-CZ"/>
        </w:rPr>
        <w:t xml:space="preserve"> </w:t>
      </w:r>
      <w:r w:rsidRPr="004436DF">
        <w:rPr>
          <w:rFonts w:ascii="Segoe UI" w:hAnsi="Segoe UI" w:cs="Segoe UI"/>
          <w:sz w:val="22"/>
          <w:szCs w:val="22"/>
          <w:lang w:val="cs-CZ"/>
        </w:rPr>
        <w:t>(dále jen "</w:t>
      </w:r>
      <w:r w:rsidRPr="004436DF">
        <w:rPr>
          <w:rFonts w:ascii="Segoe UI" w:hAnsi="Segoe UI" w:cs="Segoe UI"/>
          <w:b/>
          <w:i/>
          <w:sz w:val="22"/>
          <w:szCs w:val="22"/>
          <w:lang w:val="cs-CZ"/>
        </w:rPr>
        <w:t>Veřejná zakázka</w:t>
      </w:r>
      <w:r w:rsidRPr="004436DF">
        <w:rPr>
          <w:rFonts w:ascii="Segoe UI" w:hAnsi="Segoe UI" w:cs="Segoe UI"/>
          <w:sz w:val="22"/>
          <w:szCs w:val="22"/>
          <w:lang w:val="cs-CZ"/>
        </w:rPr>
        <w:t xml:space="preserve">"), zadávanou Objednatelem jako zadavatelem ve smyslu </w:t>
      </w:r>
      <w:r w:rsidR="00701570" w:rsidRPr="004436DF">
        <w:rPr>
          <w:rFonts w:ascii="Segoe UI" w:hAnsi="Segoe UI" w:cs="Segoe UI"/>
          <w:sz w:val="22"/>
          <w:szCs w:val="22"/>
          <w:lang w:val="cs-CZ"/>
        </w:rPr>
        <w:t>Z</w:t>
      </w:r>
      <w:r w:rsidRPr="004436DF">
        <w:rPr>
          <w:rFonts w:ascii="Segoe UI" w:hAnsi="Segoe UI" w:cs="Segoe UI"/>
          <w:sz w:val="22"/>
          <w:szCs w:val="22"/>
          <w:lang w:val="cs-CZ"/>
        </w:rPr>
        <w:t>ZVZ, neboť nabídka Poskytovatele podaná v rámci zadávacího řízení Veřejn</w:t>
      </w:r>
      <w:r w:rsidR="00701570" w:rsidRPr="004436DF">
        <w:rPr>
          <w:rFonts w:ascii="Segoe UI" w:hAnsi="Segoe UI" w:cs="Segoe UI"/>
          <w:sz w:val="22"/>
          <w:szCs w:val="22"/>
          <w:lang w:val="cs-CZ"/>
        </w:rPr>
        <w:t>é</w:t>
      </w:r>
      <w:r w:rsidRPr="004436DF">
        <w:rPr>
          <w:rFonts w:ascii="Segoe UI" w:hAnsi="Segoe UI" w:cs="Segoe UI"/>
          <w:sz w:val="22"/>
          <w:szCs w:val="22"/>
          <w:lang w:val="cs-CZ"/>
        </w:rPr>
        <w:t xml:space="preserve"> zakázk</w:t>
      </w:r>
      <w:r w:rsidR="00701570" w:rsidRPr="004436DF">
        <w:rPr>
          <w:rFonts w:ascii="Segoe UI" w:hAnsi="Segoe UI" w:cs="Segoe UI"/>
          <w:sz w:val="22"/>
          <w:szCs w:val="22"/>
          <w:lang w:val="cs-CZ"/>
        </w:rPr>
        <w:t>y</w:t>
      </w:r>
      <w:r w:rsidRPr="004436DF">
        <w:rPr>
          <w:rFonts w:ascii="Segoe UI" w:hAnsi="Segoe UI" w:cs="Segoe UI"/>
          <w:sz w:val="22"/>
          <w:szCs w:val="22"/>
          <w:lang w:val="cs-CZ"/>
        </w:rPr>
        <w:t xml:space="preserve"> byla Objednatelem vyhodnocena jako</w:t>
      </w:r>
      <w:r w:rsidR="006D55F8" w:rsidRPr="004436DF">
        <w:rPr>
          <w:rFonts w:ascii="Segoe UI" w:hAnsi="Segoe UI" w:cs="Segoe UI"/>
          <w:sz w:val="22"/>
          <w:szCs w:val="22"/>
          <w:lang w:val="cs-CZ"/>
        </w:rPr>
        <w:t xml:space="preserve"> ekonomicky </w:t>
      </w:r>
      <w:r w:rsidRPr="004436DF">
        <w:rPr>
          <w:rFonts w:ascii="Segoe UI" w:hAnsi="Segoe UI" w:cs="Segoe UI"/>
          <w:sz w:val="22"/>
          <w:szCs w:val="22"/>
          <w:lang w:val="cs-CZ"/>
        </w:rPr>
        <w:t>nejv</w:t>
      </w:r>
      <w:r w:rsidR="006D55F8" w:rsidRPr="004436DF">
        <w:rPr>
          <w:rFonts w:ascii="Segoe UI" w:hAnsi="Segoe UI" w:cs="Segoe UI"/>
          <w:sz w:val="22"/>
          <w:szCs w:val="22"/>
          <w:lang w:val="cs-CZ"/>
        </w:rPr>
        <w:t>ý</w:t>
      </w:r>
      <w:r w:rsidRPr="004436DF">
        <w:rPr>
          <w:rFonts w:ascii="Segoe UI" w:hAnsi="Segoe UI" w:cs="Segoe UI"/>
          <w:sz w:val="22"/>
          <w:szCs w:val="22"/>
          <w:lang w:val="cs-CZ"/>
        </w:rPr>
        <w:t>hodnější.</w:t>
      </w:r>
    </w:p>
    <w:p w14:paraId="1DF678E6" w14:textId="77777777" w:rsidR="00347BB5" w:rsidRPr="004436DF" w:rsidRDefault="006E5CA4"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 xml:space="preserve">Účelem </w:t>
      </w:r>
      <w:r w:rsidR="001F53B5" w:rsidRPr="004436DF">
        <w:rPr>
          <w:rFonts w:ascii="Segoe UI" w:hAnsi="Segoe UI" w:cs="Segoe UI"/>
          <w:sz w:val="22"/>
          <w:szCs w:val="22"/>
          <w:lang w:val="cs-CZ"/>
        </w:rPr>
        <w:t>Rámcov</w:t>
      </w:r>
      <w:r w:rsidRPr="004436DF">
        <w:rPr>
          <w:rFonts w:ascii="Segoe UI" w:hAnsi="Segoe UI" w:cs="Segoe UI"/>
          <w:sz w:val="22"/>
          <w:szCs w:val="22"/>
          <w:lang w:val="cs-CZ"/>
        </w:rPr>
        <w:t>é</w:t>
      </w:r>
      <w:r w:rsidR="001F53B5" w:rsidRPr="004436DF">
        <w:rPr>
          <w:rFonts w:ascii="Segoe UI" w:hAnsi="Segoe UI" w:cs="Segoe UI"/>
          <w:sz w:val="22"/>
          <w:szCs w:val="22"/>
          <w:lang w:val="cs-CZ"/>
        </w:rPr>
        <w:t xml:space="preserve"> </w:t>
      </w:r>
      <w:r w:rsidR="006D55F8" w:rsidRPr="004436DF">
        <w:rPr>
          <w:rFonts w:ascii="Segoe UI" w:hAnsi="Segoe UI" w:cs="Segoe UI"/>
          <w:sz w:val="22"/>
          <w:szCs w:val="22"/>
          <w:lang w:val="cs-CZ"/>
        </w:rPr>
        <w:t>dohody</w:t>
      </w:r>
      <w:r w:rsidRPr="004436DF">
        <w:rPr>
          <w:rFonts w:ascii="Segoe UI" w:hAnsi="Segoe UI" w:cs="Segoe UI"/>
          <w:sz w:val="22"/>
          <w:szCs w:val="22"/>
          <w:lang w:val="cs-CZ"/>
        </w:rPr>
        <w:t xml:space="preserve"> </w:t>
      </w:r>
      <w:r w:rsidR="0059316D" w:rsidRPr="004436DF">
        <w:rPr>
          <w:rFonts w:ascii="Segoe UI" w:hAnsi="Segoe UI" w:cs="Segoe UI"/>
          <w:sz w:val="22"/>
          <w:szCs w:val="22"/>
          <w:lang w:val="cs-CZ"/>
        </w:rPr>
        <w:t xml:space="preserve">je </w:t>
      </w:r>
      <w:r w:rsidR="00444278" w:rsidRPr="004436DF">
        <w:rPr>
          <w:rFonts w:ascii="Segoe UI" w:hAnsi="Segoe UI" w:cs="Segoe UI"/>
          <w:sz w:val="22"/>
          <w:szCs w:val="22"/>
          <w:lang w:val="cs-CZ"/>
        </w:rPr>
        <w:t xml:space="preserve">sjednání </w:t>
      </w:r>
      <w:r w:rsidR="0059316D" w:rsidRPr="004436DF">
        <w:rPr>
          <w:rFonts w:ascii="Segoe UI" w:hAnsi="Segoe UI" w:cs="Segoe UI"/>
          <w:sz w:val="22"/>
          <w:szCs w:val="22"/>
          <w:lang w:val="cs-CZ"/>
        </w:rPr>
        <w:t xml:space="preserve">podmínek, za kterých budou na </w:t>
      </w:r>
      <w:r w:rsidR="006D55F8" w:rsidRPr="004436DF">
        <w:rPr>
          <w:rFonts w:ascii="Segoe UI" w:hAnsi="Segoe UI" w:cs="Segoe UI"/>
          <w:sz w:val="22"/>
          <w:szCs w:val="22"/>
          <w:lang w:val="cs-CZ"/>
        </w:rPr>
        <w:t xml:space="preserve">jejím </w:t>
      </w:r>
      <w:r w:rsidR="0059316D" w:rsidRPr="004436DF">
        <w:rPr>
          <w:rFonts w:ascii="Segoe UI" w:hAnsi="Segoe UI" w:cs="Segoe UI"/>
          <w:sz w:val="22"/>
          <w:szCs w:val="22"/>
          <w:lang w:val="cs-CZ"/>
        </w:rPr>
        <w:t xml:space="preserve">základě zadávány jednotlivé dílčí veřejné zakázky na </w:t>
      </w:r>
      <w:r w:rsidRPr="004436DF">
        <w:rPr>
          <w:rFonts w:ascii="Segoe UI" w:hAnsi="Segoe UI" w:cs="Segoe UI"/>
          <w:sz w:val="22"/>
          <w:szCs w:val="22"/>
          <w:lang w:val="cs-CZ"/>
        </w:rPr>
        <w:t xml:space="preserve">služby elektronických komunikací </w:t>
      </w:r>
      <w:r w:rsidR="00217C97" w:rsidRPr="004436DF">
        <w:rPr>
          <w:rFonts w:ascii="Segoe UI" w:hAnsi="Segoe UI" w:cs="Segoe UI"/>
          <w:sz w:val="22"/>
          <w:szCs w:val="22"/>
          <w:lang w:val="cs-CZ"/>
        </w:rPr>
        <w:t>(dále jen „</w:t>
      </w:r>
      <w:r w:rsidR="00217C97" w:rsidRPr="004436DF">
        <w:rPr>
          <w:rFonts w:ascii="Segoe UI" w:hAnsi="Segoe UI" w:cs="Segoe UI"/>
          <w:b/>
          <w:i/>
          <w:sz w:val="22"/>
          <w:szCs w:val="22"/>
          <w:lang w:val="cs-CZ"/>
        </w:rPr>
        <w:t>Dílčí veřejné zakázky</w:t>
      </w:r>
      <w:r w:rsidR="00217C97" w:rsidRPr="004436DF">
        <w:rPr>
          <w:rFonts w:ascii="Segoe UI" w:hAnsi="Segoe UI" w:cs="Segoe UI"/>
          <w:sz w:val="22"/>
          <w:szCs w:val="22"/>
          <w:lang w:val="cs-CZ"/>
        </w:rPr>
        <w:t xml:space="preserve">“), </w:t>
      </w:r>
      <w:r w:rsidR="0059316D" w:rsidRPr="004436DF">
        <w:rPr>
          <w:rFonts w:ascii="Segoe UI" w:hAnsi="Segoe UI" w:cs="Segoe UI"/>
          <w:sz w:val="22"/>
          <w:szCs w:val="22"/>
          <w:lang w:val="cs-CZ"/>
        </w:rPr>
        <w:t>a dále sjednání obchodních</w:t>
      </w:r>
      <w:r w:rsidRPr="004436DF">
        <w:rPr>
          <w:rFonts w:ascii="Segoe UI" w:hAnsi="Segoe UI" w:cs="Segoe UI"/>
          <w:sz w:val="22"/>
          <w:szCs w:val="22"/>
          <w:lang w:val="cs-CZ"/>
        </w:rPr>
        <w:t>,</w:t>
      </w:r>
      <w:r w:rsidR="0059316D" w:rsidRPr="004436DF">
        <w:rPr>
          <w:rFonts w:ascii="Segoe UI" w:hAnsi="Segoe UI" w:cs="Segoe UI"/>
          <w:sz w:val="22"/>
          <w:szCs w:val="22"/>
          <w:lang w:val="cs-CZ"/>
        </w:rPr>
        <w:t xml:space="preserve"> platebních </w:t>
      </w:r>
      <w:r w:rsidRPr="004436DF">
        <w:rPr>
          <w:rFonts w:ascii="Segoe UI" w:hAnsi="Segoe UI" w:cs="Segoe UI"/>
          <w:sz w:val="22"/>
          <w:szCs w:val="22"/>
          <w:lang w:val="cs-CZ"/>
        </w:rPr>
        <w:t xml:space="preserve">a technických </w:t>
      </w:r>
      <w:r w:rsidR="0059316D" w:rsidRPr="004436DF">
        <w:rPr>
          <w:rFonts w:ascii="Segoe UI" w:hAnsi="Segoe UI" w:cs="Segoe UI"/>
          <w:sz w:val="22"/>
          <w:szCs w:val="22"/>
          <w:lang w:val="cs-CZ"/>
        </w:rPr>
        <w:t>podmínek pro</w:t>
      </w:r>
      <w:r w:rsidR="006E5EF1" w:rsidRPr="004436DF">
        <w:rPr>
          <w:rFonts w:ascii="Segoe UI" w:hAnsi="Segoe UI" w:cs="Segoe UI"/>
          <w:sz w:val="22"/>
          <w:szCs w:val="22"/>
          <w:lang w:val="cs-CZ"/>
        </w:rPr>
        <w:t> </w:t>
      </w:r>
      <w:r w:rsidRPr="004436DF">
        <w:rPr>
          <w:rFonts w:ascii="Segoe UI" w:hAnsi="Segoe UI" w:cs="Segoe UI"/>
          <w:sz w:val="22"/>
          <w:szCs w:val="22"/>
          <w:lang w:val="cs-CZ"/>
        </w:rPr>
        <w:t xml:space="preserve">poskytování služeb elektronických komunikací. Postupy uzavíraní </w:t>
      </w:r>
      <w:r w:rsidR="006D55F8" w:rsidRPr="004436DF">
        <w:rPr>
          <w:rFonts w:ascii="Segoe UI" w:hAnsi="Segoe UI" w:cs="Segoe UI"/>
          <w:sz w:val="22"/>
          <w:szCs w:val="22"/>
          <w:lang w:val="cs-CZ"/>
        </w:rPr>
        <w:t>D</w:t>
      </w:r>
      <w:r w:rsidRPr="004436DF">
        <w:rPr>
          <w:rFonts w:ascii="Segoe UI" w:hAnsi="Segoe UI" w:cs="Segoe UI"/>
          <w:sz w:val="22"/>
          <w:szCs w:val="22"/>
          <w:lang w:val="cs-CZ"/>
        </w:rPr>
        <w:t xml:space="preserve">ílčích veřejných zakázek jsou vymezeny v </w:t>
      </w:r>
      <w:r w:rsidR="00444278" w:rsidRPr="004436DF">
        <w:rPr>
          <w:rFonts w:ascii="Segoe UI" w:hAnsi="Segoe UI" w:cs="Segoe UI"/>
          <w:sz w:val="22"/>
          <w:szCs w:val="22"/>
          <w:lang w:val="cs-CZ"/>
        </w:rPr>
        <w:t xml:space="preserve">čl. 3 Rámcové </w:t>
      </w:r>
      <w:r w:rsidR="006D55F8" w:rsidRPr="004436DF">
        <w:rPr>
          <w:rFonts w:ascii="Segoe UI" w:hAnsi="Segoe UI" w:cs="Segoe UI"/>
          <w:sz w:val="22"/>
          <w:szCs w:val="22"/>
          <w:lang w:val="cs-CZ"/>
        </w:rPr>
        <w:t>dohody</w:t>
      </w:r>
      <w:r w:rsidR="0059316D" w:rsidRPr="004436DF">
        <w:rPr>
          <w:rFonts w:ascii="Segoe UI" w:hAnsi="Segoe UI" w:cs="Segoe UI"/>
          <w:sz w:val="22"/>
          <w:szCs w:val="22"/>
          <w:lang w:val="cs-CZ"/>
        </w:rPr>
        <w:t>.</w:t>
      </w:r>
    </w:p>
    <w:p w14:paraId="1388CEA6" w14:textId="77777777" w:rsidR="006E5CA4" w:rsidRPr="004436DF" w:rsidRDefault="006E5CA4"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Pojmy s velkými počátečními písmeny definované v</w:t>
      </w:r>
      <w:r w:rsidR="005D7B86" w:rsidRPr="004436DF">
        <w:rPr>
          <w:rFonts w:ascii="Segoe UI" w:hAnsi="Segoe UI" w:cs="Segoe UI"/>
          <w:sz w:val="22"/>
          <w:szCs w:val="22"/>
          <w:lang w:val="cs-CZ"/>
        </w:rPr>
        <w:t xml:space="preserve"> Rámcové </w:t>
      </w:r>
      <w:r w:rsidR="006D55F8" w:rsidRPr="004436DF">
        <w:rPr>
          <w:rFonts w:ascii="Segoe UI" w:hAnsi="Segoe UI" w:cs="Segoe UI"/>
          <w:sz w:val="22"/>
          <w:szCs w:val="22"/>
          <w:lang w:val="cs-CZ"/>
        </w:rPr>
        <w:t>dohodě</w:t>
      </w:r>
      <w:r w:rsidRPr="004436DF">
        <w:rPr>
          <w:rFonts w:ascii="Segoe UI" w:hAnsi="Segoe UI" w:cs="Segoe UI"/>
          <w:sz w:val="22"/>
          <w:szCs w:val="22"/>
          <w:lang w:val="cs-CZ"/>
        </w:rPr>
        <w:t xml:space="preserve"> budou mít význam, jenž je jim v</w:t>
      </w:r>
      <w:r w:rsidR="005D7B86" w:rsidRPr="004436DF">
        <w:rPr>
          <w:rFonts w:ascii="Segoe UI" w:hAnsi="Segoe UI" w:cs="Segoe UI"/>
          <w:sz w:val="22"/>
          <w:szCs w:val="22"/>
          <w:lang w:val="cs-CZ"/>
        </w:rPr>
        <w:t xml:space="preserve"> Rámcové </w:t>
      </w:r>
      <w:r w:rsidR="006D55F8" w:rsidRPr="004436DF">
        <w:rPr>
          <w:rFonts w:ascii="Segoe UI" w:hAnsi="Segoe UI" w:cs="Segoe UI"/>
          <w:sz w:val="22"/>
          <w:szCs w:val="22"/>
          <w:lang w:val="cs-CZ"/>
        </w:rPr>
        <w:t>dohodě</w:t>
      </w:r>
      <w:r w:rsidRPr="004436DF">
        <w:rPr>
          <w:rFonts w:ascii="Segoe UI" w:hAnsi="Segoe UI" w:cs="Segoe UI"/>
          <w:sz w:val="22"/>
          <w:szCs w:val="22"/>
          <w:lang w:val="cs-CZ"/>
        </w:rPr>
        <w:t>, včetně jejích příloh a dodatků, připisován. Pro vyloučení jakýchkoliv pochybností se Smluvní strany dále dohodly, že:</w:t>
      </w:r>
    </w:p>
    <w:p w14:paraId="026C6789" w14:textId="1AE69E48" w:rsidR="006E5CA4" w:rsidRPr="004436DF" w:rsidRDefault="006E5CA4" w:rsidP="00583932">
      <w:pPr>
        <w:pStyle w:val="Nadpis3"/>
        <w:keepNext w:val="0"/>
        <w:numPr>
          <w:ilvl w:val="0"/>
          <w:numId w:val="7"/>
        </w:numPr>
        <w:spacing w:before="120" w:after="0" w:line="276" w:lineRule="auto"/>
        <w:ind w:left="993" w:hanging="284"/>
        <w:jc w:val="both"/>
        <w:rPr>
          <w:rFonts w:ascii="Segoe UI" w:hAnsi="Segoe UI" w:cs="Segoe UI"/>
          <w:b w:val="0"/>
          <w:bCs w:val="0"/>
          <w:sz w:val="22"/>
          <w:szCs w:val="22"/>
          <w:lang w:val="cs-CZ"/>
        </w:rPr>
      </w:pPr>
      <w:bookmarkStart w:id="0" w:name="_Toc335318128"/>
      <w:bookmarkStart w:id="1" w:name="_Toc335318211"/>
      <w:bookmarkStart w:id="2" w:name="_Toc343752910"/>
      <w:bookmarkStart w:id="3" w:name="_Toc343753082"/>
      <w:bookmarkStart w:id="4" w:name="_Toc352420576"/>
      <w:bookmarkStart w:id="5" w:name="_Toc367801444"/>
      <w:bookmarkStart w:id="6" w:name="_Toc393382974"/>
      <w:bookmarkStart w:id="7" w:name="_Toc393382981"/>
      <w:bookmarkStart w:id="8" w:name="_Toc393383003"/>
      <w:bookmarkStart w:id="9" w:name="_Toc393383066"/>
      <w:bookmarkStart w:id="10" w:name="_Toc393385321"/>
      <w:bookmarkStart w:id="11" w:name="_Toc393705272"/>
      <w:bookmarkStart w:id="12" w:name="_Toc394411797"/>
      <w:bookmarkStart w:id="13" w:name="_Toc394479140"/>
      <w:bookmarkStart w:id="14" w:name="_Toc394483019"/>
      <w:bookmarkStart w:id="15" w:name="_Toc396417850"/>
      <w:r w:rsidRPr="004436DF">
        <w:rPr>
          <w:rFonts w:ascii="Segoe UI" w:hAnsi="Segoe UI" w:cs="Segoe UI"/>
          <w:b w:val="0"/>
          <w:bCs w:val="0"/>
          <w:sz w:val="22"/>
          <w:szCs w:val="22"/>
          <w:lang w:val="cs-CZ"/>
        </w:rPr>
        <w:t xml:space="preserve">v případě jakékoliv nejistoty ohledně výkladu ustanovení </w:t>
      </w:r>
      <w:r w:rsidR="005D7B86" w:rsidRPr="004436DF">
        <w:rPr>
          <w:rFonts w:ascii="Segoe UI" w:hAnsi="Segoe UI" w:cs="Segoe UI"/>
          <w:b w:val="0"/>
          <w:bCs w:val="0"/>
          <w:sz w:val="22"/>
          <w:szCs w:val="22"/>
          <w:lang w:val="cs-CZ"/>
        </w:rPr>
        <w:t xml:space="preserve">Rámcové </w:t>
      </w:r>
      <w:r w:rsidR="006D55F8" w:rsidRPr="004436DF">
        <w:rPr>
          <w:rFonts w:ascii="Segoe UI" w:hAnsi="Segoe UI" w:cs="Segoe UI"/>
          <w:b w:val="0"/>
          <w:bCs w:val="0"/>
          <w:sz w:val="22"/>
          <w:szCs w:val="22"/>
          <w:lang w:val="cs-CZ"/>
        </w:rPr>
        <w:t>dohody</w:t>
      </w:r>
      <w:r w:rsidRPr="004436DF">
        <w:rPr>
          <w:rFonts w:ascii="Segoe UI" w:hAnsi="Segoe UI" w:cs="Segoe UI"/>
          <w:b w:val="0"/>
          <w:bCs w:val="0"/>
          <w:sz w:val="22"/>
          <w:szCs w:val="22"/>
          <w:lang w:val="cs-CZ"/>
        </w:rPr>
        <w:t xml:space="preserve"> budou tato ustanovení vykládána tak, aby v co nejširší míře zohledňovala účel zadávacího řízení Veřejné zakázky </w:t>
      </w:r>
      <w:r w:rsidR="00FC15DC">
        <w:rPr>
          <w:rFonts w:ascii="Segoe UI" w:hAnsi="Segoe UI" w:cs="Segoe UI"/>
          <w:b w:val="0"/>
          <w:bCs w:val="0"/>
          <w:sz w:val="22"/>
          <w:szCs w:val="22"/>
          <w:lang w:val="cs-CZ"/>
        </w:rPr>
        <w:t>vyplývající ze</w:t>
      </w:r>
      <w:r w:rsidR="00FC15DC" w:rsidRPr="004436DF">
        <w:rPr>
          <w:rFonts w:ascii="Segoe UI" w:hAnsi="Segoe UI" w:cs="Segoe UI"/>
          <w:b w:val="0"/>
          <w:bCs w:val="0"/>
          <w:sz w:val="22"/>
          <w:szCs w:val="22"/>
          <w:lang w:val="cs-CZ"/>
        </w:rPr>
        <w:t xml:space="preserve"> </w:t>
      </w:r>
      <w:r w:rsidRPr="004436DF">
        <w:rPr>
          <w:rFonts w:ascii="Segoe UI" w:hAnsi="Segoe UI" w:cs="Segoe UI"/>
          <w:b w:val="0"/>
          <w:bCs w:val="0"/>
          <w:sz w:val="22"/>
          <w:szCs w:val="22"/>
          <w:lang w:val="cs-CZ"/>
        </w:rPr>
        <w:t>zadávací dokumentac</w:t>
      </w:r>
      <w:r w:rsidR="00FC15DC">
        <w:rPr>
          <w:rFonts w:ascii="Segoe UI" w:hAnsi="Segoe UI" w:cs="Segoe UI"/>
          <w:b w:val="0"/>
          <w:bCs w:val="0"/>
          <w:sz w:val="22"/>
          <w:szCs w:val="22"/>
          <w:lang w:val="cs-CZ"/>
        </w:rPr>
        <w:t>e</w:t>
      </w:r>
      <w:r w:rsidRPr="004436DF">
        <w:rPr>
          <w:rFonts w:ascii="Segoe UI" w:hAnsi="Segoe UI" w:cs="Segoe UI"/>
          <w:b w:val="0"/>
          <w:bCs w:val="0"/>
          <w:sz w:val="22"/>
          <w:szCs w:val="22"/>
          <w:lang w:val="cs-CZ"/>
        </w:rPr>
        <w:t xml:space="preserve"> Veřejné zakázky;</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13CCB336" w14:textId="77777777" w:rsidR="006E5CA4" w:rsidRPr="004436DF" w:rsidRDefault="005D7B86" w:rsidP="00583932">
      <w:pPr>
        <w:widowControl w:val="0"/>
        <w:numPr>
          <w:ilvl w:val="0"/>
          <w:numId w:val="7"/>
        </w:numPr>
        <w:autoSpaceDE w:val="0"/>
        <w:autoSpaceDN w:val="0"/>
        <w:adjustRightInd w:val="0"/>
        <w:spacing w:before="120" w:line="276" w:lineRule="auto"/>
        <w:ind w:left="993" w:hanging="284"/>
        <w:jc w:val="both"/>
        <w:rPr>
          <w:rFonts w:ascii="Segoe UI" w:hAnsi="Segoe UI" w:cs="Segoe UI"/>
          <w:sz w:val="22"/>
          <w:szCs w:val="22"/>
          <w:lang w:val="cs-CZ"/>
        </w:rPr>
      </w:pPr>
      <w:bookmarkStart w:id="16" w:name="_Toc393382977"/>
      <w:bookmarkStart w:id="17" w:name="_Toc393382984"/>
      <w:bookmarkStart w:id="18" w:name="_Toc393383006"/>
      <w:bookmarkStart w:id="19" w:name="_Toc393383069"/>
      <w:bookmarkStart w:id="20" w:name="_Toc393385324"/>
      <w:bookmarkStart w:id="21" w:name="_Toc393705275"/>
      <w:bookmarkStart w:id="22" w:name="_Toc394411800"/>
      <w:bookmarkStart w:id="23" w:name="_Toc394479143"/>
      <w:bookmarkStart w:id="24" w:name="_Toc394483022"/>
      <w:bookmarkStart w:id="25" w:name="_Toc396417852"/>
      <w:r w:rsidRPr="004436DF">
        <w:rPr>
          <w:rFonts w:ascii="Segoe UI" w:hAnsi="Segoe UI" w:cs="Segoe UI"/>
          <w:bCs/>
          <w:sz w:val="22"/>
          <w:szCs w:val="22"/>
          <w:lang w:val="cs-CZ"/>
        </w:rPr>
        <w:t xml:space="preserve">Poskytovatel </w:t>
      </w:r>
      <w:r w:rsidR="006E5CA4" w:rsidRPr="004436DF">
        <w:rPr>
          <w:rFonts w:ascii="Segoe UI" w:hAnsi="Segoe UI" w:cs="Segoe UI"/>
          <w:bCs/>
          <w:sz w:val="22"/>
          <w:szCs w:val="22"/>
          <w:lang w:val="cs-CZ"/>
        </w:rPr>
        <w:t xml:space="preserve">je vázán svou nabídkou předloženou Objednateli v rámci zadávacího řízení Veřejné zakázky, která se pro úpravu vzájemných vztahů vyplývajících z této </w:t>
      </w:r>
      <w:r w:rsidR="008B72E2" w:rsidRPr="004436DF">
        <w:rPr>
          <w:rFonts w:ascii="Segoe UI" w:hAnsi="Segoe UI" w:cs="Segoe UI"/>
          <w:bCs/>
          <w:sz w:val="22"/>
          <w:szCs w:val="22"/>
          <w:lang w:val="cs-CZ"/>
        </w:rPr>
        <w:t xml:space="preserve">Rámcové </w:t>
      </w:r>
      <w:r w:rsidR="00DB01D2" w:rsidRPr="004436DF">
        <w:rPr>
          <w:rFonts w:ascii="Segoe UI" w:hAnsi="Segoe UI" w:cs="Segoe UI"/>
          <w:bCs/>
          <w:sz w:val="22"/>
          <w:szCs w:val="22"/>
          <w:lang w:val="cs-CZ"/>
        </w:rPr>
        <w:t>dohody</w:t>
      </w:r>
      <w:r w:rsidR="006E5CA4" w:rsidRPr="004436DF">
        <w:rPr>
          <w:rFonts w:ascii="Segoe UI" w:hAnsi="Segoe UI" w:cs="Segoe UI"/>
          <w:bCs/>
          <w:sz w:val="22"/>
          <w:szCs w:val="22"/>
          <w:lang w:val="cs-CZ"/>
        </w:rPr>
        <w:t xml:space="preserve"> použije subsidiárně</w:t>
      </w:r>
      <w:r w:rsidR="006234E7" w:rsidRPr="004436DF">
        <w:rPr>
          <w:rFonts w:ascii="Segoe UI" w:hAnsi="Segoe UI" w:cs="Segoe UI"/>
          <w:bCs/>
          <w:sz w:val="22"/>
          <w:szCs w:val="22"/>
          <w:lang w:val="cs-CZ"/>
        </w:rPr>
        <w:t>;</w:t>
      </w:r>
      <w:bookmarkEnd w:id="16"/>
      <w:bookmarkEnd w:id="17"/>
      <w:bookmarkEnd w:id="18"/>
      <w:bookmarkEnd w:id="19"/>
      <w:bookmarkEnd w:id="20"/>
      <w:bookmarkEnd w:id="21"/>
      <w:bookmarkEnd w:id="22"/>
      <w:bookmarkEnd w:id="23"/>
      <w:bookmarkEnd w:id="24"/>
      <w:bookmarkEnd w:id="25"/>
    </w:p>
    <w:p w14:paraId="2F03DA30" w14:textId="71192545" w:rsidR="006234E7" w:rsidRPr="004436DF" w:rsidRDefault="00012D20" w:rsidP="00583932">
      <w:pPr>
        <w:widowControl w:val="0"/>
        <w:numPr>
          <w:ilvl w:val="0"/>
          <w:numId w:val="7"/>
        </w:numPr>
        <w:autoSpaceDE w:val="0"/>
        <w:autoSpaceDN w:val="0"/>
        <w:adjustRightInd w:val="0"/>
        <w:spacing w:before="120" w:line="276" w:lineRule="auto"/>
        <w:ind w:left="993" w:hanging="284"/>
        <w:jc w:val="both"/>
        <w:rPr>
          <w:rFonts w:ascii="Segoe UI" w:hAnsi="Segoe UI" w:cs="Segoe UI"/>
          <w:bCs/>
          <w:sz w:val="22"/>
          <w:szCs w:val="22"/>
          <w:lang w:val="cs-CZ"/>
        </w:rPr>
      </w:pPr>
      <w:r w:rsidRPr="004436DF">
        <w:rPr>
          <w:rFonts w:ascii="Segoe UI" w:hAnsi="Segoe UI" w:cs="Segoe UI"/>
          <w:bCs/>
          <w:sz w:val="22"/>
          <w:szCs w:val="22"/>
          <w:lang w:val="cs-CZ"/>
        </w:rPr>
        <w:t>u</w:t>
      </w:r>
      <w:r w:rsidR="006234E7" w:rsidRPr="004436DF">
        <w:rPr>
          <w:rFonts w:ascii="Segoe UI" w:hAnsi="Segoe UI" w:cs="Segoe UI"/>
          <w:bCs/>
          <w:sz w:val="22"/>
          <w:szCs w:val="22"/>
          <w:lang w:val="cs-CZ"/>
        </w:rPr>
        <w:t xml:space="preserve">stanovení </w:t>
      </w:r>
      <w:r w:rsidRPr="004436DF">
        <w:rPr>
          <w:rFonts w:ascii="Segoe UI" w:hAnsi="Segoe UI" w:cs="Segoe UI"/>
          <w:bCs/>
          <w:sz w:val="22"/>
          <w:szCs w:val="22"/>
          <w:lang w:val="cs-CZ"/>
        </w:rPr>
        <w:t>R</w:t>
      </w:r>
      <w:r w:rsidR="006234E7" w:rsidRPr="004436DF">
        <w:rPr>
          <w:rFonts w:ascii="Segoe UI" w:hAnsi="Segoe UI" w:cs="Segoe UI"/>
          <w:bCs/>
          <w:sz w:val="22"/>
          <w:szCs w:val="22"/>
          <w:lang w:val="cs-CZ"/>
        </w:rPr>
        <w:t xml:space="preserve">ámcové </w:t>
      </w:r>
      <w:r w:rsidR="00DB01D2" w:rsidRPr="004436DF">
        <w:rPr>
          <w:rFonts w:ascii="Segoe UI" w:hAnsi="Segoe UI" w:cs="Segoe UI"/>
          <w:bCs/>
          <w:sz w:val="22"/>
          <w:szCs w:val="22"/>
          <w:lang w:val="cs-CZ"/>
        </w:rPr>
        <w:t>dohody</w:t>
      </w:r>
      <w:r w:rsidR="006234E7" w:rsidRPr="004436DF">
        <w:rPr>
          <w:rFonts w:ascii="Segoe UI" w:hAnsi="Segoe UI" w:cs="Segoe UI"/>
          <w:bCs/>
          <w:sz w:val="22"/>
          <w:szCs w:val="22"/>
          <w:lang w:val="cs-CZ"/>
        </w:rPr>
        <w:t xml:space="preserve"> a jednotlivých </w:t>
      </w:r>
      <w:r w:rsidRPr="004436DF">
        <w:rPr>
          <w:rFonts w:ascii="Segoe UI" w:hAnsi="Segoe UI" w:cs="Segoe UI"/>
          <w:bCs/>
          <w:sz w:val="22"/>
          <w:szCs w:val="22"/>
          <w:lang w:val="cs-CZ"/>
        </w:rPr>
        <w:t>D</w:t>
      </w:r>
      <w:r w:rsidR="006234E7" w:rsidRPr="004436DF">
        <w:rPr>
          <w:rFonts w:ascii="Segoe UI" w:hAnsi="Segoe UI" w:cs="Segoe UI"/>
          <w:bCs/>
          <w:sz w:val="22"/>
          <w:szCs w:val="22"/>
          <w:lang w:val="cs-CZ"/>
        </w:rPr>
        <w:t xml:space="preserve">ílčích smluv </w:t>
      </w:r>
      <w:r w:rsidR="008B72E2" w:rsidRPr="004436DF">
        <w:rPr>
          <w:rFonts w:ascii="Segoe UI" w:hAnsi="Segoe UI" w:cs="Segoe UI"/>
          <w:bCs/>
          <w:sz w:val="22"/>
          <w:szCs w:val="22"/>
          <w:lang w:val="cs-CZ"/>
        </w:rPr>
        <w:t xml:space="preserve">(jak definováno níže) </w:t>
      </w:r>
      <w:r w:rsidR="006234E7" w:rsidRPr="004436DF">
        <w:rPr>
          <w:rFonts w:ascii="Segoe UI" w:hAnsi="Segoe UI" w:cs="Segoe UI"/>
          <w:bCs/>
          <w:sz w:val="22"/>
          <w:szCs w:val="22"/>
          <w:lang w:val="cs-CZ"/>
        </w:rPr>
        <w:t>mají přednost před Obchodními podmínkami</w:t>
      </w:r>
      <w:r w:rsidRPr="004436DF">
        <w:rPr>
          <w:rFonts w:ascii="Segoe UI" w:hAnsi="Segoe UI" w:cs="Segoe UI"/>
          <w:bCs/>
          <w:sz w:val="22"/>
          <w:szCs w:val="22"/>
          <w:lang w:val="cs-CZ"/>
        </w:rPr>
        <w:t xml:space="preserve"> Poskytovatele dle </w:t>
      </w:r>
      <w:r w:rsidR="00F523A5">
        <w:rPr>
          <w:rFonts w:ascii="Segoe UI" w:hAnsi="Segoe UI" w:cs="Segoe UI"/>
          <w:bCs/>
          <w:sz w:val="22"/>
          <w:szCs w:val="22"/>
          <w:lang w:val="cs-CZ"/>
        </w:rPr>
        <w:t>odst. 12.5</w:t>
      </w:r>
      <w:r w:rsidR="00341A36">
        <w:rPr>
          <w:rFonts w:ascii="Segoe UI" w:hAnsi="Segoe UI" w:cs="Segoe UI"/>
          <w:bCs/>
          <w:sz w:val="22"/>
          <w:szCs w:val="22"/>
          <w:lang w:val="cs-CZ"/>
        </w:rPr>
        <w:t>.</w:t>
      </w:r>
      <w:r w:rsidRPr="004436DF">
        <w:rPr>
          <w:rFonts w:ascii="Segoe UI" w:hAnsi="Segoe UI" w:cs="Segoe UI"/>
          <w:bCs/>
          <w:sz w:val="22"/>
          <w:szCs w:val="22"/>
          <w:lang w:val="cs-CZ"/>
        </w:rPr>
        <w:t xml:space="preserve"> Rámcové </w:t>
      </w:r>
      <w:r w:rsidR="00DB01D2" w:rsidRPr="004436DF">
        <w:rPr>
          <w:rFonts w:ascii="Segoe UI" w:hAnsi="Segoe UI" w:cs="Segoe UI"/>
          <w:bCs/>
          <w:sz w:val="22"/>
          <w:szCs w:val="22"/>
          <w:lang w:val="cs-CZ"/>
        </w:rPr>
        <w:t>dohody</w:t>
      </w:r>
      <w:r w:rsidR="006234E7" w:rsidRPr="004436DF">
        <w:rPr>
          <w:rFonts w:ascii="Segoe UI" w:hAnsi="Segoe UI" w:cs="Segoe UI"/>
          <w:bCs/>
          <w:sz w:val="22"/>
          <w:szCs w:val="22"/>
          <w:lang w:val="cs-CZ"/>
        </w:rPr>
        <w:t>.</w:t>
      </w:r>
    </w:p>
    <w:p w14:paraId="41D63D6D" w14:textId="77777777" w:rsidR="00217C97" w:rsidRPr="004436DF" w:rsidRDefault="00217C97"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eastAsia="cs-CZ"/>
        </w:rPr>
        <w:t xml:space="preserve">Smluvní strany prohlašují, že osoby podepisující tuto </w:t>
      </w:r>
      <w:r w:rsidR="008B72E2" w:rsidRPr="004436DF">
        <w:rPr>
          <w:rFonts w:ascii="Segoe UI" w:hAnsi="Segoe UI" w:cs="Segoe UI"/>
          <w:sz w:val="22"/>
          <w:szCs w:val="22"/>
          <w:lang w:val="cs-CZ" w:eastAsia="cs-CZ"/>
        </w:rPr>
        <w:t>R</w:t>
      </w:r>
      <w:r w:rsidRPr="004436DF">
        <w:rPr>
          <w:rFonts w:ascii="Segoe UI" w:hAnsi="Segoe UI" w:cs="Segoe UI"/>
          <w:sz w:val="22"/>
          <w:szCs w:val="22"/>
          <w:lang w:val="cs-CZ" w:eastAsia="cs-CZ"/>
        </w:rPr>
        <w:t xml:space="preserve">ámcovou </w:t>
      </w:r>
      <w:r w:rsidR="00DB01D2" w:rsidRPr="004436DF">
        <w:rPr>
          <w:rFonts w:ascii="Segoe UI" w:hAnsi="Segoe UI" w:cs="Segoe UI"/>
          <w:sz w:val="22"/>
          <w:szCs w:val="22"/>
          <w:lang w:val="cs-CZ" w:eastAsia="cs-CZ"/>
        </w:rPr>
        <w:t>dohodu</w:t>
      </w:r>
      <w:r w:rsidRPr="004436DF">
        <w:rPr>
          <w:rFonts w:ascii="Segoe UI" w:hAnsi="Segoe UI" w:cs="Segoe UI"/>
          <w:sz w:val="22"/>
          <w:szCs w:val="22"/>
          <w:lang w:val="cs-CZ" w:eastAsia="cs-CZ"/>
        </w:rPr>
        <w:t xml:space="preserve"> jsou k tomuto právnímu jednání oprávněny.</w:t>
      </w:r>
    </w:p>
    <w:p w14:paraId="52FF5E35" w14:textId="77777777" w:rsidR="00166BD4" w:rsidRPr="004436DF" w:rsidRDefault="00166BD4"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Smluvní strany prohlašují, že údaje uvedené v Rámcové </w:t>
      </w:r>
      <w:r w:rsidR="00DB01D2" w:rsidRPr="004436DF">
        <w:rPr>
          <w:rFonts w:ascii="Segoe UI" w:hAnsi="Segoe UI" w:cs="Segoe UI"/>
          <w:sz w:val="22"/>
          <w:szCs w:val="22"/>
          <w:lang w:val="cs-CZ" w:eastAsia="cs-CZ"/>
        </w:rPr>
        <w:t>dohodě</w:t>
      </w:r>
      <w:r w:rsidRPr="004436DF">
        <w:rPr>
          <w:rFonts w:ascii="Segoe UI" w:hAnsi="Segoe UI" w:cs="Segoe UI"/>
          <w:sz w:val="22"/>
          <w:szCs w:val="22"/>
          <w:lang w:val="cs-CZ" w:eastAsia="cs-CZ"/>
        </w:rPr>
        <w:t xml:space="preserve"> a taktéž oprávnění k podnikání Poskytovatele jsou v souladu s právní skutečností v době uzavření Rámcové </w:t>
      </w:r>
      <w:r w:rsidR="00DB01D2"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Smluvní strany se zavazují, že změny dotčených údajů uvedených v záhlaví Rámcové </w:t>
      </w:r>
      <w:r w:rsidR="00DB01D2"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oznámí písemně bez prodlení druhé </w:t>
      </w:r>
      <w:r w:rsidR="008D2B23" w:rsidRPr="004436DF">
        <w:rPr>
          <w:rFonts w:ascii="Segoe UI" w:hAnsi="Segoe UI" w:cs="Segoe UI"/>
          <w:sz w:val="22"/>
          <w:szCs w:val="22"/>
          <w:lang w:val="cs-CZ" w:eastAsia="cs-CZ"/>
        </w:rPr>
        <w:t>S</w:t>
      </w:r>
      <w:r w:rsidRPr="004436DF">
        <w:rPr>
          <w:rFonts w:ascii="Segoe UI" w:hAnsi="Segoe UI" w:cs="Segoe UI"/>
          <w:sz w:val="22"/>
          <w:szCs w:val="22"/>
          <w:lang w:val="cs-CZ" w:eastAsia="cs-CZ"/>
        </w:rPr>
        <w:t>mluvní straně.</w:t>
      </w:r>
    </w:p>
    <w:p w14:paraId="29CDE867" w14:textId="77777777" w:rsidR="00166BD4" w:rsidRPr="004436DF" w:rsidRDefault="00166BD4"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Všechny odkazy na právní předpisy v této Rámcové </w:t>
      </w:r>
      <w:r w:rsidR="006C1798" w:rsidRPr="004436DF">
        <w:rPr>
          <w:rFonts w:ascii="Segoe UI" w:hAnsi="Segoe UI" w:cs="Segoe UI"/>
          <w:sz w:val="22"/>
          <w:szCs w:val="22"/>
          <w:lang w:val="cs-CZ" w:eastAsia="cs-CZ"/>
        </w:rPr>
        <w:t>dohodě</w:t>
      </w:r>
      <w:r w:rsidRPr="004436DF">
        <w:rPr>
          <w:rFonts w:ascii="Segoe UI" w:hAnsi="Segoe UI" w:cs="Segoe UI"/>
          <w:sz w:val="22"/>
          <w:szCs w:val="22"/>
          <w:lang w:val="cs-CZ" w:eastAsia="cs-CZ"/>
        </w:rPr>
        <w:t xml:space="preserve"> budou vykládány jako odkazy na právní předpisy v platném a účinném znění.</w:t>
      </w:r>
    </w:p>
    <w:p w14:paraId="5B598664" w14:textId="77777777" w:rsidR="00DF74D6" w:rsidRPr="004436DF" w:rsidRDefault="00DF74D6" w:rsidP="00583932">
      <w:pPr>
        <w:widowControl w:val="0"/>
        <w:autoSpaceDE w:val="0"/>
        <w:autoSpaceDN w:val="0"/>
        <w:adjustRightInd w:val="0"/>
        <w:spacing w:before="120" w:line="276" w:lineRule="auto"/>
        <w:jc w:val="both"/>
        <w:rPr>
          <w:rFonts w:ascii="Segoe UI" w:hAnsi="Segoe UI" w:cs="Segoe UI"/>
          <w:sz w:val="22"/>
          <w:szCs w:val="22"/>
          <w:lang w:val="cs-CZ"/>
        </w:rPr>
      </w:pPr>
    </w:p>
    <w:p w14:paraId="14859567" w14:textId="77777777" w:rsidR="001F53B5" w:rsidRPr="004436DF" w:rsidRDefault="001F53B5" w:rsidP="00583932">
      <w:pPr>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b/>
          <w:bCs/>
          <w:sz w:val="22"/>
          <w:szCs w:val="22"/>
          <w:lang w:val="cs-CZ"/>
        </w:rPr>
      </w:pPr>
      <w:r w:rsidRPr="004436DF">
        <w:rPr>
          <w:rFonts w:ascii="Segoe UI" w:hAnsi="Segoe UI" w:cs="Segoe UI"/>
          <w:b/>
          <w:bCs/>
          <w:sz w:val="22"/>
          <w:szCs w:val="22"/>
          <w:lang w:val="cs-CZ"/>
        </w:rPr>
        <w:t>Předmět</w:t>
      </w:r>
      <w:r w:rsidR="00444278" w:rsidRPr="004436DF">
        <w:rPr>
          <w:rFonts w:ascii="Segoe UI" w:hAnsi="Segoe UI" w:cs="Segoe UI"/>
          <w:b/>
          <w:bCs/>
          <w:sz w:val="22"/>
          <w:szCs w:val="22"/>
          <w:lang w:val="cs-CZ"/>
        </w:rPr>
        <w:t xml:space="preserve"> </w:t>
      </w:r>
      <w:r w:rsidR="006E5EF1" w:rsidRPr="004436DF">
        <w:rPr>
          <w:rFonts w:ascii="Segoe UI" w:hAnsi="Segoe UI" w:cs="Segoe UI"/>
          <w:b/>
          <w:bCs/>
          <w:sz w:val="22"/>
          <w:szCs w:val="22"/>
          <w:lang w:val="cs-CZ"/>
        </w:rPr>
        <w:t xml:space="preserve">Dílčích </w:t>
      </w:r>
      <w:r w:rsidR="00217C97" w:rsidRPr="004436DF">
        <w:rPr>
          <w:rFonts w:ascii="Segoe UI" w:hAnsi="Segoe UI" w:cs="Segoe UI"/>
          <w:b/>
          <w:bCs/>
          <w:sz w:val="22"/>
          <w:szCs w:val="22"/>
          <w:lang w:val="cs-CZ"/>
        </w:rPr>
        <w:t>veřejných zakázek</w:t>
      </w:r>
    </w:p>
    <w:p w14:paraId="63C1598C" w14:textId="61F556F9" w:rsidR="00217C97" w:rsidRPr="004436DF" w:rsidRDefault="00217C97"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Dílčí veřejné zakázky budou realizovány na základě dílčích realizačních smluv podle potřeb Objednatele (dále jen „</w:t>
      </w:r>
      <w:r w:rsidRPr="004436DF">
        <w:rPr>
          <w:rFonts w:ascii="Segoe UI" w:hAnsi="Segoe UI" w:cs="Segoe UI"/>
          <w:b/>
          <w:i/>
          <w:sz w:val="22"/>
          <w:szCs w:val="22"/>
          <w:lang w:val="cs-CZ"/>
        </w:rPr>
        <w:t>Dílčí smlouvy“</w:t>
      </w:r>
      <w:r w:rsidR="008D2B23" w:rsidRPr="004436DF">
        <w:rPr>
          <w:rFonts w:ascii="Segoe UI" w:hAnsi="Segoe UI" w:cs="Segoe UI"/>
          <w:b/>
          <w:i/>
          <w:sz w:val="22"/>
          <w:szCs w:val="22"/>
          <w:lang w:val="cs-CZ"/>
        </w:rPr>
        <w:t xml:space="preserve"> </w:t>
      </w:r>
      <w:r w:rsidR="008D2B23" w:rsidRPr="004436DF">
        <w:rPr>
          <w:rFonts w:ascii="Segoe UI" w:hAnsi="Segoe UI" w:cs="Segoe UI"/>
          <w:sz w:val="22"/>
          <w:szCs w:val="22"/>
          <w:lang w:val="cs-CZ"/>
        </w:rPr>
        <w:t>nebo jednotlivě</w:t>
      </w:r>
      <w:r w:rsidR="008D2B23" w:rsidRPr="004436DF">
        <w:rPr>
          <w:rFonts w:ascii="Segoe UI" w:hAnsi="Segoe UI" w:cs="Segoe UI"/>
          <w:b/>
          <w:sz w:val="22"/>
          <w:szCs w:val="22"/>
          <w:lang w:val="cs-CZ"/>
        </w:rPr>
        <w:t xml:space="preserve"> </w:t>
      </w:r>
      <w:r w:rsidR="008D2B23" w:rsidRPr="004436DF">
        <w:rPr>
          <w:rFonts w:ascii="Segoe UI" w:hAnsi="Segoe UI" w:cs="Segoe UI"/>
          <w:i/>
          <w:sz w:val="22"/>
          <w:szCs w:val="22"/>
          <w:lang w:val="cs-CZ"/>
        </w:rPr>
        <w:t>„</w:t>
      </w:r>
      <w:r w:rsidR="008D2B23" w:rsidRPr="004436DF">
        <w:rPr>
          <w:rFonts w:ascii="Segoe UI" w:hAnsi="Segoe UI" w:cs="Segoe UI"/>
          <w:b/>
          <w:i/>
          <w:sz w:val="22"/>
          <w:szCs w:val="22"/>
          <w:lang w:val="cs-CZ"/>
        </w:rPr>
        <w:t>Dílčí smlouva</w:t>
      </w:r>
      <w:r w:rsidR="008D2B23" w:rsidRPr="004436DF">
        <w:rPr>
          <w:rFonts w:ascii="Segoe UI" w:hAnsi="Segoe UI" w:cs="Segoe UI"/>
          <w:i/>
          <w:sz w:val="22"/>
          <w:szCs w:val="22"/>
          <w:lang w:val="cs-CZ"/>
        </w:rPr>
        <w:t>“</w:t>
      </w:r>
      <w:r w:rsidRPr="004436DF">
        <w:rPr>
          <w:rFonts w:ascii="Segoe UI" w:hAnsi="Segoe UI" w:cs="Segoe UI"/>
          <w:sz w:val="22"/>
          <w:szCs w:val="22"/>
          <w:lang w:val="cs-CZ"/>
        </w:rPr>
        <w:t>).</w:t>
      </w:r>
      <w:r w:rsidR="00F37E45">
        <w:rPr>
          <w:rFonts w:ascii="Segoe UI" w:hAnsi="Segoe UI" w:cs="Segoe UI"/>
          <w:sz w:val="22"/>
          <w:szCs w:val="22"/>
          <w:lang w:val="cs-CZ"/>
        </w:rPr>
        <w:t xml:space="preserve"> Dílčí smlouva bude </w:t>
      </w:r>
      <w:r w:rsidR="005140F3">
        <w:rPr>
          <w:rFonts w:ascii="Segoe UI" w:hAnsi="Segoe UI" w:cs="Segoe UI"/>
          <w:sz w:val="22"/>
          <w:szCs w:val="22"/>
          <w:lang w:val="cs-CZ"/>
        </w:rPr>
        <w:t xml:space="preserve">uzavřena doručením písemného </w:t>
      </w:r>
      <w:r w:rsidR="00F37E45">
        <w:rPr>
          <w:rFonts w:ascii="Segoe UI" w:hAnsi="Segoe UI" w:cs="Segoe UI"/>
          <w:sz w:val="22"/>
          <w:szCs w:val="22"/>
          <w:lang w:val="cs-CZ"/>
        </w:rPr>
        <w:t>potvrzení ze strany Poskytovatele</w:t>
      </w:r>
      <w:r w:rsidR="005140F3">
        <w:rPr>
          <w:rFonts w:ascii="Segoe UI" w:hAnsi="Segoe UI" w:cs="Segoe UI"/>
          <w:sz w:val="22"/>
          <w:szCs w:val="22"/>
          <w:lang w:val="cs-CZ"/>
        </w:rPr>
        <w:t xml:space="preserve">, který </w:t>
      </w:r>
      <w:r w:rsidR="005140F3">
        <w:rPr>
          <w:rFonts w:ascii="Segoe UI" w:hAnsi="Segoe UI" w:cs="Segoe UI"/>
          <w:sz w:val="22"/>
          <w:szCs w:val="22"/>
          <w:lang w:val="cs-CZ"/>
        </w:rPr>
        <w:lastRenderedPageBreak/>
        <w:t>tímto potvrdí písemnou výzvu Objednatele</w:t>
      </w:r>
      <w:r w:rsidR="00F37E45">
        <w:rPr>
          <w:rFonts w:ascii="Segoe UI" w:hAnsi="Segoe UI" w:cs="Segoe UI"/>
          <w:sz w:val="22"/>
          <w:szCs w:val="22"/>
          <w:lang w:val="cs-CZ"/>
        </w:rPr>
        <w:t>.</w:t>
      </w:r>
    </w:p>
    <w:p w14:paraId="0B95347E" w14:textId="0D14B712" w:rsidR="00217C97" w:rsidRPr="004436DF" w:rsidRDefault="00217C97"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eastAsia="cs-CZ"/>
        </w:rPr>
        <w:t xml:space="preserve">Dílčí smlouvy představují dílčí plnění z rámce sjednaného Rámcovou </w:t>
      </w:r>
      <w:r w:rsidR="00DB01D2" w:rsidRPr="004436DF">
        <w:rPr>
          <w:rFonts w:ascii="Segoe UI" w:hAnsi="Segoe UI" w:cs="Segoe UI"/>
          <w:sz w:val="22"/>
          <w:szCs w:val="22"/>
          <w:lang w:val="cs-CZ" w:eastAsia="cs-CZ"/>
        </w:rPr>
        <w:t>dohodou</w:t>
      </w:r>
      <w:r w:rsidRPr="004436DF">
        <w:rPr>
          <w:rFonts w:ascii="Segoe UI" w:hAnsi="Segoe UI" w:cs="Segoe UI"/>
          <w:sz w:val="22"/>
          <w:szCs w:val="22"/>
          <w:lang w:val="cs-CZ" w:eastAsia="cs-CZ"/>
        </w:rPr>
        <w:t xml:space="preserve">. Nestanoví-li Dílčí smlouva jinak, platí ustanovení Rámcové </w:t>
      </w:r>
      <w:r w:rsidR="00DB01D2"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w:t>
      </w:r>
      <w:r w:rsidR="00A252B7">
        <w:rPr>
          <w:rFonts w:ascii="Segoe UI" w:hAnsi="Segoe UI" w:cs="Segoe UI"/>
          <w:sz w:val="22"/>
          <w:szCs w:val="22"/>
          <w:lang w:val="cs-CZ" w:eastAsia="cs-CZ"/>
        </w:rPr>
        <w:t>M</w:t>
      </w:r>
      <w:r w:rsidR="0092495C">
        <w:rPr>
          <w:rFonts w:ascii="Segoe UI" w:hAnsi="Segoe UI" w:cs="Segoe UI"/>
          <w:sz w:val="22"/>
          <w:szCs w:val="22"/>
          <w:lang w:val="cs-CZ" w:eastAsia="cs-CZ"/>
        </w:rPr>
        <w:t>aximální</w:t>
      </w:r>
      <w:r w:rsidR="00A252B7">
        <w:rPr>
          <w:rFonts w:ascii="Segoe UI" w:hAnsi="Segoe UI" w:cs="Segoe UI"/>
          <w:sz w:val="22"/>
          <w:szCs w:val="22"/>
          <w:lang w:val="cs-CZ" w:eastAsia="cs-CZ"/>
        </w:rPr>
        <w:t xml:space="preserve"> finanční</w:t>
      </w:r>
      <w:r w:rsidR="0092495C">
        <w:rPr>
          <w:rFonts w:ascii="Segoe UI" w:hAnsi="Segoe UI" w:cs="Segoe UI"/>
          <w:sz w:val="22"/>
          <w:szCs w:val="22"/>
          <w:lang w:val="cs-CZ" w:eastAsia="cs-CZ"/>
        </w:rPr>
        <w:t xml:space="preserve"> objem</w:t>
      </w:r>
      <w:r w:rsidR="00A252B7">
        <w:rPr>
          <w:rFonts w:ascii="Segoe UI" w:hAnsi="Segoe UI" w:cs="Segoe UI"/>
          <w:sz w:val="22"/>
          <w:szCs w:val="22"/>
          <w:lang w:val="cs-CZ" w:eastAsia="cs-CZ"/>
        </w:rPr>
        <w:t xml:space="preserve"> služeb</w:t>
      </w:r>
      <w:r w:rsidR="0092495C">
        <w:rPr>
          <w:rFonts w:ascii="Segoe UI" w:hAnsi="Segoe UI" w:cs="Segoe UI"/>
          <w:sz w:val="22"/>
          <w:szCs w:val="22"/>
          <w:lang w:val="cs-CZ" w:eastAsia="cs-CZ"/>
        </w:rPr>
        <w:t xml:space="preserve">, který je možné na základě </w:t>
      </w:r>
      <w:r w:rsidR="00A252B7">
        <w:rPr>
          <w:rFonts w:ascii="Segoe UI" w:hAnsi="Segoe UI" w:cs="Segoe UI"/>
          <w:sz w:val="22"/>
          <w:szCs w:val="22"/>
          <w:lang w:val="cs-CZ" w:eastAsia="cs-CZ"/>
        </w:rPr>
        <w:t xml:space="preserve">této </w:t>
      </w:r>
      <w:r w:rsidR="0092495C">
        <w:rPr>
          <w:rFonts w:ascii="Segoe UI" w:hAnsi="Segoe UI" w:cs="Segoe UI"/>
          <w:sz w:val="22"/>
          <w:szCs w:val="22"/>
          <w:lang w:val="cs-CZ" w:eastAsia="cs-CZ"/>
        </w:rPr>
        <w:t xml:space="preserve">Rámcové dohody vyčerpat, činí </w:t>
      </w:r>
      <w:r w:rsidR="00DB193A">
        <w:rPr>
          <w:rFonts w:ascii="Segoe UI" w:hAnsi="Segoe UI" w:cs="Segoe UI"/>
          <w:sz w:val="22"/>
          <w:szCs w:val="22"/>
          <w:lang w:val="cs-CZ" w:eastAsia="cs-CZ"/>
        </w:rPr>
        <w:t>100</w:t>
      </w:r>
      <w:r w:rsidR="0092495C">
        <w:rPr>
          <w:rFonts w:ascii="Segoe UI" w:hAnsi="Segoe UI" w:cs="Segoe UI"/>
          <w:sz w:val="22"/>
          <w:szCs w:val="22"/>
          <w:lang w:val="cs-CZ" w:eastAsia="cs-CZ"/>
        </w:rPr>
        <w:t>.000.000 Kč bez DPH</w:t>
      </w:r>
      <w:r w:rsidRPr="004436DF">
        <w:rPr>
          <w:rFonts w:ascii="Segoe UI" w:hAnsi="Segoe UI" w:cs="Segoe UI"/>
          <w:sz w:val="22"/>
          <w:szCs w:val="22"/>
          <w:lang w:val="cs-CZ" w:eastAsia="cs-CZ"/>
        </w:rPr>
        <w:t>.</w:t>
      </w:r>
    </w:p>
    <w:p w14:paraId="760B7713" w14:textId="77777777" w:rsidR="00CC2B7D" w:rsidRPr="004436DF" w:rsidRDefault="008B05D0"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 xml:space="preserve">Předmětem Dílčích smluv uzavíraných na základě Rámcové </w:t>
      </w:r>
      <w:r w:rsidR="00DB01D2" w:rsidRPr="004436DF">
        <w:rPr>
          <w:rFonts w:ascii="Segoe UI" w:hAnsi="Segoe UI" w:cs="Segoe UI"/>
          <w:sz w:val="22"/>
          <w:szCs w:val="22"/>
          <w:lang w:val="cs-CZ"/>
        </w:rPr>
        <w:t>dohody</w:t>
      </w:r>
      <w:r w:rsidRPr="004436DF">
        <w:rPr>
          <w:rFonts w:ascii="Segoe UI" w:hAnsi="Segoe UI" w:cs="Segoe UI"/>
          <w:sz w:val="22"/>
          <w:szCs w:val="22"/>
          <w:lang w:val="cs-CZ"/>
        </w:rPr>
        <w:t xml:space="preserve"> </w:t>
      </w:r>
      <w:r w:rsidR="00A9419B" w:rsidRPr="004436DF">
        <w:rPr>
          <w:rFonts w:ascii="Segoe UI" w:hAnsi="Segoe UI" w:cs="Segoe UI"/>
          <w:sz w:val="22"/>
          <w:szCs w:val="22"/>
          <w:lang w:val="cs-CZ"/>
        </w:rPr>
        <w:t xml:space="preserve">je </w:t>
      </w:r>
      <w:r w:rsidR="00983172" w:rsidRPr="004436DF">
        <w:rPr>
          <w:rFonts w:ascii="Segoe UI" w:hAnsi="Segoe UI" w:cs="Segoe UI"/>
          <w:sz w:val="22"/>
          <w:szCs w:val="22"/>
          <w:lang w:val="cs-CZ"/>
        </w:rPr>
        <w:t>p</w:t>
      </w:r>
      <w:r w:rsidR="00217C97" w:rsidRPr="004436DF">
        <w:rPr>
          <w:rFonts w:ascii="Segoe UI" w:hAnsi="Segoe UI" w:cs="Segoe UI"/>
          <w:sz w:val="22"/>
          <w:szCs w:val="22"/>
          <w:lang w:val="cs-CZ"/>
        </w:rPr>
        <w:t>oskytování služeb elektronických komunikací v</w:t>
      </w:r>
      <w:r w:rsidR="00C41801" w:rsidRPr="004436DF">
        <w:rPr>
          <w:rFonts w:ascii="Segoe UI" w:hAnsi="Segoe UI" w:cs="Segoe UI"/>
          <w:sz w:val="22"/>
          <w:szCs w:val="22"/>
          <w:lang w:val="cs-CZ"/>
        </w:rPr>
        <w:t> </w:t>
      </w:r>
      <w:r w:rsidR="00217C97" w:rsidRPr="004436DF">
        <w:rPr>
          <w:rFonts w:ascii="Segoe UI" w:hAnsi="Segoe UI" w:cs="Segoe UI"/>
          <w:sz w:val="22"/>
          <w:szCs w:val="22"/>
          <w:lang w:val="cs-CZ"/>
        </w:rPr>
        <w:t>rozsahu</w:t>
      </w:r>
      <w:r w:rsidR="00C41801" w:rsidRPr="004436DF">
        <w:rPr>
          <w:rFonts w:ascii="Segoe UI" w:hAnsi="Segoe UI" w:cs="Segoe UI"/>
          <w:sz w:val="22"/>
          <w:szCs w:val="22"/>
          <w:lang w:val="cs-CZ"/>
        </w:rPr>
        <w:t xml:space="preserve"> dle příloh</w:t>
      </w:r>
      <w:r w:rsidR="000E46D2" w:rsidRPr="004436DF">
        <w:rPr>
          <w:rFonts w:ascii="Segoe UI" w:hAnsi="Segoe UI" w:cs="Segoe UI"/>
          <w:sz w:val="22"/>
          <w:szCs w:val="22"/>
          <w:lang w:val="cs-CZ"/>
        </w:rPr>
        <w:t>y</w:t>
      </w:r>
      <w:r w:rsidR="00C41801" w:rsidRPr="004436DF">
        <w:rPr>
          <w:rFonts w:ascii="Segoe UI" w:hAnsi="Segoe UI" w:cs="Segoe UI"/>
          <w:sz w:val="22"/>
          <w:szCs w:val="22"/>
          <w:lang w:val="cs-CZ"/>
        </w:rPr>
        <w:t xml:space="preserve"> č. 1 Rámcové </w:t>
      </w:r>
      <w:r w:rsidR="00DB01D2" w:rsidRPr="004436DF">
        <w:rPr>
          <w:rFonts w:ascii="Segoe UI" w:hAnsi="Segoe UI" w:cs="Segoe UI"/>
          <w:sz w:val="22"/>
          <w:szCs w:val="22"/>
          <w:lang w:val="cs-CZ"/>
        </w:rPr>
        <w:t>dohody</w:t>
      </w:r>
      <w:r w:rsidR="00C41801" w:rsidRPr="004436DF">
        <w:rPr>
          <w:rFonts w:ascii="Segoe UI" w:hAnsi="Segoe UI" w:cs="Segoe UI"/>
          <w:sz w:val="22"/>
          <w:szCs w:val="22"/>
          <w:lang w:val="cs-CZ"/>
        </w:rPr>
        <w:t>, a to</w:t>
      </w:r>
      <w:r w:rsidR="00983172" w:rsidRPr="004436DF">
        <w:rPr>
          <w:rFonts w:ascii="Segoe UI" w:hAnsi="Segoe UI" w:cs="Segoe UI"/>
          <w:sz w:val="22"/>
          <w:szCs w:val="22"/>
          <w:lang w:val="cs-CZ"/>
        </w:rPr>
        <w:t xml:space="preserve"> </w:t>
      </w:r>
      <w:r w:rsidR="00101DDB" w:rsidRPr="004436DF">
        <w:rPr>
          <w:rFonts w:ascii="Segoe UI" w:hAnsi="Segoe UI" w:cs="Segoe UI"/>
          <w:sz w:val="22"/>
          <w:szCs w:val="22"/>
          <w:lang w:val="cs-CZ"/>
        </w:rPr>
        <w:t xml:space="preserve">v rozsahu </w:t>
      </w:r>
      <w:r w:rsidR="0059316D" w:rsidRPr="004436DF">
        <w:rPr>
          <w:rFonts w:ascii="Segoe UI" w:hAnsi="Segoe UI" w:cs="Segoe UI"/>
          <w:sz w:val="22"/>
          <w:szCs w:val="22"/>
          <w:lang w:val="cs-CZ"/>
        </w:rPr>
        <w:t xml:space="preserve">a za podmínek stanovených Rámcovou </w:t>
      </w:r>
      <w:r w:rsidR="00DB01D2" w:rsidRPr="004436DF">
        <w:rPr>
          <w:rFonts w:ascii="Segoe UI" w:hAnsi="Segoe UI" w:cs="Segoe UI"/>
          <w:sz w:val="22"/>
          <w:szCs w:val="22"/>
          <w:lang w:val="cs-CZ"/>
        </w:rPr>
        <w:t>dohodou</w:t>
      </w:r>
      <w:r w:rsidR="00DC048D" w:rsidRPr="004436DF">
        <w:rPr>
          <w:rFonts w:ascii="Segoe UI" w:hAnsi="Segoe UI" w:cs="Segoe UI"/>
          <w:sz w:val="22"/>
          <w:szCs w:val="22"/>
          <w:lang w:val="cs-CZ"/>
        </w:rPr>
        <w:t xml:space="preserve"> a příslušnou Dílčí smlouvou</w:t>
      </w:r>
      <w:r w:rsidR="00AB3964" w:rsidRPr="004436DF">
        <w:rPr>
          <w:rFonts w:ascii="Segoe UI" w:hAnsi="Segoe UI" w:cs="Segoe UI"/>
          <w:sz w:val="22"/>
          <w:szCs w:val="22"/>
          <w:lang w:val="cs-CZ"/>
        </w:rPr>
        <w:t xml:space="preserve"> (dále souhrnně jen „</w:t>
      </w:r>
      <w:r w:rsidR="00AB3964" w:rsidRPr="004436DF">
        <w:rPr>
          <w:rFonts w:ascii="Segoe UI" w:hAnsi="Segoe UI" w:cs="Segoe UI"/>
          <w:b/>
          <w:i/>
          <w:sz w:val="22"/>
          <w:szCs w:val="22"/>
          <w:lang w:val="cs-CZ"/>
        </w:rPr>
        <w:t>Služby</w:t>
      </w:r>
      <w:r w:rsidR="00AB3964" w:rsidRPr="004436DF">
        <w:rPr>
          <w:rFonts w:ascii="Segoe UI" w:hAnsi="Segoe UI" w:cs="Segoe UI"/>
          <w:sz w:val="22"/>
          <w:szCs w:val="22"/>
          <w:lang w:val="cs-CZ"/>
        </w:rPr>
        <w:t>“</w:t>
      </w:r>
      <w:r w:rsidR="008D2B23" w:rsidRPr="004436DF">
        <w:rPr>
          <w:rFonts w:ascii="Segoe UI" w:hAnsi="Segoe UI" w:cs="Segoe UI"/>
          <w:sz w:val="22"/>
          <w:szCs w:val="22"/>
          <w:lang w:val="cs-CZ"/>
        </w:rPr>
        <w:t xml:space="preserve"> nebo </w:t>
      </w:r>
      <w:r w:rsidR="008D2B23" w:rsidRPr="004436DF">
        <w:rPr>
          <w:rFonts w:ascii="Segoe UI" w:hAnsi="Segoe UI" w:cs="Segoe UI"/>
          <w:i/>
          <w:sz w:val="22"/>
          <w:szCs w:val="22"/>
          <w:lang w:val="cs-CZ"/>
        </w:rPr>
        <w:t>„</w:t>
      </w:r>
      <w:r w:rsidR="008D2B23" w:rsidRPr="004436DF">
        <w:rPr>
          <w:rFonts w:ascii="Segoe UI" w:hAnsi="Segoe UI" w:cs="Segoe UI"/>
          <w:b/>
          <w:i/>
          <w:sz w:val="22"/>
          <w:szCs w:val="22"/>
          <w:lang w:val="cs-CZ"/>
        </w:rPr>
        <w:t>Služba</w:t>
      </w:r>
      <w:r w:rsidR="008D2B23" w:rsidRPr="004436DF">
        <w:rPr>
          <w:rFonts w:ascii="Segoe UI" w:hAnsi="Segoe UI" w:cs="Segoe UI"/>
          <w:i/>
          <w:sz w:val="22"/>
          <w:szCs w:val="22"/>
          <w:lang w:val="cs-CZ"/>
        </w:rPr>
        <w:t>“</w:t>
      </w:r>
      <w:r w:rsidR="00AB3964" w:rsidRPr="004436DF">
        <w:rPr>
          <w:rFonts w:ascii="Segoe UI" w:hAnsi="Segoe UI" w:cs="Segoe UI"/>
          <w:sz w:val="22"/>
          <w:szCs w:val="22"/>
          <w:lang w:val="cs-CZ"/>
        </w:rPr>
        <w:t>)</w:t>
      </w:r>
      <w:r w:rsidR="009C716D" w:rsidRPr="004436DF">
        <w:rPr>
          <w:rFonts w:ascii="Segoe UI" w:hAnsi="Segoe UI" w:cs="Segoe UI"/>
          <w:sz w:val="22"/>
          <w:szCs w:val="22"/>
          <w:lang w:val="cs-CZ"/>
        </w:rPr>
        <w:t>.</w:t>
      </w:r>
      <w:r w:rsidR="0059316D" w:rsidRPr="004436DF">
        <w:rPr>
          <w:rFonts w:ascii="Segoe UI" w:hAnsi="Segoe UI" w:cs="Segoe UI"/>
          <w:sz w:val="22"/>
          <w:szCs w:val="22"/>
          <w:lang w:val="cs-CZ"/>
        </w:rPr>
        <w:t xml:space="preserve"> </w:t>
      </w:r>
    </w:p>
    <w:p w14:paraId="3621015F" w14:textId="77777777" w:rsidR="00166BD4" w:rsidRPr="004436DF" w:rsidRDefault="00166BD4" w:rsidP="00583932">
      <w:pPr>
        <w:widowControl w:val="0"/>
        <w:autoSpaceDE w:val="0"/>
        <w:autoSpaceDN w:val="0"/>
        <w:adjustRightInd w:val="0"/>
        <w:spacing w:before="120" w:line="276" w:lineRule="auto"/>
        <w:ind w:left="709"/>
        <w:jc w:val="both"/>
        <w:rPr>
          <w:rFonts w:ascii="Segoe UI" w:hAnsi="Segoe UI" w:cs="Segoe UI"/>
          <w:sz w:val="22"/>
          <w:szCs w:val="22"/>
          <w:lang w:val="cs-CZ"/>
        </w:rPr>
      </w:pPr>
    </w:p>
    <w:p w14:paraId="2B3E63D8" w14:textId="77777777" w:rsidR="001F53B5" w:rsidRPr="004436DF" w:rsidRDefault="001F53B5" w:rsidP="00583932">
      <w:pPr>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b/>
          <w:bCs/>
          <w:sz w:val="22"/>
          <w:szCs w:val="22"/>
          <w:lang w:val="cs-CZ"/>
        </w:rPr>
      </w:pPr>
      <w:r w:rsidRPr="004436DF">
        <w:rPr>
          <w:rFonts w:ascii="Segoe UI" w:hAnsi="Segoe UI" w:cs="Segoe UI"/>
          <w:b/>
          <w:bCs/>
          <w:sz w:val="22"/>
          <w:szCs w:val="22"/>
          <w:lang w:val="cs-CZ"/>
        </w:rPr>
        <w:t xml:space="preserve">Postup zadávání </w:t>
      </w:r>
      <w:r w:rsidR="00AB3964" w:rsidRPr="004436DF">
        <w:rPr>
          <w:rFonts w:ascii="Segoe UI" w:hAnsi="Segoe UI" w:cs="Segoe UI"/>
          <w:b/>
          <w:bCs/>
          <w:sz w:val="22"/>
          <w:szCs w:val="22"/>
          <w:lang w:val="cs-CZ"/>
        </w:rPr>
        <w:t xml:space="preserve">Dílčích </w:t>
      </w:r>
      <w:r w:rsidRPr="004436DF">
        <w:rPr>
          <w:rFonts w:ascii="Segoe UI" w:hAnsi="Segoe UI" w:cs="Segoe UI"/>
          <w:b/>
          <w:bCs/>
          <w:sz w:val="22"/>
          <w:szCs w:val="22"/>
          <w:lang w:val="cs-CZ"/>
        </w:rPr>
        <w:t xml:space="preserve">veřejných zakázek na základě </w:t>
      </w:r>
      <w:r w:rsidR="009D524C" w:rsidRPr="004436DF">
        <w:rPr>
          <w:rFonts w:ascii="Segoe UI" w:hAnsi="Segoe UI" w:cs="Segoe UI"/>
          <w:b/>
          <w:bCs/>
          <w:sz w:val="22"/>
          <w:szCs w:val="22"/>
          <w:lang w:val="cs-CZ"/>
        </w:rPr>
        <w:t>R</w:t>
      </w:r>
      <w:r w:rsidRPr="004436DF">
        <w:rPr>
          <w:rFonts w:ascii="Segoe UI" w:hAnsi="Segoe UI" w:cs="Segoe UI"/>
          <w:b/>
          <w:bCs/>
          <w:sz w:val="22"/>
          <w:szCs w:val="22"/>
          <w:lang w:val="cs-CZ"/>
        </w:rPr>
        <w:t xml:space="preserve">ámcové </w:t>
      </w:r>
      <w:r w:rsidR="00DB01D2" w:rsidRPr="004436DF">
        <w:rPr>
          <w:rFonts w:ascii="Segoe UI" w:hAnsi="Segoe UI" w:cs="Segoe UI"/>
          <w:b/>
          <w:bCs/>
          <w:sz w:val="22"/>
          <w:szCs w:val="22"/>
          <w:lang w:val="cs-CZ"/>
        </w:rPr>
        <w:t>dohody</w:t>
      </w:r>
    </w:p>
    <w:p w14:paraId="13891024" w14:textId="77777777" w:rsidR="001F53B5" w:rsidRPr="004436DF" w:rsidRDefault="00CE6CFD"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trike/>
          <w:sz w:val="22"/>
          <w:szCs w:val="22"/>
          <w:lang w:val="cs-CZ"/>
        </w:rPr>
      </w:pPr>
      <w:bookmarkStart w:id="26" w:name="_Ref442882503"/>
      <w:r w:rsidRPr="004436DF">
        <w:rPr>
          <w:rFonts w:ascii="Segoe UI" w:hAnsi="Segoe UI" w:cs="Segoe UI"/>
          <w:sz w:val="22"/>
          <w:szCs w:val="22"/>
          <w:lang w:val="cs-CZ"/>
        </w:rPr>
        <w:t>Dílčí veřejné zakázky budou zadávány vždy dle</w:t>
      </w:r>
      <w:r w:rsidR="00265378" w:rsidRPr="004436DF">
        <w:rPr>
          <w:rFonts w:ascii="Segoe UI" w:hAnsi="Segoe UI" w:cs="Segoe UI"/>
          <w:sz w:val="22"/>
          <w:szCs w:val="22"/>
          <w:lang w:val="cs-CZ"/>
        </w:rPr>
        <w:t> </w:t>
      </w:r>
      <w:r w:rsidRPr="004436DF">
        <w:rPr>
          <w:rFonts w:ascii="Segoe UI" w:hAnsi="Segoe UI" w:cs="Segoe UI"/>
          <w:sz w:val="22"/>
          <w:szCs w:val="22"/>
          <w:lang w:val="cs-CZ"/>
        </w:rPr>
        <w:t xml:space="preserve">aktuálních potřeb </w:t>
      </w:r>
      <w:r w:rsidR="00D6006B" w:rsidRPr="004436DF">
        <w:rPr>
          <w:rFonts w:ascii="Segoe UI" w:hAnsi="Segoe UI" w:cs="Segoe UI"/>
          <w:sz w:val="22"/>
          <w:szCs w:val="22"/>
          <w:lang w:val="cs-CZ"/>
        </w:rPr>
        <w:t>Objednatele</w:t>
      </w:r>
      <w:r w:rsidRPr="004436DF">
        <w:rPr>
          <w:rFonts w:ascii="Segoe UI" w:hAnsi="Segoe UI" w:cs="Segoe UI"/>
          <w:sz w:val="22"/>
          <w:szCs w:val="22"/>
          <w:lang w:val="cs-CZ"/>
        </w:rPr>
        <w:t xml:space="preserve">. </w:t>
      </w:r>
      <w:bookmarkEnd w:id="26"/>
    </w:p>
    <w:p w14:paraId="795EBDB0" w14:textId="0108E309" w:rsidR="00FD7B5B" w:rsidRPr="00BD0820" w:rsidRDefault="00BE0848" w:rsidP="00BD0820">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napToGrid w:val="0"/>
          <w:sz w:val="22"/>
          <w:szCs w:val="22"/>
          <w:lang w:val="cs-CZ"/>
        </w:rPr>
      </w:pPr>
      <w:bookmarkStart w:id="27" w:name="_Ref415840125"/>
      <w:r w:rsidRPr="004436DF">
        <w:rPr>
          <w:rFonts w:ascii="Segoe UI" w:hAnsi="Segoe UI" w:cs="Segoe UI"/>
          <w:sz w:val="22"/>
          <w:szCs w:val="22"/>
          <w:lang w:val="cs-CZ"/>
        </w:rPr>
        <w:t xml:space="preserve">Dílčí veřejné zakázky budou </w:t>
      </w:r>
      <w:r w:rsidR="00AB3964" w:rsidRPr="004436DF">
        <w:rPr>
          <w:rFonts w:ascii="Segoe UI" w:hAnsi="Segoe UI" w:cs="Segoe UI"/>
          <w:sz w:val="22"/>
          <w:szCs w:val="22"/>
          <w:lang w:val="cs-CZ"/>
        </w:rPr>
        <w:t xml:space="preserve">Poskytovateli </w:t>
      </w:r>
      <w:r w:rsidR="00AB3964" w:rsidRPr="004436DF">
        <w:rPr>
          <w:rFonts w:ascii="Segoe UI" w:hAnsi="Segoe UI" w:cs="Segoe UI"/>
          <w:snapToGrid w:val="0"/>
          <w:sz w:val="22"/>
          <w:szCs w:val="22"/>
          <w:lang w:val="cs-CZ"/>
        </w:rPr>
        <w:t xml:space="preserve">zadávány </w:t>
      </w:r>
      <w:r w:rsidR="00AB3964" w:rsidRPr="004436DF">
        <w:rPr>
          <w:rFonts w:ascii="Segoe UI" w:hAnsi="Segoe UI" w:cs="Segoe UI"/>
          <w:sz w:val="22"/>
          <w:szCs w:val="22"/>
          <w:lang w:val="cs-CZ"/>
        </w:rPr>
        <w:t>na základě</w:t>
      </w:r>
      <w:r w:rsidR="00BD0820">
        <w:rPr>
          <w:rFonts w:ascii="Segoe UI" w:hAnsi="Segoe UI" w:cs="Segoe UI"/>
          <w:sz w:val="22"/>
          <w:szCs w:val="22"/>
          <w:lang w:val="cs-CZ"/>
        </w:rPr>
        <w:t xml:space="preserve"> </w:t>
      </w:r>
      <w:bookmarkEnd w:id="27"/>
      <w:r w:rsidR="00AB3964" w:rsidRPr="00BD0820">
        <w:rPr>
          <w:rFonts w:ascii="Segoe UI" w:hAnsi="Segoe UI" w:cs="Segoe UI"/>
          <w:sz w:val="22"/>
          <w:szCs w:val="22"/>
          <w:lang w:val="cs-CZ"/>
        </w:rPr>
        <w:t>písemné výzvy Objednatele k poskytnutí Služby</w:t>
      </w:r>
      <w:r w:rsidR="00BD0820">
        <w:rPr>
          <w:rFonts w:ascii="Segoe UI" w:hAnsi="Segoe UI" w:cs="Segoe UI"/>
          <w:sz w:val="22"/>
          <w:szCs w:val="22"/>
          <w:lang w:val="cs-CZ"/>
        </w:rPr>
        <w:t xml:space="preserve"> dle podmínek vymezených v Rámcové dohodě</w:t>
      </w:r>
      <w:r w:rsidR="00911480">
        <w:rPr>
          <w:rFonts w:ascii="Segoe UI" w:hAnsi="Segoe UI" w:cs="Segoe UI"/>
          <w:sz w:val="22"/>
          <w:szCs w:val="22"/>
          <w:lang w:val="cs-CZ"/>
        </w:rPr>
        <w:t xml:space="preserve"> </w:t>
      </w:r>
      <w:r w:rsidR="00AB3964" w:rsidRPr="00BD0820">
        <w:rPr>
          <w:rFonts w:ascii="Segoe UI" w:hAnsi="Segoe UI" w:cs="Segoe UI"/>
          <w:sz w:val="22"/>
          <w:szCs w:val="22"/>
          <w:lang w:val="cs-CZ"/>
        </w:rPr>
        <w:t>(dále jen „</w:t>
      </w:r>
      <w:r w:rsidR="00AB3964" w:rsidRPr="00BD0820">
        <w:rPr>
          <w:rFonts w:ascii="Segoe UI" w:hAnsi="Segoe UI" w:cs="Segoe UI"/>
          <w:b/>
          <w:bCs/>
          <w:i/>
          <w:iCs/>
          <w:sz w:val="22"/>
          <w:szCs w:val="22"/>
          <w:lang w:val="cs-CZ"/>
        </w:rPr>
        <w:t>Výzv</w:t>
      </w:r>
      <w:r w:rsidR="00BD0820" w:rsidRPr="00BD0820">
        <w:rPr>
          <w:rFonts w:ascii="Segoe UI" w:hAnsi="Segoe UI" w:cs="Segoe UI"/>
          <w:b/>
          <w:bCs/>
          <w:i/>
          <w:iCs/>
          <w:sz w:val="22"/>
          <w:szCs w:val="22"/>
          <w:lang w:val="cs-CZ"/>
        </w:rPr>
        <w:t>a</w:t>
      </w:r>
      <w:r w:rsidR="00AB3964" w:rsidRPr="00F9349F">
        <w:rPr>
          <w:rFonts w:ascii="Segoe UI" w:hAnsi="Segoe UI" w:cs="Segoe UI"/>
          <w:sz w:val="22"/>
          <w:szCs w:val="22"/>
          <w:lang w:val="cs-CZ"/>
        </w:rPr>
        <w:t>“).</w:t>
      </w:r>
      <w:bookmarkStart w:id="28" w:name="_Ref415563311"/>
      <w:r w:rsidR="00FD7B5B" w:rsidRPr="00F9349F">
        <w:rPr>
          <w:rFonts w:ascii="Segoe UI" w:hAnsi="Segoe UI" w:cs="Segoe UI"/>
          <w:sz w:val="22"/>
          <w:szCs w:val="22"/>
          <w:lang w:val="cs-CZ"/>
        </w:rPr>
        <w:t xml:space="preserve"> </w:t>
      </w:r>
    </w:p>
    <w:p w14:paraId="42A00C10" w14:textId="3EB7696D" w:rsidR="00F9165B" w:rsidRPr="004436DF" w:rsidRDefault="00F9165B" w:rsidP="00F9165B">
      <w:pPr>
        <w:widowControl w:val="0"/>
        <w:autoSpaceDE w:val="0"/>
        <w:autoSpaceDN w:val="0"/>
        <w:adjustRightInd w:val="0"/>
        <w:spacing w:before="120" w:line="276" w:lineRule="auto"/>
        <w:ind w:left="709"/>
        <w:jc w:val="both"/>
        <w:rPr>
          <w:rFonts w:ascii="Segoe UI" w:hAnsi="Segoe UI" w:cs="Segoe UI"/>
          <w:sz w:val="22"/>
          <w:szCs w:val="22"/>
          <w:lang w:val="cs-CZ"/>
        </w:rPr>
      </w:pPr>
      <w:r w:rsidRPr="004436DF">
        <w:rPr>
          <w:rFonts w:ascii="Segoe UI" w:hAnsi="Segoe UI" w:cs="Segoe UI"/>
          <w:sz w:val="22"/>
          <w:szCs w:val="22"/>
          <w:lang w:val="cs-CZ"/>
        </w:rPr>
        <w:t>Služba spočívající v</w:t>
      </w:r>
      <w:r w:rsidR="00B034FB">
        <w:rPr>
          <w:rFonts w:ascii="Segoe UI" w:hAnsi="Segoe UI" w:cs="Segoe UI"/>
          <w:sz w:val="22"/>
          <w:szCs w:val="22"/>
          <w:lang w:val="cs-CZ"/>
        </w:rPr>
        <w:t> </w:t>
      </w:r>
      <w:r w:rsidRPr="004436DF">
        <w:rPr>
          <w:rFonts w:ascii="Segoe UI" w:hAnsi="Segoe UI" w:cs="Segoe UI"/>
          <w:sz w:val="22"/>
          <w:szCs w:val="22"/>
          <w:lang w:val="cs-CZ"/>
        </w:rPr>
        <w:t xml:space="preserve">poskytování „doplňkových služeb sítí elektronických komunikací” ve smyslu </w:t>
      </w:r>
      <w:r w:rsidR="005F5874">
        <w:rPr>
          <w:rFonts w:ascii="Segoe UI" w:hAnsi="Segoe UI" w:cs="Segoe UI"/>
          <w:sz w:val="22"/>
          <w:szCs w:val="22"/>
          <w:lang w:val="cs-CZ"/>
        </w:rPr>
        <w:t xml:space="preserve">čl. 3.1.9, 3.1.10, 3.2 </w:t>
      </w:r>
      <w:r w:rsidRPr="004436DF">
        <w:rPr>
          <w:rFonts w:ascii="Segoe UI" w:hAnsi="Segoe UI" w:cs="Segoe UI"/>
          <w:sz w:val="22"/>
          <w:szCs w:val="22"/>
          <w:lang w:val="cs-CZ"/>
        </w:rPr>
        <w:t xml:space="preserve">přílohy č. 1 Rámcové </w:t>
      </w:r>
      <w:r w:rsidR="00A93D41" w:rsidRPr="004436DF">
        <w:rPr>
          <w:rFonts w:ascii="Segoe UI" w:hAnsi="Segoe UI" w:cs="Segoe UI"/>
          <w:sz w:val="22"/>
          <w:szCs w:val="22"/>
          <w:lang w:val="cs-CZ"/>
        </w:rPr>
        <w:t>dohody</w:t>
      </w:r>
      <w:r w:rsidRPr="004436DF">
        <w:rPr>
          <w:rFonts w:ascii="Segoe UI" w:hAnsi="Segoe UI" w:cs="Segoe UI"/>
          <w:sz w:val="22"/>
          <w:szCs w:val="22"/>
          <w:lang w:val="cs-CZ"/>
        </w:rPr>
        <w:t xml:space="preserve"> nevyžaduje postup dle tohoto odstavce, tj. Poskytovatel bude „doplňkové služby sítí elektronických komunikací</w:t>
      </w:r>
      <w:r w:rsidRPr="00DE2568">
        <w:rPr>
          <w:rFonts w:ascii="Segoe UI" w:hAnsi="Segoe UI" w:cs="Segoe UI"/>
          <w:sz w:val="22"/>
          <w:szCs w:val="22"/>
          <w:lang w:val="cs-CZ"/>
        </w:rPr>
        <w:t xml:space="preserve">“ poskytovat na podkladě této Rámcové </w:t>
      </w:r>
      <w:r w:rsidR="00A93D41" w:rsidRPr="00DE2568">
        <w:rPr>
          <w:rFonts w:ascii="Segoe UI" w:hAnsi="Segoe UI" w:cs="Segoe UI"/>
          <w:sz w:val="22"/>
          <w:szCs w:val="22"/>
          <w:lang w:val="cs-CZ"/>
        </w:rPr>
        <w:t>dohody</w:t>
      </w:r>
      <w:r w:rsidRPr="00DE2568">
        <w:rPr>
          <w:rFonts w:ascii="Segoe UI" w:hAnsi="Segoe UI" w:cs="Segoe UI"/>
          <w:sz w:val="22"/>
          <w:szCs w:val="22"/>
          <w:lang w:val="cs-CZ"/>
        </w:rPr>
        <w:t xml:space="preserve"> v</w:t>
      </w:r>
      <w:r w:rsidR="00B034FB">
        <w:rPr>
          <w:rFonts w:ascii="Segoe UI" w:hAnsi="Segoe UI" w:cs="Segoe UI"/>
          <w:sz w:val="22"/>
          <w:szCs w:val="22"/>
          <w:lang w:val="cs-CZ"/>
        </w:rPr>
        <w:t> </w:t>
      </w:r>
      <w:r w:rsidRPr="00DE2568">
        <w:rPr>
          <w:rFonts w:ascii="Segoe UI" w:hAnsi="Segoe UI" w:cs="Segoe UI"/>
          <w:sz w:val="22"/>
          <w:szCs w:val="22"/>
          <w:lang w:val="cs-CZ"/>
        </w:rPr>
        <w:t>souvislosti s</w:t>
      </w:r>
      <w:r w:rsidR="00B034FB">
        <w:rPr>
          <w:rFonts w:ascii="Segoe UI" w:hAnsi="Segoe UI" w:cs="Segoe UI"/>
          <w:sz w:val="22"/>
          <w:szCs w:val="22"/>
          <w:lang w:val="cs-CZ"/>
        </w:rPr>
        <w:t> </w:t>
      </w:r>
      <w:r w:rsidRPr="00DE2568">
        <w:rPr>
          <w:rFonts w:ascii="Segoe UI" w:hAnsi="Segoe UI" w:cs="Segoe UI"/>
          <w:sz w:val="22"/>
          <w:szCs w:val="22"/>
          <w:lang w:val="cs-CZ"/>
        </w:rPr>
        <w:t>poskytováním dalších Služeb pro Objednatele</w:t>
      </w:r>
      <w:r w:rsidR="005076F3" w:rsidRPr="004436DF">
        <w:rPr>
          <w:rFonts w:ascii="Segoe UI" w:hAnsi="Segoe UI" w:cs="Segoe UI"/>
          <w:sz w:val="22"/>
          <w:szCs w:val="22"/>
          <w:lang w:val="cs-CZ"/>
        </w:rPr>
        <w:t>, a to od okamžiku zahájení poskytování první Služby</w:t>
      </w:r>
      <w:r w:rsidR="00DF0A94" w:rsidRPr="004436DF">
        <w:rPr>
          <w:rFonts w:ascii="Segoe UI" w:hAnsi="Segoe UI" w:cs="Segoe UI"/>
          <w:sz w:val="22"/>
          <w:szCs w:val="22"/>
          <w:lang w:val="cs-CZ"/>
        </w:rPr>
        <w:t xml:space="preserve"> podle Dílčí smlouvy</w:t>
      </w:r>
      <w:r w:rsidRPr="004436DF">
        <w:rPr>
          <w:rFonts w:ascii="Segoe UI" w:hAnsi="Segoe UI" w:cs="Segoe UI"/>
          <w:sz w:val="22"/>
          <w:szCs w:val="22"/>
          <w:lang w:val="cs-CZ"/>
        </w:rPr>
        <w:t>.</w:t>
      </w:r>
    </w:p>
    <w:p w14:paraId="10FB96DC" w14:textId="41764D3C" w:rsidR="00AB3964" w:rsidRPr="004436DF" w:rsidRDefault="00AB3964"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napToGrid w:val="0"/>
          <w:sz w:val="22"/>
          <w:szCs w:val="22"/>
          <w:lang w:val="cs-CZ"/>
        </w:rPr>
      </w:pPr>
      <w:r w:rsidRPr="004436DF">
        <w:rPr>
          <w:rFonts w:ascii="Segoe UI" w:hAnsi="Segoe UI" w:cs="Segoe UI"/>
          <w:snapToGrid w:val="0"/>
          <w:sz w:val="22"/>
          <w:szCs w:val="22"/>
          <w:lang w:val="cs-CZ"/>
        </w:rPr>
        <w:t>Výzv</w:t>
      </w:r>
      <w:r w:rsidR="00BD0820">
        <w:rPr>
          <w:rFonts w:ascii="Segoe UI" w:hAnsi="Segoe UI" w:cs="Segoe UI"/>
          <w:snapToGrid w:val="0"/>
          <w:sz w:val="22"/>
          <w:szCs w:val="22"/>
          <w:lang w:val="cs-CZ"/>
        </w:rPr>
        <w:t>a</w:t>
      </w:r>
      <w:r w:rsidRPr="004436DF">
        <w:rPr>
          <w:rFonts w:ascii="Segoe UI" w:hAnsi="Segoe UI" w:cs="Segoe UI"/>
          <w:snapToGrid w:val="0"/>
          <w:sz w:val="22"/>
          <w:szCs w:val="22"/>
          <w:lang w:val="cs-CZ"/>
        </w:rPr>
        <w:t xml:space="preserve"> Objednatele dle odst. </w:t>
      </w:r>
      <w:r w:rsidRPr="00DE2568">
        <w:rPr>
          <w:rFonts w:ascii="Segoe UI" w:hAnsi="Segoe UI" w:cs="Segoe UI"/>
          <w:snapToGrid w:val="0"/>
          <w:sz w:val="22"/>
          <w:szCs w:val="22"/>
          <w:lang w:val="cs-CZ"/>
        </w:rPr>
        <w:fldChar w:fldCharType="begin"/>
      </w:r>
      <w:r w:rsidRPr="004436DF">
        <w:rPr>
          <w:rFonts w:ascii="Segoe UI" w:hAnsi="Segoe UI" w:cs="Segoe UI"/>
          <w:snapToGrid w:val="0"/>
          <w:sz w:val="22"/>
          <w:szCs w:val="22"/>
          <w:lang w:val="cs-CZ"/>
        </w:rPr>
        <w:instrText xml:space="preserve"> REF _Ref415840125 \r \h </w:instrText>
      </w:r>
      <w:r w:rsidR="00127DCD" w:rsidRPr="004436DF">
        <w:rPr>
          <w:rFonts w:ascii="Segoe UI" w:hAnsi="Segoe UI" w:cs="Segoe UI"/>
          <w:snapToGrid w:val="0"/>
          <w:sz w:val="22"/>
          <w:szCs w:val="22"/>
          <w:lang w:val="cs-CZ"/>
        </w:rPr>
        <w:instrText xml:space="preserve"> \* MERGEFORMAT </w:instrText>
      </w:r>
      <w:r w:rsidRPr="00DE2568">
        <w:rPr>
          <w:rFonts w:ascii="Segoe UI" w:hAnsi="Segoe UI" w:cs="Segoe UI"/>
          <w:snapToGrid w:val="0"/>
          <w:sz w:val="22"/>
          <w:szCs w:val="22"/>
          <w:lang w:val="cs-CZ"/>
        </w:rPr>
      </w:r>
      <w:r w:rsidRPr="00DE2568">
        <w:rPr>
          <w:rFonts w:ascii="Segoe UI" w:hAnsi="Segoe UI" w:cs="Segoe UI"/>
          <w:snapToGrid w:val="0"/>
          <w:sz w:val="22"/>
          <w:szCs w:val="22"/>
          <w:lang w:val="cs-CZ"/>
        </w:rPr>
        <w:fldChar w:fldCharType="separate"/>
      </w:r>
      <w:r w:rsidR="00CD64CB">
        <w:rPr>
          <w:rFonts w:ascii="Segoe UI" w:hAnsi="Segoe UI" w:cs="Segoe UI"/>
          <w:snapToGrid w:val="0"/>
          <w:sz w:val="22"/>
          <w:szCs w:val="22"/>
          <w:lang w:val="cs-CZ"/>
        </w:rPr>
        <w:t>3.2</w:t>
      </w:r>
      <w:r w:rsidRPr="00DE2568">
        <w:rPr>
          <w:rFonts w:ascii="Segoe UI" w:hAnsi="Segoe UI" w:cs="Segoe UI"/>
          <w:snapToGrid w:val="0"/>
          <w:sz w:val="22"/>
          <w:szCs w:val="22"/>
          <w:lang w:val="cs-CZ"/>
        </w:rPr>
        <w:fldChar w:fldCharType="end"/>
      </w:r>
      <w:r w:rsidRPr="00DE2568">
        <w:rPr>
          <w:rFonts w:ascii="Segoe UI" w:hAnsi="Segoe UI" w:cs="Segoe UI"/>
          <w:snapToGrid w:val="0"/>
          <w:sz w:val="22"/>
          <w:szCs w:val="22"/>
          <w:lang w:val="cs-CZ"/>
        </w:rPr>
        <w:t xml:space="preserve">. Rámcové </w:t>
      </w:r>
      <w:r w:rsidR="00F35A5B" w:rsidRPr="00DE2568">
        <w:rPr>
          <w:rFonts w:ascii="Segoe UI" w:hAnsi="Segoe UI" w:cs="Segoe UI"/>
          <w:snapToGrid w:val="0"/>
          <w:sz w:val="22"/>
          <w:szCs w:val="22"/>
          <w:lang w:val="cs-CZ"/>
        </w:rPr>
        <w:t>dohody</w:t>
      </w:r>
      <w:r w:rsidRPr="00DE2568">
        <w:rPr>
          <w:rFonts w:ascii="Segoe UI" w:hAnsi="Segoe UI" w:cs="Segoe UI"/>
          <w:snapToGrid w:val="0"/>
          <w:sz w:val="22"/>
          <w:szCs w:val="22"/>
          <w:lang w:val="cs-CZ"/>
        </w:rPr>
        <w:t xml:space="preserve"> bud</w:t>
      </w:r>
      <w:r w:rsidR="00BD0820">
        <w:rPr>
          <w:rFonts w:ascii="Segoe UI" w:hAnsi="Segoe UI" w:cs="Segoe UI"/>
          <w:snapToGrid w:val="0"/>
          <w:sz w:val="22"/>
          <w:szCs w:val="22"/>
          <w:lang w:val="cs-CZ"/>
        </w:rPr>
        <w:t>e</w:t>
      </w:r>
      <w:r w:rsidRPr="00DE2568">
        <w:rPr>
          <w:rFonts w:ascii="Segoe UI" w:hAnsi="Segoe UI" w:cs="Segoe UI"/>
          <w:snapToGrid w:val="0"/>
          <w:sz w:val="22"/>
          <w:szCs w:val="22"/>
          <w:lang w:val="cs-CZ"/>
        </w:rPr>
        <w:t xml:space="preserve"> </w:t>
      </w:r>
      <w:r w:rsidRPr="004436DF">
        <w:rPr>
          <w:rFonts w:ascii="Segoe UI" w:hAnsi="Segoe UI" w:cs="Segoe UI"/>
          <w:sz w:val="22"/>
          <w:szCs w:val="22"/>
          <w:lang w:val="cs-CZ"/>
        </w:rPr>
        <w:t xml:space="preserve">Poskytovateli </w:t>
      </w:r>
      <w:r w:rsidRPr="004436DF">
        <w:rPr>
          <w:rFonts w:ascii="Segoe UI" w:hAnsi="Segoe UI" w:cs="Segoe UI"/>
          <w:snapToGrid w:val="0"/>
          <w:sz w:val="22"/>
          <w:szCs w:val="22"/>
          <w:lang w:val="cs-CZ"/>
        </w:rPr>
        <w:t>činěn</w:t>
      </w:r>
      <w:r w:rsidR="00BD0820">
        <w:rPr>
          <w:rFonts w:ascii="Segoe UI" w:hAnsi="Segoe UI" w:cs="Segoe UI"/>
          <w:snapToGrid w:val="0"/>
          <w:sz w:val="22"/>
          <w:szCs w:val="22"/>
          <w:lang w:val="cs-CZ"/>
        </w:rPr>
        <w:t>a</w:t>
      </w:r>
      <w:r w:rsidRPr="004436DF">
        <w:rPr>
          <w:rFonts w:ascii="Segoe UI" w:hAnsi="Segoe UI" w:cs="Segoe UI"/>
          <w:snapToGrid w:val="0"/>
          <w:sz w:val="22"/>
          <w:szCs w:val="22"/>
          <w:lang w:val="cs-CZ"/>
        </w:rPr>
        <w:t xml:space="preserve"> s</w:t>
      </w:r>
      <w:r w:rsidR="00B034FB">
        <w:rPr>
          <w:rFonts w:ascii="Segoe UI" w:hAnsi="Segoe UI" w:cs="Segoe UI"/>
          <w:snapToGrid w:val="0"/>
          <w:sz w:val="22"/>
          <w:szCs w:val="22"/>
          <w:lang w:val="cs-CZ"/>
        </w:rPr>
        <w:t> </w:t>
      </w:r>
      <w:r w:rsidRPr="004436DF">
        <w:rPr>
          <w:rFonts w:ascii="Segoe UI" w:hAnsi="Segoe UI" w:cs="Segoe UI"/>
          <w:snapToGrid w:val="0"/>
          <w:sz w:val="22"/>
          <w:szCs w:val="22"/>
          <w:lang w:val="cs-CZ"/>
        </w:rPr>
        <w:t>poukazem na podmínky vymezené v</w:t>
      </w:r>
      <w:r w:rsidR="00B034FB">
        <w:rPr>
          <w:rFonts w:ascii="Segoe UI" w:hAnsi="Segoe UI" w:cs="Segoe UI"/>
          <w:snapToGrid w:val="0"/>
          <w:sz w:val="22"/>
          <w:szCs w:val="22"/>
          <w:lang w:val="cs-CZ"/>
        </w:rPr>
        <w:t> </w:t>
      </w:r>
      <w:r w:rsidRPr="004436DF">
        <w:rPr>
          <w:rFonts w:ascii="Segoe UI" w:hAnsi="Segoe UI" w:cs="Segoe UI"/>
          <w:snapToGrid w:val="0"/>
          <w:sz w:val="22"/>
          <w:szCs w:val="22"/>
          <w:lang w:val="cs-CZ"/>
        </w:rPr>
        <w:t xml:space="preserve">Rámcové </w:t>
      </w:r>
      <w:r w:rsidR="00A93D41" w:rsidRPr="004436DF">
        <w:rPr>
          <w:rFonts w:ascii="Segoe UI" w:hAnsi="Segoe UI" w:cs="Segoe UI"/>
          <w:snapToGrid w:val="0"/>
          <w:sz w:val="22"/>
          <w:szCs w:val="22"/>
          <w:lang w:val="cs-CZ"/>
        </w:rPr>
        <w:t>dohodě</w:t>
      </w:r>
      <w:r w:rsidR="00911480">
        <w:rPr>
          <w:rFonts w:ascii="Segoe UI" w:hAnsi="Segoe UI" w:cs="Segoe UI"/>
          <w:snapToGrid w:val="0"/>
          <w:sz w:val="22"/>
          <w:szCs w:val="22"/>
          <w:lang w:val="cs-CZ"/>
        </w:rPr>
        <w:t xml:space="preserve"> </w:t>
      </w:r>
      <w:del w:id="29" w:author="Milan Friedrich" w:date="2024-05-31T13:49:00Z" w16du:dateUtc="2024-05-31T11:49:00Z">
        <w:r w:rsidR="00911480" w:rsidDel="006A04F8">
          <w:rPr>
            <w:rFonts w:ascii="Segoe UI" w:hAnsi="Segoe UI" w:cs="Segoe UI"/>
            <w:snapToGrid w:val="0"/>
            <w:sz w:val="22"/>
            <w:szCs w:val="22"/>
            <w:lang w:val="cs-CZ"/>
          </w:rPr>
          <w:delText>(příp. na podmínky nabídky dle odst. 3.6 Rámcové dohody)</w:delText>
        </w:r>
        <w:r w:rsidRPr="004436DF" w:rsidDel="006A04F8">
          <w:rPr>
            <w:rFonts w:ascii="Segoe UI" w:hAnsi="Segoe UI" w:cs="Segoe UI"/>
            <w:snapToGrid w:val="0"/>
            <w:sz w:val="22"/>
            <w:szCs w:val="22"/>
            <w:lang w:val="cs-CZ"/>
          </w:rPr>
          <w:delText xml:space="preserve"> </w:delText>
        </w:r>
      </w:del>
      <w:r w:rsidRPr="004436DF">
        <w:rPr>
          <w:rFonts w:ascii="Segoe UI" w:hAnsi="Segoe UI" w:cs="Segoe UI"/>
          <w:snapToGrid w:val="0"/>
          <w:sz w:val="22"/>
          <w:szCs w:val="22"/>
          <w:lang w:val="cs-CZ"/>
        </w:rPr>
        <w:t>a bud</w:t>
      </w:r>
      <w:r w:rsidR="00BD0820">
        <w:rPr>
          <w:rFonts w:ascii="Segoe UI" w:hAnsi="Segoe UI" w:cs="Segoe UI"/>
          <w:snapToGrid w:val="0"/>
          <w:sz w:val="22"/>
          <w:szCs w:val="22"/>
          <w:lang w:val="cs-CZ"/>
        </w:rPr>
        <w:t>e</w:t>
      </w:r>
      <w:r w:rsidRPr="004436DF">
        <w:rPr>
          <w:rFonts w:ascii="Segoe UI" w:hAnsi="Segoe UI" w:cs="Segoe UI"/>
          <w:snapToGrid w:val="0"/>
          <w:sz w:val="22"/>
          <w:szCs w:val="22"/>
          <w:lang w:val="cs-CZ"/>
        </w:rPr>
        <w:t xml:space="preserve"> specifikovat alespoň:</w:t>
      </w:r>
      <w:bookmarkEnd w:id="28"/>
      <w:r w:rsidRPr="004436DF">
        <w:rPr>
          <w:rFonts w:ascii="Segoe UI" w:hAnsi="Segoe UI" w:cs="Segoe UI"/>
          <w:snapToGrid w:val="0"/>
          <w:sz w:val="22"/>
          <w:szCs w:val="22"/>
          <w:lang w:val="cs-CZ"/>
        </w:rPr>
        <w:t xml:space="preserve"> </w:t>
      </w:r>
    </w:p>
    <w:p w14:paraId="1ED72F9E" w14:textId="77777777" w:rsidR="00AB3964" w:rsidRPr="004436DF" w:rsidRDefault="00AB3964" w:rsidP="00583932">
      <w:pPr>
        <w:pStyle w:val="Nadpis3"/>
        <w:keepNext w:val="0"/>
        <w:widowControl w:val="0"/>
        <w:numPr>
          <w:ilvl w:val="2"/>
          <w:numId w:val="9"/>
        </w:numPr>
        <w:spacing w:before="120" w:after="0" w:line="276" w:lineRule="auto"/>
        <w:ind w:left="1418" w:hanging="284"/>
        <w:jc w:val="both"/>
        <w:rPr>
          <w:rFonts w:ascii="Segoe UI" w:hAnsi="Segoe UI" w:cs="Segoe UI"/>
          <w:b w:val="0"/>
          <w:snapToGrid w:val="0"/>
          <w:sz w:val="22"/>
          <w:szCs w:val="22"/>
          <w:lang w:val="cs-CZ"/>
        </w:rPr>
      </w:pPr>
      <w:bookmarkStart w:id="30" w:name="_Ref171301239"/>
      <w:r w:rsidRPr="004436DF">
        <w:rPr>
          <w:rFonts w:ascii="Segoe UI" w:hAnsi="Segoe UI" w:cs="Segoe UI"/>
          <w:b w:val="0"/>
          <w:snapToGrid w:val="0"/>
          <w:sz w:val="22"/>
          <w:szCs w:val="22"/>
          <w:lang w:val="cs-CZ"/>
        </w:rPr>
        <w:t>identifikační údaje Objednatele</w:t>
      </w:r>
      <w:r w:rsidR="00FF05C8" w:rsidRPr="004436DF">
        <w:rPr>
          <w:rFonts w:ascii="Segoe UI" w:hAnsi="Segoe UI" w:cs="Segoe UI"/>
          <w:b w:val="0"/>
          <w:snapToGrid w:val="0"/>
          <w:sz w:val="22"/>
          <w:szCs w:val="22"/>
          <w:lang w:val="cs-CZ"/>
        </w:rPr>
        <w:t xml:space="preserve"> a Poskytovatele</w:t>
      </w:r>
      <w:r w:rsidR="00FD4165" w:rsidRPr="004436DF">
        <w:rPr>
          <w:rFonts w:ascii="Segoe UI" w:hAnsi="Segoe UI" w:cs="Segoe UI"/>
          <w:b w:val="0"/>
          <w:snapToGrid w:val="0"/>
          <w:sz w:val="22"/>
          <w:szCs w:val="22"/>
          <w:lang w:val="cs-CZ"/>
        </w:rPr>
        <w:t>;</w:t>
      </w:r>
    </w:p>
    <w:p w14:paraId="404A94FE" w14:textId="77777777" w:rsidR="00FF05C8" w:rsidRPr="004436DF" w:rsidRDefault="00FF05C8" w:rsidP="00FF05C8">
      <w:pPr>
        <w:pStyle w:val="Nadpis3"/>
        <w:keepNext w:val="0"/>
        <w:widowControl w:val="0"/>
        <w:numPr>
          <w:ilvl w:val="2"/>
          <w:numId w:val="9"/>
        </w:numPr>
        <w:spacing w:before="120" w:after="0" w:line="276" w:lineRule="auto"/>
        <w:ind w:left="1418" w:hanging="284"/>
        <w:jc w:val="both"/>
        <w:rPr>
          <w:rFonts w:ascii="Segoe UI" w:hAnsi="Segoe UI" w:cs="Segoe UI"/>
          <w:b w:val="0"/>
          <w:snapToGrid w:val="0"/>
          <w:sz w:val="22"/>
          <w:szCs w:val="22"/>
          <w:lang w:val="cs-CZ"/>
        </w:rPr>
      </w:pPr>
      <w:r w:rsidRPr="004436DF">
        <w:rPr>
          <w:rFonts w:ascii="Segoe UI" w:hAnsi="Segoe UI" w:cs="Segoe UI"/>
          <w:b w:val="0"/>
          <w:snapToGrid w:val="0"/>
          <w:sz w:val="22"/>
          <w:szCs w:val="22"/>
          <w:lang w:val="cs-CZ"/>
        </w:rPr>
        <w:t>číslo Rámcové dohody a datum Výzvy,</w:t>
      </w:r>
    </w:p>
    <w:p w14:paraId="0842B0E3" w14:textId="77777777" w:rsidR="00FF05C8" w:rsidRPr="004436DF" w:rsidRDefault="00FF05C8" w:rsidP="00FF05C8">
      <w:pPr>
        <w:pStyle w:val="Nadpis3"/>
        <w:keepNext w:val="0"/>
        <w:widowControl w:val="0"/>
        <w:numPr>
          <w:ilvl w:val="2"/>
          <w:numId w:val="9"/>
        </w:numPr>
        <w:spacing w:before="120" w:after="0" w:line="276" w:lineRule="auto"/>
        <w:ind w:left="1418" w:hanging="284"/>
        <w:jc w:val="both"/>
        <w:rPr>
          <w:rFonts w:ascii="Segoe UI" w:hAnsi="Segoe UI" w:cs="Segoe UI"/>
          <w:b w:val="0"/>
          <w:sz w:val="22"/>
          <w:szCs w:val="22"/>
          <w:lang w:val="cs-CZ"/>
        </w:rPr>
      </w:pPr>
      <w:r w:rsidRPr="004436DF">
        <w:rPr>
          <w:rFonts w:ascii="Segoe UI" w:hAnsi="Segoe UI" w:cs="Segoe UI"/>
          <w:b w:val="0"/>
          <w:sz w:val="22"/>
          <w:szCs w:val="22"/>
          <w:lang w:val="cs-CZ"/>
        </w:rPr>
        <w:t>číslo Dílčí smlouvy,</w:t>
      </w:r>
    </w:p>
    <w:p w14:paraId="0188BB6D" w14:textId="538504A5" w:rsidR="00AB3964" w:rsidRPr="004436DF" w:rsidRDefault="00AB3964" w:rsidP="00583932">
      <w:pPr>
        <w:pStyle w:val="Nadpis3"/>
        <w:keepNext w:val="0"/>
        <w:widowControl w:val="0"/>
        <w:numPr>
          <w:ilvl w:val="2"/>
          <w:numId w:val="9"/>
        </w:numPr>
        <w:spacing w:before="120" w:after="0" w:line="276" w:lineRule="auto"/>
        <w:ind w:left="1418" w:hanging="284"/>
        <w:jc w:val="both"/>
        <w:rPr>
          <w:rFonts w:ascii="Segoe UI" w:hAnsi="Segoe UI" w:cs="Segoe UI"/>
          <w:b w:val="0"/>
          <w:snapToGrid w:val="0"/>
          <w:sz w:val="22"/>
          <w:szCs w:val="22"/>
          <w:lang w:val="cs-CZ"/>
        </w:rPr>
      </w:pPr>
      <w:r w:rsidRPr="004436DF">
        <w:rPr>
          <w:rFonts w:ascii="Segoe UI" w:hAnsi="Segoe UI" w:cs="Segoe UI"/>
          <w:b w:val="0"/>
          <w:snapToGrid w:val="0"/>
          <w:sz w:val="22"/>
          <w:szCs w:val="22"/>
          <w:lang w:val="cs-CZ"/>
        </w:rPr>
        <w:t xml:space="preserve">požadovaný rozsah </w:t>
      </w:r>
      <w:r w:rsidR="00FF05C8" w:rsidRPr="004436DF">
        <w:rPr>
          <w:rFonts w:ascii="Segoe UI" w:hAnsi="Segoe UI" w:cs="Segoe UI"/>
          <w:b w:val="0"/>
          <w:snapToGrid w:val="0"/>
          <w:sz w:val="22"/>
          <w:szCs w:val="22"/>
          <w:lang w:val="cs-CZ"/>
        </w:rPr>
        <w:t>(věcn</w:t>
      </w:r>
      <w:r w:rsidR="009440B6">
        <w:rPr>
          <w:rFonts w:ascii="Segoe UI" w:hAnsi="Segoe UI" w:cs="Segoe UI"/>
          <w:b w:val="0"/>
          <w:snapToGrid w:val="0"/>
          <w:sz w:val="22"/>
          <w:szCs w:val="22"/>
          <w:lang w:val="cs-CZ"/>
        </w:rPr>
        <w:t>ý</w:t>
      </w:r>
      <w:r w:rsidR="00FF05C8" w:rsidRPr="004436DF">
        <w:rPr>
          <w:rFonts w:ascii="Segoe UI" w:hAnsi="Segoe UI" w:cs="Segoe UI"/>
          <w:b w:val="0"/>
          <w:snapToGrid w:val="0"/>
          <w:sz w:val="22"/>
          <w:szCs w:val="22"/>
          <w:lang w:val="cs-CZ"/>
        </w:rPr>
        <w:t xml:space="preserve">) </w:t>
      </w:r>
      <w:r w:rsidRPr="004436DF">
        <w:rPr>
          <w:rFonts w:ascii="Segoe UI" w:hAnsi="Segoe UI" w:cs="Segoe UI"/>
          <w:b w:val="0"/>
          <w:snapToGrid w:val="0"/>
          <w:sz w:val="22"/>
          <w:szCs w:val="22"/>
          <w:lang w:val="cs-CZ"/>
        </w:rPr>
        <w:t>Dílčí veřejné zakázky</w:t>
      </w:r>
      <w:r w:rsidR="00F811A5">
        <w:rPr>
          <w:rFonts w:ascii="Segoe UI" w:hAnsi="Segoe UI" w:cs="Segoe UI"/>
          <w:b w:val="0"/>
          <w:snapToGrid w:val="0"/>
          <w:sz w:val="22"/>
          <w:szCs w:val="22"/>
          <w:lang w:val="cs-CZ"/>
        </w:rPr>
        <w:t>, tj. specifikaci objednávaných Služeb</w:t>
      </w:r>
      <w:r w:rsidR="009C5F6C">
        <w:rPr>
          <w:rFonts w:ascii="Segoe UI" w:hAnsi="Segoe UI" w:cs="Segoe UI"/>
          <w:b w:val="0"/>
          <w:snapToGrid w:val="0"/>
          <w:sz w:val="22"/>
          <w:szCs w:val="22"/>
          <w:lang w:val="cs-CZ"/>
        </w:rPr>
        <w:t>, vč. případného požadavku na migraci</w:t>
      </w:r>
      <w:r w:rsidR="00AC7373">
        <w:rPr>
          <w:rFonts w:ascii="Segoe UI" w:hAnsi="Segoe UI" w:cs="Segoe UI"/>
          <w:b w:val="0"/>
          <w:snapToGrid w:val="0"/>
          <w:sz w:val="22"/>
          <w:szCs w:val="22"/>
          <w:lang w:val="cs-CZ"/>
        </w:rPr>
        <w:t xml:space="preserve"> </w:t>
      </w:r>
      <w:r w:rsidR="009C5F6C">
        <w:rPr>
          <w:rFonts w:ascii="Segoe UI" w:hAnsi="Segoe UI" w:cs="Segoe UI"/>
          <w:b w:val="0"/>
          <w:snapToGrid w:val="0"/>
          <w:sz w:val="22"/>
          <w:szCs w:val="22"/>
          <w:lang w:val="cs-CZ"/>
        </w:rPr>
        <w:t>(v případě přechodu k Poskytovateli od jiného poskytovatele služeb)</w:t>
      </w:r>
      <w:r w:rsidRPr="004436DF">
        <w:rPr>
          <w:rFonts w:ascii="Segoe UI" w:hAnsi="Segoe UI" w:cs="Segoe UI"/>
          <w:b w:val="0"/>
          <w:snapToGrid w:val="0"/>
          <w:sz w:val="22"/>
          <w:szCs w:val="22"/>
          <w:lang w:val="cs-CZ"/>
        </w:rPr>
        <w:t>;</w:t>
      </w:r>
      <w:bookmarkEnd w:id="30"/>
    </w:p>
    <w:p w14:paraId="31A77902" w14:textId="0E83A156" w:rsidR="00F811A5" w:rsidRPr="00F811A5" w:rsidRDefault="00AB3964" w:rsidP="00F811A5">
      <w:pPr>
        <w:pStyle w:val="Nadpis3"/>
        <w:keepNext w:val="0"/>
        <w:widowControl w:val="0"/>
        <w:numPr>
          <w:ilvl w:val="2"/>
          <w:numId w:val="9"/>
        </w:numPr>
        <w:spacing w:before="120" w:after="0" w:line="276" w:lineRule="auto"/>
        <w:ind w:left="1418" w:hanging="284"/>
        <w:jc w:val="both"/>
        <w:rPr>
          <w:rFonts w:ascii="Segoe UI" w:hAnsi="Segoe UI" w:cs="Segoe UI"/>
          <w:b w:val="0"/>
          <w:snapToGrid w:val="0"/>
          <w:sz w:val="22"/>
          <w:szCs w:val="22"/>
          <w:lang w:val="cs-CZ"/>
        </w:rPr>
      </w:pPr>
      <w:r w:rsidRPr="004436DF">
        <w:rPr>
          <w:rFonts w:ascii="Segoe UI" w:hAnsi="Segoe UI" w:cs="Segoe UI"/>
          <w:b w:val="0"/>
          <w:snapToGrid w:val="0"/>
          <w:sz w:val="22"/>
          <w:szCs w:val="22"/>
          <w:lang w:val="cs-CZ"/>
        </w:rPr>
        <w:t>dobu a místo plnění Dílčí veřejné zakázky;</w:t>
      </w:r>
    </w:p>
    <w:p w14:paraId="282FA96C" w14:textId="77777777" w:rsidR="005E557B" w:rsidRPr="004436DF" w:rsidRDefault="005E557B" w:rsidP="00583932">
      <w:pPr>
        <w:pStyle w:val="Nadpis3"/>
        <w:keepNext w:val="0"/>
        <w:widowControl w:val="0"/>
        <w:numPr>
          <w:ilvl w:val="2"/>
          <w:numId w:val="9"/>
        </w:numPr>
        <w:spacing w:before="120" w:after="0" w:line="276" w:lineRule="auto"/>
        <w:ind w:left="1418" w:hanging="284"/>
        <w:jc w:val="both"/>
        <w:rPr>
          <w:rFonts w:ascii="Segoe UI" w:hAnsi="Segoe UI" w:cs="Segoe UI"/>
          <w:b w:val="0"/>
          <w:snapToGrid w:val="0"/>
          <w:sz w:val="22"/>
          <w:szCs w:val="22"/>
          <w:lang w:val="cs-CZ"/>
        </w:rPr>
      </w:pPr>
      <w:r w:rsidRPr="004436DF">
        <w:rPr>
          <w:rFonts w:ascii="Segoe UI" w:hAnsi="Segoe UI" w:cs="Segoe UI"/>
          <w:b w:val="0"/>
          <w:snapToGrid w:val="0"/>
          <w:sz w:val="22"/>
          <w:szCs w:val="22"/>
          <w:lang w:val="cs-CZ"/>
        </w:rPr>
        <w:t>označení oprávněné osoby</w:t>
      </w:r>
      <w:r w:rsidR="00F02F31" w:rsidRPr="004436DF">
        <w:rPr>
          <w:rFonts w:ascii="Segoe UI" w:hAnsi="Segoe UI" w:cs="Segoe UI"/>
          <w:b w:val="0"/>
          <w:snapToGrid w:val="0"/>
          <w:sz w:val="22"/>
          <w:szCs w:val="22"/>
          <w:lang w:val="cs-CZ"/>
        </w:rPr>
        <w:t xml:space="preserve"> Objednatele</w:t>
      </w:r>
      <w:r w:rsidRPr="004436DF">
        <w:rPr>
          <w:rFonts w:ascii="Segoe UI" w:hAnsi="Segoe UI" w:cs="Segoe UI"/>
          <w:b w:val="0"/>
          <w:snapToGrid w:val="0"/>
          <w:sz w:val="22"/>
          <w:szCs w:val="22"/>
          <w:lang w:val="cs-CZ"/>
        </w:rPr>
        <w:t>.</w:t>
      </w:r>
    </w:p>
    <w:p w14:paraId="47835BB7" w14:textId="71ECC722" w:rsidR="00C641CD" w:rsidRPr="004436DF" w:rsidRDefault="00493823" w:rsidP="008814ED">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bookmarkStart w:id="31" w:name="_Ref535504263"/>
      <w:r w:rsidRPr="004436DF">
        <w:rPr>
          <w:rFonts w:ascii="Segoe UI" w:hAnsi="Segoe UI" w:cs="Segoe UI"/>
          <w:sz w:val="22"/>
          <w:szCs w:val="22"/>
          <w:lang w:val="cs-CZ"/>
        </w:rPr>
        <w:t>V</w:t>
      </w:r>
      <w:r w:rsidR="003A6AB3" w:rsidRPr="004436DF">
        <w:rPr>
          <w:rFonts w:ascii="Segoe UI" w:hAnsi="Segoe UI" w:cs="Segoe UI"/>
          <w:sz w:val="22"/>
          <w:szCs w:val="22"/>
          <w:lang w:val="cs-CZ"/>
        </w:rPr>
        <w:t>ýzv</w:t>
      </w:r>
      <w:r w:rsidR="00BD0820">
        <w:rPr>
          <w:rFonts w:ascii="Segoe UI" w:hAnsi="Segoe UI" w:cs="Segoe UI"/>
          <w:sz w:val="22"/>
          <w:szCs w:val="22"/>
          <w:lang w:val="cs-CZ"/>
        </w:rPr>
        <w:t>u</w:t>
      </w:r>
      <w:r w:rsidR="00BC3825" w:rsidRPr="004436DF">
        <w:rPr>
          <w:rFonts w:ascii="Segoe UI" w:hAnsi="Segoe UI" w:cs="Segoe UI"/>
          <w:sz w:val="22"/>
          <w:szCs w:val="22"/>
          <w:lang w:val="cs-CZ"/>
        </w:rPr>
        <w:t xml:space="preserve"> </w:t>
      </w:r>
      <w:r w:rsidR="008814ED" w:rsidRPr="004436DF">
        <w:rPr>
          <w:rFonts w:ascii="Segoe UI" w:hAnsi="Segoe UI" w:cs="Segoe UI"/>
          <w:sz w:val="22"/>
          <w:szCs w:val="22"/>
          <w:lang w:val="cs-CZ"/>
        </w:rPr>
        <w:t xml:space="preserve">dle odst. </w:t>
      </w:r>
      <w:r w:rsidR="00C641CD" w:rsidRPr="00DE2568">
        <w:rPr>
          <w:rFonts w:ascii="Segoe UI" w:hAnsi="Segoe UI" w:cs="Segoe UI"/>
          <w:sz w:val="22"/>
          <w:szCs w:val="22"/>
          <w:lang w:val="cs-CZ"/>
        </w:rPr>
        <w:fldChar w:fldCharType="begin"/>
      </w:r>
      <w:r w:rsidR="00C641CD" w:rsidRPr="004436DF">
        <w:rPr>
          <w:rFonts w:ascii="Segoe UI" w:hAnsi="Segoe UI" w:cs="Segoe UI"/>
          <w:sz w:val="22"/>
          <w:szCs w:val="22"/>
          <w:lang w:val="cs-CZ"/>
        </w:rPr>
        <w:instrText xml:space="preserve"> REF _Ref415840125 \r \h </w:instrText>
      </w:r>
      <w:r w:rsidR="00222222" w:rsidRPr="004436DF">
        <w:rPr>
          <w:rFonts w:ascii="Segoe UI" w:hAnsi="Segoe UI" w:cs="Segoe UI"/>
          <w:sz w:val="22"/>
          <w:szCs w:val="22"/>
          <w:lang w:val="cs-CZ"/>
        </w:rPr>
        <w:instrText xml:space="preserve"> \* MERGEFORMAT </w:instrText>
      </w:r>
      <w:r w:rsidR="00C641CD" w:rsidRPr="00DE2568">
        <w:rPr>
          <w:rFonts w:ascii="Segoe UI" w:hAnsi="Segoe UI" w:cs="Segoe UI"/>
          <w:sz w:val="22"/>
          <w:szCs w:val="22"/>
          <w:lang w:val="cs-CZ"/>
        </w:rPr>
      </w:r>
      <w:r w:rsidR="00C641CD" w:rsidRPr="00DE2568">
        <w:rPr>
          <w:rFonts w:ascii="Segoe UI" w:hAnsi="Segoe UI" w:cs="Segoe UI"/>
          <w:sz w:val="22"/>
          <w:szCs w:val="22"/>
          <w:lang w:val="cs-CZ"/>
        </w:rPr>
        <w:fldChar w:fldCharType="separate"/>
      </w:r>
      <w:r w:rsidR="00CD64CB">
        <w:rPr>
          <w:rFonts w:ascii="Segoe UI" w:hAnsi="Segoe UI" w:cs="Segoe UI"/>
          <w:sz w:val="22"/>
          <w:szCs w:val="22"/>
          <w:lang w:val="cs-CZ"/>
        </w:rPr>
        <w:t>3.2</w:t>
      </w:r>
      <w:r w:rsidR="00C641CD" w:rsidRPr="00DE2568">
        <w:rPr>
          <w:rFonts w:ascii="Segoe UI" w:hAnsi="Segoe UI" w:cs="Segoe UI"/>
          <w:sz w:val="22"/>
          <w:szCs w:val="22"/>
          <w:lang w:val="cs-CZ"/>
        </w:rPr>
        <w:fldChar w:fldCharType="end"/>
      </w:r>
      <w:r w:rsidR="003C34AA" w:rsidRPr="00DE2568">
        <w:rPr>
          <w:rFonts w:ascii="Segoe UI" w:hAnsi="Segoe UI" w:cs="Segoe UI"/>
          <w:sz w:val="22"/>
          <w:szCs w:val="22"/>
          <w:lang w:val="cs-CZ"/>
        </w:rPr>
        <w:t>.</w:t>
      </w:r>
      <w:r w:rsidR="00C641CD" w:rsidRPr="00DE2568">
        <w:rPr>
          <w:rFonts w:ascii="Segoe UI" w:hAnsi="Segoe UI" w:cs="Segoe UI"/>
          <w:sz w:val="22"/>
          <w:szCs w:val="22"/>
          <w:lang w:val="cs-CZ"/>
        </w:rPr>
        <w:t xml:space="preserve"> </w:t>
      </w:r>
      <w:r w:rsidR="008814ED" w:rsidRPr="00DE2568">
        <w:rPr>
          <w:rFonts w:ascii="Segoe UI" w:hAnsi="Segoe UI" w:cs="Segoe UI"/>
          <w:sz w:val="22"/>
          <w:szCs w:val="22"/>
          <w:lang w:val="cs-CZ"/>
        </w:rPr>
        <w:t xml:space="preserve">Rámcové </w:t>
      </w:r>
      <w:r w:rsidR="00F35A5B" w:rsidRPr="00DE2568">
        <w:rPr>
          <w:rFonts w:ascii="Segoe UI" w:hAnsi="Segoe UI" w:cs="Segoe UI"/>
          <w:sz w:val="22"/>
          <w:szCs w:val="22"/>
          <w:lang w:val="cs-CZ"/>
        </w:rPr>
        <w:t>dohody</w:t>
      </w:r>
      <w:r w:rsidR="008814ED" w:rsidRPr="004436DF">
        <w:rPr>
          <w:rFonts w:ascii="Segoe UI" w:hAnsi="Segoe UI" w:cs="Segoe UI"/>
          <w:sz w:val="22"/>
          <w:szCs w:val="22"/>
          <w:lang w:val="cs-CZ"/>
        </w:rPr>
        <w:t xml:space="preserve"> Objednatel </w:t>
      </w:r>
      <w:r w:rsidR="00AC5968" w:rsidRPr="004436DF">
        <w:rPr>
          <w:rFonts w:ascii="Segoe UI" w:hAnsi="Segoe UI" w:cs="Segoe UI"/>
          <w:sz w:val="22"/>
          <w:szCs w:val="22"/>
          <w:lang w:val="cs-CZ"/>
        </w:rPr>
        <w:t>Poskytovateli</w:t>
      </w:r>
      <w:r w:rsidR="00D8211E" w:rsidRPr="004436DF">
        <w:rPr>
          <w:rFonts w:ascii="Segoe UI" w:hAnsi="Segoe UI" w:cs="Segoe UI"/>
          <w:sz w:val="22"/>
          <w:szCs w:val="22"/>
          <w:lang w:val="cs-CZ"/>
        </w:rPr>
        <w:t xml:space="preserve"> </w:t>
      </w:r>
      <w:r w:rsidR="00AC5968" w:rsidRPr="004436DF">
        <w:rPr>
          <w:rFonts w:ascii="Segoe UI" w:hAnsi="Segoe UI" w:cs="Segoe UI"/>
          <w:sz w:val="22"/>
          <w:szCs w:val="22"/>
          <w:lang w:val="cs-CZ"/>
        </w:rPr>
        <w:t xml:space="preserve">zašle </w:t>
      </w:r>
      <w:r w:rsidR="008814ED" w:rsidRPr="004436DF">
        <w:rPr>
          <w:rFonts w:ascii="Segoe UI" w:hAnsi="Segoe UI" w:cs="Segoe UI"/>
          <w:sz w:val="22"/>
          <w:szCs w:val="22"/>
          <w:lang w:val="cs-CZ"/>
        </w:rPr>
        <w:t>elektronicky</w:t>
      </w:r>
      <w:r w:rsidRPr="004436DF">
        <w:rPr>
          <w:rFonts w:ascii="Segoe UI" w:hAnsi="Segoe UI" w:cs="Segoe UI"/>
          <w:sz w:val="22"/>
          <w:szCs w:val="22"/>
          <w:lang w:val="cs-CZ"/>
        </w:rPr>
        <w:t xml:space="preserve"> prostřednictvím e-mailu od oprávněné osoby Objednatele</w:t>
      </w:r>
      <w:r w:rsidR="00BC3825" w:rsidRPr="004436DF">
        <w:rPr>
          <w:rFonts w:ascii="Segoe UI" w:hAnsi="Segoe UI" w:cs="Segoe UI"/>
          <w:sz w:val="22"/>
          <w:szCs w:val="22"/>
          <w:lang w:val="cs-CZ"/>
        </w:rPr>
        <w:t>.</w:t>
      </w:r>
      <w:r w:rsidRPr="004436DF">
        <w:rPr>
          <w:rFonts w:ascii="Segoe UI" w:hAnsi="Segoe UI" w:cs="Segoe UI"/>
          <w:sz w:val="22"/>
          <w:szCs w:val="22"/>
          <w:lang w:val="cs-CZ"/>
        </w:rPr>
        <w:t xml:space="preserve"> E-mailová adresa Poskytovatele pro </w:t>
      </w:r>
      <w:r w:rsidR="00F35A5B" w:rsidRPr="004436DF">
        <w:rPr>
          <w:rFonts w:ascii="Segoe UI" w:hAnsi="Segoe UI" w:cs="Segoe UI"/>
          <w:sz w:val="22"/>
          <w:szCs w:val="22"/>
          <w:lang w:val="cs-CZ"/>
        </w:rPr>
        <w:t>zasílání</w:t>
      </w:r>
      <w:r w:rsidRPr="004436DF">
        <w:rPr>
          <w:rFonts w:ascii="Segoe UI" w:hAnsi="Segoe UI" w:cs="Segoe UI"/>
          <w:sz w:val="22"/>
          <w:szCs w:val="22"/>
          <w:lang w:val="cs-CZ"/>
        </w:rPr>
        <w:t xml:space="preserve"> Výz</w:t>
      </w:r>
      <w:r w:rsidR="003A6AB3" w:rsidRPr="004436DF">
        <w:rPr>
          <w:rFonts w:ascii="Segoe UI" w:hAnsi="Segoe UI" w:cs="Segoe UI"/>
          <w:sz w:val="22"/>
          <w:szCs w:val="22"/>
          <w:lang w:val="cs-CZ"/>
        </w:rPr>
        <w:t>e</w:t>
      </w:r>
      <w:r w:rsidRPr="004436DF">
        <w:rPr>
          <w:rFonts w:ascii="Segoe UI" w:hAnsi="Segoe UI" w:cs="Segoe UI"/>
          <w:sz w:val="22"/>
          <w:szCs w:val="22"/>
          <w:lang w:val="cs-CZ"/>
        </w:rPr>
        <w:t xml:space="preserve">v Objednatele </w:t>
      </w:r>
      <w:r w:rsidR="003A6AB3" w:rsidRPr="004436DF">
        <w:rPr>
          <w:rFonts w:ascii="Segoe UI" w:hAnsi="Segoe UI" w:cs="Segoe UI"/>
          <w:sz w:val="22"/>
          <w:szCs w:val="22"/>
          <w:lang w:val="cs-CZ"/>
        </w:rPr>
        <w:t xml:space="preserve">dle tohoto odstavce </w:t>
      </w:r>
      <w:r w:rsidRPr="004436DF">
        <w:rPr>
          <w:rFonts w:ascii="Segoe UI" w:hAnsi="Segoe UI" w:cs="Segoe UI"/>
          <w:sz w:val="22"/>
          <w:szCs w:val="22"/>
          <w:lang w:val="cs-CZ"/>
        </w:rPr>
        <w:t xml:space="preserve">je </w:t>
      </w:r>
      <w:r w:rsidR="00BF7447" w:rsidRPr="004436DF">
        <w:rPr>
          <w:rFonts w:ascii="Segoe UI" w:hAnsi="Segoe UI" w:cs="Segoe UI"/>
          <w:sz w:val="22"/>
          <w:szCs w:val="22"/>
          <w:highlight w:val="yellow"/>
          <w:lang w:val="cs-CZ"/>
        </w:rPr>
        <w:t>[DOPLNÍ DODAVATEL]</w:t>
      </w:r>
      <w:bookmarkEnd w:id="31"/>
      <w:r w:rsidR="008814ED" w:rsidRPr="004436DF">
        <w:rPr>
          <w:rFonts w:ascii="Segoe UI" w:hAnsi="Segoe UI" w:cs="Segoe UI"/>
          <w:sz w:val="22"/>
          <w:szCs w:val="22"/>
          <w:lang w:val="cs-CZ"/>
        </w:rPr>
        <w:t xml:space="preserve"> </w:t>
      </w:r>
    </w:p>
    <w:p w14:paraId="7A13A993" w14:textId="6DE5A726" w:rsidR="008814ED" w:rsidRPr="004436DF" w:rsidRDefault="008814ED" w:rsidP="00380772">
      <w:pPr>
        <w:widowControl w:val="0"/>
        <w:autoSpaceDE w:val="0"/>
        <w:autoSpaceDN w:val="0"/>
        <w:adjustRightInd w:val="0"/>
        <w:spacing w:before="120" w:line="276" w:lineRule="auto"/>
        <w:ind w:left="709"/>
        <w:jc w:val="both"/>
        <w:rPr>
          <w:rFonts w:ascii="Segoe UI" w:hAnsi="Segoe UI" w:cs="Segoe UI"/>
          <w:sz w:val="22"/>
          <w:szCs w:val="22"/>
          <w:lang w:val="cs-CZ"/>
        </w:rPr>
      </w:pPr>
      <w:r w:rsidRPr="004436DF">
        <w:rPr>
          <w:rFonts w:ascii="Segoe UI" w:hAnsi="Segoe UI" w:cs="Segoe UI"/>
          <w:sz w:val="22"/>
          <w:szCs w:val="22"/>
          <w:lang w:val="cs-CZ"/>
        </w:rPr>
        <w:lastRenderedPageBreak/>
        <w:t>K</w:t>
      </w:r>
      <w:r w:rsidR="00B034FB">
        <w:rPr>
          <w:rFonts w:ascii="Segoe UI" w:hAnsi="Segoe UI" w:cs="Segoe UI"/>
          <w:sz w:val="22"/>
          <w:szCs w:val="22"/>
          <w:lang w:val="cs-CZ"/>
        </w:rPr>
        <w:t> </w:t>
      </w:r>
      <w:r w:rsidRPr="004436DF">
        <w:rPr>
          <w:rFonts w:ascii="Segoe UI" w:hAnsi="Segoe UI" w:cs="Segoe UI"/>
          <w:sz w:val="22"/>
          <w:szCs w:val="22"/>
          <w:lang w:val="cs-CZ"/>
        </w:rPr>
        <w:t>uzavření Dílčí smlouvy dojde</w:t>
      </w:r>
      <w:r w:rsidR="00BD0820">
        <w:rPr>
          <w:rFonts w:ascii="Segoe UI" w:hAnsi="Segoe UI" w:cs="Segoe UI"/>
          <w:sz w:val="22"/>
          <w:szCs w:val="22"/>
          <w:lang w:val="cs-CZ"/>
        </w:rPr>
        <w:t xml:space="preserve"> </w:t>
      </w:r>
      <w:r w:rsidR="005F1BE2">
        <w:rPr>
          <w:rFonts w:ascii="Segoe UI" w:hAnsi="Segoe UI" w:cs="Segoe UI"/>
          <w:sz w:val="22"/>
          <w:szCs w:val="22"/>
          <w:lang w:val="cs-CZ"/>
        </w:rPr>
        <w:t>bezvýhradn</w:t>
      </w:r>
      <w:r w:rsidR="00380772">
        <w:rPr>
          <w:rFonts w:ascii="Segoe UI" w:hAnsi="Segoe UI" w:cs="Segoe UI"/>
          <w:sz w:val="22"/>
          <w:szCs w:val="22"/>
          <w:lang w:val="cs-CZ"/>
        </w:rPr>
        <w:t>ý</w:t>
      </w:r>
      <w:r w:rsidR="005F1BE2">
        <w:rPr>
          <w:rFonts w:ascii="Segoe UI" w:hAnsi="Segoe UI" w:cs="Segoe UI"/>
          <w:sz w:val="22"/>
          <w:szCs w:val="22"/>
          <w:lang w:val="cs-CZ"/>
        </w:rPr>
        <w:t xml:space="preserve">m </w:t>
      </w:r>
      <w:r w:rsidRPr="004436DF">
        <w:rPr>
          <w:rFonts w:ascii="Segoe UI" w:hAnsi="Segoe UI" w:cs="Segoe UI"/>
          <w:sz w:val="22"/>
          <w:szCs w:val="22"/>
          <w:lang w:val="cs-CZ"/>
        </w:rPr>
        <w:t xml:space="preserve">potvrzením Výzvy dle odst. </w:t>
      </w:r>
      <w:r w:rsidRPr="00DE2568">
        <w:rPr>
          <w:rFonts w:ascii="Segoe UI" w:hAnsi="Segoe UI" w:cs="Segoe UI"/>
          <w:sz w:val="22"/>
          <w:szCs w:val="22"/>
          <w:lang w:val="cs-CZ"/>
        </w:rPr>
        <w:fldChar w:fldCharType="begin"/>
      </w:r>
      <w:r w:rsidRPr="004436DF">
        <w:rPr>
          <w:rFonts w:ascii="Segoe UI" w:hAnsi="Segoe UI" w:cs="Segoe UI"/>
          <w:sz w:val="22"/>
          <w:szCs w:val="22"/>
          <w:lang w:val="cs-CZ"/>
        </w:rPr>
        <w:instrText xml:space="preserve"> REF _Ref415840125 \r \h  \* MERGEFORMAT </w:instrText>
      </w:r>
      <w:r w:rsidRPr="00DE2568">
        <w:rPr>
          <w:rFonts w:ascii="Segoe UI" w:hAnsi="Segoe UI" w:cs="Segoe UI"/>
          <w:sz w:val="22"/>
          <w:szCs w:val="22"/>
          <w:lang w:val="cs-CZ"/>
        </w:rPr>
      </w:r>
      <w:r w:rsidRPr="00DE2568">
        <w:rPr>
          <w:rFonts w:ascii="Segoe UI" w:hAnsi="Segoe UI" w:cs="Segoe UI"/>
          <w:sz w:val="22"/>
          <w:szCs w:val="22"/>
          <w:lang w:val="cs-CZ"/>
        </w:rPr>
        <w:fldChar w:fldCharType="separate"/>
      </w:r>
      <w:r w:rsidR="00CD64CB">
        <w:rPr>
          <w:rFonts w:ascii="Segoe UI" w:hAnsi="Segoe UI" w:cs="Segoe UI"/>
          <w:sz w:val="22"/>
          <w:szCs w:val="22"/>
          <w:lang w:val="cs-CZ"/>
        </w:rPr>
        <w:t>3.2</w:t>
      </w:r>
      <w:r w:rsidRPr="00DE2568">
        <w:rPr>
          <w:rFonts w:ascii="Segoe UI" w:hAnsi="Segoe UI" w:cs="Segoe UI"/>
          <w:sz w:val="22"/>
          <w:szCs w:val="22"/>
          <w:lang w:val="cs-CZ"/>
        </w:rPr>
        <w:fldChar w:fldCharType="end"/>
      </w:r>
      <w:r w:rsidRPr="00DE2568">
        <w:rPr>
          <w:rFonts w:ascii="Segoe UI" w:hAnsi="Segoe UI" w:cs="Segoe UI"/>
          <w:sz w:val="22"/>
          <w:szCs w:val="22"/>
          <w:lang w:val="cs-CZ"/>
        </w:rPr>
        <w:t xml:space="preserve">. Rámcové </w:t>
      </w:r>
      <w:r w:rsidR="00F35A5B" w:rsidRPr="00DE2568">
        <w:rPr>
          <w:rFonts w:ascii="Segoe UI" w:hAnsi="Segoe UI" w:cs="Segoe UI"/>
          <w:sz w:val="22"/>
          <w:szCs w:val="22"/>
          <w:lang w:val="cs-CZ"/>
        </w:rPr>
        <w:t>dohody</w:t>
      </w:r>
      <w:r w:rsidRPr="00DE2568">
        <w:rPr>
          <w:rFonts w:ascii="Segoe UI" w:hAnsi="Segoe UI" w:cs="Segoe UI"/>
          <w:sz w:val="22"/>
          <w:szCs w:val="22"/>
          <w:lang w:val="cs-CZ"/>
        </w:rPr>
        <w:t xml:space="preserve"> Poskytovatelem v</w:t>
      </w:r>
      <w:r w:rsidR="00B034FB">
        <w:rPr>
          <w:rFonts w:ascii="Segoe UI" w:hAnsi="Segoe UI" w:cs="Segoe UI"/>
          <w:sz w:val="22"/>
          <w:szCs w:val="22"/>
          <w:lang w:val="cs-CZ"/>
        </w:rPr>
        <w:t> </w:t>
      </w:r>
      <w:r w:rsidRPr="004436DF">
        <w:rPr>
          <w:rFonts w:ascii="Segoe UI" w:hAnsi="Segoe UI" w:cs="Segoe UI"/>
          <w:sz w:val="22"/>
          <w:szCs w:val="22"/>
          <w:lang w:val="cs-CZ"/>
        </w:rPr>
        <w:t xml:space="preserve">elektronické podobě, které Poskytovatel provede nejpozději </w:t>
      </w:r>
      <w:r w:rsidR="000F66E9" w:rsidRPr="004436DF">
        <w:rPr>
          <w:rFonts w:ascii="Segoe UI" w:hAnsi="Segoe UI" w:cs="Segoe UI"/>
          <w:sz w:val="22"/>
          <w:szCs w:val="22"/>
          <w:lang w:val="cs-CZ"/>
        </w:rPr>
        <w:t xml:space="preserve">do </w:t>
      </w:r>
      <w:r w:rsidR="00EB0E0A" w:rsidRPr="004436DF">
        <w:rPr>
          <w:rFonts w:ascii="Segoe UI" w:hAnsi="Segoe UI" w:cs="Segoe UI"/>
          <w:sz w:val="22"/>
          <w:szCs w:val="22"/>
          <w:lang w:val="cs-CZ"/>
        </w:rPr>
        <w:t>5</w:t>
      </w:r>
      <w:r w:rsidR="000F66E9" w:rsidRPr="004436DF">
        <w:rPr>
          <w:rFonts w:ascii="Segoe UI" w:hAnsi="Segoe UI" w:cs="Segoe UI"/>
          <w:sz w:val="22"/>
          <w:szCs w:val="22"/>
          <w:lang w:val="cs-CZ"/>
        </w:rPr>
        <w:t xml:space="preserve"> dní ode</w:t>
      </w:r>
      <w:r w:rsidR="008D1068" w:rsidRPr="004436DF">
        <w:rPr>
          <w:rFonts w:ascii="Segoe UI" w:hAnsi="Segoe UI" w:cs="Segoe UI"/>
          <w:sz w:val="22"/>
          <w:szCs w:val="22"/>
          <w:lang w:val="cs-CZ"/>
        </w:rPr>
        <w:t xml:space="preserve"> </w:t>
      </w:r>
      <w:r w:rsidR="000F66E9" w:rsidRPr="004436DF">
        <w:rPr>
          <w:rFonts w:ascii="Segoe UI" w:hAnsi="Segoe UI" w:cs="Segoe UI"/>
          <w:sz w:val="22"/>
          <w:szCs w:val="22"/>
          <w:lang w:val="cs-CZ"/>
        </w:rPr>
        <w:t>dne obdržení Výzvy</w:t>
      </w:r>
      <w:r w:rsidR="00BD0820">
        <w:rPr>
          <w:rFonts w:ascii="Segoe UI" w:hAnsi="Segoe UI" w:cs="Segoe UI"/>
          <w:sz w:val="22"/>
          <w:szCs w:val="22"/>
          <w:lang w:val="cs-CZ"/>
        </w:rPr>
        <w:t>.</w:t>
      </w:r>
      <w:r w:rsidR="00F811A5">
        <w:rPr>
          <w:rFonts w:ascii="Segoe UI" w:hAnsi="Segoe UI" w:cs="Segoe UI"/>
          <w:sz w:val="22"/>
          <w:szCs w:val="22"/>
          <w:lang w:val="cs-CZ"/>
        </w:rPr>
        <w:t xml:space="preserve"> </w:t>
      </w:r>
      <w:r w:rsidR="00515BBE">
        <w:rPr>
          <w:rFonts w:ascii="Segoe UI" w:hAnsi="Segoe UI" w:cs="Segoe UI"/>
          <w:sz w:val="22"/>
          <w:szCs w:val="22"/>
          <w:lang w:val="cs-CZ"/>
        </w:rPr>
        <w:t>Pakliže Objednatel ve Výzvě navrhne odlišnou dobu trvání (odst. 4.1) nebo odlišné datum zahájení poskytování Služeb (odst. 4.2), Poskytovatel Výzvu buď akceptuje, nebo jí do 5 dní ode dne jejího obdržení vrátí s tím, že trvá na době trvání dle odst. 4.1 (24 až 48 měsíců) a/nebo že trvá na zahájení poskytování Služeb dle odst. 4.2 (do 30 dnů od uzavření Dílčí smlouvy) a nemá zájem se dohodnout jinak; v takovém případě zašle Objednatel novou Výzvu.</w:t>
      </w:r>
    </w:p>
    <w:p w14:paraId="1FDCB3E2" w14:textId="4AB036B6" w:rsidR="00166BD4" w:rsidRPr="004436DF" w:rsidRDefault="00166BD4" w:rsidP="00583932">
      <w:pPr>
        <w:widowControl w:val="0"/>
        <w:numPr>
          <w:ilvl w:val="1"/>
          <w:numId w:val="1"/>
        </w:numPr>
        <w:tabs>
          <w:tab w:val="clear" w:pos="1080"/>
          <w:tab w:val="num" w:pos="720"/>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Dílčí smlouva nesmí být v</w:t>
      </w:r>
      <w:r w:rsidR="00B034FB">
        <w:rPr>
          <w:rFonts w:ascii="Segoe UI" w:hAnsi="Segoe UI" w:cs="Segoe UI"/>
          <w:sz w:val="22"/>
          <w:szCs w:val="22"/>
          <w:lang w:val="cs-CZ"/>
        </w:rPr>
        <w:t> </w:t>
      </w:r>
      <w:r w:rsidRPr="00DE2568">
        <w:rPr>
          <w:rFonts w:ascii="Segoe UI" w:hAnsi="Segoe UI" w:cs="Segoe UI"/>
          <w:sz w:val="22"/>
          <w:szCs w:val="22"/>
          <w:lang w:val="cs-CZ"/>
        </w:rPr>
        <w:t>rozporu s</w:t>
      </w:r>
      <w:r w:rsidR="00B034FB">
        <w:rPr>
          <w:rFonts w:ascii="Segoe UI" w:hAnsi="Segoe UI" w:cs="Segoe UI"/>
          <w:sz w:val="22"/>
          <w:szCs w:val="22"/>
          <w:lang w:val="cs-CZ"/>
        </w:rPr>
        <w:t> </w:t>
      </w:r>
      <w:r w:rsidRPr="00DE2568">
        <w:rPr>
          <w:rFonts w:ascii="Segoe UI" w:hAnsi="Segoe UI" w:cs="Segoe UI"/>
          <w:sz w:val="22"/>
          <w:szCs w:val="22"/>
          <w:lang w:val="cs-CZ"/>
        </w:rPr>
        <w:t xml:space="preserve">touto Rámcovou </w:t>
      </w:r>
      <w:r w:rsidR="00F35A5B" w:rsidRPr="004436DF">
        <w:rPr>
          <w:rFonts w:ascii="Segoe UI" w:hAnsi="Segoe UI" w:cs="Segoe UI"/>
          <w:sz w:val="22"/>
          <w:szCs w:val="22"/>
          <w:lang w:val="cs-CZ"/>
        </w:rPr>
        <w:t>dohodou</w:t>
      </w:r>
      <w:r w:rsidRPr="004436DF">
        <w:rPr>
          <w:rFonts w:ascii="Segoe UI" w:hAnsi="Segoe UI" w:cs="Segoe UI"/>
          <w:sz w:val="22"/>
          <w:szCs w:val="22"/>
          <w:lang w:val="cs-CZ"/>
        </w:rPr>
        <w:t xml:space="preserve"> a zaslanou Výzvou.</w:t>
      </w:r>
      <w:r w:rsidR="00BD0820">
        <w:rPr>
          <w:rFonts w:ascii="Segoe UI" w:hAnsi="Segoe UI" w:cs="Segoe UI"/>
          <w:sz w:val="22"/>
          <w:szCs w:val="22"/>
          <w:lang w:val="cs-CZ"/>
        </w:rPr>
        <w:t xml:space="preserve"> K</w:t>
      </w:r>
      <w:r w:rsidR="00B034FB">
        <w:rPr>
          <w:rFonts w:ascii="Segoe UI" w:hAnsi="Segoe UI" w:cs="Segoe UI"/>
          <w:sz w:val="22"/>
          <w:szCs w:val="22"/>
          <w:lang w:val="cs-CZ"/>
        </w:rPr>
        <w:t> </w:t>
      </w:r>
      <w:r w:rsidR="00BD0820">
        <w:rPr>
          <w:rFonts w:ascii="Segoe UI" w:hAnsi="Segoe UI" w:cs="Segoe UI"/>
          <w:sz w:val="22"/>
          <w:szCs w:val="22"/>
          <w:lang w:val="cs-CZ"/>
        </w:rPr>
        <w:t>ujednání Dílčí smlouvy, které bude v</w:t>
      </w:r>
      <w:r w:rsidR="00B034FB">
        <w:rPr>
          <w:rFonts w:ascii="Segoe UI" w:hAnsi="Segoe UI" w:cs="Segoe UI"/>
          <w:sz w:val="22"/>
          <w:szCs w:val="22"/>
          <w:lang w:val="cs-CZ"/>
        </w:rPr>
        <w:t> </w:t>
      </w:r>
      <w:r w:rsidR="00BD0820">
        <w:rPr>
          <w:rFonts w:ascii="Segoe UI" w:hAnsi="Segoe UI" w:cs="Segoe UI"/>
          <w:sz w:val="22"/>
          <w:szCs w:val="22"/>
          <w:lang w:val="cs-CZ"/>
        </w:rPr>
        <w:t>rozporu s</w:t>
      </w:r>
      <w:r w:rsidR="00B034FB">
        <w:rPr>
          <w:rFonts w:ascii="Segoe UI" w:hAnsi="Segoe UI" w:cs="Segoe UI"/>
          <w:sz w:val="22"/>
          <w:szCs w:val="22"/>
          <w:lang w:val="cs-CZ"/>
        </w:rPr>
        <w:t> </w:t>
      </w:r>
      <w:r w:rsidR="00BD0820">
        <w:rPr>
          <w:rFonts w:ascii="Segoe UI" w:hAnsi="Segoe UI" w:cs="Segoe UI"/>
          <w:sz w:val="22"/>
          <w:szCs w:val="22"/>
          <w:lang w:val="cs-CZ"/>
        </w:rPr>
        <w:t>Rámcovou dohodou nebo zaslanou Výzvou, se nepřihlíží.</w:t>
      </w:r>
    </w:p>
    <w:p w14:paraId="70EDA862" w14:textId="32117A80" w:rsidR="00C641CD" w:rsidRPr="00DE2568" w:rsidDel="006A04F8" w:rsidRDefault="00C641CD" w:rsidP="00C641CD">
      <w:pPr>
        <w:widowControl w:val="0"/>
        <w:numPr>
          <w:ilvl w:val="1"/>
          <w:numId w:val="1"/>
        </w:numPr>
        <w:tabs>
          <w:tab w:val="clear" w:pos="1080"/>
          <w:tab w:val="num" w:pos="720"/>
        </w:tabs>
        <w:autoSpaceDE w:val="0"/>
        <w:autoSpaceDN w:val="0"/>
        <w:adjustRightInd w:val="0"/>
        <w:spacing w:before="120" w:line="276" w:lineRule="auto"/>
        <w:ind w:left="709" w:hanging="709"/>
        <w:jc w:val="both"/>
        <w:rPr>
          <w:del w:id="32" w:author="Milan Friedrich" w:date="2024-05-31T13:48:00Z" w16du:dateUtc="2024-05-31T11:48:00Z"/>
          <w:rFonts w:ascii="Segoe UI" w:hAnsi="Segoe UI" w:cs="Segoe UI"/>
          <w:sz w:val="22"/>
          <w:szCs w:val="22"/>
          <w:lang w:val="cs-CZ"/>
        </w:rPr>
      </w:pPr>
      <w:bookmarkStart w:id="33" w:name="_Ref441008729"/>
      <w:bookmarkStart w:id="34" w:name="_Ref442894246"/>
      <w:del w:id="35" w:author="Milan Friedrich" w:date="2024-05-31T13:48:00Z" w16du:dateUtc="2024-05-31T11:48:00Z">
        <w:r w:rsidRPr="004436DF" w:rsidDel="006A04F8">
          <w:rPr>
            <w:rFonts w:ascii="Segoe UI" w:hAnsi="Segoe UI" w:cs="Segoe UI"/>
            <w:sz w:val="22"/>
            <w:szCs w:val="22"/>
            <w:lang w:val="cs-CZ"/>
          </w:rPr>
          <w:delText>Objednatel je oprávněn vždy po každých 12 po sobě jdoucích kalendářních měsících trvání poskytování Služeb posoudit úroveň cen na trhu za obdobné služby a v</w:delText>
        </w:r>
        <w:r w:rsidR="00B034FB" w:rsidDel="006A04F8">
          <w:rPr>
            <w:rFonts w:ascii="Segoe UI" w:hAnsi="Segoe UI" w:cs="Segoe UI"/>
            <w:sz w:val="22"/>
            <w:szCs w:val="22"/>
            <w:lang w:val="cs-CZ"/>
          </w:rPr>
          <w:delText> </w:delText>
        </w:r>
        <w:r w:rsidRPr="004436DF" w:rsidDel="006A04F8">
          <w:rPr>
            <w:rFonts w:ascii="Segoe UI" w:hAnsi="Segoe UI" w:cs="Segoe UI"/>
            <w:sz w:val="22"/>
            <w:szCs w:val="22"/>
            <w:lang w:val="cs-CZ"/>
          </w:rPr>
          <w:delText>závislosti na zjištěních učiněných o výhodnosti stávajícího nastavení parametrů Služeb vyzvat Poskytovatele k</w:delText>
        </w:r>
        <w:r w:rsidR="00B034FB" w:rsidDel="006A04F8">
          <w:rPr>
            <w:rFonts w:ascii="Segoe UI" w:hAnsi="Segoe UI" w:cs="Segoe UI"/>
            <w:sz w:val="22"/>
            <w:szCs w:val="22"/>
            <w:lang w:val="cs-CZ"/>
          </w:rPr>
          <w:delText> </w:delText>
        </w:r>
        <w:r w:rsidRPr="004436DF" w:rsidDel="006A04F8">
          <w:rPr>
            <w:rFonts w:ascii="Segoe UI" w:hAnsi="Segoe UI" w:cs="Segoe UI"/>
            <w:sz w:val="22"/>
            <w:szCs w:val="22"/>
            <w:lang w:val="cs-CZ"/>
          </w:rPr>
          <w:delText>podání nové nabídky na Služby, ve které Poskytovatel nabídne příslušné parametry (vyšší objem dat, vyšší rychlost připojení apod.) zohledňující technologický pokrok anebo vývoj na trhu tak, aby Služby byly pro Objednatele i nadále dostatečně výhodn</w:delText>
        </w:r>
        <w:r w:rsidR="00EB0E0A" w:rsidRPr="004436DF" w:rsidDel="006A04F8">
          <w:rPr>
            <w:rFonts w:ascii="Segoe UI" w:hAnsi="Segoe UI" w:cs="Segoe UI"/>
            <w:sz w:val="22"/>
            <w:szCs w:val="22"/>
            <w:lang w:val="cs-CZ"/>
          </w:rPr>
          <w:delText>é</w:delText>
        </w:r>
        <w:r w:rsidRPr="004436DF" w:rsidDel="006A04F8">
          <w:rPr>
            <w:rFonts w:ascii="Segoe UI" w:hAnsi="Segoe UI" w:cs="Segoe UI"/>
            <w:sz w:val="22"/>
            <w:szCs w:val="22"/>
            <w:lang w:val="cs-CZ"/>
          </w:rPr>
          <w:delText>. Poskytovatel</w:delText>
        </w:r>
        <w:r w:rsidR="00C94AA3" w:rsidDel="006A04F8">
          <w:rPr>
            <w:rFonts w:ascii="Segoe UI" w:hAnsi="Segoe UI" w:cs="Segoe UI"/>
            <w:sz w:val="22"/>
            <w:szCs w:val="22"/>
            <w:lang w:val="cs-CZ"/>
          </w:rPr>
          <w:delText xml:space="preserve"> buď</w:delText>
        </w:r>
        <w:r w:rsidRPr="004436DF" w:rsidDel="006A04F8">
          <w:rPr>
            <w:rFonts w:ascii="Segoe UI" w:hAnsi="Segoe UI" w:cs="Segoe UI"/>
            <w:sz w:val="22"/>
            <w:szCs w:val="22"/>
            <w:lang w:val="cs-CZ"/>
          </w:rPr>
          <w:delText xml:space="preserve"> v</w:delText>
        </w:r>
        <w:r w:rsidR="00B034FB" w:rsidDel="006A04F8">
          <w:rPr>
            <w:rFonts w:ascii="Segoe UI" w:hAnsi="Segoe UI" w:cs="Segoe UI"/>
            <w:sz w:val="22"/>
            <w:szCs w:val="22"/>
            <w:lang w:val="cs-CZ"/>
          </w:rPr>
          <w:delText> </w:delText>
        </w:r>
        <w:r w:rsidRPr="004436DF" w:rsidDel="006A04F8">
          <w:rPr>
            <w:rFonts w:ascii="Segoe UI" w:hAnsi="Segoe UI" w:cs="Segoe UI"/>
            <w:sz w:val="22"/>
            <w:szCs w:val="22"/>
            <w:lang w:val="cs-CZ"/>
          </w:rPr>
          <w:delText xml:space="preserve">nové nabídce nabídne parametry pro Objednatele výhodnější, než jsou parametry stávající, </w:delText>
        </w:r>
        <w:r w:rsidR="00C94AA3" w:rsidRPr="00C94AA3" w:rsidDel="006A04F8">
          <w:rPr>
            <w:rFonts w:ascii="Segoe UI" w:hAnsi="Segoe UI" w:cs="Segoe UI"/>
            <w:sz w:val="22"/>
            <w:szCs w:val="22"/>
            <w:lang w:val="cs-CZ"/>
          </w:rPr>
          <w:delText xml:space="preserve">nebo uvede důvody, proč </w:delText>
        </w:r>
        <w:r w:rsidR="00A30956" w:rsidDel="006A04F8">
          <w:rPr>
            <w:rFonts w:ascii="Segoe UI" w:hAnsi="Segoe UI" w:cs="Segoe UI"/>
            <w:sz w:val="22"/>
            <w:szCs w:val="22"/>
            <w:lang w:val="cs-CZ"/>
          </w:rPr>
          <w:delText>nelze</w:delText>
        </w:r>
        <w:r w:rsidR="00C94AA3" w:rsidRPr="00C94AA3" w:rsidDel="006A04F8">
          <w:rPr>
            <w:rFonts w:ascii="Segoe UI" w:hAnsi="Segoe UI" w:cs="Segoe UI"/>
            <w:sz w:val="22"/>
            <w:szCs w:val="22"/>
            <w:lang w:val="cs-CZ"/>
          </w:rPr>
          <w:delText xml:space="preserve"> za stávající situace nabídnout </w:delText>
        </w:r>
        <w:r w:rsidR="00694B66" w:rsidDel="006A04F8">
          <w:rPr>
            <w:rFonts w:ascii="Segoe UI" w:hAnsi="Segoe UI" w:cs="Segoe UI"/>
            <w:sz w:val="22"/>
            <w:szCs w:val="22"/>
            <w:lang w:val="cs-CZ"/>
          </w:rPr>
          <w:delText xml:space="preserve">výhodnější </w:delText>
        </w:r>
        <w:r w:rsidR="00C94AA3" w:rsidRPr="00C94AA3" w:rsidDel="006A04F8">
          <w:rPr>
            <w:rFonts w:ascii="Segoe UI" w:hAnsi="Segoe UI" w:cs="Segoe UI"/>
            <w:sz w:val="22"/>
            <w:szCs w:val="22"/>
            <w:lang w:val="cs-CZ"/>
          </w:rPr>
          <w:delText>parametry</w:delText>
        </w:r>
        <w:bookmarkEnd w:id="33"/>
        <w:r w:rsidR="00FF5A7E" w:rsidRPr="00DE2568" w:rsidDel="006A04F8">
          <w:rPr>
            <w:rFonts w:ascii="Segoe UI" w:hAnsi="Segoe UI" w:cs="Segoe UI"/>
            <w:sz w:val="22"/>
            <w:szCs w:val="22"/>
            <w:lang w:val="cs-CZ"/>
          </w:rPr>
          <w:delText>.</w:delText>
        </w:r>
        <w:bookmarkEnd w:id="34"/>
      </w:del>
    </w:p>
    <w:p w14:paraId="6861BC26" w14:textId="77777777" w:rsidR="00DF74D6" w:rsidRPr="004436DF" w:rsidRDefault="00DF74D6" w:rsidP="00583932">
      <w:pPr>
        <w:widowControl w:val="0"/>
        <w:autoSpaceDE w:val="0"/>
        <w:autoSpaceDN w:val="0"/>
        <w:adjustRightInd w:val="0"/>
        <w:spacing w:before="120" w:line="276" w:lineRule="auto"/>
        <w:ind w:left="709"/>
        <w:jc w:val="both"/>
        <w:rPr>
          <w:rFonts w:ascii="Segoe UI" w:hAnsi="Segoe UI" w:cs="Segoe UI"/>
          <w:sz w:val="22"/>
          <w:szCs w:val="22"/>
          <w:lang w:val="cs-CZ"/>
        </w:rPr>
      </w:pPr>
    </w:p>
    <w:p w14:paraId="087BE416" w14:textId="77777777" w:rsidR="00146442" w:rsidRPr="004436DF" w:rsidRDefault="00146442" w:rsidP="00583932">
      <w:pPr>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b/>
          <w:bCs/>
          <w:sz w:val="22"/>
          <w:szCs w:val="22"/>
          <w:lang w:val="cs-CZ"/>
        </w:rPr>
        <w:t>Doba a místo plnění</w:t>
      </w:r>
    </w:p>
    <w:p w14:paraId="13E9D126" w14:textId="0B7D5B10" w:rsidR="00166BD4" w:rsidRPr="004436DF" w:rsidRDefault="00AE340E"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trike/>
          <w:sz w:val="22"/>
          <w:szCs w:val="22"/>
          <w:lang w:val="cs-CZ"/>
        </w:rPr>
      </w:pPr>
      <w:r>
        <w:rPr>
          <w:rFonts w:ascii="Segoe UI" w:hAnsi="Segoe UI" w:cs="Segoe UI"/>
          <w:sz w:val="22"/>
          <w:szCs w:val="22"/>
          <w:lang w:val="cs-CZ"/>
        </w:rPr>
        <w:t>J</w:t>
      </w:r>
      <w:r w:rsidR="00166BD4" w:rsidRPr="004436DF">
        <w:rPr>
          <w:rFonts w:ascii="Segoe UI" w:hAnsi="Segoe UI" w:cs="Segoe UI"/>
          <w:sz w:val="22"/>
          <w:szCs w:val="22"/>
          <w:lang w:val="cs-CZ"/>
        </w:rPr>
        <w:t>ednotlivé Dílčí smlouvy</w:t>
      </w:r>
      <w:r>
        <w:rPr>
          <w:rFonts w:ascii="Segoe UI" w:hAnsi="Segoe UI" w:cs="Segoe UI"/>
          <w:sz w:val="22"/>
          <w:szCs w:val="22"/>
          <w:lang w:val="cs-CZ"/>
        </w:rPr>
        <w:t xml:space="preserve"> budou</w:t>
      </w:r>
      <w:r w:rsidR="00166BD4" w:rsidRPr="004436DF">
        <w:rPr>
          <w:rFonts w:ascii="Segoe UI" w:hAnsi="Segoe UI" w:cs="Segoe UI"/>
          <w:sz w:val="22"/>
          <w:szCs w:val="22"/>
          <w:lang w:val="cs-CZ"/>
        </w:rPr>
        <w:t xml:space="preserve"> uzavírány na dobu </w:t>
      </w:r>
      <w:r w:rsidR="00A27D84" w:rsidRPr="004436DF">
        <w:rPr>
          <w:rFonts w:ascii="Segoe UI" w:hAnsi="Segoe UI" w:cs="Segoe UI"/>
          <w:sz w:val="22"/>
          <w:szCs w:val="22"/>
          <w:lang w:val="cs-CZ"/>
        </w:rPr>
        <w:t xml:space="preserve">min. </w:t>
      </w:r>
      <w:r w:rsidR="004F5E64" w:rsidRPr="004436DF">
        <w:rPr>
          <w:rFonts w:ascii="Segoe UI" w:hAnsi="Segoe UI" w:cs="Segoe UI"/>
          <w:sz w:val="22"/>
          <w:szCs w:val="22"/>
          <w:lang w:val="cs-CZ"/>
        </w:rPr>
        <w:t>24</w:t>
      </w:r>
      <w:r w:rsidR="00CE19C3" w:rsidRPr="004436DF">
        <w:rPr>
          <w:rFonts w:ascii="Segoe UI" w:hAnsi="Segoe UI" w:cs="Segoe UI"/>
          <w:sz w:val="22"/>
          <w:szCs w:val="22"/>
          <w:lang w:val="cs-CZ"/>
        </w:rPr>
        <w:t xml:space="preserve"> měsíců</w:t>
      </w:r>
      <w:r w:rsidR="00380772">
        <w:rPr>
          <w:rFonts w:ascii="Segoe UI" w:hAnsi="Segoe UI" w:cs="Segoe UI"/>
          <w:sz w:val="22"/>
          <w:szCs w:val="22"/>
          <w:lang w:val="cs-CZ"/>
        </w:rPr>
        <w:t xml:space="preserve"> a max. 48 měsíců</w:t>
      </w:r>
      <w:r w:rsidR="0087148A">
        <w:rPr>
          <w:rFonts w:ascii="Segoe UI" w:hAnsi="Segoe UI" w:cs="Segoe UI"/>
          <w:sz w:val="22"/>
          <w:szCs w:val="22"/>
          <w:lang w:val="cs-CZ"/>
        </w:rPr>
        <w:t xml:space="preserve">, nedohodnou-li se Smluvní strany v Dílčí smlouvě </w:t>
      </w:r>
      <w:r w:rsidR="00F05894">
        <w:rPr>
          <w:rFonts w:ascii="Segoe UI" w:hAnsi="Segoe UI" w:cs="Segoe UI"/>
          <w:sz w:val="22"/>
          <w:szCs w:val="22"/>
          <w:lang w:val="cs-CZ"/>
        </w:rPr>
        <w:t xml:space="preserve">v souladu se ZZVZ </w:t>
      </w:r>
      <w:r w:rsidR="0087148A">
        <w:rPr>
          <w:rFonts w:ascii="Segoe UI" w:hAnsi="Segoe UI" w:cs="Segoe UI"/>
          <w:sz w:val="22"/>
          <w:szCs w:val="22"/>
          <w:lang w:val="cs-CZ"/>
        </w:rPr>
        <w:t>jinak</w:t>
      </w:r>
      <w:r w:rsidR="00045684" w:rsidRPr="004436DF">
        <w:rPr>
          <w:rFonts w:ascii="Segoe UI" w:hAnsi="Segoe UI" w:cs="Segoe UI"/>
          <w:sz w:val="22"/>
          <w:szCs w:val="22"/>
          <w:lang w:val="cs-CZ"/>
        </w:rPr>
        <w:t xml:space="preserve">; tím není dotčen </w:t>
      </w:r>
      <w:r w:rsidR="00D24E00" w:rsidRPr="004436DF">
        <w:rPr>
          <w:rFonts w:ascii="Segoe UI" w:hAnsi="Segoe UI" w:cs="Segoe UI"/>
          <w:sz w:val="22"/>
          <w:szCs w:val="22"/>
          <w:lang w:val="cs-CZ"/>
        </w:rPr>
        <w:t xml:space="preserve">čl. </w:t>
      </w:r>
      <w:r w:rsidR="00D24E00" w:rsidRPr="00DE2568">
        <w:rPr>
          <w:rFonts w:ascii="Segoe UI" w:hAnsi="Segoe UI" w:cs="Segoe UI"/>
          <w:sz w:val="22"/>
          <w:szCs w:val="22"/>
          <w:lang w:val="cs-CZ"/>
        </w:rPr>
        <w:fldChar w:fldCharType="begin"/>
      </w:r>
      <w:r w:rsidR="00D24E00" w:rsidRPr="004436DF">
        <w:rPr>
          <w:rFonts w:ascii="Segoe UI" w:hAnsi="Segoe UI" w:cs="Segoe UI"/>
          <w:sz w:val="22"/>
          <w:szCs w:val="22"/>
          <w:lang w:val="cs-CZ"/>
        </w:rPr>
        <w:instrText xml:space="preserve"> REF _Ref416812205 \r \h  \* MERGEFORMAT </w:instrText>
      </w:r>
      <w:r w:rsidR="00D24E00" w:rsidRPr="00DE2568">
        <w:rPr>
          <w:rFonts w:ascii="Segoe UI" w:hAnsi="Segoe UI" w:cs="Segoe UI"/>
          <w:sz w:val="22"/>
          <w:szCs w:val="22"/>
          <w:lang w:val="cs-CZ"/>
        </w:rPr>
      </w:r>
      <w:r w:rsidR="00D24E00" w:rsidRPr="00DE2568">
        <w:rPr>
          <w:rFonts w:ascii="Segoe UI" w:hAnsi="Segoe UI" w:cs="Segoe UI"/>
          <w:sz w:val="22"/>
          <w:szCs w:val="22"/>
          <w:lang w:val="cs-CZ"/>
        </w:rPr>
        <w:fldChar w:fldCharType="separate"/>
      </w:r>
      <w:r w:rsidR="00CD64CB">
        <w:rPr>
          <w:rFonts w:ascii="Segoe UI" w:hAnsi="Segoe UI" w:cs="Segoe UI"/>
          <w:sz w:val="22"/>
          <w:szCs w:val="22"/>
          <w:lang w:val="cs-CZ"/>
        </w:rPr>
        <w:t>10</w:t>
      </w:r>
      <w:r w:rsidR="00D24E00" w:rsidRPr="00DE2568">
        <w:rPr>
          <w:rFonts w:ascii="Segoe UI" w:hAnsi="Segoe UI" w:cs="Segoe UI"/>
          <w:sz w:val="22"/>
          <w:szCs w:val="22"/>
          <w:lang w:val="cs-CZ"/>
        </w:rPr>
        <w:fldChar w:fldCharType="end"/>
      </w:r>
      <w:r w:rsidR="00D24E00" w:rsidRPr="00DE2568">
        <w:rPr>
          <w:rFonts w:ascii="Segoe UI" w:hAnsi="Segoe UI" w:cs="Segoe UI"/>
          <w:sz w:val="22"/>
          <w:szCs w:val="22"/>
          <w:lang w:val="cs-CZ"/>
        </w:rPr>
        <w:t xml:space="preserve"> Rámcové </w:t>
      </w:r>
      <w:r w:rsidR="00406BC7" w:rsidRPr="00DE2568">
        <w:rPr>
          <w:rFonts w:ascii="Segoe UI" w:hAnsi="Segoe UI" w:cs="Segoe UI"/>
          <w:sz w:val="22"/>
          <w:szCs w:val="22"/>
          <w:lang w:val="cs-CZ"/>
        </w:rPr>
        <w:t>dohody</w:t>
      </w:r>
      <w:r w:rsidR="00D24E00" w:rsidRPr="00DE2568">
        <w:rPr>
          <w:rFonts w:ascii="Segoe UI" w:hAnsi="Segoe UI" w:cs="Segoe UI"/>
          <w:sz w:val="22"/>
          <w:szCs w:val="22"/>
          <w:lang w:val="cs-CZ"/>
        </w:rPr>
        <w:t xml:space="preserve"> o ukončení Rámcové </w:t>
      </w:r>
      <w:r w:rsidR="00406BC7" w:rsidRPr="00DE2568">
        <w:rPr>
          <w:rFonts w:ascii="Segoe UI" w:hAnsi="Segoe UI" w:cs="Segoe UI"/>
          <w:sz w:val="22"/>
          <w:szCs w:val="22"/>
          <w:lang w:val="cs-CZ"/>
        </w:rPr>
        <w:t>dohody</w:t>
      </w:r>
      <w:r w:rsidR="00D24E00" w:rsidRPr="004436DF">
        <w:rPr>
          <w:rFonts w:ascii="Segoe UI" w:hAnsi="Segoe UI" w:cs="Segoe UI"/>
          <w:sz w:val="22"/>
          <w:szCs w:val="22"/>
          <w:lang w:val="cs-CZ"/>
        </w:rPr>
        <w:t xml:space="preserve"> a Dílčích smluv.</w:t>
      </w:r>
    </w:p>
    <w:p w14:paraId="0C095847" w14:textId="20C45B92" w:rsidR="00715F8D" w:rsidRPr="004436DF" w:rsidRDefault="008D1068" w:rsidP="00715F8D">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bookmarkStart w:id="36" w:name="_Ref441011785"/>
      <w:r w:rsidRPr="004436DF">
        <w:rPr>
          <w:rFonts w:ascii="Segoe UI" w:hAnsi="Segoe UI" w:cs="Segoe UI"/>
          <w:sz w:val="22"/>
          <w:szCs w:val="22"/>
          <w:lang w:val="cs-CZ"/>
        </w:rPr>
        <w:t>Objednatel Poskytovatele vyzve k</w:t>
      </w:r>
      <w:r w:rsidR="00B034FB">
        <w:rPr>
          <w:rFonts w:ascii="Segoe UI" w:hAnsi="Segoe UI" w:cs="Segoe UI"/>
          <w:sz w:val="22"/>
          <w:szCs w:val="22"/>
          <w:lang w:val="cs-CZ"/>
        </w:rPr>
        <w:t> </w:t>
      </w:r>
      <w:r w:rsidRPr="004436DF">
        <w:rPr>
          <w:rFonts w:ascii="Segoe UI" w:hAnsi="Segoe UI" w:cs="Segoe UI"/>
          <w:sz w:val="22"/>
          <w:szCs w:val="22"/>
          <w:lang w:val="cs-CZ"/>
        </w:rPr>
        <w:t xml:space="preserve">poskytnutí Služby a </w:t>
      </w:r>
      <w:r w:rsidR="002E63E4" w:rsidRPr="004436DF">
        <w:rPr>
          <w:rFonts w:ascii="Segoe UI" w:hAnsi="Segoe UI" w:cs="Segoe UI"/>
          <w:sz w:val="22"/>
          <w:szCs w:val="22"/>
          <w:lang w:val="cs-CZ"/>
        </w:rPr>
        <w:t xml:space="preserve">Poskytovatel je povinen </w:t>
      </w:r>
      <w:r w:rsidR="00C015D8" w:rsidRPr="004436DF">
        <w:rPr>
          <w:rFonts w:ascii="Segoe UI" w:hAnsi="Segoe UI" w:cs="Segoe UI"/>
          <w:sz w:val="22"/>
          <w:szCs w:val="22"/>
          <w:lang w:val="cs-CZ"/>
        </w:rPr>
        <w:t>zahájit poskytování Služeb</w:t>
      </w:r>
      <w:r w:rsidR="00715F8D" w:rsidRPr="004436DF">
        <w:rPr>
          <w:rFonts w:ascii="Segoe UI" w:hAnsi="Segoe UI" w:cs="Segoe UI"/>
          <w:sz w:val="22"/>
          <w:szCs w:val="22"/>
          <w:lang w:val="cs-CZ"/>
        </w:rPr>
        <w:t xml:space="preserve"> do 30 dnů ode dne uzavření Dílčí smlouvy</w:t>
      </w:r>
      <w:bookmarkEnd w:id="36"/>
      <w:r w:rsidR="00B034FB">
        <w:rPr>
          <w:rFonts w:ascii="Segoe UI" w:hAnsi="Segoe UI" w:cs="Segoe UI"/>
          <w:sz w:val="22"/>
          <w:szCs w:val="22"/>
          <w:lang w:val="cs-CZ"/>
        </w:rPr>
        <w:t xml:space="preserve">, </w:t>
      </w:r>
      <w:r w:rsidR="00D10A0C">
        <w:rPr>
          <w:rFonts w:ascii="Segoe UI" w:hAnsi="Segoe UI" w:cs="Segoe UI"/>
          <w:sz w:val="22"/>
          <w:szCs w:val="22"/>
          <w:lang w:val="cs-CZ"/>
        </w:rPr>
        <w:t>nedohodnou-li se Smluvní strany</w:t>
      </w:r>
      <w:r w:rsidR="00B4243D">
        <w:rPr>
          <w:rFonts w:ascii="Segoe UI" w:hAnsi="Segoe UI" w:cs="Segoe UI"/>
          <w:sz w:val="22"/>
          <w:szCs w:val="22"/>
          <w:lang w:val="cs-CZ"/>
        </w:rPr>
        <w:t xml:space="preserve"> v Dílčí smlouvě</w:t>
      </w:r>
      <w:r w:rsidR="00D10A0C">
        <w:rPr>
          <w:rFonts w:ascii="Segoe UI" w:hAnsi="Segoe UI" w:cs="Segoe UI"/>
          <w:sz w:val="22"/>
          <w:szCs w:val="22"/>
          <w:lang w:val="cs-CZ"/>
        </w:rPr>
        <w:t xml:space="preserve"> </w:t>
      </w:r>
      <w:r w:rsidR="009440B6">
        <w:rPr>
          <w:rFonts w:ascii="Segoe UI" w:hAnsi="Segoe UI" w:cs="Segoe UI"/>
          <w:sz w:val="22"/>
          <w:szCs w:val="22"/>
          <w:lang w:val="cs-CZ"/>
        </w:rPr>
        <w:t xml:space="preserve">na </w:t>
      </w:r>
      <w:r w:rsidR="00061432">
        <w:rPr>
          <w:rFonts w:ascii="Segoe UI" w:hAnsi="Segoe UI" w:cs="Segoe UI"/>
          <w:sz w:val="22"/>
          <w:szCs w:val="22"/>
          <w:lang w:val="cs-CZ"/>
        </w:rPr>
        <w:t>jiném</w:t>
      </w:r>
      <w:r w:rsidR="00B4243D">
        <w:rPr>
          <w:rFonts w:ascii="Segoe UI" w:hAnsi="Segoe UI" w:cs="Segoe UI"/>
          <w:sz w:val="22"/>
          <w:szCs w:val="22"/>
          <w:lang w:val="cs-CZ"/>
        </w:rPr>
        <w:t xml:space="preserve"> (konkrétním)</w:t>
      </w:r>
      <w:r w:rsidR="009440B6">
        <w:rPr>
          <w:rFonts w:ascii="Segoe UI" w:hAnsi="Segoe UI" w:cs="Segoe UI"/>
          <w:sz w:val="22"/>
          <w:szCs w:val="22"/>
          <w:lang w:val="cs-CZ"/>
        </w:rPr>
        <w:t xml:space="preserve"> datu zahájení </w:t>
      </w:r>
      <w:r w:rsidR="00061432">
        <w:rPr>
          <w:rFonts w:ascii="Segoe UI" w:hAnsi="Segoe UI" w:cs="Segoe UI"/>
          <w:sz w:val="22"/>
          <w:szCs w:val="22"/>
          <w:lang w:val="cs-CZ"/>
        </w:rPr>
        <w:t>p</w:t>
      </w:r>
      <w:r w:rsidR="009440B6">
        <w:rPr>
          <w:rFonts w:ascii="Segoe UI" w:hAnsi="Segoe UI" w:cs="Segoe UI"/>
          <w:sz w:val="22"/>
          <w:szCs w:val="22"/>
          <w:lang w:val="cs-CZ"/>
        </w:rPr>
        <w:t xml:space="preserve">oskytování </w:t>
      </w:r>
      <w:r w:rsidR="00061432">
        <w:rPr>
          <w:rFonts w:ascii="Segoe UI" w:hAnsi="Segoe UI" w:cs="Segoe UI"/>
          <w:sz w:val="22"/>
          <w:szCs w:val="22"/>
          <w:lang w:val="cs-CZ"/>
        </w:rPr>
        <w:t>S</w:t>
      </w:r>
      <w:r w:rsidR="009440B6">
        <w:rPr>
          <w:rFonts w:ascii="Segoe UI" w:hAnsi="Segoe UI" w:cs="Segoe UI"/>
          <w:sz w:val="22"/>
          <w:szCs w:val="22"/>
          <w:lang w:val="cs-CZ"/>
        </w:rPr>
        <w:t>lužeb</w:t>
      </w:r>
      <w:r w:rsidR="00751536">
        <w:rPr>
          <w:rFonts w:ascii="Segoe UI" w:hAnsi="Segoe UI" w:cs="Segoe UI"/>
          <w:sz w:val="22"/>
          <w:szCs w:val="22"/>
          <w:lang w:val="cs-CZ"/>
        </w:rPr>
        <w:t xml:space="preserve"> při </w:t>
      </w:r>
      <w:r w:rsidR="00061432">
        <w:rPr>
          <w:rFonts w:ascii="Segoe UI" w:hAnsi="Segoe UI" w:cs="Segoe UI"/>
          <w:sz w:val="22"/>
          <w:szCs w:val="22"/>
          <w:lang w:val="cs-CZ"/>
        </w:rPr>
        <w:t xml:space="preserve">zohlednění případné migrace a </w:t>
      </w:r>
      <w:r w:rsidR="00751536">
        <w:rPr>
          <w:rFonts w:ascii="Segoe UI" w:hAnsi="Segoe UI" w:cs="Segoe UI"/>
          <w:sz w:val="22"/>
          <w:szCs w:val="22"/>
          <w:lang w:val="cs-CZ"/>
        </w:rPr>
        <w:t>respektování ZEK</w:t>
      </w:r>
      <w:r w:rsidR="00715F8D" w:rsidRPr="004436DF">
        <w:rPr>
          <w:rFonts w:ascii="Segoe UI" w:hAnsi="Segoe UI" w:cs="Segoe UI"/>
          <w:sz w:val="22"/>
          <w:szCs w:val="22"/>
          <w:lang w:val="cs-CZ"/>
        </w:rPr>
        <w:t>.</w:t>
      </w:r>
    </w:p>
    <w:p w14:paraId="5D8C5B7B" w14:textId="6C45F640" w:rsidR="002E63E4" w:rsidRPr="00DE2568" w:rsidRDefault="009C5F6C" w:rsidP="007F2102">
      <w:pPr>
        <w:widowControl w:val="0"/>
        <w:autoSpaceDE w:val="0"/>
        <w:autoSpaceDN w:val="0"/>
        <w:adjustRightInd w:val="0"/>
        <w:spacing w:before="120" w:line="276" w:lineRule="auto"/>
        <w:ind w:left="709"/>
        <w:jc w:val="both"/>
        <w:rPr>
          <w:rFonts w:ascii="Segoe UI" w:hAnsi="Segoe UI" w:cs="Segoe UI"/>
          <w:sz w:val="22"/>
          <w:szCs w:val="22"/>
          <w:lang w:val="cs-CZ"/>
        </w:rPr>
      </w:pPr>
      <w:r>
        <w:rPr>
          <w:rFonts w:ascii="Segoe UI" w:hAnsi="Segoe UI" w:cs="Segoe UI"/>
          <w:sz w:val="22"/>
          <w:szCs w:val="22"/>
          <w:lang w:val="cs-CZ"/>
        </w:rPr>
        <w:t>Služby spočívající v migraci</w:t>
      </w:r>
      <w:r w:rsidR="001A281C">
        <w:rPr>
          <w:rFonts w:ascii="Segoe UI" w:hAnsi="Segoe UI" w:cs="Segoe UI"/>
          <w:sz w:val="22"/>
          <w:szCs w:val="22"/>
          <w:lang w:val="cs-CZ"/>
        </w:rPr>
        <w:t xml:space="preserve"> a přechodu k Poskytovateli</w:t>
      </w:r>
      <w:r>
        <w:rPr>
          <w:rFonts w:ascii="Segoe UI" w:hAnsi="Segoe UI" w:cs="Segoe UI"/>
          <w:sz w:val="22"/>
          <w:szCs w:val="22"/>
          <w:lang w:val="cs-CZ"/>
        </w:rPr>
        <w:t xml:space="preserve"> (v případě přechodu k Poskytovateli od jiného poskytovatele služeb) budou poskytnuty do 60 dnů ode dne uzavření Dílčí smlouvy.</w:t>
      </w:r>
      <w:r w:rsidR="007F2102">
        <w:rPr>
          <w:rFonts w:ascii="Segoe UI" w:hAnsi="Segoe UI" w:cs="Segoe UI"/>
          <w:sz w:val="22"/>
          <w:szCs w:val="22"/>
          <w:lang w:val="cs-CZ"/>
        </w:rPr>
        <w:t xml:space="preserve"> </w:t>
      </w:r>
      <w:r w:rsidR="002E63E4" w:rsidRPr="004436DF">
        <w:rPr>
          <w:rFonts w:ascii="Segoe UI" w:hAnsi="Segoe UI" w:cs="Segoe UI"/>
          <w:sz w:val="22"/>
          <w:szCs w:val="22"/>
          <w:lang w:val="cs-CZ"/>
        </w:rPr>
        <w:t>Uvedené je Poskytovatel povinen zohlednit v plánu migrace Služeb</w:t>
      </w:r>
      <w:r w:rsidR="004E60D6" w:rsidRPr="004436DF">
        <w:rPr>
          <w:rFonts w:ascii="Segoe UI" w:hAnsi="Segoe UI" w:cs="Segoe UI"/>
          <w:sz w:val="22"/>
          <w:szCs w:val="22"/>
          <w:lang w:val="cs-CZ"/>
        </w:rPr>
        <w:t xml:space="preserve">, který zpracuje </w:t>
      </w:r>
      <w:r w:rsidR="00550CBD" w:rsidRPr="004436DF">
        <w:rPr>
          <w:rFonts w:ascii="Segoe UI" w:hAnsi="Segoe UI" w:cs="Segoe UI"/>
          <w:sz w:val="22"/>
          <w:szCs w:val="22"/>
          <w:lang w:val="cs-CZ"/>
        </w:rPr>
        <w:t xml:space="preserve">do </w:t>
      </w:r>
      <w:r>
        <w:rPr>
          <w:rFonts w:ascii="Segoe UI" w:hAnsi="Segoe UI" w:cs="Segoe UI"/>
          <w:sz w:val="22"/>
          <w:szCs w:val="22"/>
          <w:lang w:val="cs-CZ"/>
        </w:rPr>
        <w:t>7</w:t>
      </w:r>
      <w:r w:rsidRPr="004436DF">
        <w:rPr>
          <w:rFonts w:ascii="Segoe UI" w:hAnsi="Segoe UI" w:cs="Segoe UI"/>
          <w:sz w:val="22"/>
          <w:szCs w:val="22"/>
          <w:lang w:val="cs-CZ"/>
        </w:rPr>
        <w:t xml:space="preserve"> </w:t>
      </w:r>
      <w:r w:rsidR="00550CBD" w:rsidRPr="004436DF">
        <w:rPr>
          <w:rFonts w:ascii="Segoe UI" w:hAnsi="Segoe UI" w:cs="Segoe UI"/>
          <w:sz w:val="22"/>
          <w:szCs w:val="22"/>
          <w:lang w:val="cs-CZ"/>
        </w:rPr>
        <w:t xml:space="preserve">dnů od uzavření Dílčí smlouvy podle odst. </w:t>
      </w:r>
      <w:r w:rsidR="008E70B2" w:rsidRPr="00DE2568">
        <w:rPr>
          <w:rFonts w:ascii="Segoe UI" w:hAnsi="Segoe UI" w:cs="Segoe UI"/>
          <w:sz w:val="22"/>
          <w:szCs w:val="22"/>
          <w:lang w:val="cs-CZ"/>
        </w:rPr>
        <w:fldChar w:fldCharType="begin"/>
      </w:r>
      <w:r w:rsidR="008E70B2" w:rsidRPr="004436DF">
        <w:rPr>
          <w:rFonts w:ascii="Segoe UI" w:hAnsi="Segoe UI" w:cs="Segoe UI"/>
          <w:sz w:val="22"/>
          <w:szCs w:val="22"/>
          <w:lang w:val="cs-CZ"/>
        </w:rPr>
        <w:instrText xml:space="preserve"> REF _Ref535504263 \r \h </w:instrText>
      </w:r>
      <w:r w:rsidR="008E70B2" w:rsidRPr="00DE2568">
        <w:rPr>
          <w:rFonts w:ascii="Segoe UI" w:hAnsi="Segoe UI" w:cs="Segoe UI"/>
          <w:sz w:val="22"/>
          <w:szCs w:val="22"/>
          <w:lang w:val="cs-CZ"/>
        </w:rPr>
      </w:r>
      <w:r w:rsidR="008E70B2" w:rsidRPr="00DE2568">
        <w:rPr>
          <w:rFonts w:ascii="Segoe UI" w:hAnsi="Segoe UI" w:cs="Segoe UI"/>
          <w:sz w:val="22"/>
          <w:szCs w:val="22"/>
          <w:lang w:val="cs-CZ"/>
        </w:rPr>
        <w:fldChar w:fldCharType="separate"/>
      </w:r>
      <w:r w:rsidR="00CD64CB">
        <w:rPr>
          <w:rFonts w:ascii="Segoe UI" w:hAnsi="Segoe UI" w:cs="Segoe UI"/>
          <w:sz w:val="22"/>
          <w:szCs w:val="22"/>
          <w:lang w:val="cs-CZ"/>
        </w:rPr>
        <w:t>3.4</w:t>
      </w:r>
      <w:r w:rsidR="008E70B2" w:rsidRPr="00DE2568">
        <w:rPr>
          <w:rFonts w:ascii="Segoe UI" w:hAnsi="Segoe UI" w:cs="Segoe UI"/>
          <w:sz w:val="22"/>
          <w:szCs w:val="22"/>
          <w:lang w:val="cs-CZ"/>
        </w:rPr>
        <w:fldChar w:fldCharType="end"/>
      </w:r>
      <w:r w:rsidR="00550CBD" w:rsidRPr="00DE2568">
        <w:rPr>
          <w:rFonts w:ascii="Segoe UI" w:hAnsi="Segoe UI" w:cs="Segoe UI"/>
          <w:sz w:val="22"/>
          <w:szCs w:val="22"/>
          <w:lang w:val="cs-CZ"/>
        </w:rPr>
        <w:t xml:space="preserve">. </w:t>
      </w:r>
      <w:r w:rsidR="004E60D6" w:rsidRPr="00DE2568">
        <w:rPr>
          <w:rFonts w:ascii="Segoe UI" w:hAnsi="Segoe UI" w:cs="Segoe UI"/>
          <w:sz w:val="22"/>
          <w:szCs w:val="22"/>
          <w:lang w:val="cs-CZ"/>
        </w:rPr>
        <w:t xml:space="preserve">Rámcové </w:t>
      </w:r>
      <w:r w:rsidR="006C1798" w:rsidRPr="00DE2568">
        <w:rPr>
          <w:rFonts w:ascii="Segoe UI" w:hAnsi="Segoe UI" w:cs="Segoe UI"/>
          <w:sz w:val="22"/>
          <w:szCs w:val="22"/>
          <w:lang w:val="cs-CZ"/>
        </w:rPr>
        <w:t>dohody</w:t>
      </w:r>
      <w:r w:rsidR="002E63E4" w:rsidRPr="00DE2568">
        <w:rPr>
          <w:rFonts w:ascii="Segoe UI" w:hAnsi="Segoe UI" w:cs="Segoe UI"/>
          <w:sz w:val="22"/>
          <w:szCs w:val="22"/>
          <w:lang w:val="cs-CZ"/>
        </w:rPr>
        <w:t xml:space="preserve">. </w:t>
      </w:r>
      <w:r w:rsidR="00311BC1">
        <w:rPr>
          <w:rFonts w:ascii="Segoe UI" w:hAnsi="Segoe UI" w:cs="Segoe UI"/>
          <w:sz w:val="22"/>
          <w:szCs w:val="22"/>
          <w:lang w:val="cs-CZ"/>
        </w:rPr>
        <w:t>Migraci je Poskytovatel povinen vést pomocí osoby na pozici Vedoucí realizačního týmu, kterou prokazoval kvalifikaci v zadávacím řízení na Veřejnou zakázku, přičemž tuto osobu je možné změnit jen za podmínek dle odst. 6.7 Rámcové dohody.</w:t>
      </w:r>
    </w:p>
    <w:p w14:paraId="6C9E66A8" w14:textId="77777777" w:rsidR="00C916F5" w:rsidRPr="004436DF" w:rsidRDefault="007F475A"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Míst</w:t>
      </w:r>
      <w:r>
        <w:rPr>
          <w:rFonts w:ascii="Segoe UI" w:hAnsi="Segoe UI" w:cs="Segoe UI"/>
          <w:sz w:val="22"/>
          <w:szCs w:val="22"/>
          <w:lang w:val="cs-CZ"/>
        </w:rPr>
        <w:t>o</w:t>
      </w:r>
      <w:r w:rsidRPr="00DE2568">
        <w:rPr>
          <w:rFonts w:ascii="Segoe UI" w:hAnsi="Segoe UI" w:cs="Segoe UI"/>
          <w:sz w:val="22"/>
          <w:szCs w:val="22"/>
          <w:lang w:val="cs-CZ"/>
        </w:rPr>
        <w:t xml:space="preserve"> </w:t>
      </w:r>
      <w:r w:rsidR="00146442" w:rsidRPr="00DE2568">
        <w:rPr>
          <w:rFonts w:ascii="Segoe UI" w:hAnsi="Segoe UI" w:cs="Segoe UI"/>
          <w:sz w:val="22"/>
          <w:szCs w:val="22"/>
          <w:lang w:val="cs-CZ"/>
        </w:rPr>
        <w:t>poskytování Služeb j</w:t>
      </w:r>
      <w:r w:rsidR="00406BC7" w:rsidRPr="00DE2568">
        <w:rPr>
          <w:rFonts w:ascii="Segoe UI" w:hAnsi="Segoe UI" w:cs="Segoe UI"/>
          <w:sz w:val="22"/>
          <w:szCs w:val="22"/>
          <w:lang w:val="cs-CZ"/>
        </w:rPr>
        <w:t xml:space="preserve">e </w:t>
      </w:r>
      <w:r w:rsidR="00715F8D" w:rsidRPr="00DE2568">
        <w:rPr>
          <w:rFonts w:ascii="Segoe UI" w:hAnsi="Segoe UI" w:cs="Segoe UI"/>
          <w:sz w:val="22"/>
          <w:szCs w:val="22"/>
          <w:lang w:val="cs-CZ"/>
        </w:rPr>
        <w:t xml:space="preserve">definováno v příloze č. 1 </w:t>
      </w:r>
      <w:r w:rsidR="00146442" w:rsidRPr="00DE2568">
        <w:rPr>
          <w:rFonts w:ascii="Segoe UI" w:hAnsi="Segoe UI" w:cs="Segoe UI"/>
          <w:sz w:val="22"/>
          <w:szCs w:val="22"/>
          <w:lang w:val="cs-CZ"/>
        </w:rPr>
        <w:t xml:space="preserve">Rámcové </w:t>
      </w:r>
      <w:r w:rsidR="006C1798" w:rsidRPr="00DE2568">
        <w:rPr>
          <w:rFonts w:ascii="Segoe UI" w:hAnsi="Segoe UI" w:cs="Segoe UI"/>
          <w:sz w:val="22"/>
          <w:szCs w:val="22"/>
          <w:lang w:val="cs-CZ"/>
        </w:rPr>
        <w:t>dohody</w:t>
      </w:r>
      <w:r w:rsidR="00C916F5" w:rsidRPr="00DE2568">
        <w:rPr>
          <w:rFonts w:ascii="Segoe UI" w:hAnsi="Segoe UI" w:cs="Segoe UI"/>
          <w:sz w:val="22"/>
          <w:szCs w:val="22"/>
          <w:lang w:val="cs-CZ"/>
        </w:rPr>
        <w:t>.</w:t>
      </w:r>
      <w:r w:rsidR="00AC5968" w:rsidRPr="00DE2568">
        <w:rPr>
          <w:rFonts w:ascii="Segoe UI" w:hAnsi="Segoe UI" w:cs="Segoe UI"/>
          <w:sz w:val="22"/>
          <w:szCs w:val="22"/>
          <w:lang w:val="cs-CZ"/>
        </w:rPr>
        <w:t xml:space="preserve"> Služby</w:t>
      </w:r>
      <w:r w:rsidR="00C25B8C" w:rsidRPr="00DE2568">
        <w:rPr>
          <w:rFonts w:ascii="Segoe UI" w:hAnsi="Segoe UI" w:cs="Segoe UI"/>
          <w:sz w:val="22"/>
          <w:szCs w:val="22"/>
          <w:lang w:val="cs-CZ"/>
        </w:rPr>
        <w:t>, z jejichž povahy to vyplývá, budou poskytovány bez územního omezení.</w:t>
      </w:r>
      <w:r w:rsidR="00AC5968" w:rsidRPr="004436DF">
        <w:rPr>
          <w:rFonts w:ascii="Segoe UI" w:hAnsi="Segoe UI" w:cs="Segoe UI"/>
          <w:sz w:val="22"/>
          <w:szCs w:val="22"/>
          <w:lang w:val="cs-CZ"/>
        </w:rPr>
        <w:t xml:space="preserve">   </w:t>
      </w:r>
    </w:p>
    <w:p w14:paraId="13D5273B" w14:textId="77777777" w:rsidR="00D8211E" w:rsidRPr="004436DF" w:rsidRDefault="00D8211E" w:rsidP="00D8211E">
      <w:pPr>
        <w:widowControl w:val="0"/>
        <w:autoSpaceDE w:val="0"/>
        <w:autoSpaceDN w:val="0"/>
        <w:adjustRightInd w:val="0"/>
        <w:spacing w:before="120" w:line="276" w:lineRule="auto"/>
        <w:ind w:left="709"/>
        <w:jc w:val="both"/>
        <w:rPr>
          <w:rFonts w:ascii="Segoe UI" w:hAnsi="Segoe UI" w:cs="Segoe UI"/>
          <w:b/>
          <w:bCs/>
          <w:sz w:val="22"/>
          <w:szCs w:val="22"/>
          <w:lang w:val="cs-CZ"/>
        </w:rPr>
      </w:pPr>
    </w:p>
    <w:p w14:paraId="734EC0FF" w14:textId="77777777" w:rsidR="001F53B5" w:rsidRPr="004436DF" w:rsidRDefault="001F53B5" w:rsidP="00583932">
      <w:pPr>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b/>
          <w:bCs/>
          <w:sz w:val="22"/>
          <w:szCs w:val="22"/>
          <w:lang w:val="cs-CZ"/>
        </w:rPr>
      </w:pPr>
      <w:r w:rsidRPr="004436DF">
        <w:rPr>
          <w:rFonts w:ascii="Segoe UI" w:hAnsi="Segoe UI" w:cs="Segoe UI"/>
          <w:b/>
          <w:bCs/>
          <w:sz w:val="22"/>
          <w:szCs w:val="22"/>
          <w:lang w:val="cs-CZ"/>
        </w:rPr>
        <w:t>Cena a platební podmínky</w:t>
      </w:r>
    </w:p>
    <w:p w14:paraId="2F4EEA2D" w14:textId="2AE6C348" w:rsidR="007D3E19" w:rsidRPr="004436DF" w:rsidRDefault="007D3E19"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eastAsia="cs-CZ"/>
        </w:rPr>
        <w:t xml:space="preserve">Cena za poskytování Služeb dle Rámcové </w:t>
      </w:r>
      <w:r w:rsidR="007D70C7"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a </w:t>
      </w:r>
      <w:r w:rsidR="008D21B7" w:rsidRPr="004436DF">
        <w:rPr>
          <w:rFonts w:ascii="Segoe UI" w:hAnsi="Segoe UI" w:cs="Segoe UI"/>
          <w:sz w:val="22"/>
          <w:szCs w:val="22"/>
          <w:lang w:val="cs-CZ" w:eastAsia="cs-CZ"/>
        </w:rPr>
        <w:t>D</w:t>
      </w:r>
      <w:r w:rsidRPr="004436DF">
        <w:rPr>
          <w:rFonts w:ascii="Segoe UI" w:hAnsi="Segoe UI" w:cs="Segoe UI"/>
          <w:sz w:val="22"/>
          <w:szCs w:val="22"/>
          <w:lang w:val="cs-CZ" w:eastAsia="cs-CZ"/>
        </w:rPr>
        <w:t>í</w:t>
      </w:r>
      <w:r w:rsidR="008D21B7" w:rsidRPr="004436DF">
        <w:rPr>
          <w:rFonts w:ascii="Segoe UI" w:hAnsi="Segoe UI" w:cs="Segoe UI"/>
          <w:sz w:val="22"/>
          <w:szCs w:val="22"/>
          <w:lang w:val="cs-CZ" w:eastAsia="cs-CZ"/>
        </w:rPr>
        <w:t>l</w:t>
      </w:r>
      <w:r w:rsidRPr="004436DF">
        <w:rPr>
          <w:rFonts w:ascii="Segoe UI" w:hAnsi="Segoe UI" w:cs="Segoe UI"/>
          <w:sz w:val="22"/>
          <w:szCs w:val="22"/>
          <w:lang w:val="cs-CZ" w:eastAsia="cs-CZ"/>
        </w:rPr>
        <w:t xml:space="preserve">čích smluv je stanovena dohodou smluvních stran na základě nabídky Poskytovatele, a to formou jednotkových cen uvedených v příloze č. 2 Rámcové </w:t>
      </w:r>
      <w:r w:rsidR="007D70C7"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a rovněž v příslušné Dílčí smlouv</w:t>
      </w:r>
      <w:r w:rsidR="00547243" w:rsidRPr="004436DF">
        <w:rPr>
          <w:rFonts w:ascii="Segoe UI" w:hAnsi="Segoe UI" w:cs="Segoe UI"/>
          <w:sz w:val="22"/>
          <w:szCs w:val="22"/>
          <w:lang w:val="cs-CZ" w:eastAsia="cs-CZ"/>
        </w:rPr>
        <w:t>ě</w:t>
      </w:r>
      <w:r w:rsidRPr="004436DF">
        <w:rPr>
          <w:rFonts w:ascii="Segoe UI" w:hAnsi="Segoe UI" w:cs="Segoe UI"/>
          <w:sz w:val="22"/>
          <w:szCs w:val="22"/>
          <w:lang w:val="cs-CZ" w:eastAsia="cs-CZ"/>
        </w:rPr>
        <w:t>. Jednotkové ceny za poskytování Služeb dle konkrétní Dílčí smlouvy nesmí být vyšší než jednotkové ceny uvedené v </w:t>
      </w:r>
      <w:r w:rsidR="007D70C7" w:rsidRPr="004436DF">
        <w:rPr>
          <w:rFonts w:ascii="Segoe UI" w:hAnsi="Segoe UI" w:cs="Segoe UI"/>
          <w:sz w:val="22"/>
          <w:szCs w:val="22"/>
          <w:lang w:val="cs-CZ" w:eastAsia="cs-CZ"/>
        </w:rPr>
        <w:t>p</w:t>
      </w:r>
      <w:r w:rsidRPr="004436DF">
        <w:rPr>
          <w:rFonts w:ascii="Segoe UI" w:hAnsi="Segoe UI" w:cs="Segoe UI"/>
          <w:sz w:val="22"/>
          <w:szCs w:val="22"/>
          <w:lang w:val="cs-CZ" w:eastAsia="cs-CZ"/>
        </w:rPr>
        <w:t xml:space="preserve">říloze č. 2 Rámcové </w:t>
      </w:r>
      <w:r w:rsidR="007D70C7"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w:t>
      </w:r>
    </w:p>
    <w:p w14:paraId="017A9DCA" w14:textId="77777777" w:rsidR="007D3E19" w:rsidRPr="004436DF" w:rsidRDefault="007D3E19"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Jednotkové ceny zahrnují veškeré náklady spojené se zajištěním příslušné Služby v rozsahu a kvalitě vymezené Rámcovou </w:t>
      </w:r>
      <w:r w:rsidR="006C1798" w:rsidRPr="004436DF">
        <w:rPr>
          <w:rFonts w:ascii="Segoe UI" w:hAnsi="Segoe UI" w:cs="Segoe UI"/>
          <w:sz w:val="22"/>
          <w:szCs w:val="22"/>
          <w:lang w:val="cs-CZ" w:eastAsia="cs-CZ"/>
        </w:rPr>
        <w:t>dohodou</w:t>
      </w:r>
      <w:r w:rsidRPr="004436DF">
        <w:rPr>
          <w:rFonts w:ascii="Segoe UI" w:hAnsi="Segoe UI" w:cs="Segoe UI"/>
          <w:sz w:val="22"/>
          <w:szCs w:val="22"/>
          <w:lang w:val="cs-CZ" w:eastAsia="cs-CZ"/>
        </w:rPr>
        <w:t xml:space="preserve"> a příslušnou Dílčí smlouvou.</w:t>
      </w:r>
    </w:p>
    <w:p w14:paraId="5803EEE7" w14:textId="20CDDCF4" w:rsidR="007D3E19" w:rsidRPr="004436DF" w:rsidRDefault="007D3E19"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Není-li ve Výzvě Objednatele výslovně uvedeno jinak, Poskytovatel není oprávněn účtovat za Služby poskytnuté dle Rámcové </w:t>
      </w:r>
      <w:r w:rsidR="006C179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a konkrétní Dílčí smlouvy jakékoli jiné ceny, poplatky, sazby apod. nad rámec jednotkových cen vymezených v příloze č. 2 Rámcové </w:t>
      </w:r>
      <w:r w:rsidR="007D70C7"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w:t>
      </w:r>
    </w:p>
    <w:p w14:paraId="29F0E751" w14:textId="4BAA4FDB" w:rsidR="00BA5F31" w:rsidRPr="004436DF" w:rsidRDefault="00BA5F31"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Veškeré ceny uvedené v příloze č. 2 Rámcové </w:t>
      </w:r>
      <w:r w:rsidR="007D70C7"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a konkrétní Dílčí smlouv</w:t>
      </w:r>
      <w:r w:rsidR="00547243" w:rsidRPr="004436DF">
        <w:rPr>
          <w:rFonts w:ascii="Segoe UI" w:hAnsi="Segoe UI" w:cs="Segoe UI"/>
          <w:sz w:val="22"/>
          <w:szCs w:val="22"/>
          <w:lang w:val="cs-CZ" w:eastAsia="cs-CZ"/>
        </w:rPr>
        <w:t>ě</w:t>
      </w:r>
      <w:r w:rsidRPr="004436DF">
        <w:rPr>
          <w:rFonts w:ascii="Segoe UI" w:hAnsi="Segoe UI" w:cs="Segoe UI"/>
          <w:sz w:val="22"/>
          <w:szCs w:val="22"/>
          <w:lang w:val="cs-CZ" w:eastAsia="cs-CZ"/>
        </w:rPr>
        <w:t xml:space="preserve"> jsou ceny v korunách českých. Stane-li se v průběhu trvání smlouvy Česká republika členem Evropské měnové unie a bude-li závazně stanoven koeficient pro přepočet CZK na EUR, budou ceny sjednané v CZK přepočteny na EUR na základě odpovídajícího koeficientu sjednaného v mezinárodních úmluvách, kterými bude Česká republika vázána, jakož i v souladu s případnou tomu odpovídající vnitrostátní úpravou České republiky.</w:t>
      </w:r>
    </w:p>
    <w:p w14:paraId="19E6D3BD" w14:textId="77777777" w:rsidR="00BA5F31" w:rsidRPr="004436DF" w:rsidRDefault="00BA5F31"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Veškeré ceny uvedené v příloze č. 2 Rámcové </w:t>
      </w:r>
      <w:r w:rsidR="007D70C7"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jsou cenami nejvýše přípustnými po celou dobu platnosti a účinnosti Rámcové </w:t>
      </w:r>
      <w:r w:rsidR="007D70C7"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K ceně bez DPH bude připočtena DPH v aktuální výši. V případě změny sazby DPH je Poskytovatel povinen k ceně bez DPH účtovat DPH vždy v platné výši. Poskytovatel odpovídá za to, že sazba DPH je stanovena v souladu s platnými a účinnými právními předpisy.</w:t>
      </w:r>
    </w:p>
    <w:p w14:paraId="4755ADCF" w14:textId="70561885" w:rsidR="00B24A58" w:rsidRPr="004436DF" w:rsidRDefault="00BA5F31" w:rsidP="00B24A58">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Úhrada za Služby bude prováděna vždy měsíčně zpětně na základě daňového dokladu (faktury) vystaveného Poskytovatelem po ukončení příslušného kalendářního měsíce. Faktury budou vystavovány dle </w:t>
      </w:r>
      <w:r w:rsidR="00E20C09" w:rsidRPr="004436DF">
        <w:rPr>
          <w:rFonts w:ascii="Segoe UI" w:hAnsi="Segoe UI" w:cs="Segoe UI"/>
          <w:sz w:val="22"/>
          <w:szCs w:val="22"/>
          <w:lang w:val="cs-CZ" w:eastAsia="cs-CZ"/>
        </w:rPr>
        <w:t xml:space="preserve">objednaných a poskytnutých </w:t>
      </w:r>
      <w:r w:rsidRPr="004436DF">
        <w:rPr>
          <w:rFonts w:ascii="Segoe UI" w:hAnsi="Segoe UI" w:cs="Segoe UI"/>
          <w:sz w:val="22"/>
          <w:szCs w:val="22"/>
          <w:lang w:val="cs-CZ" w:eastAsia="cs-CZ"/>
        </w:rPr>
        <w:t xml:space="preserve">Služeb </w:t>
      </w:r>
      <w:proofErr w:type="gramStart"/>
      <w:r w:rsidRPr="004436DF">
        <w:rPr>
          <w:rFonts w:ascii="Segoe UI" w:hAnsi="Segoe UI" w:cs="Segoe UI"/>
          <w:sz w:val="22"/>
          <w:szCs w:val="22"/>
          <w:lang w:val="cs-CZ" w:eastAsia="cs-CZ"/>
        </w:rPr>
        <w:t>doložených</w:t>
      </w:r>
      <w:r w:rsidR="00DE2568">
        <w:rPr>
          <w:rFonts w:ascii="Segoe UI" w:hAnsi="Segoe UI" w:cs="Segoe UI"/>
          <w:sz w:val="22"/>
          <w:szCs w:val="22"/>
          <w:lang w:val="cs-CZ" w:eastAsia="cs-CZ"/>
        </w:rPr>
        <w:t xml:space="preserve"> </w:t>
      </w:r>
      <w:r w:rsidRPr="00DE2568">
        <w:rPr>
          <w:rFonts w:ascii="Segoe UI" w:hAnsi="Segoe UI" w:cs="Segoe UI"/>
          <w:sz w:val="22"/>
          <w:szCs w:val="22"/>
          <w:lang w:val="cs-CZ" w:eastAsia="cs-CZ"/>
        </w:rPr>
        <w:t>vyúčtováním</w:t>
      </w:r>
      <w:proofErr w:type="gramEnd"/>
      <w:r w:rsidRPr="00DE2568">
        <w:rPr>
          <w:rFonts w:ascii="Segoe UI" w:hAnsi="Segoe UI" w:cs="Segoe UI"/>
          <w:sz w:val="22"/>
          <w:szCs w:val="22"/>
          <w:lang w:val="cs-CZ" w:eastAsia="cs-CZ"/>
        </w:rPr>
        <w:t xml:space="preserve"> za odebrané Služby</w:t>
      </w:r>
      <w:r w:rsidR="00B8108E">
        <w:rPr>
          <w:rFonts w:ascii="Segoe UI" w:hAnsi="Segoe UI" w:cs="Segoe UI"/>
          <w:sz w:val="22"/>
          <w:szCs w:val="22"/>
          <w:lang w:val="cs-CZ" w:eastAsia="cs-CZ"/>
        </w:rPr>
        <w:t xml:space="preserve"> (přílohou faktury bude přehled čísel a ceny za Služby ve vztahu k jednotlivým číslům; podrobné vyúčtování</w:t>
      </w:r>
      <w:r w:rsidR="009440B6">
        <w:rPr>
          <w:rFonts w:ascii="Segoe UI" w:hAnsi="Segoe UI" w:cs="Segoe UI"/>
          <w:sz w:val="22"/>
          <w:szCs w:val="22"/>
          <w:lang w:val="cs-CZ" w:eastAsia="cs-CZ"/>
        </w:rPr>
        <w:t xml:space="preserve"> bude dostupné</w:t>
      </w:r>
      <w:r w:rsidR="00B8108E">
        <w:rPr>
          <w:rFonts w:ascii="Segoe UI" w:hAnsi="Segoe UI" w:cs="Segoe UI"/>
          <w:sz w:val="22"/>
          <w:szCs w:val="22"/>
          <w:lang w:val="cs-CZ" w:eastAsia="cs-CZ"/>
        </w:rPr>
        <w:t xml:space="preserve"> </w:t>
      </w:r>
      <w:r w:rsidR="00295FEC">
        <w:rPr>
          <w:rFonts w:ascii="Segoe UI" w:hAnsi="Segoe UI" w:cs="Segoe UI"/>
          <w:sz w:val="22"/>
          <w:szCs w:val="22"/>
          <w:lang w:val="cs-CZ" w:eastAsia="cs-CZ"/>
        </w:rPr>
        <w:t>na webovém portálu Poskytovatele v souladu s přílohou č. 1 Rámcové dohody</w:t>
      </w:r>
      <w:r w:rsidR="00B8108E">
        <w:rPr>
          <w:rFonts w:ascii="Segoe UI" w:hAnsi="Segoe UI" w:cs="Segoe UI"/>
          <w:sz w:val="22"/>
          <w:szCs w:val="22"/>
          <w:lang w:val="cs-CZ" w:eastAsia="cs-CZ"/>
        </w:rPr>
        <w:t>)</w:t>
      </w:r>
      <w:r w:rsidR="00E43FF2" w:rsidRPr="00DE2568">
        <w:rPr>
          <w:rFonts w:ascii="Segoe UI" w:hAnsi="Segoe UI" w:cs="Segoe UI"/>
          <w:sz w:val="22"/>
          <w:szCs w:val="22"/>
          <w:lang w:val="cs-CZ" w:eastAsia="cs-CZ"/>
        </w:rPr>
        <w:t>.</w:t>
      </w:r>
      <w:r w:rsidRPr="004436DF">
        <w:rPr>
          <w:rFonts w:ascii="Segoe UI" w:hAnsi="Segoe UI" w:cs="Segoe UI"/>
          <w:sz w:val="22"/>
          <w:szCs w:val="22"/>
          <w:lang w:val="cs-CZ" w:eastAsia="cs-CZ"/>
        </w:rPr>
        <w:t xml:space="preserve"> </w:t>
      </w:r>
    </w:p>
    <w:p w14:paraId="3CF9C839" w14:textId="77777777" w:rsidR="00B24A58" w:rsidRPr="00F8700F" w:rsidRDefault="00B24A58" w:rsidP="00F8700F">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F8700F">
        <w:rPr>
          <w:rFonts w:ascii="Segoe UI" w:hAnsi="Segoe UI" w:cs="Segoe UI"/>
          <w:sz w:val="22"/>
          <w:szCs w:val="22"/>
          <w:lang w:val="cs-CZ"/>
        </w:rPr>
        <w:t xml:space="preserve">Faktura bude vystavena ve formátu PDF do 15 dnů ode dne uskutečnění zdanitelného plnění a zaslána elektronicky na adresu </w:t>
      </w:r>
      <w:r w:rsidR="006A04F8">
        <w:fldChar w:fldCharType="begin"/>
      </w:r>
      <w:r w:rsidR="006A04F8" w:rsidRPr="006A04F8">
        <w:rPr>
          <w:lang w:val="cs-CZ"/>
          <w:rPrChange w:id="37" w:author="Milan Friedrich" w:date="2024-05-31T13:46:00Z" w16du:dateUtc="2024-05-31T11:46:00Z">
            <w:rPr/>
          </w:rPrChange>
        </w:rPr>
        <w:instrText>HYPERLINK "mailto:elektronicka.fakturace@dpo.cz"</w:instrText>
      </w:r>
      <w:r w:rsidR="006A04F8">
        <w:fldChar w:fldCharType="separate"/>
      </w:r>
      <w:r w:rsidRPr="00F8700F">
        <w:rPr>
          <w:rStyle w:val="Hypertextovodkaz"/>
          <w:rFonts w:ascii="Segoe UI" w:hAnsi="Segoe UI" w:cs="Segoe UI"/>
          <w:sz w:val="22"/>
          <w:szCs w:val="22"/>
          <w:lang w:val="cs-CZ"/>
        </w:rPr>
        <w:t>elektronicka.fakturace@dpo.cz</w:t>
      </w:r>
      <w:r w:rsidR="006A04F8">
        <w:rPr>
          <w:rStyle w:val="Hypertextovodkaz"/>
          <w:rFonts w:ascii="Segoe UI" w:hAnsi="Segoe UI" w:cs="Segoe UI"/>
          <w:sz w:val="22"/>
          <w:szCs w:val="22"/>
          <w:lang w:val="cs-CZ"/>
        </w:rPr>
        <w:fldChar w:fldCharType="end"/>
      </w:r>
      <w:r w:rsidRPr="00F8700F">
        <w:rPr>
          <w:rFonts w:ascii="Segoe UI" w:hAnsi="Segoe UI" w:cs="Segoe UI"/>
          <w:sz w:val="22"/>
          <w:szCs w:val="22"/>
          <w:lang w:val="cs-CZ"/>
        </w:rPr>
        <w:t xml:space="preserve">. Splatnost faktury je 30 dnů od doručení </w:t>
      </w:r>
      <w:r w:rsidR="00083E71">
        <w:rPr>
          <w:rFonts w:ascii="Segoe UI" w:hAnsi="Segoe UI" w:cs="Segoe UI"/>
          <w:sz w:val="22"/>
          <w:szCs w:val="22"/>
          <w:lang w:val="cs-CZ"/>
        </w:rPr>
        <w:t>O</w:t>
      </w:r>
      <w:r w:rsidR="00083E71" w:rsidRPr="00F8700F">
        <w:rPr>
          <w:rFonts w:ascii="Segoe UI" w:hAnsi="Segoe UI" w:cs="Segoe UI"/>
          <w:sz w:val="22"/>
          <w:szCs w:val="22"/>
          <w:lang w:val="cs-CZ"/>
        </w:rPr>
        <w:t>bjednateli</w:t>
      </w:r>
      <w:r w:rsidRPr="00F8700F">
        <w:rPr>
          <w:rFonts w:ascii="Segoe UI" w:hAnsi="Segoe UI" w:cs="Segoe UI"/>
          <w:sz w:val="22"/>
          <w:szCs w:val="22"/>
          <w:lang w:val="cs-CZ"/>
        </w:rPr>
        <w:t>.</w:t>
      </w:r>
      <w:r w:rsidRPr="00F8700F">
        <w:rPr>
          <w:rFonts w:ascii="Segoe UI" w:hAnsi="Segoe UI" w:cs="Segoe UI"/>
          <w:sz w:val="22"/>
          <w:szCs w:val="22"/>
          <w:lang w:val="cs-CZ" w:eastAsia="cs-CZ"/>
        </w:rPr>
        <w:t xml:space="preserve"> </w:t>
      </w:r>
      <w:r w:rsidRPr="00F8700F">
        <w:rPr>
          <w:rFonts w:ascii="Segoe UI" w:hAnsi="Segoe UI" w:cs="Segoe UI"/>
          <w:sz w:val="22"/>
          <w:szCs w:val="22"/>
          <w:lang w:val="cs-CZ"/>
        </w:rPr>
        <w:t>Faktura bude vystavena v českém jazyce a bude obsahovat v</w:t>
      </w:r>
      <w:r w:rsidRPr="003835FA">
        <w:rPr>
          <w:rFonts w:ascii="Segoe UI" w:hAnsi="Segoe UI" w:cs="Segoe UI"/>
          <w:sz w:val="22"/>
          <w:szCs w:val="22"/>
          <w:lang w:val="cs-CZ"/>
        </w:rPr>
        <w:t xml:space="preserve">eškeré náležitosti stanovené zákonem č. 235/2004 Sb., o dani z přidané hodnoty, ve znění pozdějších předpisů. V případě, že faktura doručená odběrateli nebude obsahovat některou z předepsaných náležitostí, je odběratel oprávněn vrátit takovouto fakturu dodavateli. Lhůta splatnosti v takovémto případě </w:t>
      </w:r>
      <w:proofErr w:type="gramStart"/>
      <w:r w:rsidRPr="003835FA">
        <w:rPr>
          <w:rFonts w:ascii="Segoe UI" w:hAnsi="Segoe UI" w:cs="Segoe UI"/>
          <w:sz w:val="22"/>
          <w:szCs w:val="22"/>
          <w:lang w:val="cs-CZ"/>
        </w:rPr>
        <w:t>neběží</w:t>
      </w:r>
      <w:proofErr w:type="gramEnd"/>
      <w:r w:rsidRPr="003835FA">
        <w:rPr>
          <w:rFonts w:ascii="Segoe UI" w:hAnsi="Segoe UI" w:cs="Segoe UI"/>
          <w:sz w:val="22"/>
          <w:szCs w:val="22"/>
          <w:lang w:val="cs-CZ"/>
        </w:rPr>
        <w:t xml:space="preserve"> a počíná znovu běžet až od vystavení opravené či doplněné faktury.</w:t>
      </w:r>
    </w:p>
    <w:p w14:paraId="55830D5F" w14:textId="77777777" w:rsidR="00BA5F31" w:rsidRPr="00DE2568" w:rsidRDefault="00BA5F31"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eastAsia="cs-CZ"/>
        </w:rPr>
        <w:lastRenderedPageBreak/>
        <w:t>Ze strany Objednatele nebudou poskytovány zálohové platby.</w:t>
      </w:r>
    </w:p>
    <w:p w14:paraId="1FA4C71C" w14:textId="46950367" w:rsidR="0029496B" w:rsidRPr="00DE2568" w:rsidRDefault="0029496B" w:rsidP="0029496B">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rPr>
        <w:t xml:space="preserve">Faktury musí obsahovat evidenční číslo </w:t>
      </w:r>
      <w:r w:rsidR="00E97C06">
        <w:rPr>
          <w:rFonts w:ascii="Segoe UI" w:hAnsi="Segoe UI" w:cs="Segoe UI"/>
          <w:sz w:val="22"/>
          <w:szCs w:val="22"/>
          <w:lang w:val="cs-CZ"/>
        </w:rPr>
        <w:t>Rámcové dohody</w:t>
      </w:r>
      <w:r w:rsidR="00E97C06" w:rsidRPr="00DE2568">
        <w:rPr>
          <w:rFonts w:ascii="Segoe UI" w:hAnsi="Segoe UI" w:cs="Segoe UI"/>
          <w:sz w:val="22"/>
          <w:szCs w:val="22"/>
          <w:lang w:val="cs-CZ"/>
        </w:rPr>
        <w:t xml:space="preserve"> </w:t>
      </w:r>
      <w:r w:rsidR="00F8700F">
        <w:rPr>
          <w:rFonts w:ascii="Segoe UI" w:hAnsi="Segoe UI" w:cs="Segoe UI"/>
          <w:sz w:val="22"/>
          <w:szCs w:val="22"/>
          <w:lang w:val="cs-CZ"/>
        </w:rPr>
        <w:t xml:space="preserve">Objednatele </w:t>
      </w:r>
      <w:r w:rsidRPr="00DE2568">
        <w:rPr>
          <w:rFonts w:ascii="Segoe UI" w:hAnsi="Segoe UI" w:cs="Segoe UI"/>
          <w:sz w:val="22"/>
          <w:szCs w:val="22"/>
          <w:lang w:val="cs-CZ"/>
        </w:rPr>
        <w:t>a veškeré údaje vyžadované právními předpisy, zejména zákonem č. 235/2004 Sb., o dani z přidané hodnoty, ve znění pozdějších předpisů, a § 435 OZ.</w:t>
      </w:r>
    </w:p>
    <w:p w14:paraId="0F774F99" w14:textId="77777777" w:rsidR="000524FD" w:rsidRPr="00DE2568" w:rsidRDefault="0029496B"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rPr>
        <w:t>Cena za poskytnutí Plnění či jeho části se považuje za uhrazenou okamžikem odepsání fakturované ceny z bankovního účtu Objednatele ve prospěch účtu Poskytovatele</w:t>
      </w:r>
      <w:r w:rsidR="00F8700F">
        <w:rPr>
          <w:rFonts w:ascii="Segoe UI" w:hAnsi="Segoe UI" w:cs="Segoe UI"/>
          <w:sz w:val="22"/>
          <w:szCs w:val="22"/>
          <w:lang w:val="cs-CZ"/>
        </w:rPr>
        <w:t xml:space="preserve"> uvedený na faktuře. Za správnost údajů o svém účtu odpovídá Poskytovatel</w:t>
      </w:r>
      <w:r w:rsidRPr="00DE2568">
        <w:rPr>
          <w:rFonts w:ascii="Segoe UI" w:hAnsi="Segoe UI" w:cs="Segoe UI"/>
          <w:sz w:val="22"/>
          <w:szCs w:val="22"/>
          <w:lang w:val="cs-CZ"/>
        </w:rPr>
        <w:t>. Uvedený bankovní účet musí být zveřejněn správcem daně způsobem umožňujícím dálkový přístup. V případě, že účet tímto způsobem zveřejněn nebude, je Objednatel oprávněn uhradit Poskytovateli cenu na úrovni bez DPH, DPH Objednatel poukáže správci daně. Stane-li se Poskytovatel nespolehlivým plátcem ve smyslu § 106a zákona č. 235/2004 Sb., o dani z přidané hodnoty, ve znění pozdějších předpisů, je povinen neprodleně o tomto písemně informovat Objednatele.</w:t>
      </w:r>
    </w:p>
    <w:p w14:paraId="6F354C90" w14:textId="77777777" w:rsidR="003A4112" w:rsidRPr="00DE2568" w:rsidRDefault="003A4112" w:rsidP="003A4112">
      <w:pPr>
        <w:widowControl w:val="0"/>
        <w:autoSpaceDE w:val="0"/>
        <w:autoSpaceDN w:val="0"/>
        <w:adjustRightInd w:val="0"/>
        <w:spacing w:before="120" w:line="276" w:lineRule="auto"/>
        <w:ind w:left="709"/>
        <w:jc w:val="both"/>
        <w:rPr>
          <w:rFonts w:ascii="Segoe UI" w:hAnsi="Segoe UI" w:cs="Segoe UI"/>
          <w:sz w:val="22"/>
          <w:szCs w:val="22"/>
          <w:lang w:val="cs-CZ" w:eastAsia="cs-CZ"/>
        </w:rPr>
      </w:pPr>
    </w:p>
    <w:p w14:paraId="6AC7220D" w14:textId="77777777" w:rsidR="008D21B7" w:rsidRPr="00DE2568" w:rsidRDefault="008D21B7" w:rsidP="00583932">
      <w:pPr>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b/>
          <w:sz w:val="22"/>
          <w:szCs w:val="22"/>
          <w:lang w:val="cs-CZ"/>
        </w:rPr>
      </w:pPr>
      <w:r w:rsidRPr="00DE2568">
        <w:rPr>
          <w:rFonts w:ascii="Segoe UI" w:hAnsi="Segoe UI" w:cs="Segoe UI"/>
          <w:b/>
          <w:sz w:val="22"/>
          <w:szCs w:val="22"/>
          <w:lang w:val="cs-CZ"/>
        </w:rPr>
        <w:t>Práva a povinnosti Smluvních stran</w:t>
      </w:r>
    </w:p>
    <w:p w14:paraId="747242BB" w14:textId="06F67D0A" w:rsidR="008D21B7" w:rsidRPr="00DE2568" w:rsidRDefault="008D21B7"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 xml:space="preserve">Poskytovatel bude Služby poskytovat v kvalitě a rozsahu specifikovaném Rámcovou </w:t>
      </w:r>
      <w:r w:rsidR="008D0A4B" w:rsidRPr="00DE2568">
        <w:rPr>
          <w:rFonts w:ascii="Segoe UI" w:hAnsi="Segoe UI" w:cs="Segoe UI"/>
          <w:sz w:val="22"/>
          <w:szCs w:val="22"/>
          <w:lang w:val="cs-CZ"/>
        </w:rPr>
        <w:t>dohodou</w:t>
      </w:r>
      <w:r w:rsidRPr="00DE2568">
        <w:rPr>
          <w:rFonts w:ascii="Segoe UI" w:hAnsi="Segoe UI" w:cs="Segoe UI"/>
          <w:sz w:val="22"/>
          <w:szCs w:val="22"/>
          <w:lang w:val="cs-CZ"/>
        </w:rPr>
        <w:t xml:space="preserve"> a příslušnými Dílčími smlouvami, jakož i v souladu s příslušnými právními předpisy a relevantními technickými normami, které Poskytovatel bude interpretovat podle svého nejlepšího vědomí a při vynaložení veškeré odborné péče.</w:t>
      </w:r>
    </w:p>
    <w:p w14:paraId="5E77036E" w14:textId="77777777" w:rsidR="008D21B7" w:rsidRPr="00DE2568" w:rsidRDefault="008D21B7"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Objednatel poskytne Poskytovateli úplné, pravdivé a včasné informace potřebné k řádnému plnění závazků Poskytovatele.</w:t>
      </w:r>
    </w:p>
    <w:p w14:paraId="16CB8AC6" w14:textId="3DC6754D" w:rsidR="008D21B7" w:rsidRPr="00DE2568" w:rsidRDefault="00885563"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 xml:space="preserve">Objednatel </w:t>
      </w:r>
      <w:r w:rsidR="008D21B7" w:rsidRPr="00DE2568">
        <w:rPr>
          <w:rFonts w:ascii="Segoe UI" w:hAnsi="Segoe UI" w:cs="Segoe UI"/>
          <w:sz w:val="22"/>
          <w:szCs w:val="22"/>
          <w:lang w:val="cs-CZ"/>
        </w:rPr>
        <w:t>poskytn</w:t>
      </w:r>
      <w:r w:rsidRPr="00DE2568">
        <w:rPr>
          <w:rFonts w:ascii="Segoe UI" w:hAnsi="Segoe UI" w:cs="Segoe UI"/>
          <w:sz w:val="22"/>
          <w:szCs w:val="22"/>
          <w:lang w:val="cs-CZ"/>
        </w:rPr>
        <w:t>e</w:t>
      </w:r>
      <w:r w:rsidR="008D21B7" w:rsidRPr="00DE2568">
        <w:rPr>
          <w:rFonts w:ascii="Segoe UI" w:hAnsi="Segoe UI" w:cs="Segoe UI"/>
          <w:sz w:val="22"/>
          <w:szCs w:val="22"/>
          <w:lang w:val="cs-CZ"/>
        </w:rPr>
        <w:t xml:space="preserve"> Poskytovateli </w:t>
      </w:r>
      <w:r w:rsidRPr="00DE2568">
        <w:rPr>
          <w:rFonts w:ascii="Segoe UI" w:hAnsi="Segoe UI" w:cs="Segoe UI"/>
          <w:sz w:val="22"/>
          <w:szCs w:val="22"/>
          <w:lang w:val="cs-CZ"/>
        </w:rPr>
        <w:t xml:space="preserve">toliko takovou </w:t>
      </w:r>
      <w:r w:rsidR="008D21B7" w:rsidRPr="00DE2568">
        <w:rPr>
          <w:rFonts w:ascii="Segoe UI" w:hAnsi="Segoe UI" w:cs="Segoe UI"/>
          <w:sz w:val="22"/>
          <w:szCs w:val="22"/>
          <w:lang w:val="cs-CZ"/>
        </w:rPr>
        <w:t xml:space="preserve">součinnost, která se v průběhu plnění závazků Poskytovatele dle </w:t>
      </w:r>
      <w:r w:rsidRPr="00DE2568">
        <w:rPr>
          <w:rFonts w:ascii="Segoe UI" w:hAnsi="Segoe UI" w:cs="Segoe UI"/>
          <w:sz w:val="22"/>
          <w:szCs w:val="22"/>
          <w:lang w:val="cs-CZ"/>
        </w:rPr>
        <w:t>R</w:t>
      </w:r>
      <w:r w:rsidR="008D21B7" w:rsidRPr="00DE2568">
        <w:rPr>
          <w:rFonts w:ascii="Segoe UI" w:hAnsi="Segoe UI" w:cs="Segoe UI"/>
          <w:sz w:val="22"/>
          <w:szCs w:val="22"/>
          <w:lang w:val="cs-CZ"/>
        </w:rPr>
        <w:t xml:space="preserve">ámcové </w:t>
      </w:r>
      <w:r w:rsidR="008D0A4B" w:rsidRPr="00DE2568">
        <w:rPr>
          <w:rFonts w:ascii="Segoe UI" w:hAnsi="Segoe UI" w:cs="Segoe UI"/>
          <w:sz w:val="22"/>
          <w:szCs w:val="22"/>
          <w:lang w:val="cs-CZ"/>
        </w:rPr>
        <w:t>dohody</w:t>
      </w:r>
      <w:r w:rsidR="008D21B7" w:rsidRPr="00DE2568">
        <w:rPr>
          <w:rFonts w:ascii="Segoe UI" w:hAnsi="Segoe UI" w:cs="Segoe UI"/>
          <w:sz w:val="22"/>
          <w:szCs w:val="22"/>
          <w:lang w:val="cs-CZ"/>
        </w:rPr>
        <w:t xml:space="preserve"> a jednotlivých </w:t>
      </w:r>
      <w:r w:rsidRPr="00DE2568">
        <w:rPr>
          <w:rFonts w:ascii="Segoe UI" w:hAnsi="Segoe UI" w:cs="Segoe UI"/>
          <w:sz w:val="22"/>
          <w:szCs w:val="22"/>
          <w:lang w:val="cs-CZ"/>
        </w:rPr>
        <w:t xml:space="preserve">Dílčích </w:t>
      </w:r>
      <w:r w:rsidR="008D21B7" w:rsidRPr="00DE2568">
        <w:rPr>
          <w:rFonts w:ascii="Segoe UI" w:hAnsi="Segoe UI" w:cs="Segoe UI"/>
          <w:sz w:val="22"/>
          <w:szCs w:val="22"/>
          <w:lang w:val="cs-CZ"/>
        </w:rPr>
        <w:t xml:space="preserve">smluv projeví jako potřebná pro </w:t>
      </w:r>
      <w:r w:rsidRPr="00DE2568">
        <w:rPr>
          <w:rFonts w:ascii="Segoe UI" w:hAnsi="Segoe UI" w:cs="Segoe UI"/>
          <w:sz w:val="22"/>
          <w:szCs w:val="22"/>
          <w:lang w:val="cs-CZ"/>
        </w:rPr>
        <w:t>poskytování Služeb</w:t>
      </w:r>
      <w:r w:rsidR="008D21B7" w:rsidRPr="00DE2568">
        <w:rPr>
          <w:rFonts w:ascii="Segoe UI" w:hAnsi="Segoe UI" w:cs="Segoe UI"/>
          <w:sz w:val="22"/>
          <w:szCs w:val="22"/>
          <w:lang w:val="cs-CZ"/>
        </w:rPr>
        <w:t>.</w:t>
      </w:r>
      <w:r w:rsidR="006B31E8" w:rsidRPr="00DE2568">
        <w:rPr>
          <w:rFonts w:ascii="Segoe UI" w:hAnsi="Segoe UI" w:cs="Segoe UI"/>
          <w:sz w:val="22"/>
          <w:szCs w:val="22"/>
          <w:lang w:val="cs-CZ"/>
        </w:rPr>
        <w:t xml:space="preserve"> Po dobu trvání prodlení s poskytnutím takové součinnosti Objednatele není Poskytovatel v prodlení s plněním závazků dle Rámcové </w:t>
      </w:r>
      <w:r w:rsidR="008D0A4B" w:rsidRPr="00DE2568">
        <w:rPr>
          <w:rFonts w:ascii="Segoe UI" w:hAnsi="Segoe UI" w:cs="Segoe UI"/>
          <w:sz w:val="22"/>
          <w:szCs w:val="22"/>
          <w:lang w:val="cs-CZ"/>
        </w:rPr>
        <w:t>dohody</w:t>
      </w:r>
      <w:r w:rsidR="006B31E8" w:rsidRPr="00DE2568">
        <w:rPr>
          <w:rFonts w:ascii="Segoe UI" w:hAnsi="Segoe UI" w:cs="Segoe UI"/>
          <w:sz w:val="22"/>
          <w:szCs w:val="22"/>
          <w:lang w:val="cs-CZ"/>
        </w:rPr>
        <w:t xml:space="preserve"> anebo Dílčích smluv.</w:t>
      </w:r>
    </w:p>
    <w:p w14:paraId="1997926B" w14:textId="77777777" w:rsidR="008D21B7" w:rsidRPr="00DE2568" w:rsidRDefault="008D21B7"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Vzájemný</w:t>
      </w:r>
      <w:r w:rsidRPr="00DE2568">
        <w:rPr>
          <w:rFonts w:ascii="Segoe UI" w:hAnsi="Segoe UI" w:cs="Segoe UI"/>
          <w:sz w:val="22"/>
          <w:szCs w:val="22"/>
          <w:lang w:val="cs-CZ" w:eastAsia="cs-CZ"/>
        </w:rPr>
        <w:t xml:space="preserve"> styk mezi Poskytovatelem a </w:t>
      </w:r>
      <w:r w:rsidR="00127DCD" w:rsidRPr="00DE2568">
        <w:rPr>
          <w:rFonts w:ascii="Segoe UI" w:hAnsi="Segoe UI" w:cs="Segoe UI"/>
          <w:sz w:val="22"/>
          <w:szCs w:val="22"/>
          <w:lang w:val="cs-CZ" w:eastAsia="cs-CZ"/>
        </w:rPr>
        <w:t xml:space="preserve">Objednatelem </w:t>
      </w:r>
      <w:r w:rsidRPr="00DE2568">
        <w:rPr>
          <w:rFonts w:ascii="Segoe UI" w:hAnsi="Segoe UI" w:cs="Segoe UI"/>
          <w:sz w:val="22"/>
          <w:szCs w:val="22"/>
          <w:lang w:val="cs-CZ" w:eastAsia="cs-CZ"/>
        </w:rPr>
        <w:t>bude na pracovní úrovni probíhat prostřednictvím kontaktních osob</w:t>
      </w:r>
      <w:r w:rsidR="008D0A4B" w:rsidRPr="00DE2568">
        <w:rPr>
          <w:rFonts w:ascii="Segoe UI" w:hAnsi="Segoe UI" w:cs="Segoe UI"/>
          <w:sz w:val="22"/>
          <w:szCs w:val="22"/>
          <w:lang w:val="cs-CZ" w:eastAsia="cs-CZ"/>
        </w:rPr>
        <w:t>.</w:t>
      </w:r>
      <w:r w:rsidR="006B31E8" w:rsidRPr="00DE2568">
        <w:rPr>
          <w:rFonts w:ascii="Segoe UI" w:hAnsi="Segoe UI" w:cs="Segoe UI"/>
          <w:sz w:val="22"/>
          <w:szCs w:val="22"/>
          <w:lang w:val="cs-CZ" w:eastAsia="cs-CZ"/>
        </w:rPr>
        <w:t xml:space="preserve"> </w:t>
      </w:r>
      <w:r w:rsidR="00803232" w:rsidRPr="00DE2568">
        <w:rPr>
          <w:rFonts w:ascii="Segoe UI" w:hAnsi="Segoe UI" w:cs="Segoe UI"/>
          <w:sz w:val="22"/>
          <w:szCs w:val="22"/>
          <w:lang w:val="cs-CZ" w:eastAsia="cs-CZ"/>
        </w:rPr>
        <w:t xml:space="preserve">Seznam kontaktních osob ve </w:t>
      </w:r>
      <w:r w:rsidRPr="00DE2568">
        <w:rPr>
          <w:rFonts w:ascii="Segoe UI" w:hAnsi="Segoe UI" w:cs="Segoe UI"/>
          <w:sz w:val="22"/>
          <w:szCs w:val="22"/>
          <w:lang w:val="cs-CZ" w:eastAsia="cs-CZ"/>
        </w:rPr>
        <w:t xml:space="preserve">vztahu k jednotlivým kontaktním osobám </w:t>
      </w:r>
      <w:r w:rsidR="00885563" w:rsidRPr="00DE2568">
        <w:rPr>
          <w:rFonts w:ascii="Segoe UI" w:hAnsi="Segoe UI" w:cs="Segoe UI"/>
          <w:sz w:val="22"/>
          <w:szCs w:val="22"/>
          <w:lang w:val="cs-CZ" w:eastAsia="cs-CZ"/>
        </w:rPr>
        <w:t>obsah</w:t>
      </w:r>
      <w:r w:rsidR="00A966E3" w:rsidRPr="00DE2568">
        <w:rPr>
          <w:rFonts w:ascii="Segoe UI" w:hAnsi="Segoe UI" w:cs="Segoe UI"/>
          <w:sz w:val="22"/>
          <w:szCs w:val="22"/>
          <w:lang w:val="cs-CZ" w:eastAsia="cs-CZ"/>
        </w:rPr>
        <w:t>uje</w:t>
      </w:r>
      <w:r w:rsidR="00885563" w:rsidRPr="00DE2568">
        <w:rPr>
          <w:rFonts w:ascii="Segoe UI" w:hAnsi="Segoe UI" w:cs="Segoe UI"/>
          <w:sz w:val="22"/>
          <w:szCs w:val="22"/>
          <w:lang w:val="cs-CZ" w:eastAsia="cs-CZ"/>
        </w:rPr>
        <w:t xml:space="preserve"> </w:t>
      </w:r>
      <w:r w:rsidRPr="00DE2568">
        <w:rPr>
          <w:rFonts w:ascii="Segoe UI" w:hAnsi="Segoe UI" w:cs="Segoe UI"/>
          <w:sz w:val="22"/>
          <w:szCs w:val="22"/>
          <w:lang w:val="cs-CZ" w:eastAsia="cs-CZ"/>
        </w:rPr>
        <w:t xml:space="preserve">vždy minimálně jméno a příjmení konkrétní kontaktní osoby a kontaktní údaje (např. telefonní číslo, emailovou adresu a poštovní adresu). </w:t>
      </w:r>
      <w:r w:rsidR="003E707E" w:rsidRPr="00DE2568">
        <w:rPr>
          <w:rFonts w:ascii="Segoe UI" w:hAnsi="Segoe UI" w:cs="Segoe UI"/>
          <w:sz w:val="22"/>
          <w:szCs w:val="22"/>
          <w:lang w:val="cs-CZ" w:eastAsia="cs-CZ"/>
        </w:rPr>
        <w:t xml:space="preserve">Seznam </w:t>
      </w:r>
      <w:r w:rsidR="00433923" w:rsidRPr="00DE2568">
        <w:rPr>
          <w:rFonts w:ascii="Segoe UI" w:hAnsi="Segoe UI" w:cs="Segoe UI"/>
          <w:sz w:val="22"/>
          <w:szCs w:val="22"/>
          <w:lang w:val="cs-CZ" w:eastAsia="cs-CZ"/>
        </w:rPr>
        <w:t xml:space="preserve">kontaktních </w:t>
      </w:r>
      <w:r w:rsidR="003E707E" w:rsidRPr="00DE2568">
        <w:rPr>
          <w:rFonts w:ascii="Segoe UI" w:hAnsi="Segoe UI" w:cs="Segoe UI"/>
          <w:sz w:val="22"/>
          <w:szCs w:val="22"/>
          <w:lang w:val="cs-CZ" w:eastAsia="cs-CZ"/>
        </w:rPr>
        <w:t xml:space="preserve">osob </w:t>
      </w:r>
      <w:r w:rsidR="00433923" w:rsidRPr="00DE2568">
        <w:rPr>
          <w:rFonts w:ascii="Segoe UI" w:hAnsi="Segoe UI" w:cs="Segoe UI"/>
          <w:sz w:val="22"/>
          <w:szCs w:val="22"/>
          <w:lang w:val="cs-CZ" w:eastAsia="cs-CZ"/>
        </w:rPr>
        <w:t xml:space="preserve">si Smluvní strany vzájemně poskytnou současně s uzavřením této Rámcové </w:t>
      </w:r>
      <w:r w:rsidR="008D0A4B" w:rsidRPr="00DE2568">
        <w:rPr>
          <w:rFonts w:ascii="Segoe UI" w:hAnsi="Segoe UI" w:cs="Segoe UI"/>
          <w:sz w:val="22"/>
          <w:szCs w:val="22"/>
          <w:lang w:val="cs-CZ" w:eastAsia="cs-CZ"/>
        </w:rPr>
        <w:t>dohody</w:t>
      </w:r>
      <w:r w:rsidR="00433923" w:rsidRPr="00DE2568">
        <w:rPr>
          <w:rFonts w:ascii="Segoe UI" w:hAnsi="Segoe UI" w:cs="Segoe UI"/>
          <w:sz w:val="22"/>
          <w:szCs w:val="22"/>
          <w:lang w:val="cs-CZ" w:eastAsia="cs-CZ"/>
        </w:rPr>
        <w:t>. J</w:t>
      </w:r>
      <w:r w:rsidRPr="00DE2568">
        <w:rPr>
          <w:rFonts w:ascii="Segoe UI" w:hAnsi="Segoe UI" w:cs="Segoe UI"/>
          <w:sz w:val="22"/>
          <w:szCs w:val="22"/>
          <w:lang w:val="cs-CZ" w:eastAsia="cs-CZ"/>
        </w:rPr>
        <w:t xml:space="preserve">akékoli změny v údajích týkajících se kontaktních osob si </w:t>
      </w:r>
      <w:r w:rsidR="00885563" w:rsidRPr="00DE2568">
        <w:rPr>
          <w:rFonts w:ascii="Segoe UI" w:hAnsi="Segoe UI" w:cs="Segoe UI"/>
          <w:sz w:val="22"/>
          <w:szCs w:val="22"/>
          <w:lang w:val="cs-CZ" w:eastAsia="cs-CZ"/>
        </w:rPr>
        <w:t xml:space="preserve">Objednatel a </w:t>
      </w:r>
      <w:r w:rsidRPr="00DE2568">
        <w:rPr>
          <w:rFonts w:ascii="Segoe UI" w:hAnsi="Segoe UI" w:cs="Segoe UI"/>
          <w:sz w:val="22"/>
          <w:szCs w:val="22"/>
          <w:lang w:val="cs-CZ"/>
        </w:rPr>
        <w:t xml:space="preserve">Poskytovatel vždy vzájemně bez zbytečného odkladu písemně oznámí. </w:t>
      </w:r>
    </w:p>
    <w:p w14:paraId="66D8C718" w14:textId="77777777" w:rsidR="008D21B7" w:rsidRPr="00DE2568" w:rsidRDefault="008D21B7"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 xml:space="preserve">Poskytovatel se zavazuje bez zbytečného odkladu </w:t>
      </w:r>
      <w:r w:rsidR="00885563" w:rsidRPr="00DE2568">
        <w:rPr>
          <w:rFonts w:ascii="Segoe UI" w:hAnsi="Segoe UI" w:cs="Segoe UI"/>
          <w:sz w:val="22"/>
          <w:szCs w:val="22"/>
          <w:lang w:val="cs-CZ"/>
        </w:rPr>
        <w:t xml:space="preserve">informovat Objednatele </w:t>
      </w:r>
      <w:r w:rsidRPr="00DE2568">
        <w:rPr>
          <w:rFonts w:ascii="Segoe UI" w:hAnsi="Segoe UI" w:cs="Segoe UI"/>
          <w:sz w:val="22"/>
          <w:szCs w:val="22"/>
          <w:lang w:val="cs-CZ"/>
        </w:rPr>
        <w:t xml:space="preserve">o </w:t>
      </w:r>
      <w:r w:rsidR="006B31E8" w:rsidRPr="00DE2568">
        <w:rPr>
          <w:rFonts w:ascii="Segoe UI" w:hAnsi="Segoe UI" w:cs="Segoe UI"/>
          <w:sz w:val="22"/>
          <w:szCs w:val="22"/>
          <w:lang w:val="cs-CZ"/>
        </w:rPr>
        <w:t>veškerých skutečnostech, které jsou významné pro poskytování Služeb.</w:t>
      </w:r>
    </w:p>
    <w:p w14:paraId="255AD4B6" w14:textId="77777777" w:rsidR="008D21B7" w:rsidRPr="00DE2568" w:rsidRDefault="008D21B7"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 xml:space="preserve">Poskytovatel se zavazuje postupovat při plnění předmětu </w:t>
      </w:r>
      <w:r w:rsidR="008727F0" w:rsidRPr="00DE2568">
        <w:rPr>
          <w:rFonts w:ascii="Segoe UI" w:hAnsi="Segoe UI" w:cs="Segoe UI"/>
          <w:sz w:val="22"/>
          <w:szCs w:val="22"/>
          <w:lang w:val="cs-CZ"/>
        </w:rPr>
        <w:t>R</w:t>
      </w:r>
      <w:r w:rsidRPr="00DE2568">
        <w:rPr>
          <w:rFonts w:ascii="Segoe UI" w:hAnsi="Segoe UI" w:cs="Segoe UI"/>
          <w:sz w:val="22"/>
          <w:szCs w:val="22"/>
          <w:lang w:val="cs-CZ"/>
        </w:rPr>
        <w:t xml:space="preserve">ámcové </w:t>
      </w:r>
      <w:r w:rsidR="008D0A4B" w:rsidRPr="00DE2568">
        <w:rPr>
          <w:rFonts w:ascii="Segoe UI" w:hAnsi="Segoe UI" w:cs="Segoe UI"/>
          <w:sz w:val="22"/>
          <w:szCs w:val="22"/>
          <w:lang w:val="cs-CZ"/>
        </w:rPr>
        <w:t>dohody</w:t>
      </w:r>
      <w:r w:rsidRPr="00DE2568">
        <w:rPr>
          <w:rFonts w:ascii="Segoe UI" w:hAnsi="Segoe UI" w:cs="Segoe UI"/>
          <w:sz w:val="22"/>
          <w:szCs w:val="22"/>
          <w:lang w:val="cs-CZ"/>
        </w:rPr>
        <w:t xml:space="preserve"> s odbornou péčí, podle nejlepších znalostí a schopností, sledovat a chránit oprávněné zájmy </w:t>
      </w:r>
      <w:r w:rsidR="00885563" w:rsidRPr="00DE2568">
        <w:rPr>
          <w:rFonts w:ascii="Segoe UI" w:hAnsi="Segoe UI" w:cs="Segoe UI"/>
          <w:sz w:val="22"/>
          <w:szCs w:val="22"/>
          <w:lang w:val="cs-CZ"/>
        </w:rPr>
        <w:t xml:space="preserve">Objednatele </w:t>
      </w:r>
      <w:r w:rsidRPr="00DE2568">
        <w:rPr>
          <w:rFonts w:ascii="Segoe UI" w:hAnsi="Segoe UI" w:cs="Segoe UI"/>
          <w:sz w:val="22"/>
          <w:szCs w:val="22"/>
          <w:lang w:val="cs-CZ"/>
        </w:rPr>
        <w:t>a postupovat v souladu s </w:t>
      </w:r>
      <w:r w:rsidR="003A4112" w:rsidRPr="00DE2568">
        <w:rPr>
          <w:rFonts w:ascii="Segoe UI" w:hAnsi="Segoe UI" w:cs="Segoe UI"/>
          <w:sz w:val="22"/>
          <w:szCs w:val="22"/>
          <w:lang w:val="cs-CZ"/>
        </w:rPr>
        <w:t xml:space="preserve">jeho </w:t>
      </w:r>
      <w:r w:rsidRPr="00DE2568">
        <w:rPr>
          <w:rFonts w:ascii="Segoe UI" w:hAnsi="Segoe UI" w:cs="Segoe UI"/>
          <w:sz w:val="22"/>
          <w:szCs w:val="22"/>
          <w:lang w:val="cs-CZ"/>
        </w:rPr>
        <w:t>pokyny a pokyny j</w:t>
      </w:r>
      <w:r w:rsidR="003A4112" w:rsidRPr="00DE2568">
        <w:rPr>
          <w:rFonts w:ascii="Segoe UI" w:hAnsi="Segoe UI" w:cs="Segoe UI"/>
          <w:sz w:val="22"/>
          <w:szCs w:val="22"/>
          <w:lang w:val="cs-CZ"/>
        </w:rPr>
        <w:t>ím</w:t>
      </w:r>
      <w:r w:rsidRPr="00DE2568">
        <w:rPr>
          <w:rFonts w:ascii="Segoe UI" w:hAnsi="Segoe UI" w:cs="Segoe UI"/>
          <w:sz w:val="22"/>
          <w:szCs w:val="22"/>
          <w:lang w:val="cs-CZ"/>
        </w:rPr>
        <w:t xml:space="preserve"> pověřených osob.</w:t>
      </w:r>
    </w:p>
    <w:p w14:paraId="289F20A9" w14:textId="61819A26" w:rsidR="008D21B7" w:rsidRPr="00DE2568" w:rsidRDefault="008D21B7"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lastRenderedPageBreak/>
        <w:t xml:space="preserve">Poskytovatel je oprávněn změnit </w:t>
      </w:r>
      <w:r w:rsidR="008D0A4B" w:rsidRPr="00DE2568">
        <w:rPr>
          <w:rFonts w:ascii="Segoe UI" w:hAnsi="Segoe UI" w:cs="Segoe UI"/>
          <w:sz w:val="22"/>
          <w:szCs w:val="22"/>
          <w:lang w:val="cs-CZ"/>
        </w:rPr>
        <w:t>pod</w:t>
      </w:r>
      <w:r w:rsidRPr="00DE2568">
        <w:rPr>
          <w:rFonts w:ascii="Segoe UI" w:hAnsi="Segoe UI" w:cs="Segoe UI"/>
          <w:sz w:val="22"/>
          <w:szCs w:val="22"/>
          <w:lang w:val="cs-CZ"/>
        </w:rPr>
        <w:t>dodavatele</w:t>
      </w:r>
      <w:r w:rsidR="00061432">
        <w:rPr>
          <w:rFonts w:ascii="Segoe UI" w:hAnsi="Segoe UI" w:cs="Segoe UI"/>
          <w:sz w:val="22"/>
          <w:szCs w:val="22"/>
          <w:lang w:val="cs-CZ"/>
        </w:rPr>
        <w:t xml:space="preserve"> či jinou osobu</w:t>
      </w:r>
      <w:r w:rsidRPr="00DE2568">
        <w:rPr>
          <w:rFonts w:ascii="Segoe UI" w:hAnsi="Segoe UI" w:cs="Segoe UI"/>
          <w:sz w:val="22"/>
          <w:szCs w:val="22"/>
          <w:lang w:val="cs-CZ"/>
        </w:rPr>
        <w:t xml:space="preserve">, pomocí </w:t>
      </w:r>
      <w:r w:rsidR="00061432">
        <w:rPr>
          <w:rFonts w:ascii="Segoe UI" w:hAnsi="Segoe UI" w:cs="Segoe UI"/>
          <w:sz w:val="22"/>
          <w:szCs w:val="22"/>
          <w:lang w:val="cs-CZ"/>
        </w:rPr>
        <w:t>kterého / které</w:t>
      </w:r>
      <w:r w:rsidR="00061432" w:rsidRPr="00DE2568">
        <w:rPr>
          <w:rFonts w:ascii="Segoe UI" w:hAnsi="Segoe UI" w:cs="Segoe UI"/>
          <w:sz w:val="22"/>
          <w:szCs w:val="22"/>
          <w:lang w:val="cs-CZ"/>
        </w:rPr>
        <w:t xml:space="preserve"> </w:t>
      </w:r>
      <w:r w:rsidRPr="00DE2568">
        <w:rPr>
          <w:rFonts w:ascii="Segoe UI" w:hAnsi="Segoe UI" w:cs="Segoe UI"/>
          <w:sz w:val="22"/>
          <w:szCs w:val="22"/>
          <w:lang w:val="cs-CZ"/>
        </w:rPr>
        <w:t xml:space="preserve">prokázal splnění </w:t>
      </w:r>
      <w:r w:rsidR="00803A33" w:rsidRPr="00DE2568">
        <w:rPr>
          <w:rFonts w:ascii="Segoe UI" w:hAnsi="Segoe UI" w:cs="Segoe UI"/>
          <w:sz w:val="22"/>
          <w:szCs w:val="22"/>
          <w:lang w:val="cs-CZ"/>
        </w:rPr>
        <w:t xml:space="preserve">části </w:t>
      </w:r>
      <w:r w:rsidRPr="00DE2568">
        <w:rPr>
          <w:rFonts w:ascii="Segoe UI" w:hAnsi="Segoe UI" w:cs="Segoe UI"/>
          <w:sz w:val="22"/>
          <w:szCs w:val="22"/>
          <w:lang w:val="cs-CZ"/>
        </w:rPr>
        <w:t>kvalifikace v</w:t>
      </w:r>
      <w:r w:rsidR="00061432">
        <w:rPr>
          <w:rFonts w:ascii="Segoe UI" w:hAnsi="Segoe UI" w:cs="Segoe UI"/>
          <w:sz w:val="22"/>
          <w:szCs w:val="22"/>
          <w:lang w:val="cs-CZ"/>
        </w:rPr>
        <w:t> </w:t>
      </w:r>
      <w:r w:rsidRPr="00DE2568">
        <w:rPr>
          <w:rFonts w:ascii="Segoe UI" w:hAnsi="Segoe UI" w:cs="Segoe UI"/>
          <w:sz w:val="22"/>
          <w:szCs w:val="22"/>
          <w:lang w:val="cs-CZ"/>
        </w:rPr>
        <w:t xml:space="preserve">rámci zadávacího řízení Veřejné zakázky, na </w:t>
      </w:r>
      <w:proofErr w:type="gramStart"/>
      <w:r w:rsidRPr="00DE2568">
        <w:rPr>
          <w:rFonts w:ascii="Segoe UI" w:hAnsi="Segoe UI" w:cs="Segoe UI"/>
          <w:sz w:val="22"/>
          <w:szCs w:val="22"/>
          <w:lang w:val="cs-CZ"/>
        </w:rPr>
        <w:t>základě</w:t>
      </w:r>
      <w:proofErr w:type="gramEnd"/>
      <w:r w:rsidRPr="00DE2568">
        <w:rPr>
          <w:rFonts w:ascii="Segoe UI" w:hAnsi="Segoe UI" w:cs="Segoe UI"/>
          <w:sz w:val="22"/>
          <w:szCs w:val="22"/>
          <w:lang w:val="cs-CZ"/>
        </w:rPr>
        <w:t xml:space="preserve"> něhož byla uzavřena </w:t>
      </w:r>
      <w:r w:rsidR="00062567" w:rsidRPr="00DE2568">
        <w:rPr>
          <w:rFonts w:ascii="Segoe UI" w:hAnsi="Segoe UI" w:cs="Segoe UI"/>
          <w:sz w:val="22"/>
          <w:szCs w:val="22"/>
          <w:lang w:val="cs-CZ"/>
        </w:rPr>
        <w:t>R</w:t>
      </w:r>
      <w:r w:rsidRPr="00DE2568">
        <w:rPr>
          <w:rFonts w:ascii="Segoe UI" w:hAnsi="Segoe UI" w:cs="Segoe UI"/>
          <w:sz w:val="22"/>
          <w:szCs w:val="22"/>
          <w:lang w:val="cs-CZ"/>
        </w:rPr>
        <w:t xml:space="preserve">ámcová </w:t>
      </w:r>
      <w:r w:rsidR="00803A33" w:rsidRPr="00DE2568">
        <w:rPr>
          <w:rFonts w:ascii="Segoe UI" w:hAnsi="Segoe UI" w:cs="Segoe UI"/>
          <w:sz w:val="22"/>
          <w:szCs w:val="22"/>
          <w:lang w:val="cs-CZ"/>
        </w:rPr>
        <w:t>dohoda</w:t>
      </w:r>
      <w:r w:rsidRPr="00DE2568">
        <w:rPr>
          <w:rFonts w:ascii="Segoe UI" w:hAnsi="Segoe UI" w:cs="Segoe UI"/>
          <w:sz w:val="22"/>
          <w:szCs w:val="22"/>
          <w:lang w:val="cs-CZ"/>
        </w:rPr>
        <w:t>, jen z</w:t>
      </w:r>
      <w:r w:rsidR="009F29DD" w:rsidRPr="00DE2568">
        <w:rPr>
          <w:rFonts w:ascii="Segoe UI" w:hAnsi="Segoe UI" w:cs="Segoe UI"/>
          <w:sz w:val="22"/>
          <w:szCs w:val="22"/>
          <w:lang w:val="cs-CZ"/>
        </w:rPr>
        <w:t xml:space="preserve">e závažných </w:t>
      </w:r>
      <w:r w:rsidRPr="00DE2568">
        <w:rPr>
          <w:rFonts w:ascii="Segoe UI" w:hAnsi="Segoe UI" w:cs="Segoe UI"/>
          <w:sz w:val="22"/>
          <w:szCs w:val="22"/>
          <w:lang w:val="cs-CZ"/>
        </w:rPr>
        <w:t>objektivních důvodů a s</w:t>
      </w:r>
      <w:r w:rsidR="00061432">
        <w:rPr>
          <w:rFonts w:ascii="Segoe UI" w:hAnsi="Segoe UI" w:cs="Segoe UI"/>
          <w:sz w:val="22"/>
          <w:szCs w:val="22"/>
          <w:lang w:val="cs-CZ"/>
        </w:rPr>
        <w:t> </w:t>
      </w:r>
      <w:r w:rsidRPr="00DE2568">
        <w:rPr>
          <w:rFonts w:ascii="Segoe UI" w:hAnsi="Segoe UI" w:cs="Segoe UI"/>
          <w:sz w:val="22"/>
          <w:szCs w:val="22"/>
          <w:lang w:val="cs-CZ"/>
        </w:rPr>
        <w:t xml:space="preserve">předchozím písemným souhlasem </w:t>
      </w:r>
      <w:r w:rsidR="00062567" w:rsidRPr="00DE2568">
        <w:rPr>
          <w:rFonts w:ascii="Segoe UI" w:hAnsi="Segoe UI" w:cs="Segoe UI"/>
          <w:sz w:val="22"/>
          <w:szCs w:val="22"/>
          <w:lang w:val="cs-CZ"/>
        </w:rPr>
        <w:t>Objednatele</w:t>
      </w:r>
      <w:r w:rsidRPr="00DE2568">
        <w:rPr>
          <w:rFonts w:ascii="Segoe UI" w:hAnsi="Segoe UI" w:cs="Segoe UI"/>
          <w:sz w:val="22"/>
          <w:szCs w:val="22"/>
          <w:lang w:val="cs-CZ"/>
        </w:rPr>
        <w:t xml:space="preserve">, přičemž </w:t>
      </w:r>
      <w:r w:rsidR="008D0A4B" w:rsidRPr="00DE2568">
        <w:rPr>
          <w:rFonts w:ascii="Segoe UI" w:hAnsi="Segoe UI" w:cs="Segoe UI"/>
          <w:sz w:val="22"/>
          <w:szCs w:val="22"/>
          <w:lang w:val="cs-CZ"/>
        </w:rPr>
        <w:t>platí, že Poskytovatel bude i nadále splňovat</w:t>
      </w:r>
      <w:r w:rsidR="00A14E7B" w:rsidRPr="00DE2568">
        <w:rPr>
          <w:rFonts w:ascii="Segoe UI" w:hAnsi="Segoe UI" w:cs="Segoe UI"/>
          <w:sz w:val="22"/>
          <w:szCs w:val="22"/>
          <w:lang w:val="cs-CZ"/>
        </w:rPr>
        <w:t xml:space="preserve"> </w:t>
      </w:r>
      <w:r w:rsidRPr="00DE2568">
        <w:rPr>
          <w:rFonts w:ascii="Segoe UI" w:hAnsi="Segoe UI" w:cs="Segoe UI"/>
          <w:sz w:val="22"/>
          <w:szCs w:val="22"/>
          <w:lang w:val="cs-CZ"/>
        </w:rPr>
        <w:t>kvalifikac</w:t>
      </w:r>
      <w:r w:rsidR="00A14E7B" w:rsidRPr="00DE2568">
        <w:rPr>
          <w:rFonts w:ascii="Segoe UI" w:hAnsi="Segoe UI" w:cs="Segoe UI"/>
          <w:sz w:val="22"/>
          <w:szCs w:val="22"/>
          <w:lang w:val="cs-CZ"/>
        </w:rPr>
        <w:t>i</w:t>
      </w:r>
      <w:r w:rsidR="008D0A4B" w:rsidRPr="00DE2568">
        <w:rPr>
          <w:rFonts w:ascii="Segoe UI" w:hAnsi="Segoe UI" w:cs="Segoe UI"/>
          <w:sz w:val="22"/>
          <w:szCs w:val="22"/>
          <w:lang w:val="cs-CZ"/>
        </w:rPr>
        <w:t xml:space="preserve"> požadovanou Objednatelem v</w:t>
      </w:r>
      <w:r w:rsidR="00061432">
        <w:rPr>
          <w:rFonts w:ascii="Segoe UI" w:hAnsi="Segoe UI" w:cs="Segoe UI"/>
          <w:sz w:val="22"/>
          <w:szCs w:val="22"/>
          <w:lang w:val="cs-CZ"/>
        </w:rPr>
        <w:t> </w:t>
      </w:r>
      <w:r w:rsidR="008D0A4B" w:rsidRPr="00DE2568">
        <w:rPr>
          <w:rFonts w:ascii="Segoe UI" w:hAnsi="Segoe UI" w:cs="Segoe UI"/>
          <w:sz w:val="22"/>
          <w:szCs w:val="22"/>
          <w:lang w:val="cs-CZ"/>
        </w:rPr>
        <w:t>zadávacím řízení Veřejné zakázky</w:t>
      </w:r>
      <w:r w:rsidRPr="00DE2568">
        <w:rPr>
          <w:rFonts w:ascii="Segoe UI" w:hAnsi="Segoe UI" w:cs="Segoe UI"/>
          <w:sz w:val="22"/>
          <w:szCs w:val="22"/>
          <w:lang w:val="cs-CZ"/>
        </w:rPr>
        <w:t xml:space="preserve">. </w:t>
      </w:r>
      <w:r w:rsidR="00062567" w:rsidRPr="00DE2568">
        <w:rPr>
          <w:rFonts w:ascii="Segoe UI" w:hAnsi="Segoe UI" w:cs="Segoe UI"/>
          <w:sz w:val="22"/>
          <w:szCs w:val="22"/>
          <w:lang w:val="cs-CZ"/>
        </w:rPr>
        <w:t xml:space="preserve">Objednatel </w:t>
      </w:r>
      <w:r w:rsidRPr="00DE2568">
        <w:rPr>
          <w:rFonts w:ascii="Segoe UI" w:hAnsi="Segoe UI" w:cs="Segoe UI"/>
          <w:sz w:val="22"/>
          <w:szCs w:val="22"/>
          <w:lang w:val="cs-CZ"/>
        </w:rPr>
        <w:t xml:space="preserve">nesmí souhlas se změnou </w:t>
      </w:r>
      <w:r w:rsidR="008D0A4B" w:rsidRPr="00DE2568">
        <w:rPr>
          <w:rFonts w:ascii="Segoe UI" w:hAnsi="Segoe UI" w:cs="Segoe UI"/>
          <w:sz w:val="22"/>
          <w:szCs w:val="22"/>
          <w:lang w:val="cs-CZ"/>
        </w:rPr>
        <w:t>pod</w:t>
      </w:r>
      <w:r w:rsidRPr="00DE2568">
        <w:rPr>
          <w:rFonts w:ascii="Segoe UI" w:hAnsi="Segoe UI" w:cs="Segoe UI"/>
          <w:sz w:val="22"/>
          <w:szCs w:val="22"/>
          <w:lang w:val="cs-CZ"/>
        </w:rPr>
        <w:t>dodavatele</w:t>
      </w:r>
      <w:r w:rsidR="00061432">
        <w:rPr>
          <w:rFonts w:ascii="Segoe UI" w:hAnsi="Segoe UI" w:cs="Segoe UI"/>
          <w:sz w:val="22"/>
          <w:szCs w:val="22"/>
          <w:lang w:val="cs-CZ"/>
        </w:rPr>
        <w:t xml:space="preserve"> či jiné osoby</w:t>
      </w:r>
      <w:r w:rsidR="008D0A4B" w:rsidRPr="00DE2568">
        <w:rPr>
          <w:rFonts w:ascii="Segoe UI" w:hAnsi="Segoe UI" w:cs="Segoe UI"/>
          <w:sz w:val="22"/>
          <w:szCs w:val="22"/>
          <w:lang w:val="cs-CZ"/>
        </w:rPr>
        <w:t xml:space="preserve">, jehož </w:t>
      </w:r>
      <w:r w:rsidR="00061432">
        <w:rPr>
          <w:rFonts w:ascii="Segoe UI" w:hAnsi="Segoe UI" w:cs="Segoe UI"/>
          <w:sz w:val="22"/>
          <w:szCs w:val="22"/>
          <w:lang w:val="cs-CZ"/>
        </w:rPr>
        <w:t xml:space="preserve">/ jejíž </w:t>
      </w:r>
      <w:r w:rsidR="008D0A4B" w:rsidRPr="00DE2568">
        <w:rPr>
          <w:rFonts w:ascii="Segoe UI" w:hAnsi="Segoe UI" w:cs="Segoe UI"/>
          <w:sz w:val="22"/>
          <w:szCs w:val="22"/>
          <w:lang w:val="cs-CZ"/>
        </w:rPr>
        <w:t>pomocí Poskytovatel prokázal část kvalifikace</w:t>
      </w:r>
      <w:r w:rsidR="00E97C06">
        <w:rPr>
          <w:rFonts w:ascii="Segoe UI" w:hAnsi="Segoe UI" w:cs="Segoe UI"/>
          <w:sz w:val="22"/>
          <w:szCs w:val="22"/>
          <w:lang w:val="cs-CZ"/>
        </w:rPr>
        <w:t>,</w:t>
      </w:r>
      <w:r w:rsidR="008D0A4B" w:rsidRPr="00DE2568">
        <w:rPr>
          <w:rFonts w:ascii="Segoe UI" w:hAnsi="Segoe UI" w:cs="Segoe UI"/>
          <w:sz w:val="22"/>
          <w:szCs w:val="22"/>
          <w:lang w:val="cs-CZ"/>
        </w:rPr>
        <w:t xml:space="preserve"> </w:t>
      </w:r>
      <w:r w:rsidRPr="00DE2568">
        <w:rPr>
          <w:rFonts w:ascii="Segoe UI" w:hAnsi="Segoe UI" w:cs="Segoe UI"/>
          <w:sz w:val="22"/>
          <w:szCs w:val="22"/>
          <w:lang w:val="cs-CZ"/>
        </w:rPr>
        <w:t xml:space="preserve">bez </w:t>
      </w:r>
      <w:r w:rsidR="009F29DD" w:rsidRPr="00DE2568">
        <w:rPr>
          <w:rFonts w:ascii="Segoe UI" w:hAnsi="Segoe UI" w:cs="Segoe UI"/>
          <w:sz w:val="22"/>
          <w:szCs w:val="22"/>
          <w:lang w:val="cs-CZ"/>
        </w:rPr>
        <w:t xml:space="preserve">závažných </w:t>
      </w:r>
      <w:r w:rsidRPr="00DE2568">
        <w:rPr>
          <w:rFonts w:ascii="Segoe UI" w:hAnsi="Segoe UI" w:cs="Segoe UI"/>
          <w:sz w:val="22"/>
          <w:szCs w:val="22"/>
          <w:lang w:val="cs-CZ"/>
        </w:rPr>
        <w:t>objektivních důvodů odmítnout</w:t>
      </w:r>
      <w:r w:rsidR="00E97C06">
        <w:rPr>
          <w:rFonts w:ascii="Segoe UI" w:hAnsi="Segoe UI" w:cs="Segoe UI"/>
          <w:sz w:val="22"/>
          <w:szCs w:val="22"/>
          <w:lang w:val="cs-CZ"/>
        </w:rPr>
        <w:t>,</w:t>
      </w:r>
      <w:r w:rsidR="008D0A4B" w:rsidRPr="00DE2568">
        <w:rPr>
          <w:rFonts w:ascii="Segoe UI" w:hAnsi="Segoe UI" w:cs="Segoe UI"/>
          <w:sz w:val="22"/>
          <w:szCs w:val="22"/>
          <w:lang w:val="cs-CZ"/>
        </w:rPr>
        <w:t xml:space="preserve"> a</w:t>
      </w:r>
      <w:r w:rsidRPr="00DE2568">
        <w:rPr>
          <w:rFonts w:ascii="Segoe UI" w:hAnsi="Segoe UI" w:cs="Segoe UI"/>
          <w:sz w:val="22"/>
          <w:szCs w:val="22"/>
          <w:lang w:val="cs-CZ"/>
        </w:rPr>
        <w:t xml:space="preserve"> </w:t>
      </w:r>
      <w:r w:rsidR="00E97C06">
        <w:rPr>
          <w:rFonts w:ascii="Segoe UI" w:hAnsi="Segoe UI" w:cs="Segoe UI"/>
          <w:sz w:val="22"/>
          <w:szCs w:val="22"/>
          <w:lang w:val="cs-CZ"/>
        </w:rPr>
        <w:t xml:space="preserve">to </w:t>
      </w:r>
      <w:r w:rsidR="008D0A4B" w:rsidRPr="00DE2568">
        <w:rPr>
          <w:rFonts w:ascii="Segoe UI" w:hAnsi="Segoe UI" w:cs="Segoe UI"/>
          <w:sz w:val="22"/>
          <w:szCs w:val="22"/>
          <w:lang w:val="cs-CZ"/>
        </w:rPr>
        <w:t xml:space="preserve">za předpokladu, že mu Poskytovatel </w:t>
      </w:r>
      <w:proofErr w:type="gramStart"/>
      <w:r w:rsidR="008D0A4B" w:rsidRPr="00DE2568">
        <w:rPr>
          <w:rFonts w:ascii="Segoe UI" w:hAnsi="Segoe UI" w:cs="Segoe UI"/>
          <w:sz w:val="22"/>
          <w:szCs w:val="22"/>
          <w:lang w:val="cs-CZ"/>
        </w:rPr>
        <w:t>předloží</w:t>
      </w:r>
      <w:proofErr w:type="gramEnd"/>
      <w:r w:rsidR="008D0A4B" w:rsidRPr="00DE2568">
        <w:rPr>
          <w:rFonts w:ascii="Segoe UI" w:hAnsi="Segoe UI" w:cs="Segoe UI"/>
          <w:sz w:val="22"/>
          <w:szCs w:val="22"/>
          <w:lang w:val="cs-CZ"/>
        </w:rPr>
        <w:t xml:space="preserve"> </w:t>
      </w:r>
      <w:r w:rsidRPr="00DE2568">
        <w:rPr>
          <w:rFonts w:ascii="Segoe UI" w:hAnsi="Segoe UI" w:cs="Segoe UI"/>
          <w:sz w:val="22"/>
          <w:szCs w:val="22"/>
          <w:lang w:val="cs-CZ"/>
        </w:rPr>
        <w:t>doklady</w:t>
      </w:r>
      <w:r w:rsidR="008D0A4B" w:rsidRPr="00DE2568">
        <w:rPr>
          <w:rFonts w:ascii="Segoe UI" w:hAnsi="Segoe UI" w:cs="Segoe UI"/>
          <w:sz w:val="22"/>
          <w:szCs w:val="22"/>
          <w:lang w:val="cs-CZ"/>
        </w:rPr>
        <w:t>, z nichž vyplyne, že Poskytovatel i nadále splňuje požadovanou kvalifikaci</w:t>
      </w:r>
      <w:r w:rsidRPr="00DE2568">
        <w:rPr>
          <w:rFonts w:ascii="Segoe UI" w:hAnsi="Segoe UI" w:cs="Segoe UI"/>
          <w:sz w:val="22"/>
          <w:szCs w:val="22"/>
          <w:lang w:val="cs-CZ"/>
        </w:rPr>
        <w:t>.</w:t>
      </w:r>
    </w:p>
    <w:p w14:paraId="7BB4C55D" w14:textId="77777777" w:rsidR="008D21B7" w:rsidRPr="00DE2568" w:rsidRDefault="008D21B7"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 xml:space="preserve">Poskytovatel se zavazuje </w:t>
      </w:r>
      <w:r w:rsidR="00E37FC7" w:rsidRPr="00DE2568">
        <w:rPr>
          <w:rFonts w:ascii="Segoe UI" w:hAnsi="Segoe UI" w:cs="Segoe UI"/>
          <w:sz w:val="22"/>
          <w:szCs w:val="22"/>
          <w:lang w:val="cs-CZ"/>
        </w:rPr>
        <w:t xml:space="preserve">nahradit </w:t>
      </w:r>
      <w:r w:rsidR="008727F0" w:rsidRPr="00DE2568">
        <w:rPr>
          <w:rFonts w:ascii="Segoe UI" w:hAnsi="Segoe UI" w:cs="Segoe UI"/>
          <w:sz w:val="22"/>
          <w:szCs w:val="22"/>
          <w:lang w:val="cs-CZ"/>
        </w:rPr>
        <w:t>Objednateli škod</w:t>
      </w:r>
      <w:r w:rsidR="00E37FC7" w:rsidRPr="00DE2568">
        <w:rPr>
          <w:rFonts w:ascii="Segoe UI" w:hAnsi="Segoe UI" w:cs="Segoe UI"/>
          <w:sz w:val="22"/>
          <w:szCs w:val="22"/>
          <w:lang w:val="cs-CZ"/>
        </w:rPr>
        <w:t>u</w:t>
      </w:r>
      <w:r w:rsidR="008727F0" w:rsidRPr="00DE2568">
        <w:rPr>
          <w:rFonts w:ascii="Segoe UI" w:hAnsi="Segoe UI" w:cs="Segoe UI"/>
          <w:sz w:val="22"/>
          <w:szCs w:val="22"/>
          <w:lang w:val="cs-CZ"/>
        </w:rPr>
        <w:t xml:space="preserve"> a uspokojit jiné nároky Objednatele</w:t>
      </w:r>
      <w:r w:rsidRPr="00DE2568">
        <w:rPr>
          <w:rFonts w:ascii="Segoe UI" w:hAnsi="Segoe UI" w:cs="Segoe UI"/>
          <w:sz w:val="22"/>
          <w:szCs w:val="22"/>
          <w:lang w:val="cs-CZ"/>
        </w:rPr>
        <w:t>, kter</w:t>
      </w:r>
      <w:r w:rsidR="008727F0" w:rsidRPr="00DE2568">
        <w:rPr>
          <w:rFonts w:ascii="Segoe UI" w:hAnsi="Segoe UI" w:cs="Segoe UI"/>
          <w:sz w:val="22"/>
          <w:szCs w:val="22"/>
          <w:lang w:val="cs-CZ"/>
        </w:rPr>
        <w:t>é</w:t>
      </w:r>
      <w:r w:rsidRPr="00DE2568">
        <w:rPr>
          <w:rFonts w:ascii="Segoe UI" w:hAnsi="Segoe UI" w:cs="Segoe UI"/>
          <w:sz w:val="22"/>
          <w:szCs w:val="22"/>
          <w:lang w:val="cs-CZ"/>
        </w:rPr>
        <w:t xml:space="preserve"> mu vznikn</w:t>
      </w:r>
      <w:r w:rsidR="008727F0" w:rsidRPr="00DE2568">
        <w:rPr>
          <w:rFonts w:ascii="Segoe UI" w:hAnsi="Segoe UI" w:cs="Segoe UI"/>
          <w:sz w:val="22"/>
          <w:szCs w:val="22"/>
          <w:lang w:val="cs-CZ"/>
        </w:rPr>
        <w:t>ou</w:t>
      </w:r>
      <w:r w:rsidRPr="00DE2568">
        <w:rPr>
          <w:rFonts w:ascii="Segoe UI" w:hAnsi="Segoe UI" w:cs="Segoe UI"/>
          <w:sz w:val="22"/>
          <w:szCs w:val="22"/>
          <w:lang w:val="cs-CZ"/>
        </w:rPr>
        <w:t xml:space="preserve"> při realizaci </w:t>
      </w:r>
      <w:r w:rsidR="008727F0" w:rsidRPr="00DE2568">
        <w:rPr>
          <w:rFonts w:ascii="Segoe UI" w:hAnsi="Segoe UI" w:cs="Segoe UI"/>
          <w:sz w:val="22"/>
          <w:szCs w:val="22"/>
          <w:lang w:val="cs-CZ"/>
        </w:rPr>
        <w:t>R</w:t>
      </w:r>
      <w:r w:rsidRPr="00DE2568">
        <w:rPr>
          <w:rFonts w:ascii="Segoe UI" w:hAnsi="Segoe UI" w:cs="Segoe UI"/>
          <w:sz w:val="22"/>
          <w:szCs w:val="22"/>
          <w:lang w:val="cs-CZ"/>
        </w:rPr>
        <w:t xml:space="preserve">ámcové </w:t>
      </w:r>
      <w:r w:rsidR="008D0A4B" w:rsidRPr="00DE2568">
        <w:rPr>
          <w:rFonts w:ascii="Segoe UI" w:hAnsi="Segoe UI" w:cs="Segoe UI"/>
          <w:sz w:val="22"/>
          <w:szCs w:val="22"/>
          <w:lang w:val="cs-CZ"/>
        </w:rPr>
        <w:t>dohody</w:t>
      </w:r>
      <w:r w:rsidRPr="00DE2568">
        <w:rPr>
          <w:rFonts w:ascii="Segoe UI" w:hAnsi="Segoe UI" w:cs="Segoe UI"/>
          <w:sz w:val="22"/>
          <w:szCs w:val="22"/>
          <w:lang w:val="cs-CZ"/>
        </w:rPr>
        <w:t xml:space="preserve"> a navazující</w:t>
      </w:r>
      <w:r w:rsidR="00220329" w:rsidRPr="00DE2568">
        <w:rPr>
          <w:rFonts w:ascii="Segoe UI" w:hAnsi="Segoe UI" w:cs="Segoe UI"/>
          <w:sz w:val="22"/>
          <w:szCs w:val="22"/>
          <w:lang w:val="cs-CZ"/>
        </w:rPr>
        <w:t>ch</w:t>
      </w:r>
      <w:r w:rsidRPr="00DE2568">
        <w:rPr>
          <w:rFonts w:ascii="Segoe UI" w:hAnsi="Segoe UI" w:cs="Segoe UI"/>
          <w:sz w:val="22"/>
          <w:szCs w:val="22"/>
          <w:lang w:val="cs-CZ"/>
        </w:rPr>
        <w:t xml:space="preserve"> </w:t>
      </w:r>
      <w:r w:rsidR="008727F0" w:rsidRPr="00DE2568">
        <w:rPr>
          <w:rFonts w:ascii="Segoe UI" w:hAnsi="Segoe UI" w:cs="Segoe UI"/>
          <w:sz w:val="22"/>
          <w:szCs w:val="22"/>
          <w:lang w:val="cs-CZ"/>
        </w:rPr>
        <w:t>Dílčí</w:t>
      </w:r>
      <w:r w:rsidR="00220329" w:rsidRPr="00DE2568">
        <w:rPr>
          <w:rFonts w:ascii="Segoe UI" w:hAnsi="Segoe UI" w:cs="Segoe UI"/>
          <w:sz w:val="22"/>
          <w:szCs w:val="22"/>
          <w:lang w:val="cs-CZ"/>
        </w:rPr>
        <w:t>ch</w:t>
      </w:r>
      <w:r w:rsidR="008727F0" w:rsidRPr="00DE2568">
        <w:rPr>
          <w:rFonts w:ascii="Segoe UI" w:hAnsi="Segoe UI" w:cs="Segoe UI"/>
          <w:sz w:val="22"/>
          <w:szCs w:val="22"/>
          <w:lang w:val="cs-CZ"/>
        </w:rPr>
        <w:t xml:space="preserve"> </w:t>
      </w:r>
      <w:r w:rsidR="00220329" w:rsidRPr="00DE2568">
        <w:rPr>
          <w:rFonts w:ascii="Segoe UI" w:hAnsi="Segoe UI" w:cs="Segoe UI"/>
          <w:sz w:val="22"/>
          <w:szCs w:val="22"/>
          <w:lang w:val="cs-CZ"/>
        </w:rPr>
        <w:t>smluv</w:t>
      </w:r>
      <w:r w:rsidRPr="00DE2568">
        <w:rPr>
          <w:rFonts w:ascii="Segoe UI" w:hAnsi="Segoe UI" w:cs="Segoe UI"/>
          <w:sz w:val="22"/>
          <w:szCs w:val="22"/>
          <w:lang w:val="cs-CZ"/>
        </w:rPr>
        <w:t xml:space="preserve"> v případě, že poskytované </w:t>
      </w:r>
      <w:r w:rsidR="008727F0" w:rsidRPr="00DE2568">
        <w:rPr>
          <w:rFonts w:ascii="Segoe UI" w:hAnsi="Segoe UI" w:cs="Segoe UI"/>
          <w:sz w:val="22"/>
          <w:szCs w:val="22"/>
          <w:lang w:val="cs-CZ"/>
        </w:rPr>
        <w:t>Služby se ukážou</w:t>
      </w:r>
      <w:r w:rsidRPr="00DE2568">
        <w:rPr>
          <w:rFonts w:ascii="Segoe UI" w:hAnsi="Segoe UI" w:cs="Segoe UI"/>
          <w:sz w:val="22"/>
          <w:szCs w:val="22"/>
          <w:lang w:val="cs-CZ"/>
        </w:rPr>
        <w:t xml:space="preserve"> být nedostatečné, neúplné a/nebo v rozporu s touto </w:t>
      </w:r>
      <w:r w:rsidR="008727F0" w:rsidRPr="00DE2568">
        <w:rPr>
          <w:rFonts w:ascii="Segoe UI" w:hAnsi="Segoe UI" w:cs="Segoe UI"/>
          <w:sz w:val="22"/>
          <w:szCs w:val="22"/>
          <w:lang w:val="cs-CZ"/>
        </w:rPr>
        <w:t>R</w:t>
      </w:r>
      <w:r w:rsidRPr="00DE2568">
        <w:rPr>
          <w:rFonts w:ascii="Segoe UI" w:hAnsi="Segoe UI" w:cs="Segoe UI"/>
          <w:sz w:val="22"/>
          <w:szCs w:val="22"/>
          <w:lang w:val="cs-CZ"/>
        </w:rPr>
        <w:t xml:space="preserve">ámcovou </w:t>
      </w:r>
      <w:r w:rsidR="008D0A4B" w:rsidRPr="00DE2568">
        <w:rPr>
          <w:rFonts w:ascii="Segoe UI" w:hAnsi="Segoe UI" w:cs="Segoe UI"/>
          <w:sz w:val="22"/>
          <w:szCs w:val="22"/>
          <w:lang w:val="cs-CZ"/>
        </w:rPr>
        <w:t>dohodou</w:t>
      </w:r>
      <w:r w:rsidRPr="00DE2568">
        <w:rPr>
          <w:rFonts w:ascii="Segoe UI" w:hAnsi="Segoe UI" w:cs="Segoe UI"/>
          <w:sz w:val="22"/>
          <w:szCs w:val="22"/>
          <w:lang w:val="cs-CZ"/>
        </w:rPr>
        <w:t xml:space="preserve"> či s platnými právními předpisy</w:t>
      </w:r>
      <w:r w:rsidR="00E37FC7" w:rsidRPr="00DE2568">
        <w:rPr>
          <w:rFonts w:ascii="Segoe UI" w:hAnsi="Segoe UI" w:cs="Segoe UI"/>
          <w:sz w:val="22"/>
          <w:szCs w:val="22"/>
          <w:lang w:val="cs-CZ"/>
        </w:rPr>
        <w:t xml:space="preserve">, a to za podmínek vyplývajících z Rámcové </w:t>
      </w:r>
      <w:r w:rsidR="008D0A4B" w:rsidRPr="00DE2568">
        <w:rPr>
          <w:rFonts w:ascii="Segoe UI" w:hAnsi="Segoe UI" w:cs="Segoe UI"/>
          <w:sz w:val="22"/>
          <w:szCs w:val="22"/>
          <w:lang w:val="cs-CZ"/>
        </w:rPr>
        <w:t>dohody</w:t>
      </w:r>
      <w:r w:rsidR="00E37FC7" w:rsidRPr="00DE2568">
        <w:rPr>
          <w:rFonts w:ascii="Segoe UI" w:hAnsi="Segoe UI" w:cs="Segoe UI"/>
          <w:sz w:val="22"/>
          <w:szCs w:val="22"/>
          <w:lang w:val="cs-CZ"/>
        </w:rPr>
        <w:t xml:space="preserve"> a ZEK</w:t>
      </w:r>
      <w:r w:rsidRPr="00DE2568">
        <w:rPr>
          <w:rFonts w:ascii="Segoe UI" w:hAnsi="Segoe UI" w:cs="Segoe UI"/>
          <w:sz w:val="22"/>
          <w:szCs w:val="22"/>
          <w:lang w:val="cs-CZ"/>
        </w:rPr>
        <w:t>.</w:t>
      </w:r>
      <w:r w:rsidR="00E37FC7" w:rsidRPr="00DE2568">
        <w:rPr>
          <w:rFonts w:ascii="Segoe UI" w:hAnsi="Segoe UI" w:cs="Segoe UI"/>
          <w:sz w:val="22"/>
          <w:szCs w:val="22"/>
          <w:lang w:val="cs-CZ"/>
        </w:rPr>
        <w:t xml:space="preserve"> </w:t>
      </w:r>
      <w:r w:rsidR="00915C21" w:rsidRPr="00DE2568">
        <w:rPr>
          <w:rFonts w:ascii="Segoe UI" w:hAnsi="Segoe UI" w:cs="Segoe UI"/>
          <w:sz w:val="22"/>
          <w:szCs w:val="22"/>
          <w:lang w:val="cs-CZ"/>
        </w:rPr>
        <w:t xml:space="preserve">Obchodní podmínky Poskytovatele, které by omezovaly odpovědnost Poskytovatele za škodu a její náhrada nad rámec omezení vyplývajících ze ZEK, jsou považovány za neúčinné. </w:t>
      </w:r>
      <w:r w:rsidR="00E37FC7" w:rsidRPr="00DE2568">
        <w:rPr>
          <w:rFonts w:ascii="Segoe UI" w:hAnsi="Segoe UI" w:cs="Segoe UI"/>
          <w:sz w:val="22"/>
          <w:szCs w:val="22"/>
          <w:lang w:val="cs-CZ"/>
        </w:rPr>
        <w:t xml:space="preserve">Závady technického nebo provozního charakteru </w:t>
      </w:r>
      <w:r w:rsidR="00915C21" w:rsidRPr="00DE2568">
        <w:rPr>
          <w:rFonts w:ascii="Segoe UI" w:hAnsi="Segoe UI" w:cs="Segoe UI"/>
          <w:sz w:val="22"/>
          <w:szCs w:val="22"/>
          <w:lang w:val="cs-CZ"/>
        </w:rPr>
        <w:t>bude Poskytovatel odstraňovat průběžně a maximálně efektivně za účelem dodržení sjednané úrovně SLA.</w:t>
      </w:r>
    </w:p>
    <w:p w14:paraId="6104760C" w14:textId="48A9C479" w:rsidR="00EA52D2" w:rsidRPr="00DE2568" w:rsidRDefault="00280809"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Pr>
          <w:rFonts w:ascii="Segoe UI" w:hAnsi="Segoe UI" w:cs="Segoe UI"/>
          <w:sz w:val="22"/>
          <w:szCs w:val="22"/>
          <w:lang w:val="cs-CZ"/>
        </w:rPr>
        <w:t>Sjednanou úroveň SLA dle odst. 3.1.7 přílohy č. 1 Rámcové dohody bude sledovat Poskytovatel a vždy do jednoho měsíce od výročí poskytování služeb pevného připojení k internetu zašle Objednateli report, nebo zpřístupní portál, na kterém bude uvedena dostupnost služby za uplynulý</w:t>
      </w:r>
      <w:r w:rsidR="009B5C46">
        <w:rPr>
          <w:rFonts w:ascii="Segoe UI" w:hAnsi="Segoe UI" w:cs="Segoe UI"/>
          <w:sz w:val="22"/>
          <w:szCs w:val="22"/>
          <w:lang w:val="cs-CZ"/>
        </w:rPr>
        <w:t xml:space="preserve"> </w:t>
      </w:r>
      <w:r>
        <w:rPr>
          <w:rFonts w:ascii="Segoe UI" w:hAnsi="Segoe UI" w:cs="Segoe UI"/>
          <w:sz w:val="22"/>
          <w:szCs w:val="22"/>
          <w:lang w:val="cs-CZ"/>
        </w:rPr>
        <w:t xml:space="preserve">rok a součet výpadků v minutách. </w:t>
      </w:r>
    </w:p>
    <w:p w14:paraId="03318E8B" w14:textId="77777777" w:rsidR="008D21B7" w:rsidRPr="00DE2568" w:rsidRDefault="008D21B7"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 xml:space="preserve">Poskytovatel tímto prohlašuje, že mu nejsou známy žádné okolnosti, které by bránily uzavření </w:t>
      </w:r>
      <w:r w:rsidR="003475A5" w:rsidRPr="00DE2568">
        <w:rPr>
          <w:rFonts w:ascii="Segoe UI" w:hAnsi="Segoe UI" w:cs="Segoe UI"/>
          <w:sz w:val="22"/>
          <w:szCs w:val="22"/>
          <w:lang w:val="cs-CZ"/>
        </w:rPr>
        <w:t>R</w:t>
      </w:r>
      <w:r w:rsidRPr="00DE2568">
        <w:rPr>
          <w:rFonts w:ascii="Segoe UI" w:hAnsi="Segoe UI" w:cs="Segoe UI"/>
          <w:sz w:val="22"/>
          <w:szCs w:val="22"/>
          <w:lang w:val="cs-CZ"/>
        </w:rPr>
        <w:t xml:space="preserve">ámcové </w:t>
      </w:r>
      <w:r w:rsidR="00803A33" w:rsidRPr="00DE2568">
        <w:rPr>
          <w:rFonts w:ascii="Segoe UI" w:hAnsi="Segoe UI" w:cs="Segoe UI"/>
          <w:sz w:val="22"/>
          <w:szCs w:val="22"/>
          <w:lang w:val="cs-CZ"/>
        </w:rPr>
        <w:t>dohody</w:t>
      </w:r>
      <w:r w:rsidRPr="00DE2568">
        <w:rPr>
          <w:rFonts w:ascii="Segoe UI" w:hAnsi="Segoe UI" w:cs="Segoe UI"/>
          <w:sz w:val="22"/>
          <w:szCs w:val="22"/>
          <w:lang w:val="cs-CZ"/>
        </w:rPr>
        <w:t xml:space="preserve"> a plnění závazků z ní vyplývajících.</w:t>
      </w:r>
    </w:p>
    <w:p w14:paraId="1F36185B" w14:textId="77777777" w:rsidR="008D21B7" w:rsidRPr="00DE2568" w:rsidRDefault="008D21B7"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 xml:space="preserve">Poskytovatel prohlašuje, že má veškerá povolení a/nebo souhlasy či </w:t>
      </w:r>
      <w:r w:rsidR="00EE62E9" w:rsidRPr="00DE2568">
        <w:rPr>
          <w:rFonts w:ascii="Segoe UI" w:hAnsi="Segoe UI" w:cs="Segoe UI"/>
          <w:sz w:val="22"/>
          <w:szCs w:val="22"/>
          <w:lang w:val="cs-CZ"/>
        </w:rPr>
        <w:t>jak</w:t>
      </w:r>
      <w:r w:rsidR="00EE62E9">
        <w:rPr>
          <w:rFonts w:ascii="Segoe UI" w:hAnsi="Segoe UI" w:cs="Segoe UI"/>
          <w:sz w:val="22"/>
          <w:szCs w:val="22"/>
          <w:lang w:val="cs-CZ"/>
        </w:rPr>
        <w:t>é</w:t>
      </w:r>
      <w:r w:rsidR="00EE62E9" w:rsidRPr="00DE2568">
        <w:rPr>
          <w:rFonts w:ascii="Segoe UI" w:hAnsi="Segoe UI" w:cs="Segoe UI"/>
          <w:sz w:val="22"/>
          <w:szCs w:val="22"/>
          <w:lang w:val="cs-CZ"/>
        </w:rPr>
        <w:t xml:space="preserve">koliv </w:t>
      </w:r>
      <w:r w:rsidRPr="00DE2568">
        <w:rPr>
          <w:rFonts w:ascii="Segoe UI" w:hAnsi="Segoe UI" w:cs="Segoe UI"/>
          <w:sz w:val="22"/>
          <w:szCs w:val="22"/>
          <w:lang w:val="cs-CZ"/>
        </w:rPr>
        <w:t>jin</w:t>
      </w:r>
      <w:r w:rsidR="00220329" w:rsidRPr="00DE2568">
        <w:rPr>
          <w:rFonts w:ascii="Segoe UI" w:hAnsi="Segoe UI" w:cs="Segoe UI"/>
          <w:sz w:val="22"/>
          <w:szCs w:val="22"/>
          <w:lang w:val="cs-CZ"/>
        </w:rPr>
        <w:t>é</w:t>
      </w:r>
      <w:r w:rsidRPr="00DE2568">
        <w:rPr>
          <w:rFonts w:ascii="Segoe UI" w:hAnsi="Segoe UI" w:cs="Segoe UI"/>
          <w:sz w:val="22"/>
          <w:szCs w:val="22"/>
          <w:lang w:val="cs-CZ"/>
        </w:rPr>
        <w:t xml:space="preserve"> </w:t>
      </w:r>
      <w:r w:rsidR="00220329" w:rsidRPr="00DE2568">
        <w:rPr>
          <w:rFonts w:ascii="Segoe UI" w:hAnsi="Segoe UI" w:cs="Segoe UI"/>
          <w:sz w:val="22"/>
          <w:szCs w:val="22"/>
          <w:lang w:val="cs-CZ"/>
        </w:rPr>
        <w:t>doklady nezbytné</w:t>
      </w:r>
      <w:r w:rsidRPr="00DE2568">
        <w:rPr>
          <w:rFonts w:ascii="Segoe UI" w:hAnsi="Segoe UI" w:cs="Segoe UI"/>
          <w:sz w:val="22"/>
          <w:szCs w:val="22"/>
          <w:lang w:val="cs-CZ"/>
        </w:rPr>
        <w:t xml:space="preserve"> pro řádné plnění jeho povinností vyplývajících z </w:t>
      </w:r>
      <w:r w:rsidR="00220329" w:rsidRPr="00DE2568">
        <w:rPr>
          <w:rFonts w:ascii="Segoe UI" w:hAnsi="Segoe UI" w:cs="Segoe UI"/>
          <w:sz w:val="22"/>
          <w:szCs w:val="22"/>
          <w:lang w:val="cs-CZ"/>
        </w:rPr>
        <w:t>R</w:t>
      </w:r>
      <w:r w:rsidRPr="00DE2568">
        <w:rPr>
          <w:rFonts w:ascii="Segoe UI" w:hAnsi="Segoe UI" w:cs="Segoe UI"/>
          <w:sz w:val="22"/>
          <w:szCs w:val="22"/>
          <w:lang w:val="cs-CZ"/>
        </w:rPr>
        <w:t xml:space="preserve">ámcové </w:t>
      </w:r>
      <w:r w:rsidR="004048C7" w:rsidRPr="00DE2568">
        <w:rPr>
          <w:rFonts w:ascii="Segoe UI" w:hAnsi="Segoe UI" w:cs="Segoe UI"/>
          <w:sz w:val="22"/>
          <w:szCs w:val="22"/>
          <w:lang w:val="cs-CZ"/>
        </w:rPr>
        <w:t>dohody</w:t>
      </w:r>
      <w:r w:rsidR="00220329" w:rsidRPr="00DE2568">
        <w:rPr>
          <w:rFonts w:ascii="Segoe UI" w:hAnsi="Segoe UI" w:cs="Segoe UI"/>
          <w:sz w:val="22"/>
          <w:szCs w:val="22"/>
          <w:lang w:val="cs-CZ"/>
        </w:rPr>
        <w:t xml:space="preserve"> a Dílčích smluv</w:t>
      </w:r>
      <w:r w:rsidRPr="00DE2568">
        <w:rPr>
          <w:rFonts w:ascii="Segoe UI" w:hAnsi="Segoe UI" w:cs="Segoe UI"/>
          <w:sz w:val="22"/>
          <w:szCs w:val="22"/>
          <w:lang w:val="cs-CZ"/>
        </w:rPr>
        <w:t>.</w:t>
      </w:r>
    </w:p>
    <w:p w14:paraId="795114D4" w14:textId="7F6DECA0" w:rsidR="008D21B7" w:rsidRPr="00DE2568" w:rsidRDefault="008D21B7" w:rsidP="00DF0A94">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Poskytovatel tímto prohlašuje, že dle je</w:t>
      </w:r>
      <w:r w:rsidR="001B55FD">
        <w:rPr>
          <w:rFonts w:ascii="Segoe UI" w:hAnsi="Segoe UI" w:cs="Segoe UI"/>
          <w:sz w:val="22"/>
          <w:szCs w:val="22"/>
          <w:lang w:val="cs-CZ"/>
        </w:rPr>
        <w:t>mu dostupných</w:t>
      </w:r>
      <w:r w:rsidRPr="00DE2568">
        <w:rPr>
          <w:rFonts w:ascii="Segoe UI" w:hAnsi="Segoe UI" w:cs="Segoe UI"/>
          <w:sz w:val="22"/>
          <w:szCs w:val="22"/>
          <w:lang w:val="cs-CZ"/>
        </w:rPr>
        <w:t xml:space="preserve"> informací s ním nebylo zahájeno insolvenční řízení, není v úpadku, ani nelze dle </w:t>
      </w:r>
      <w:r w:rsidR="001B55FD" w:rsidRPr="00DE2568">
        <w:rPr>
          <w:rFonts w:ascii="Segoe UI" w:hAnsi="Segoe UI" w:cs="Segoe UI"/>
          <w:sz w:val="22"/>
          <w:szCs w:val="22"/>
          <w:lang w:val="cs-CZ"/>
        </w:rPr>
        <w:t>je</w:t>
      </w:r>
      <w:r w:rsidR="001B55FD">
        <w:rPr>
          <w:rFonts w:ascii="Segoe UI" w:hAnsi="Segoe UI" w:cs="Segoe UI"/>
          <w:sz w:val="22"/>
          <w:szCs w:val="22"/>
          <w:lang w:val="cs-CZ"/>
        </w:rPr>
        <w:t>mu dostupných</w:t>
      </w:r>
      <w:r w:rsidR="001B55FD" w:rsidRPr="00DE2568">
        <w:rPr>
          <w:rFonts w:ascii="Segoe UI" w:hAnsi="Segoe UI" w:cs="Segoe UI"/>
          <w:sz w:val="22"/>
          <w:szCs w:val="22"/>
          <w:lang w:val="cs-CZ"/>
        </w:rPr>
        <w:t xml:space="preserve"> </w:t>
      </w:r>
      <w:r w:rsidRPr="00DE2568">
        <w:rPr>
          <w:rFonts w:ascii="Segoe UI" w:hAnsi="Segoe UI" w:cs="Segoe UI"/>
          <w:sz w:val="22"/>
          <w:szCs w:val="22"/>
          <w:lang w:val="cs-CZ"/>
        </w:rPr>
        <w:t>informací tyto skutečnosti očekávat.</w:t>
      </w:r>
    </w:p>
    <w:p w14:paraId="3698FB95" w14:textId="6534C182" w:rsidR="00701A2D" w:rsidRPr="00DE2568" w:rsidRDefault="00701A2D" w:rsidP="00DF0A94">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 xml:space="preserve">Průběžné plnění Dílčích smluv bude monitorováno na pravidelných schůzkách konaných v sídle Objednatele minimálně </w:t>
      </w:r>
      <w:r w:rsidR="00E97C06">
        <w:rPr>
          <w:rFonts w:ascii="Segoe UI" w:hAnsi="Segoe UI" w:cs="Segoe UI"/>
          <w:sz w:val="22"/>
          <w:szCs w:val="22"/>
          <w:lang w:val="cs-CZ"/>
        </w:rPr>
        <w:t>jedenkrát</w:t>
      </w:r>
      <w:r w:rsidRPr="00DE2568">
        <w:rPr>
          <w:rFonts w:ascii="Segoe UI" w:hAnsi="Segoe UI" w:cs="Segoe UI"/>
          <w:sz w:val="22"/>
          <w:szCs w:val="22"/>
          <w:lang w:val="cs-CZ"/>
        </w:rPr>
        <w:t xml:space="preserve"> za měsíc, a to na základě pozvánky Objednatele zaslané vždy minimálně 10 dní před termínem konání schůzky.</w:t>
      </w:r>
    </w:p>
    <w:p w14:paraId="374C7EE7" w14:textId="385432FE" w:rsidR="00C0774A" w:rsidRPr="00B4038B" w:rsidRDefault="00B4038B" w:rsidP="00C0774A">
      <w:pPr>
        <w:pStyle w:val="KMSK-text"/>
        <w:spacing w:before="120" w:after="0" w:line="240" w:lineRule="auto"/>
        <w:rPr>
          <w:rFonts w:ascii="Segoe UI" w:hAnsi="Segoe UI" w:cs="Segoe UI"/>
          <w:b/>
          <w:bCs/>
          <w:i/>
          <w:sz w:val="22"/>
        </w:rPr>
      </w:pPr>
      <w:r w:rsidRPr="00B4038B">
        <w:rPr>
          <w:rFonts w:ascii="Segoe UI" w:hAnsi="Segoe UI" w:cs="Segoe UI"/>
          <w:b/>
          <w:bCs/>
          <w:i/>
          <w:sz w:val="22"/>
        </w:rPr>
        <w:t>Sankce vůči Rusku a Bělorusku</w:t>
      </w:r>
    </w:p>
    <w:p w14:paraId="0CAD47A7" w14:textId="193229C6" w:rsidR="00C0774A" w:rsidRPr="00B4038B" w:rsidRDefault="00B4038B" w:rsidP="00C0774A">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bookmarkStart w:id="38" w:name="_Ref103693888"/>
      <w:r w:rsidRPr="00B4038B">
        <w:rPr>
          <w:rFonts w:ascii="Segoe UI" w:hAnsi="Segoe UI" w:cs="Segoe UI"/>
          <w:sz w:val="22"/>
          <w:szCs w:val="22"/>
          <w:lang w:val="cs-CZ"/>
        </w:rPr>
        <w:t xml:space="preserve">Poskytovatel odpovídá za to, že platby poskytované Objednatelem dle této smlouvy  přímo nebo nepřímo ani jen zčásti neposkytne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w:t>
      </w:r>
      <w:r w:rsidRPr="00B4038B">
        <w:rPr>
          <w:rFonts w:ascii="Segoe UI" w:hAnsi="Segoe UI" w:cs="Segoe UI"/>
          <w:sz w:val="22"/>
          <w:szCs w:val="22"/>
          <w:lang w:val="cs-CZ"/>
        </w:rPr>
        <w:lastRenderedPageBreak/>
        <w:t>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w:t>
      </w:r>
    </w:p>
    <w:p w14:paraId="72976B63" w14:textId="77777777" w:rsidR="00B4038B" w:rsidRPr="00B4038B" w:rsidRDefault="00B4038B" w:rsidP="00B4038B">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B4038B">
        <w:rPr>
          <w:rFonts w:ascii="Segoe UI" w:hAnsi="Segoe UI" w:cs="Segoe UI"/>
          <w:sz w:val="22"/>
          <w:szCs w:val="22"/>
          <w:lang w:val="cs-CZ"/>
        </w:rPr>
        <w:t>Poskytovatel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poskytovatel není:</w:t>
      </w:r>
    </w:p>
    <w:p w14:paraId="35FFA8E1" w14:textId="77777777" w:rsidR="00B4038B" w:rsidRPr="00B4038B" w:rsidRDefault="00B4038B" w:rsidP="00B4038B">
      <w:pPr>
        <w:pStyle w:val="KMSK-text"/>
        <w:numPr>
          <w:ilvl w:val="0"/>
          <w:numId w:val="34"/>
        </w:numPr>
        <w:spacing w:before="120" w:after="120"/>
        <w:ind w:left="1276" w:hanging="357"/>
        <w:rPr>
          <w:rFonts w:ascii="Segoe UI" w:hAnsi="Segoe UI" w:cs="Segoe UI"/>
          <w:iCs/>
          <w:sz w:val="22"/>
        </w:rPr>
      </w:pPr>
      <w:r w:rsidRPr="00B4038B">
        <w:rPr>
          <w:rFonts w:ascii="Segoe UI" w:hAnsi="Segoe UI" w:cs="Segoe UI"/>
          <w:iCs/>
          <w:sz w:val="22"/>
        </w:rPr>
        <w:t>ruským státním příslušníkem, fyzickou nebo právnickou osobou se sídlem v Rusku,</w:t>
      </w:r>
    </w:p>
    <w:p w14:paraId="2BFE9994" w14:textId="77777777" w:rsidR="00B4038B" w:rsidRPr="00B4038B" w:rsidRDefault="00B4038B" w:rsidP="00B4038B">
      <w:pPr>
        <w:pStyle w:val="KMSK-text"/>
        <w:numPr>
          <w:ilvl w:val="0"/>
          <w:numId w:val="34"/>
        </w:numPr>
        <w:spacing w:before="120" w:after="120"/>
        <w:ind w:left="1276" w:hanging="357"/>
        <w:rPr>
          <w:rFonts w:ascii="Segoe UI" w:hAnsi="Segoe UI" w:cs="Segoe UI"/>
          <w:iCs/>
          <w:sz w:val="22"/>
        </w:rPr>
      </w:pPr>
      <w:r w:rsidRPr="00B4038B">
        <w:rPr>
          <w:rFonts w:ascii="Segoe UI" w:hAnsi="Segoe UI" w:cs="Segoe UI"/>
          <w:iCs/>
          <w:sz w:val="22"/>
        </w:rPr>
        <w:t>právnickou osobou, která je z více než 50 % přímo či nepřímo vlastněna některou z osob dle předešlé odrážky, nebo</w:t>
      </w:r>
    </w:p>
    <w:p w14:paraId="61569470" w14:textId="77777777" w:rsidR="00B4038B" w:rsidRPr="00B4038B" w:rsidRDefault="00B4038B" w:rsidP="00B4038B">
      <w:pPr>
        <w:pStyle w:val="KMSK-text"/>
        <w:numPr>
          <w:ilvl w:val="0"/>
          <w:numId w:val="34"/>
        </w:numPr>
        <w:spacing w:before="120" w:after="120"/>
        <w:ind w:left="1276" w:hanging="357"/>
        <w:rPr>
          <w:rFonts w:ascii="Segoe UI" w:hAnsi="Segoe UI" w:cs="Segoe UI"/>
          <w:iCs/>
          <w:sz w:val="22"/>
        </w:rPr>
      </w:pPr>
      <w:r w:rsidRPr="00B4038B">
        <w:rPr>
          <w:rFonts w:ascii="Segoe UI" w:hAnsi="Segoe UI" w:cs="Segoe UI"/>
          <w:iCs/>
          <w:sz w:val="22"/>
        </w:rPr>
        <w:t>fyzickou nebo právnickou osobou, která jedná jménem nebo na pokyn některé z osob uvedených v předešlých odrážkách.</w:t>
      </w:r>
    </w:p>
    <w:p w14:paraId="51F58325" w14:textId="163AA627" w:rsidR="00C0774A" w:rsidRPr="00BF745C" w:rsidRDefault="00B4038B" w:rsidP="00B4038B">
      <w:pPr>
        <w:widowControl w:val="0"/>
        <w:autoSpaceDE w:val="0"/>
        <w:autoSpaceDN w:val="0"/>
        <w:adjustRightInd w:val="0"/>
        <w:spacing w:before="120" w:line="276" w:lineRule="auto"/>
        <w:ind w:left="709"/>
        <w:jc w:val="both"/>
        <w:rPr>
          <w:rFonts w:ascii="Segoe UI" w:hAnsi="Segoe UI" w:cs="Segoe UI"/>
          <w:iCs/>
          <w:sz w:val="22"/>
          <w:szCs w:val="22"/>
          <w:lang w:val="cs-CZ"/>
        </w:rPr>
      </w:pPr>
      <w:r w:rsidRPr="00BF745C">
        <w:rPr>
          <w:rFonts w:ascii="Segoe UI" w:hAnsi="Segoe UI" w:cs="Segoe UI"/>
          <w:iCs/>
          <w:sz w:val="22"/>
          <w:szCs w:val="22"/>
          <w:lang w:val="cs-CZ"/>
        </w:rPr>
        <w:t>Poskytovatel odpovídá za to, že po dobu trvání smlouvy žádná z výše uvedených podmínek není naplněna ani u jeho poddodavatele (nebo jiné osoby prokazující za poskytovatele kvalifikaci), který se bude na plnění této smlouvy podílet z více jak 10 % hodnoty plnění.</w:t>
      </w:r>
    </w:p>
    <w:p w14:paraId="52B514C8" w14:textId="62A7826D" w:rsidR="00C0774A" w:rsidRPr="00B4038B" w:rsidRDefault="00B4038B" w:rsidP="00C0774A">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B4038B">
        <w:rPr>
          <w:rFonts w:ascii="Segoe UI" w:hAnsi="Segoe UI" w:cs="Segoe UI"/>
          <w:sz w:val="22"/>
          <w:szCs w:val="22"/>
          <w:lang w:val="cs-CZ"/>
        </w:rPr>
        <w:t>Poskytovatel je povinen Objednatele bezodkladně informovat o jakýchkoliv skutečnostech, které mají vliv na odpovědnost Poskytovatele dle odst. 6.14 nebo 6.15 tohoto článku. Poskytovatel je současně povinen kdykoliv poskytnout Objednateli bezodkladnou součinnost pro případné ověření pravdivosti těchto informací.</w:t>
      </w:r>
    </w:p>
    <w:p w14:paraId="07EB1D8B" w14:textId="3C30D3D9" w:rsidR="00C0774A" w:rsidRPr="00B4038B" w:rsidRDefault="00B4038B" w:rsidP="00C0774A">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B4038B">
        <w:rPr>
          <w:rFonts w:ascii="Segoe UI" w:hAnsi="Segoe UI" w:cs="Segoe UI"/>
          <w:sz w:val="22"/>
          <w:szCs w:val="22"/>
          <w:lang w:val="cs-CZ"/>
        </w:rPr>
        <w:t>Dojde-li k porušení pravidel dle odst. 6.14 a/nebo 6.15 tohoto článku, je Objednatel oprávněn odstoupit od této smlouvy; odstoupení se však nedotýká povinností Poskytovatele vyplývajících ze záruky za jakost, odpovědnosti za vady, povinnosti zaplatit smluvní pokutu, povinnosti nahradit škodu a povinnosti zachovat důvěrnost informací souvisejících s plněním dle této smlouvy.</w:t>
      </w:r>
      <w:bookmarkEnd w:id="38"/>
    </w:p>
    <w:p w14:paraId="242C1258" w14:textId="2AB61813" w:rsidR="00A122F8" w:rsidRPr="00B4038B" w:rsidRDefault="00A122F8" w:rsidP="00A122F8">
      <w:pPr>
        <w:widowControl w:val="0"/>
        <w:autoSpaceDE w:val="0"/>
        <w:autoSpaceDN w:val="0"/>
        <w:adjustRightInd w:val="0"/>
        <w:spacing w:before="120" w:line="276" w:lineRule="auto"/>
        <w:jc w:val="both"/>
        <w:rPr>
          <w:rFonts w:ascii="Segoe UI" w:hAnsi="Segoe UI" w:cs="Segoe UI"/>
          <w:b/>
          <w:bCs/>
          <w:i/>
          <w:iCs/>
          <w:sz w:val="22"/>
          <w:szCs w:val="22"/>
          <w:lang w:val="cs-CZ"/>
        </w:rPr>
      </w:pPr>
      <w:r w:rsidRPr="00B4038B">
        <w:rPr>
          <w:rFonts w:ascii="Segoe UI" w:hAnsi="Segoe UI" w:cs="Segoe UI"/>
          <w:b/>
          <w:bCs/>
          <w:i/>
          <w:iCs/>
          <w:sz w:val="22"/>
          <w:szCs w:val="22"/>
          <w:lang w:val="cs-CZ"/>
        </w:rPr>
        <w:t>Sociální odpovědnost</w:t>
      </w:r>
    </w:p>
    <w:p w14:paraId="7B5A478A" w14:textId="0257F3A5" w:rsidR="00A122F8" w:rsidRPr="00B4038B" w:rsidRDefault="00A122F8" w:rsidP="00A122F8">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B4038B">
        <w:rPr>
          <w:rFonts w:ascii="Segoe UI" w:hAnsi="Segoe UI" w:cs="Segoe UI"/>
          <w:sz w:val="22"/>
          <w:szCs w:val="22"/>
          <w:lang w:val="cs-CZ"/>
        </w:rPr>
        <w:t xml:space="preserve">Objednatel požaduje, aby </w:t>
      </w:r>
      <w:r w:rsidR="00A61DF4" w:rsidRPr="00B4038B">
        <w:rPr>
          <w:rFonts w:ascii="Segoe UI" w:hAnsi="Segoe UI" w:cs="Segoe UI"/>
          <w:sz w:val="22"/>
          <w:szCs w:val="22"/>
          <w:lang w:val="cs-CZ"/>
        </w:rPr>
        <w:t xml:space="preserve">Poskytovatel </w:t>
      </w:r>
      <w:r w:rsidRPr="00B4038B">
        <w:rPr>
          <w:rFonts w:ascii="Segoe UI" w:hAnsi="Segoe UI" w:cs="Segoe UI"/>
          <w:sz w:val="22"/>
          <w:szCs w:val="22"/>
          <w:lang w:val="cs-CZ"/>
        </w:rPr>
        <w:t xml:space="preserve">a jeho poddodavatelé realizovali Dílčí </w:t>
      </w:r>
      <w:r w:rsidR="00A61DF4" w:rsidRPr="00B4038B">
        <w:rPr>
          <w:rFonts w:ascii="Segoe UI" w:hAnsi="Segoe UI" w:cs="Segoe UI"/>
          <w:sz w:val="22"/>
          <w:szCs w:val="22"/>
          <w:lang w:val="cs-CZ"/>
        </w:rPr>
        <w:t xml:space="preserve">smlouvy </w:t>
      </w:r>
      <w:r w:rsidRPr="00B4038B">
        <w:rPr>
          <w:rFonts w:ascii="Segoe UI" w:hAnsi="Segoe UI" w:cs="Segoe UI"/>
          <w:sz w:val="22"/>
          <w:szCs w:val="22"/>
          <w:lang w:val="cs-CZ"/>
        </w:rPr>
        <w:t>v souladu s mezinárodními úmluvami týkajících se organizace práce (ILO)</w:t>
      </w:r>
      <w:r w:rsidR="00A61DF4" w:rsidRPr="00B4038B">
        <w:rPr>
          <w:rFonts w:ascii="Segoe UI" w:hAnsi="Segoe UI" w:cs="Segoe UI"/>
          <w:sz w:val="22"/>
          <w:szCs w:val="22"/>
          <w:lang w:val="cs-CZ"/>
        </w:rPr>
        <w:t xml:space="preserve"> </w:t>
      </w:r>
      <w:r w:rsidRPr="00B4038B">
        <w:rPr>
          <w:rFonts w:ascii="Segoe UI" w:hAnsi="Segoe UI" w:cs="Segoe UI"/>
          <w:sz w:val="22"/>
          <w:szCs w:val="22"/>
          <w:lang w:val="cs-CZ"/>
        </w:rPr>
        <w:t xml:space="preserve">přijatými Českou republikou.  </w:t>
      </w:r>
    </w:p>
    <w:p w14:paraId="51777E21" w14:textId="316E3BB6" w:rsidR="00A122F8" w:rsidRPr="00B4038B" w:rsidRDefault="00A61DF4" w:rsidP="00A122F8">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B4038B">
        <w:rPr>
          <w:rFonts w:ascii="Segoe UI" w:hAnsi="Segoe UI" w:cs="Segoe UI"/>
          <w:sz w:val="22"/>
          <w:szCs w:val="22"/>
          <w:lang w:val="cs-CZ"/>
        </w:rPr>
        <w:t>Poskytovatel</w:t>
      </w:r>
      <w:r w:rsidR="00A122F8" w:rsidRPr="00B4038B">
        <w:rPr>
          <w:rFonts w:ascii="Segoe UI" w:hAnsi="Segoe UI" w:cs="Segoe UI"/>
          <w:sz w:val="22"/>
          <w:szCs w:val="22"/>
          <w:lang w:val="cs-CZ"/>
        </w:rPr>
        <w:t xml:space="preserve"> se zavazuje dodržovat minimálně následující základní pracovní standardy:</w:t>
      </w:r>
    </w:p>
    <w:p w14:paraId="702EA1B6" w14:textId="77777777" w:rsidR="00A122F8" w:rsidRPr="00BF745C" w:rsidRDefault="00A122F8" w:rsidP="00B4038B">
      <w:pPr>
        <w:pStyle w:val="Odstavecseseznamem"/>
        <w:numPr>
          <w:ilvl w:val="0"/>
          <w:numId w:val="35"/>
        </w:numPr>
        <w:autoSpaceDN w:val="0"/>
        <w:spacing w:before="120" w:after="120" w:line="276" w:lineRule="auto"/>
        <w:ind w:left="1134" w:hanging="357"/>
        <w:jc w:val="both"/>
        <w:rPr>
          <w:rFonts w:ascii="Segoe UI" w:hAnsi="Segoe UI" w:cs="Segoe UI"/>
          <w:sz w:val="22"/>
          <w:szCs w:val="22"/>
          <w:lang w:val="cs-CZ"/>
        </w:rPr>
      </w:pPr>
      <w:r w:rsidRPr="00BF745C">
        <w:rPr>
          <w:rFonts w:ascii="Segoe UI" w:hAnsi="Segoe UI" w:cs="Segoe UI"/>
          <w:sz w:val="22"/>
          <w:szCs w:val="22"/>
          <w:lang w:val="cs-CZ"/>
        </w:rPr>
        <w:t>Úmluva č. 87 o svobodě sdružování a ochraně práva organizovat se</w:t>
      </w:r>
    </w:p>
    <w:p w14:paraId="47FEA845" w14:textId="77777777" w:rsidR="00A122F8" w:rsidRPr="00BF745C" w:rsidRDefault="00A122F8" w:rsidP="00B4038B">
      <w:pPr>
        <w:pStyle w:val="Odstavecseseznamem"/>
        <w:numPr>
          <w:ilvl w:val="0"/>
          <w:numId w:val="35"/>
        </w:numPr>
        <w:autoSpaceDN w:val="0"/>
        <w:spacing w:before="120" w:after="120" w:line="276" w:lineRule="auto"/>
        <w:ind w:left="1134" w:hanging="357"/>
        <w:jc w:val="both"/>
        <w:rPr>
          <w:rFonts w:ascii="Segoe UI" w:hAnsi="Segoe UI" w:cs="Segoe UI"/>
          <w:sz w:val="22"/>
          <w:szCs w:val="22"/>
          <w:lang w:val="cs-CZ"/>
        </w:rPr>
      </w:pPr>
      <w:r w:rsidRPr="00BF745C">
        <w:rPr>
          <w:rFonts w:ascii="Segoe UI" w:hAnsi="Segoe UI" w:cs="Segoe UI"/>
          <w:sz w:val="22"/>
          <w:szCs w:val="22"/>
          <w:lang w:val="cs-CZ"/>
        </w:rPr>
        <w:t>Úmluva č. 98 o právu organizovat se a kolektivně vyjednávat</w:t>
      </w:r>
    </w:p>
    <w:p w14:paraId="0F8A414D" w14:textId="77777777" w:rsidR="00A122F8" w:rsidRPr="00BF745C" w:rsidRDefault="00A122F8" w:rsidP="00B4038B">
      <w:pPr>
        <w:pStyle w:val="Odstavecseseznamem"/>
        <w:numPr>
          <w:ilvl w:val="0"/>
          <w:numId w:val="35"/>
        </w:numPr>
        <w:autoSpaceDN w:val="0"/>
        <w:spacing w:before="120" w:after="120" w:line="276" w:lineRule="auto"/>
        <w:ind w:left="1134" w:hanging="357"/>
        <w:jc w:val="both"/>
        <w:rPr>
          <w:rFonts w:ascii="Segoe UI" w:hAnsi="Segoe UI" w:cs="Segoe UI"/>
          <w:sz w:val="22"/>
          <w:szCs w:val="22"/>
          <w:lang w:val="cs-CZ"/>
        </w:rPr>
      </w:pPr>
      <w:r w:rsidRPr="00BF745C">
        <w:rPr>
          <w:rFonts w:ascii="Segoe UI" w:hAnsi="Segoe UI" w:cs="Segoe UI"/>
          <w:sz w:val="22"/>
          <w:szCs w:val="22"/>
          <w:lang w:val="cs-CZ"/>
        </w:rPr>
        <w:t>Úmluva č. 29 o nucené práci</w:t>
      </w:r>
    </w:p>
    <w:p w14:paraId="45F7DF78" w14:textId="77777777" w:rsidR="00A122F8" w:rsidRPr="00BF745C" w:rsidRDefault="00A122F8" w:rsidP="00B4038B">
      <w:pPr>
        <w:pStyle w:val="Odstavecseseznamem"/>
        <w:numPr>
          <w:ilvl w:val="0"/>
          <w:numId w:val="35"/>
        </w:numPr>
        <w:autoSpaceDN w:val="0"/>
        <w:spacing w:before="120" w:after="120" w:line="276" w:lineRule="auto"/>
        <w:ind w:left="1134" w:hanging="357"/>
        <w:jc w:val="both"/>
        <w:rPr>
          <w:rFonts w:ascii="Segoe UI" w:hAnsi="Segoe UI" w:cs="Segoe UI"/>
          <w:sz w:val="22"/>
          <w:szCs w:val="22"/>
          <w:lang w:val="cs-CZ"/>
        </w:rPr>
      </w:pPr>
      <w:r w:rsidRPr="00BF745C">
        <w:rPr>
          <w:rFonts w:ascii="Segoe UI" w:hAnsi="Segoe UI" w:cs="Segoe UI"/>
          <w:sz w:val="22"/>
          <w:szCs w:val="22"/>
          <w:lang w:val="cs-CZ"/>
        </w:rPr>
        <w:lastRenderedPageBreak/>
        <w:t>Úmluva č. 105 o odstranění nucené práce</w:t>
      </w:r>
    </w:p>
    <w:p w14:paraId="5144D6C9" w14:textId="77777777" w:rsidR="00A122F8" w:rsidRPr="00BF745C" w:rsidRDefault="00A122F8" w:rsidP="00B4038B">
      <w:pPr>
        <w:pStyle w:val="Odstavecseseznamem"/>
        <w:numPr>
          <w:ilvl w:val="0"/>
          <w:numId w:val="35"/>
        </w:numPr>
        <w:autoSpaceDN w:val="0"/>
        <w:spacing w:before="120" w:after="120" w:line="276" w:lineRule="auto"/>
        <w:ind w:left="1134" w:hanging="357"/>
        <w:jc w:val="both"/>
        <w:rPr>
          <w:rFonts w:ascii="Segoe UI" w:hAnsi="Segoe UI" w:cs="Segoe UI"/>
          <w:sz w:val="22"/>
          <w:szCs w:val="22"/>
          <w:lang w:val="cs-CZ"/>
        </w:rPr>
      </w:pPr>
      <w:r w:rsidRPr="00BF745C">
        <w:rPr>
          <w:rFonts w:ascii="Segoe UI" w:hAnsi="Segoe UI" w:cs="Segoe UI"/>
          <w:sz w:val="22"/>
          <w:szCs w:val="22"/>
          <w:lang w:val="cs-CZ"/>
        </w:rPr>
        <w:t>Úmluva č. 138 o minimálním věku</w:t>
      </w:r>
    </w:p>
    <w:p w14:paraId="58F0AED7" w14:textId="77777777" w:rsidR="00A122F8" w:rsidRPr="00BF745C" w:rsidRDefault="00A122F8" w:rsidP="00B4038B">
      <w:pPr>
        <w:pStyle w:val="Odstavecseseznamem"/>
        <w:numPr>
          <w:ilvl w:val="0"/>
          <w:numId w:val="35"/>
        </w:numPr>
        <w:autoSpaceDN w:val="0"/>
        <w:spacing w:before="120" w:after="120" w:line="276" w:lineRule="auto"/>
        <w:ind w:left="1134" w:hanging="357"/>
        <w:jc w:val="both"/>
        <w:rPr>
          <w:rFonts w:ascii="Segoe UI" w:hAnsi="Segoe UI" w:cs="Segoe UI"/>
          <w:sz w:val="22"/>
          <w:szCs w:val="22"/>
          <w:lang w:val="cs-CZ"/>
        </w:rPr>
      </w:pPr>
      <w:r w:rsidRPr="00BF745C">
        <w:rPr>
          <w:rFonts w:ascii="Segoe UI" w:hAnsi="Segoe UI" w:cs="Segoe UI"/>
          <w:sz w:val="22"/>
          <w:szCs w:val="22"/>
          <w:lang w:val="cs-CZ"/>
        </w:rPr>
        <w:t>Úmluva č. 182 o nejhorších formách dětské práce</w:t>
      </w:r>
    </w:p>
    <w:p w14:paraId="2470556F" w14:textId="77777777" w:rsidR="00A122F8" w:rsidRPr="00BF745C" w:rsidRDefault="00A122F8" w:rsidP="00B4038B">
      <w:pPr>
        <w:pStyle w:val="Odstavecseseznamem"/>
        <w:numPr>
          <w:ilvl w:val="0"/>
          <w:numId w:val="35"/>
        </w:numPr>
        <w:autoSpaceDN w:val="0"/>
        <w:spacing w:before="120" w:after="120" w:line="276" w:lineRule="auto"/>
        <w:ind w:left="1134" w:hanging="357"/>
        <w:jc w:val="both"/>
        <w:rPr>
          <w:rFonts w:ascii="Segoe UI" w:hAnsi="Segoe UI" w:cs="Segoe UI"/>
          <w:sz w:val="22"/>
          <w:szCs w:val="22"/>
          <w:lang w:val="cs-CZ"/>
        </w:rPr>
      </w:pPr>
      <w:r w:rsidRPr="00BF745C">
        <w:rPr>
          <w:rFonts w:ascii="Segoe UI" w:hAnsi="Segoe UI" w:cs="Segoe UI"/>
          <w:sz w:val="22"/>
          <w:szCs w:val="22"/>
          <w:lang w:val="cs-CZ"/>
        </w:rPr>
        <w:t>Úmluva č. 100 o rovnosti v odměňování</w:t>
      </w:r>
    </w:p>
    <w:p w14:paraId="048A4950" w14:textId="77777777" w:rsidR="00A122F8" w:rsidRPr="00BF745C" w:rsidRDefault="00A122F8" w:rsidP="00B4038B">
      <w:pPr>
        <w:pStyle w:val="Odstavecseseznamem"/>
        <w:numPr>
          <w:ilvl w:val="0"/>
          <w:numId w:val="35"/>
        </w:numPr>
        <w:autoSpaceDN w:val="0"/>
        <w:spacing w:before="120" w:after="120" w:line="276" w:lineRule="auto"/>
        <w:ind w:left="1134" w:hanging="357"/>
        <w:jc w:val="both"/>
        <w:rPr>
          <w:rFonts w:ascii="Segoe UI" w:hAnsi="Segoe UI" w:cs="Segoe UI"/>
          <w:sz w:val="22"/>
          <w:szCs w:val="22"/>
          <w:lang w:val="cs-CZ"/>
        </w:rPr>
      </w:pPr>
      <w:r w:rsidRPr="00BF745C">
        <w:rPr>
          <w:rFonts w:ascii="Segoe UI" w:hAnsi="Segoe UI" w:cs="Segoe UI"/>
          <w:sz w:val="22"/>
          <w:szCs w:val="22"/>
          <w:lang w:val="cs-CZ"/>
        </w:rPr>
        <w:t>Úmluva č. 111 o diskriminaci v zaměstnání a povolání</w:t>
      </w:r>
    </w:p>
    <w:p w14:paraId="482B2833" w14:textId="77777777" w:rsidR="00A122F8" w:rsidRPr="00BF745C" w:rsidRDefault="00A122F8" w:rsidP="00B4038B">
      <w:pPr>
        <w:pStyle w:val="Odstavecseseznamem"/>
        <w:numPr>
          <w:ilvl w:val="0"/>
          <w:numId w:val="35"/>
        </w:numPr>
        <w:autoSpaceDN w:val="0"/>
        <w:spacing w:before="120" w:after="120" w:line="276" w:lineRule="auto"/>
        <w:ind w:left="1134" w:hanging="357"/>
        <w:jc w:val="both"/>
        <w:rPr>
          <w:rFonts w:ascii="Segoe UI" w:hAnsi="Segoe UI" w:cs="Segoe UI"/>
          <w:sz w:val="22"/>
          <w:szCs w:val="22"/>
          <w:lang w:val="cs-CZ"/>
        </w:rPr>
      </w:pPr>
      <w:r w:rsidRPr="00BF745C">
        <w:rPr>
          <w:rFonts w:ascii="Segoe UI" w:hAnsi="Segoe UI" w:cs="Segoe UI"/>
          <w:sz w:val="22"/>
          <w:szCs w:val="22"/>
          <w:lang w:val="cs-CZ"/>
        </w:rPr>
        <w:t xml:space="preserve">Úmluva č. 155 o bezpečnosti a zdraví pracovníků a pracovním prostředí </w:t>
      </w:r>
    </w:p>
    <w:p w14:paraId="3AB217D3" w14:textId="4B8EACFE" w:rsidR="00A122F8" w:rsidRPr="00B4038B" w:rsidRDefault="00A61DF4" w:rsidP="00A122F8">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B4038B">
        <w:rPr>
          <w:rFonts w:ascii="Segoe UI" w:hAnsi="Segoe UI" w:cs="Segoe UI"/>
          <w:sz w:val="22"/>
          <w:szCs w:val="22"/>
          <w:lang w:val="cs-CZ"/>
        </w:rPr>
        <w:t>Poskytovatel</w:t>
      </w:r>
      <w:r w:rsidR="00A122F8" w:rsidRPr="00B4038B">
        <w:rPr>
          <w:rFonts w:ascii="Segoe UI" w:hAnsi="Segoe UI" w:cs="Segoe UI"/>
          <w:sz w:val="22"/>
          <w:szCs w:val="22"/>
          <w:lang w:val="cs-CZ"/>
        </w:rPr>
        <w:t xml:space="preserve"> a jeho poddodavatelé jsou odpovědní za zajištění toho, aby všichni zaměstnanci podílející se na provádění předmětu Dílčích </w:t>
      </w:r>
      <w:r w:rsidRPr="00B4038B">
        <w:rPr>
          <w:rFonts w:ascii="Segoe UI" w:hAnsi="Segoe UI" w:cs="Segoe UI"/>
          <w:sz w:val="22"/>
          <w:szCs w:val="22"/>
          <w:lang w:val="cs-CZ"/>
        </w:rPr>
        <w:t>smluv</w:t>
      </w:r>
      <w:r w:rsidR="00A122F8" w:rsidRPr="00B4038B">
        <w:rPr>
          <w:rFonts w:ascii="Segoe UI" w:hAnsi="Segoe UI" w:cs="Segoe UI"/>
          <w:sz w:val="22"/>
          <w:szCs w:val="22"/>
          <w:lang w:val="cs-CZ"/>
        </w:rPr>
        <w:t xml:space="preserve"> měli zákonné právo pracovat v České republice a výkon jejich zaměstnání byl v souladu se zákonem </w:t>
      </w:r>
      <w:r w:rsidR="00B42610">
        <w:rPr>
          <w:rFonts w:ascii="Segoe UI" w:hAnsi="Segoe UI" w:cs="Segoe UI"/>
          <w:sz w:val="22"/>
          <w:szCs w:val="22"/>
          <w:lang w:val="cs-CZ"/>
        </w:rPr>
        <w:t xml:space="preserve">č. </w:t>
      </w:r>
      <w:r w:rsidR="00A122F8" w:rsidRPr="00B4038B">
        <w:rPr>
          <w:rFonts w:ascii="Segoe UI" w:hAnsi="Segoe UI" w:cs="Segoe UI"/>
          <w:sz w:val="22"/>
          <w:szCs w:val="22"/>
          <w:lang w:val="cs-CZ"/>
        </w:rPr>
        <w:t xml:space="preserve">262/2006 Sb., zákoník práce, ve znění pozdějších předpisů. </w:t>
      </w:r>
    </w:p>
    <w:p w14:paraId="5D48D7B0" w14:textId="02985B60" w:rsidR="00A122F8" w:rsidRPr="00B4038B" w:rsidRDefault="00A61DF4" w:rsidP="00A122F8">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B4038B">
        <w:rPr>
          <w:rFonts w:ascii="Segoe UI" w:hAnsi="Segoe UI" w:cs="Segoe UI"/>
          <w:sz w:val="22"/>
          <w:szCs w:val="22"/>
          <w:lang w:val="cs-CZ"/>
        </w:rPr>
        <w:t>Poskytovatel</w:t>
      </w:r>
      <w:r w:rsidR="00A122F8" w:rsidRPr="00B4038B">
        <w:rPr>
          <w:rFonts w:ascii="Segoe UI" w:hAnsi="Segoe UI" w:cs="Segoe UI"/>
          <w:sz w:val="22"/>
          <w:szCs w:val="22"/>
          <w:lang w:val="cs-CZ"/>
        </w:rPr>
        <w:t xml:space="preserve"> a jeho poddodavatelé jsou povinni zajistit rovnost a spravedlivé a důstojné zacházení se všemi jejich zaměstnanci, přičemž budou podporovat rozmanitost, inovace a spravedlivě oceňovat své zaměstnance. Diskriminace zaměstnanců jakéhokoli druhu je přísně zakázána.  </w:t>
      </w:r>
    </w:p>
    <w:p w14:paraId="4E875334" w14:textId="6886E0F5" w:rsidR="00A122F8" w:rsidRPr="00B4038B" w:rsidRDefault="00A122F8" w:rsidP="00A122F8">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B4038B">
        <w:rPr>
          <w:rFonts w:ascii="Segoe UI" w:hAnsi="Segoe UI" w:cs="Segoe UI"/>
          <w:sz w:val="22"/>
          <w:szCs w:val="22"/>
          <w:lang w:val="cs-CZ"/>
        </w:rPr>
        <w:t xml:space="preserve">Veškerý nábor zaměstnanců v rámci provádění předmětu Dílčích </w:t>
      </w:r>
      <w:r w:rsidR="00A61DF4" w:rsidRPr="00B4038B">
        <w:rPr>
          <w:rFonts w:ascii="Segoe UI" w:hAnsi="Segoe UI" w:cs="Segoe UI"/>
          <w:sz w:val="22"/>
          <w:szCs w:val="22"/>
          <w:lang w:val="cs-CZ"/>
        </w:rPr>
        <w:t>smluv</w:t>
      </w:r>
      <w:r w:rsidRPr="00B4038B">
        <w:rPr>
          <w:rFonts w:ascii="Segoe UI" w:hAnsi="Segoe UI" w:cs="Segoe UI"/>
          <w:sz w:val="22"/>
          <w:szCs w:val="22"/>
          <w:lang w:val="cs-CZ"/>
        </w:rPr>
        <w:t xml:space="preserve"> bude </w:t>
      </w:r>
      <w:r w:rsidR="00A61DF4" w:rsidRPr="00B4038B">
        <w:rPr>
          <w:rFonts w:ascii="Segoe UI" w:hAnsi="Segoe UI" w:cs="Segoe UI"/>
          <w:sz w:val="22"/>
          <w:szCs w:val="22"/>
          <w:lang w:val="cs-CZ"/>
        </w:rPr>
        <w:t>Poskytovatel</w:t>
      </w:r>
      <w:r w:rsidRPr="00B4038B">
        <w:rPr>
          <w:rFonts w:ascii="Segoe UI" w:hAnsi="Segoe UI" w:cs="Segoe UI"/>
          <w:sz w:val="22"/>
          <w:szCs w:val="22"/>
          <w:lang w:val="cs-CZ"/>
        </w:rPr>
        <w:t xml:space="preserve"> provádět systematicky s cílem respektovat v maximální možné míře preferenci Objednatele poskytnout zaměstnání vhodným kvalifikovaným místním uchazečům tam, kde to bude možné. </w:t>
      </w:r>
      <w:r w:rsidR="00B4038B" w:rsidRPr="00B4038B">
        <w:rPr>
          <w:rFonts w:ascii="Segoe UI" w:hAnsi="Segoe UI" w:cs="Segoe UI"/>
          <w:sz w:val="22"/>
          <w:szCs w:val="22"/>
          <w:lang w:val="cs-CZ"/>
        </w:rPr>
        <w:t>Poskytovatel</w:t>
      </w:r>
      <w:r w:rsidRPr="00B4038B">
        <w:rPr>
          <w:rFonts w:ascii="Segoe UI" w:hAnsi="Segoe UI" w:cs="Segoe UI"/>
          <w:sz w:val="22"/>
          <w:szCs w:val="22"/>
          <w:lang w:val="cs-CZ"/>
        </w:rPr>
        <w:t xml:space="preserve"> se současně zavazuje, že nebude nabízet žádné nabídky zaměstnání stávajícím zaměstnancům Objednatele. Dále se předpokládá, že </w:t>
      </w:r>
      <w:r w:rsidR="00B4038B" w:rsidRPr="00B4038B">
        <w:rPr>
          <w:rFonts w:ascii="Segoe UI" w:hAnsi="Segoe UI" w:cs="Segoe UI"/>
          <w:sz w:val="22"/>
          <w:szCs w:val="22"/>
          <w:lang w:val="cs-CZ"/>
        </w:rPr>
        <w:t>Poskytovatel</w:t>
      </w:r>
      <w:r w:rsidRPr="00B4038B">
        <w:rPr>
          <w:rFonts w:ascii="Segoe UI" w:hAnsi="Segoe UI" w:cs="Segoe UI"/>
          <w:sz w:val="22"/>
          <w:szCs w:val="22"/>
          <w:lang w:val="cs-CZ"/>
        </w:rPr>
        <w:t xml:space="preserve"> a jeho poddodavatelé respektují základní lidská práva, včetně plnění Všeobecné deklarace Lidských práv a Evropské úmluvy o lidských právech.  </w:t>
      </w:r>
    </w:p>
    <w:p w14:paraId="388FCAAE" w14:textId="10782C45" w:rsidR="00A122F8" w:rsidRPr="00B4038B" w:rsidRDefault="00A122F8" w:rsidP="00A122F8">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B4038B">
        <w:rPr>
          <w:rFonts w:ascii="Segoe UI" w:hAnsi="Segoe UI" w:cs="Segoe UI"/>
          <w:sz w:val="22"/>
          <w:szCs w:val="22"/>
          <w:lang w:val="cs-CZ"/>
        </w:rPr>
        <w:t xml:space="preserve">Pokud se Objednatel dozví, že </w:t>
      </w:r>
      <w:r w:rsidR="00B4038B" w:rsidRPr="00B4038B">
        <w:rPr>
          <w:rFonts w:ascii="Segoe UI" w:hAnsi="Segoe UI" w:cs="Segoe UI"/>
          <w:sz w:val="22"/>
          <w:szCs w:val="22"/>
          <w:lang w:val="cs-CZ"/>
        </w:rPr>
        <w:t>Poskytovatel</w:t>
      </w:r>
      <w:r w:rsidRPr="00B4038B">
        <w:rPr>
          <w:rFonts w:ascii="Segoe UI" w:hAnsi="Segoe UI" w:cs="Segoe UI"/>
          <w:sz w:val="22"/>
          <w:szCs w:val="22"/>
          <w:lang w:val="cs-CZ"/>
        </w:rPr>
        <w:t xml:space="preserve"> nebo jeho poddodavatelé nesplňují výše uvedená nařízení, je </w:t>
      </w:r>
      <w:r w:rsidR="00B4038B" w:rsidRPr="00B4038B">
        <w:rPr>
          <w:rFonts w:ascii="Segoe UI" w:hAnsi="Segoe UI" w:cs="Segoe UI"/>
          <w:sz w:val="22"/>
          <w:szCs w:val="22"/>
          <w:lang w:val="cs-CZ"/>
        </w:rPr>
        <w:t>Poskytovatel</w:t>
      </w:r>
      <w:r w:rsidRPr="00B4038B">
        <w:rPr>
          <w:rFonts w:ascii="Segoe UI" w:hAnsi="Segoe UI" w:cs="Segoe UI"/>
          <w:sz w:val="22"/>
          <w:szCs w:val="22"/>
          <w:lang w:val="cs-CZ"/>
        </w:rPr>
        <w:t xml:space="preserve"> povinen tyto nedostatky napravit a dokončit plnění dle</w:t>
      </w:r>
      <w:r w:rsidR="00BF745C">
        <w:rPr>
          <w:rFonts w:ascii="Segoe UI" w:hAnsi="Segoe UI" w:cs="Segoe UI"/>
          <w:sz w:val="22"/>
          <w:szCs w:val="22"/>
          <w:lang w:val="cs-CZ"/>
        </w:rPr>
        <w:t xml:space="preserve"> Dílčí</w:t>
      </w:r>
      <w:r w:rsidRPr="00B4038B">
        <w:rPr>
          <w:rFonts w:ascii="Segoe UI" w:hAnsi="Segoe UI" w:cs="Segoe UI"/>
          <w:sz w:val="22"/>
          <w:szCs w:val="22"/>
          <w:lang w:val="cs-CZ"/>
        </w:rPr>
        <w:t xml:space="preserve"> smlouvy v souladu s těmito požadavky. Jakékoli potenciální náklady spojené s touto povinností jsou nákladem </w:t>
      </w:r>
      <w:r w:rsidR="00B4038B" w:rsidRPr="00B4038B">
        <w:rPr>
          <w:rFonts w:ascii="Segoe UI" w:hAnsi="Segoe UI" w:cs="Segoe UI"/>
          <w:sz w:val="22"/>
          <w:szCs w:val="22"/>
          <w:lang w:val="cs-CZ"/>
        </w:rPr>
        <w:t>Poskytovatele</w:t>
      </w:r>
      <w:r w:rsidRPr="00B4038B">
        <w:rPr>
          <w:rFonts w:ascii="Segoe UI" w:hAnsi="Segoe UI" w:cs="Segoe UI"/>
          <w:sz w:val="22"/>
          <w:szCs w:val="22"/>
          <w:lang w:val="cs-CZ"/>
        </w:rPr>
        <w:t xml:space="preserve">.   </w:t>
      </w:r>
    </w:p>
    <w:p w14:paraId="7F5F586A" w14:textId="48FAE348" w:rsidR="00A122F8" w:rsidRPr="00B4038B" w:rsidRDefault="00A122F8" w:rsidP="00A122F8">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B4038B">
        <w:rPr>
          <w:rFonts w:ascii="Segoe UI" w:hAnsi="Segoe UI" w:cs="Segoe UI"/>
          <w:sz w:val="22"/>
          <w:szCs w:val="22"/>
          <w:lang w:val="cs-CZ"/>
        </w:rPr>
        <w:t xml:space="preserve">Jestliže Objednatel prokazatelně zjistí, že </w:t>
      </w:r>
      <w:r w:rsidR="00B4038B" w:rsidRPr="00B4038B">
        <w:rPr>
          <w:rFonts w:ascii="Segoe UI" w:hAnsi="Segoe UI" w:cs="Segoe UI"/>
          <w:sz w:val="22"/>
          <w:szCs w:val="22"/>
          <w:lang w:val="cs-CZ"/>
        </w:rPr>
        <w:t>Poskytovatel</w:t>
      </w:r>
      <w:r w:rsidRPr="00B4038B">
        <w:rPr>
          <w:rFonts w:ascii="Segoe UI" w:hAnsi="Segoe UI" w:cs="Segoe UI"/>
          <w:sz w:val="22"/>
          <w:szCs w:val="22"/>
          <w:lang w:val="cs-CZ"/>
        </w:rPr>
        <w:t xml:space="preserve"> porušuje povinnosti stanovené v tomto článku, vyzve jej Objednatel k učinění nápravy. </w:t>
      </w:r>
      <w:r w:rsidR="00B4038B" w:rsidRPr="00B4038B">
        <w:rPr>
          <w:rFonts w:ascii="Segoe UI" w:hAnsi="Segoe UI" w:cs="Segoe UI"/>
          <w:sz w:val="22"/>
          <w:szCs w:val="22"/>
          <w:lang w:val="cs-CZ"/>
        </w:rPr>
        <w:t>Poskytovatel</w:t>
      </w:r>
      <w:r w:rsidRPr="00B4038B">
        <w:rPr>
          <w:rFonts w:ascii="Segoe UI" w:hAnsi="Segoe UI" w:cs="Segoe UI"/>
          <w:sz w:val="22"/>
          <w:szCs w:val="22"/>
          <w:lang w:val="cs-CZ"/>
        </w:rPr>
        <w:t xml:space="preserve"> je povinen Objednateli doložit nejpozději do 14 dnů ode dne obdržení výzvy dle předchozí věty, že v uvedené lhůtě nápravu učinil, přičemž jestliže provedení nápravy </w:t>
      </w:r>
      <w:r w:rsidR="00B4038B" w:rsidRPr="00B4038B">
        <w:rPr>
          <w:rFonts w:ascii="Segoe UI" w:hAnsi="Segoe UI" w:cs="Segoe UI"/>
          <w:sz w:val="22"/>
          <w:szCs w:val="22"/>
          <w:lang w:val="cs-CZ"/>
        </w:rPr>
        <w:t>Poskytovatel</w:t>
      </w:r>
      <w:r w:rsidRPr="00B4038B">
        <w:rPr>
          <w:rFonts w:ascii="Segoe UI" w:hAnsi="Segoe UI" w:cs="Segoe UI"/>
          <w:sz w:val="22"/>
          <w:szCs w:val="22"/>
          <w:lang w:val="cs-CZ"/>
        </w:rPr>
        <w:t xml:space="preserve"> Objednateli neprokáže, zavazuje se </w:t>
      </w:r>
      <w:r w:rsidR="00B4038B" w:rsidRPr="00B4038B">
        <w:rPr>
          <w:rFonts w:ascii="Segoe UI" w:hAnsi="Segoe UI" w:cs="Segoe UI"/>
          <w:sz w:val="22"/>
          <w:szCs w:val="22"/>
          <w:lang w:val="cs-CZ"/>
        </w:rPr>
        <w:t>Poskytovatel</w:t>
      </w:r>
      <w:r w:rsidRPr="00B4038B">
        <w:rPr>
          <w:rFonts w:ascii="Segoe UI" w:hAnsi="Segoe UI" w:cs="Segoe UI"/>
          <w:sz w:val="22"/>
          <w:szCs w:val="22"/>
          <w:lang w:val="cs-CZ"/>
        </w:rPr>
        <w:t xml:space="preserve"> zaplatit Objednateli smluvní pokutu ve výši </w:t>
      </w:r>
      <w:proofErr w:type="gramStart"/>
      <w:r w:rsidRPr="00B4038B">
        <w:rPr>
          <w:rFonts w:ascii="Segoe UI" w:hAnsi="Segoe UI" w:cs="Segoe UI"/>
          <w:sz w:val="22"/>
          <w:szCs w:val="22"/>
          <w:lang w:val="cs-CZ"/>
        </w:rPr>
        <w:t>50.000,-</w:t>
      </w:r>
      <w:proofErr w:type="gramEnd"/>
      <w:r w:rsidRPr="00B4038B">
        <w:rPr>
          <w:rFonts w:ascii="Segoe UI" w:hAnsi="Segoe UI" w:cs="Segoe UI"/>
          <w:sz w:val="22"/>
          <w:szCs w:val="22"/>
          <w:lang w:val="cs-CZ"/>
        </w:rPr>
        <w:t xml:space="preserve"> Kč za porušení každé jednotlivé povinnosti dle </w:t>
      </w:r>
      <w:r w:rsidR="00B4038B" w:rsidRPr="00B4038B">
        <w:rPr>
          <w:rFonts w:ascii="Segoe UI" w:hAnsi="Segoe UI" w:cs="Segoe UI"/>
          <w:sz w:val="22"/>
          <w:szCs w:val="22"/>
          <w:lang w:val="cs-CZ"/>
        </w:rPr>
        <w:t>odst. 6.18 až 6.2</w:t>
      </w:r>
      <w:r w:rsidR="0043437F">
        <w:rPr>
          <w:rFonts w:ascii="Segoe UI" w:hAnsi="Segoe UI" w:cs="Segoe UI"/>
          <w:sz w:val="22"/>
          <w:szCs w:val="22"/>
          <w:lang w:val="cs-CZ"/>
        </w:rPr>
        <w:t>3</w:t>
      </w:r>
      <w:r w:rsidRPr="00B4038B">
        <w:rPr>
          <w:rFonts w:ascii="Segoe UI" w:hAnsi="Segoe UI" w:cs="Segoe UI"/>
          <w:sz w:val="22"/>
          <w:szCs w:val="22"/>
          <w:lang w:val="cs-CZ"/>
        </w:rPr>
        <w:t xml:space="preserve">.  </w:t>
      </w:r>
    </w:p>
    <w:p w14:paraId="07CFC73C" w14:textId="7A53B892" w:rsidR="00A122F8" w:rsidRPr="00B4038B" w:rsidRDefault="00A122F8" w:rsidP="00A122F8">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B4038B">
        <w:rPr>
          <w:rFonts w:ascii="Segoe UI" w:hAnsi="Segoe UI" w:cs="Segoe UI"/>
          <w:sz w:val="22"/>
          <w:szCs w:val="22"/>
          <w:lang w:val="cs-CZ"/>
        </w:rPr>
        <w:t xml:space="preserve">Jestliže Objednatel prokazatelně zjistí, že </w:t>
      </w:r>
      <w:r w:rsidR="00B4038B" w:rsidRPr="00B4038B">
        <w:rPr>
          <w:rFonts w:ascii="Segoe UI" w:hAnsi="Segoe UI" w:cs="Segoe UI"/>
          <w:sz w:val="22"/>
          <w:szCs w:val="22"/>
          <w:lang w:val="cs-CZ"/>
        </w:rPr>
        <w:t>Poskytovatel</w:t>
      </w:r>
      <w:r w:rsidRPr="00B4038B">
        <w:rPr>
          <w:rFonts w:ascii="Segoe UI" w:hAnsi="Segoe UI" w:cs="Segoe UI"/>
          <w:sz w:val="22"/>
          <w:szCs w:val="22"/>
          <w:lang w:val="cs-CZ"/>
        </w:rPr>
        <w:t xml:space="preserve"> je v prodlení s úhradou za práce, dodávky nebo služby, které mu poskytl jeho poddodavatel podílející se na provedení díla, zavazuje se </w:t>
      </w:r>
      <w:r w:rsidR="00B4038B" w:rsidRPr="00B4038B">
        <w:rPr>
          <w:rFonts w:ascii="Segoe UI" w:hAnsi="Segoe UI" w:cs="Segoe UI"/>
          <w:sz w:val="22"/>
          <w:szCs w:val="22"/>
          <w:lang w:val="cs-CZ"/>
        </w:rPr>
        <w:t>Poskytovatel</w:t>
      </w:r>
      <w:r w:rsidRPr="00B4038B">
        <w:rPr>
          <w:rFonts w:ascii="Segoe UI" w:hAnsi="Segoe UI" w:cs="Segoe UI"/>
          <w:sz w:val="22"/>
          <w:szCs w:val="22"/>
          <w:lang w:val="cs-CZ"/>
        </w:rPr>
        <w:t xml:space="preserve"> zaplatit Objednateli smluvní pokutu ve výši </w:t>
      </w:r>
      <w:proofErr w:type="gramStart"/>
      <w:r w:rsidRPr="00B4038B">
        <w:rPr>
          <w:rFonts w:ascii="Segoe UI" w:hAnsi="Segoe UI" w:cs="Segoe UI"/>
          <w:sz w:val="22"/>
          <w:szCs w:val="22"/>
          <w:lang w:val="cs-CZ"/>
        </w:rPr>
        <w:t>20.000,-</w:t>
      </w:r>
      <w:proofErr w:type="gramEnd"/>
      <w:r w:rsidRPr="00B4038B">
        <w:rPr>
          <w:rFonts w:ascii="Segoe UI" w:hAnsi="Segoe UI" w:cs="Segoe UI"/>
          <w:sz w:val="22"/>
          <w:szCs w:val="22"/>
          <w:lang w:val="cs-CZ"/>
        </w:rPr>
        <w:t xml:space="preserve"> Kč. </w:t>
      </w:r>
      <w:r w:rsidR="00B4038B" w:rsidRPr="00B4038B">
        <w:rPr>
          <w:rFonts w:ascii="Segoe UI" w:hAnsi="Segoe UI" w:cs="Segoe UI"/>
          <w:sz w:val="22"/>
          <w:szCs w:val="22"/>
          <w:lang w:val="cs-CZ"/>
        </w:rPr>
        <w:t>Poskytovatel</w:t>
      </w:r>
      <w:r w:rsidRPr="00B4038B">
        <w:rPr>
          <w:rFonts w:ascii="Segoe UI" w:hAnsi="Segoe UI" w:cs="Segoe UI"/>
          <w:sz w:val="22"/>
          <w:szCs w:val="22"/>
          <w:lang w:val="cs-CZ"/>
        </w:rPr>
        <w:t xml:space="preserve"> se zprostí povinnosti hradit tuto smluvní pokutu, jestliže prokáže, že jeho </w:t>
      </w:r>
      <w:r w:rsidRPr="00B4038B">
        <w:rPr>
          <w:rFonts w:ascii="Segoe UI" w:hAnsi="Segoe UI" w:cs="Segoe UI"/>
          <w:sz w:val="22"/>
          <w:szCs w:val="22"/>
          <w:lang w:val="cs-CZ"/>
        </w:rPr>
        <w:lastRenderedPageBreak/>
        <w:t xml:space="preserve">pohledávka za poddodavatelem zanikla, pohledávka poddodavatele je neoprávněná nebo neuhrazení pohledávky je v souladu s právními předpisy nebo smluvním vztahem mezi </w:t>
      </w:r>
      <w:r w:rsidR="00B4038B" w:rsidRPr="00B4038B">
        <w:rPr>
          <w:rFonts w:ascii="Segoe UI" w:hAnsi="Segoe UI" w:cs="Segoe UI"/>
          <w:sz w:val="22"/>
          <w:szCs w:val="22"/>
          <w:lang w:val="cs-CZ"/>
        </w:rPr>
        <w:t>Poskytovatelem</w:t>
      </w:r>
      <w:r w:rsidRPr="00B4038B">
        <w:rPr>
          <w:rFonts w:ascii="Segoe UI" w:hAnsi="Segoe UI" w:cs="Segoe UI"/>
          <w:sz w:val="22"/>
          <w:szCs w:val="22"/>
          <w:lang w:val="cs-CZ"/>
        </w:rPr>
        <w:t xml:space="preserve"> a poddodavatelem nebo rozhodnutí orgánu veřejné moci. </w:t>
      </w:r>
    </w:p>
    <w:p w14:paraId="4286B99D" w14:textId="77777777" w:rsidR="00F60E6E" w:rsidRPr="00DE2568" w:rsidRDefault="00F60E6E" w:rsidP="00C0774A">
      <w:pPr>
        <w:widowControl w:val="0"/>
        <w:autoSpaceDE w:val="0"/>
        <w:autoSpaceDN w:val="0"/>
        <w:adjustRightInd w:val="0"/>
        <w:spacing w:before="120" w:line="276" w:lineRule="auto"/>
        <w:jc w:val="both"/>
        <w:rPr>
          <w:rFonts w:ascii="Segoe UI" w:hAnsi="Segoe UI" w:cs="Segoe UI"/>
          <w:sz w:val="22"/>
          <w:szCs w:val="22"/>
          <w:lang w:val="cs-CZ"/>
        </w:rPr>
      </w:pPr>
    </w:p>
    <w:p w14:paraId="458B8EAE" w14:textId="20AED3DE" w:rsidR="002A5BB1" w:rsidRPr="00DE2568" w:rsidRDefault="002A5BB1" w:rsidP="00583932">
      <w:pPr>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b/>
          <w:sz w:val="22"/>
          <w:szCs w:val="22"/>
          <w:lang w:val="cs-CZ"/>
        </w:rPr>
      </w:pPr>
      <w:r w:rsidRPr="00DE2568">
        <w:rPr>
          <w:rFonts w:ascii="Segoe UI" w:hAnsi="Segoe UI" w:cs="Segoe UI"/>
          <w:b/>
          <w:sz w:val="22"/>
          <w:szCs w:val="22"/>
          <w:lang w:val="cs-CZ"/>
        </w:rPr>
        <w:t>Náhrada škody</w:t>
      </w:r>
      <w:r w:rsidR="005D45D9">
        <w:rPr>
          <w:rFonts w:ascii="Segoe UI" w:hAnsi="Segoe UI" w:cs="Segoe UI"/>
          <w:b/>
          <w:sz w:val="22"/>
          <w:szCs w:val="22"/>
          <w:lang w:val="cs-CZ"/>
        </w:rPr>
        <w:t>,</w:t>
      </w:r>
      <w:r w:rsidRPr="00DE2568">
        <w:rPr>
          <w:rFonts w:ascii="Segoe UI" w:hAnsi="Segoe UI" w:cs="Segoe UI"/>
          <w:b/>
          <w:sz w:val="22"/>
          <w:szCs w:val="22"/>
          <w:lang w:val="cs-CZ"/>
        </w:rPr>
        <w:t xml:space="preserve"> smluvní sankce</w:t>
      </w:r>
      <w:r w:rsidR="005D45D9">
        <w:rPr>
          <w:rFonts w:ascii="Segoe UI" w:hAnsi="Segoe UI" w:cs="Segoe UI"/>
          <w:b/>
          <w:sz w:val="22"/>
          <w:szCs w:val="22"/>
          <w:lang w:val="cs-CZ"/>
        </w:rPr>
        <w:t xml:space="preserve"> a vyšší moc</w:t>
      </w:r>
    </w:p>
    <w:p w14:paraId="15ED9077" w14:textId="3FBBA8B3" w:rsidR="002A5BB1" w:rsidRPr="00DE2568" w:rsidRDefault="002A5BB1"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eastAsia="cs-CZ"/>
        </w:rPr>
      </w:pPr>
      <w:bookmarkStart w:id="39" w:name="_Ref352099698"/>
      <w:r w:rsidRPr="00DE2568">
        <w:rPr>
          <w:rFonts w:ascii="Segoe UI" w:hAnsi="Segoe UI" w:cs="Segoe UI"/>
          <w:sz w:val="22"/>
          <w:szCs w:val="22"/>
          <w:lang w:val="cs-CZ"/>
        </w:rPr>
        <w:t xml:space="preserve">Smluvní strany se zavazují k vyvinutí maximálního úsilí k předcházení škodám a k minimalizaci vzniklých škod. Smluvní strany nesou odpovědnost za škodu dle platných právních předpisů, </w:t>
      </w:r>
      <w:r w:rsidR="00407885" w:rsidRPr="00DE2568">
        <w:rPr>
          <w:rFonts w:ascii="Segoe UI" w:hAnsi="Segoe UI" w:cs="Segoe UI"/>
          <w:sz w:val="22"/>
          <w:szCs w:val="22"/>
          <w:lang w:val="cs-CZ"/>
        </w:rPr>
        <w:t>R</w:t>
      </w:r>
      <w:r w:rsidRPr="00DE2568">
        <w:rPr>
          <w:rFonts w:ascii="Segoe UI" w:hAnsi="Segoe UI" w:cs="Segoe UI"/>
          <w:sz w:val="22"/>
          <w:szCs w:val="22"/>
          <w:lang w:val="cs-CZ"/>
        </w:rPr>
        <w:t xml:space="preserve">ámcové </w:t>
      </w:r>
      <w:r w:rsidR="004048C7" w:rsidRPr="00DE2568">
        <w:rPr>
          <w:rFonts w:ascii="Segoe UI" w:hAnsi="Segoe UI" w:cs="Segoe UI"/>
          <w:sz w:val="22"/>
          <w:szCs w:val="22"/>
          <w:lang w:val="cs-CZ"/>
        </w:rPr>
        <w:t>dohody</w:t>
      </w:r>
      <w:r w:rsidRPr="00DE2568">
        <w:rPr>
          <w:rFonts w:ascii="Segoe UI" w:hAnsi="Segoe UI" w:cs="Segoe UI"/>
          <w:sz w:val="22"/>
          <w:szCs w:val="22"/>
          <w:lang w:val="cs-CZ"/>
        </w:rPr>
        <w:t xml:space="preserve"> a </w:t>
      </w:r>
      <w:r w:rsidR="00407885" w:rsidRPr="00DE2568">
        <w:rPr>
          <w:rFonts w:ascii="Segoe UI" w:hAnsi="Segoe UI" w:cs="Segoe UI"/>
          <w:sz w:val="22"/>
          <w:szCs w:val="22"/>
          <w:lang w:val="cs-CZ"/>
        </w:rPr>
        <w:t xml:space="preserve">Dílčích </w:t>
      </w:r>
      <w:r w:rsidRPr="00DE2568">
        <w:rPr>
          <w:rFonts w:ascii="Segoe UI" w:hAnsi="Segoe UI" w:cs="Segoe UI"/>
          <w:sz w:val="22"/>
          <w:szCs w:val="22"/>
          <w:lang w:val="cs-CZ"/>
        </w:rPr>
        <w:t xml:space="preserve">smluv. </w:t>
      </w:r>
      <w:r w:rsidR="007D5008" w:rsidRPr="007D5008">
        <w:rPr>
          <w:rFonts w:ascii="Segoe UI" w:hAnsi="Segoe UI" w:cs="Segoe UI"/>
          <w:sz w:val="22"/>
          <w:szCs w:val="22"/>
          <w:lang w:val="cs-CZ"/>
        </w:rPr>
        <w:t>Postup uplatňování reklamací na poskytované Služby</w:t>
      </w:r>
      <w:r w:rsidR="007D5008">
        <w:rPr>
          <w:rFonts w:ascii="Segoe UI" w:hAnsi="Segoe UI" w:cs="Segoe UI"/>
          <w:sz w:val="22"/>
          <w:szCs w:val="22"/>
          <w:lang w:val="cs-CZ"/>
        </w:rPr>
        <w:t xml:space="preserve"> se řídí ZEK.</w:t>
      </w:r>
    </w:p>
    <w:p w14:paraId="55CBE43F" w14:textId="77777777" w:rsidR="002A5BB1" w:rsidRPr="00DE2568" w:rsidRDefault="002A5BB1"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rPr>
        <w:t xml:space="preserve">Žádná ze </w:t>
      </w:r>
      <w:r w:rsidR="00407885" w:rsidRPr="00DE2568">
        <w:rPr>
          <w:rFonts w:ascii="Segoe UI" w:hAnsi="Segoe UI" w:cs="Segoe UI"/>
          <w:sz w:val="22"/>
          <w:szCs w:val="22"/>
          <w:lang w:val="cs-CZ"/>
        </w:rPr>
        <w:t>S</w:t>
      </w:r>
      <w:r w:rsidRPr="00DE2568">
        <w:rPr>
          <w:rFonts w:ascii="Segoe UI" w:hAnsi="Segoe UI" w:cs="Segoe UI"/>
          <w:sz w:val="22"/>
          <w:szCs w:val="22"/>
          <w:lang w:val="cs-CZ"/>
        </w:rPr>
        <w:t>mluvních stran není odpovědná za škodu vzniklou porušením povinnosti z </w:t>
      </w:r>
      <w:r w:rsidR="00407885" w:rsidRPr="00DE2568">
        <w:rPr>
          <w:rFonts w:ascii="Segoe UI" w:hAnsi="Segoe UI" w:cs="Segoe UI"/>
          <w:sz w:val="22"/>
          <w:szCs w:val="22"/>
          <w:lang w:val="cs-CZ"/>
        </w:rPr>
        <w:t>R</w:t>
      </w:r>
      <w:r w:rsidRPr="00DE2568">
        <w:rPr>
          <w:rFonts w:ascii="Segoe UI" w:hAnsi="Segoe UI" w:cs="Segoe UI"/>
          <w:sz w:val="22"/>
          <w:szCs w:val="22"/>
          <w:lang w:val="cs-CZ"/>
        </w:rPr>
        <w:t xml:space="preserve">ámcové </w:t>
      </w:r>
      <w:r w:rsidR="004048C7" w:rsidRPr="00DE2568">
        <w:rPr>
          <w:rFonts w:ascii="Segoe UI" w:hAnsi="Segoe UI" w:cs="Segoe UI"/>
          <w:sz w:val="22"/>
          <w:szCs w:val="22"/>
          <w:lang w:val="cs-CZ"/>
        </w:rPr>
        <w:t>dohody</w:t>
      </w:r>
      <w:r w:rsidRPr="00DE2568">
        <w:rPr>
          <w:rFonts w:ascii="Segoe UI" w:hAnsi="Segoe UI" w:cs="Segoe UI"/>
          <w:sz w:val="22"/>
          <w:szCs w:val="22"/>
          <w:lang w:val="cs-CZ"/>
        </w:rPr>
        <w:t xml:space="preserve"> či </w:t>
      </w:r>
      <w:r w:rsidR="00407885" w:rsidRPr="00DE2568">
        <w:rPr>
          <w:rFonts w:ascii="Segoe UI" w:hAnsi="Segoe UI" w:cs="Segoe UI"/>
          <w:sz w:val="22"/>
          <w:szCs w:val="22"/>
          <w:lang w:val="cs-CZ"/>
        </w:rPr>
        <w:t xml:space="preserve">Dílčí </w:t>
      </w:r>
      <w:r w:rsidRPr="00DE2568">
        <w:rPr>
          <w:rFonts w:ascii="Segoe UI" w:hAnsi="Segoe UI" w:cs="Segoe UI"/>
          <w:sz w:val="22"/>
          <w:szCs w:val="22"/>
          <w:lang w:val="cs-CZ"/>
        </w:rPr>
        <w:t>smlouvy, prokáže-li, že jí ve splnění takové povinnosti dočasně nebo trvale zabránila mimořádná nepředvídatelná a nepřekonatelná překážka vzniklá nezávisle na její vůli. Překážka vzniklá ze škůdcových osobních poměrů nebo vzniklá až v době, kdy byl škůdce s plněním smluvené povinnosti v prodlení, ani překážka, kterou byl škůdce podle smluvené povinnosti povinen překonat, ho však povinnosti k náhradě nezprostí</w:t>
      </w:r>
      <w:r w:rsidR="00F54A79" w:rsidRPr="00DE2568">
        <w:rPr>
          <w:rFonts w:ascii="Segoe UI" w:hAnsi="Segoe UI" w:cs="Segoe UI"/>
          <w:sz w:val="22"/>
          <w:szCs w:val="22"/>
          <w:lang w:val="cs-CZ"/>
        </w:rPr>
        <w:t>.</w:t>
      </w:r>
      <w:r w:rsidR="00683CA1" w:rsidRPr="00DE2568">
        <w:rPr>
          <w:rFonts w:ascii="Segoe UI" w:hAnsi="Segoe UI" w:cs="Segoe UI"/>
          <w:sz w:val="22"/>
          <w:szCs w:val="22"/>
          <w:lang w:val="cs-CZ"/>
        </w:rPr>
        <w:t xml:space="preserve"> </w:t>
      </w:r>
      <w:r w:rsidRPr="00DE2568">
        <w:rPr>
          <w:rFonts w:ascii="Segoe UI" w:hAnsi="Segoe UI" w:cs="Segoe UI"/>
          <w:sz w:val="22"/>
          <w:szCs w:val="22"/>
          <w:lang w:val="cs-CZ"/>
        </w:rPr>
        <w:t xml:space="preserve">Smluvní strany se zavazují upozornit druhou </w:t>
      </w:r>
      <w:r w:rsidR="00407885" w:rsidRPr="00DE2568">
        <w:rPr>
          <w:rFonts w:ascii="Segoe UI" w:hAnsi="Segoe UI" w:cs="Segoe UI"/>
          <w:sz w:val="22"/>
          <w:szCs w:val="22"/>
          <w:lang w:val="cs-CZ"/>
        </w:rPr>
        <w:t>S</w:t>
      </w:r>
      <w:r w:rsidRPr="00DE2568">
        <w:rPr>
          <w:rFonts w:ascii="Segoe UI" w:hAnsi="Segoe UI" w:cs="Segoe UI"/>
          <w:sz w:val="22"/>
          <w:szCs w:val="22"/>
          <w:lang w:val="cs-CZ"/>
        </w:rPr>
        <w:t xml:space="preserve">mluvní stranu bez zbytečného odkladu na vzniklé překážky bránící řádnému plnění </w:t>
      </w:r>
      <w:r w:rsidR="00407885" w:rsidRPr="00DE2568">
        <w:rPr>
          <w:rFonts w:ascii="Segoe UI" w:hAnsi="Segoe UI" w:cs="Segoe UI"/>
          <w:sz w:val="22"/>
          <w:szCs w:val="22"/>
          <w:lang w:val="cs-CZ"/>
        </w:rPr>
        <w:t>R</w:t>
      </w:r>
      <w:r w:rsidRPr="00DE2568">
        <w:rPr>
          <w:rFonts w:ascii="Segoe UI" w:hAnsi="Segoe UI" w:cs="Segoe UI"/>
          <w:sz w:val="22"/>
          <w:szCs w:val="22"/>
          <w:lang w:val="cs-CZ"/>
        </w:rPr>
        <w:t xml:space="preserve">ámcové </w:t>
      </w:r>
      <w:r w:rsidR="004048C7" w:rsidRPr="00DE2568">
        <w:rPr>
          <w:rFonts w:ascii="Segoe UI" w:hAnsi="Segoe UI" w:cs="Segoe UI"/>
          <w:sz w:val="22"/>
          <w:szCs w:val="22"/>
          <w:lang w:val="cs-CZ"/>
        </w:rPr>
        <w:t>dohody</w:t>
      </w:r>
      <w:r w:rsidRPr="00DE2568">
        <w:rPr>
          <w:rFonts w:ascii="Segoe UI" w:hAnsi="Segoe UI" w:cs="Segoe UI"/>
          <w:sz w:val="22"/>
          <w:szCs w:val="22"/>
          <w:lang w:val="cs-CZ"/>
        </w:rPr>
        <w:t xml:space="preserve"> </w:t>
      </w:r>
      <w:r w:rsidR="00407885" w:rsidRPr="00DE2568">
        <w:rPr>
          <w:rFonts w:ascii="Segoe UI" w:hAnsi="Segoe UI" w:cs="Segoe UI"/>
          <w:sz w:val="22"/>
          <w:szCs w:val="22"/>
          <w:lang w:val="cs-CZ"/>
        </w:rPr>
        <w:t xml:space="preserve">anebo Dílčí Smlouvy </w:t>
      </w:r>
      <w:r w:rsidRPr="00DE2568">
        <w:rPr>
          <w:rFonts w:ascii="Segoe UI" w:hAnsi="Segoe UI" w:cs="Segoe UI"/>
          <w:sz w:val="22"/>
          <w:szCs w:val="22"/>
          <w:lang w:val="cs-CZ"/>
        </w:rPr>
        <w:t>a dále se zavazují k vyvinutí maximálního úsilí k jejich odvrácení a překonání</w:t>
      </w:r>
      <w:r w:rsidRPr="00DE2568">
        <w:rPr>
          <w:rFonts w:ascii="Segoe UI" w:eastAsia="Calibri" w:hAnsi="Segoe UI" w:cs="Segoe UI"/>
          <w:sz w:val="22"/>
          <w:szCs w:val="22"/>
          <w:lang w:val="cs-CZ"/>
        </w:rPr>
        <w:t>.</w:t>
      </w:r>
    </w:p>
    <w:p w14:paraId="0A001583" w14:textId="77777777" w:rsidR="002A5BB1" w:rsidRPr="00DE2568" w:rsidRDefault="002A5BB1"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rPr>
        <w:t>Škoda se hradí v penězích, nebo, je-li to možné nebo účelné, uvedením do předešlého stavu podle volby poškozené strany v konkrétním případě.</w:t>
      </w:r>
    </w:p>
    <w:bookmarkEnd w:id="39"/>
    <w:p w14:paraId="40460726" w14:textId="77777777" w:rsidR="002A5BB1" w:rsidRPr="00DE2568" w:rsidRDefault="002A5BB1"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rPr>
        <w:t>S</w:t>
      </w:r>
      <w:r w:rsidR="00407885" w:rsidRPr="00DE2568">
        <w:rPr>
          <w:rFonts w:ascii="Segoe UI" w:hAnsi="Segoe UI" w:cs="Segoe UI"/>
          <w:sz w:val="22"/>
          <w:szCs w:val="22"/>
          <w:lang w:val="cs-CZ"/>
        </w:rPr>
        <w:t xml:space="preserve">mluvní strany k utvrzení </w:t>
      </w:r>
      <w:r w:rsidR="00A62D98" w:rsidRPr="00DE2568">
        <w:rPr>
          <w:rFonts w:ascii="Segoe UI" w:hAnsi="Segoe UI" w:cs="Segoe UI"/>
          <w:sz w:val="22"/>
          <w:szCs w:val="22"/>
          <w:lang w:val="cs-CZ"/>
        </w:rPr>
        <w:t xml:space="preserve">dluhů </w:t>
      </w:r>
      <w:r w:rsidR="00407885" w:rsidRPr="00DE2568">
        <w:rPr>
          <w:rFonts w:ascii="Segoe UI" w:hAnsi="Segoe UI" w:cs="Segoe UI"/>
          <w:sz w:val="22"/>
          <w:szCs w:val="22"/>
          <w:lang w:val="cs-CZ"/>
        </w:rPr>
        <w:t>sjednávají následující s</w:t>
      </w:r>
      <w:r w:rsidRPr="00DE2568">
        <w:rPr>
          <w:rFonts w:ascii="Segoe UI" w:hAnsi="Segoe UI" w:cs="Segoe UI"/>
          <w:sz w:val="22"/>
          <w:szCs w:val="22"/>
          <w:lang w:val="cs-CZ"/>
        </w:rPr>
        <w:t>mluvní pokuty:</w:t>
      </w:r>
    </w:p>
    <w:p w14:paraId="1F4F45A8" w14:textId="3294BE04" w:rsidR="00B4243D" w:rsidRDefault="0063744E" w:rsidP="00583932">
      <w:pPr>
        <w:widowControl w:val="0"/>
        <w:numPr>
          <w:ilvl w:val="2"/>
          <w:numId w:val="1"/>
        </w:numPr>
        <w:tabs>
          <w:tab w:val="clear" w:pos="1080"/>
          <w:tab w:val="num" w:pos="709"/>
        </w:tabs>
        <w:autoSpaceDE w:val="0"/>
        <w:autoSpaceDN w:val="0"/>
        <w:adjustRightInd w:val="0"/>
        <w:spacing w:before="120" w:line="276" w:lineRule="auto"/>
        <w:ind w:left="709" w:firstLine="0"/>
        <w:jc w:val="both"/>
        <w:rPr>
          <w:rFonts w:ascii="Segoe UI" w:hAnsi="Segoe UI" w:cs="Segoe UI"/>
          <w:sz w:val="22"/>
          <w:szCs w:val="22"/>
          <w:lang w:val="cs-CZ" w:eastAsia="cs-CZ"/>
        </w:rPr>
      </w:pPr>
      <w:r w:rsidRPr="00DE2568">
        <w:rPr>
          <w:rFonts w:ascii="Segoe UI" w:hAnsi="Segoe UI" w:cs="Segoe UI"/>
          <w:sz w:val="22"/>
          <w:szCs w:val="22"/>
          <w:lang w:val="cs-CZ" w:eastAsia="cs-CZ"/>
        </w:rPr>
        <w:t xml:space="preserve">v případě </w:t>
      </w:r>
      <w:r w:rsidR="006B31E8" w:rsidRPr="00DE2568">
        <w:rPr>
          <w:rFonts w:ascii="Segoe UI" w:hAnsi="Segoe UI" w:cs="Segoe UI"/>
          <w:sz w:val="22"/>
          <w:szCs w:val="22"/>
          <w:lang w:val="cs-CZ" w:eastAsia="cs-CZ"/>
        </w:rPr>
        <w:t xml:space="preserve">prodlení </w:t>
      </w:r>
      <w:r w:rsidR="006B31E8" w:rsidRPr="00DE2568">
        <w:rPr>
          <w:rFonts w:ascii="Segoe UI" w:hAnsi="Segoe UI" w:cs="Segoe UI"/>
          <w:sz w:val="22"/>
          <w:szCs w:val="22"/>
          <w:lang w:val="cs-CZ"/>
        </w:rPr>
        <w:t xml:space="preserve">Poskytovatele se zahájením poskytování Služby </w:t>
      </w:r>
      <w:r w:rsidR="006B31E8" w:rsidRPr="00DE2568">
        <w:rPr>
          <w:rFonts w:ascii="Segoe UI" w:hAnsi="Segoe UI" w:cs="Segoe UI"/>
          <w:sz w:val="22"/>
          <w:szCs w:val="22"/>
          <w:lang w:val="cs-CZ" w:eastAsia="cs-CZ"/>
        </w:rPr>
        <w:t xml:space="preserve">ve lhůtách </w:t>
      </w:r>
      <w:r w:rsidRPr="00DE2568">
        <w:rPr>
          <w:rFonts w:ascii="Segoe UI" w:hAnsi="Segoe UI" w:cs="Segoe UI"/>
          <w:sz w:val="22"/>
          <w:szCs w:val="22"/>
          <w:lang w:val="cs-CZ" w:eastAsia="cs-CZ"/>
        </w:rPr>
        <w:t>dle odst.</w:t>
      </w:r>
      <w:r w:rsidR="006B31E8" w:rsidRPr="00DE2568">
        <w:rPr>
          <w:rFonts w:ascii="Segoe UI" w:hAnsi="Segoe UI" w:cs="Segoe UI"/>
          <w:sz w:val="22"/>
          <w:szCs w:val="22"/>
          <w:lang w:val="cs-CZ" w:eastAsia="cs-CZ"/>
        </w:rPr>
        <w:t xml:space="preserve"> </w:t>
      </w:r>
      <w:r w:rsidR="006B31E8" w:rsidRPr="00DE2568">
        <w:rPr>
          <w:rFonts w:ascii="Segoe UI" w:hAnsi="Segoe UI" w:cs="Segoe UI"/>
          <w:sz w:val="22"/>
          <w:szCs w:val="22"/>
          <w:lang w:val="cs-CZ" w:eastAsia="cs-CZ"/>
        </w:rPr>
        <w:fldChar w:fldCharType="begin"/>
      </w:r>
      <w:r w:rsidR="006B31E8" w:rsidRPr="00DE2568">
        <w:rPr>
          <w:rFonts w:ascii="Segoe UI" w:hAnsi="Segoe UI" w:cs="Segoe UI"/>
          <w:sz w:val="22"/>
          <w:szCs w:val="22"/>
          <w:lang w:val="cs-CZ" w:eastAsia="cs-CZ"/>
        </w:rPr>
        <w:instrText xml:space="preserve"> REF _Ref441011785 \r \h </w:instrText>
      </w:r>
      <w:r w:rsidR="00222222" w:rsidRPr="00DE2568">
        <w:rPr>
          <w:rFonts w:ascii="Segoe UI" w:hAnsi="Segoe UI" w:cs="Segoe UI"/>
          <w:sz w:val="22"/>
          <w:szCs w:val="22"/>
          <w:lang w:val="cs-CZ" w:eastAsia="cs-CZ"/>
        </w:rPr>
        <w:instrText xml:space="preserve"> \* MERGEFORMAT </w:instrText>
      </w:r>
      <w:r w:rsidR="006B31E8" w:rsidRPr="00DE2568">
        <w:rPr>
          <w:rFonts w:ascii="Segoe UI" w:hAnsi="Segoe UI" w:cs="Segoe UI"/>
          <w:sz w:val="22"/>
          <w:szCs w:val="22"/>
          <w:lang w:val="cs-CZ" w:eastAsia="cs-CZ"/>
        </w:rPr>
      </w:r>
      <w:r w:rsidR="006B31E8" w:rsidRPr="00DE2568">
        <w:rPr>
          <w:rFonts w:ascii="Segoe UI" w:hAnsi="Segoe UI" w:cs="Segoe UI"/>
          <w:sz w:val="22"/>
          <w:szCs w:val="22"/>
          <w:lang w:val="cs-CZ" w:eastAsia="cs-CZ"/>
        </w:rPr>
        <w:fldChar w:fldCharType="separate"/>
      </w:r>
      <w:r w:rsidR="00CD64CB">
        <w:rPr>
          <w:rFonts w:ascii="Segoe UI" w:hAnsi="Segoe UI" w:cs="Segoe UI"/>
          <w:sz w:val="22"/>
          <w:szCs w:val="22"/>
          <w:lang w:val="cs-CZ" w:eastAsia="cs-CZ"/>
        </w:rPr>
        <w:t>4.2</w:t>
      </w:r>
      <w:r w:rsidR="006B31E8" w:rsidRPr="00DE2568">
        <w:rPr>
          <w:rFonts w:ascii="Segoe UI" w:hAnsi="Segoe UI" w:cs="Segoe UI"/>
          <w:sz w:val="22"/>
          <w:szCs w:val="22"/>
          <w:lang w:val="cs-CZ" w:eastAsia="cs-CZ"/>
        </w:rPr>
        <w:fldChar w:fldCharType="end"/>
      </w:r>
      <w:r w:rsidR="00E47993">
        <w:rPr>
          <w:rFonts w:ascii="Segoe UI" w:hAnsi="Segoe UI" w:cs="Segoe UI"/>
          <w:sz w:val="22"/>
          <w:szCs w:val="22"/>
          <w:lang w:val="cs-CZ" w:eastAsia="cs-CZ"/>
        </w:rPr>
        <w:t>.</w:t>
      </w:r>
      <w:r w:rsidR="00F45655" w:rsidRPr="00DE2568">
        <w:rPr>
          <w:rFonts w:ascii="Segoe UI" w:hAnsi="Segoe UI" w:cs="Segoe UI"/>
          <w:sz w:val="22"/>
          <w:szCs w:val="22"/>
          <w:lang w:val="cs-CZ" w:eastAsia="cs-CZ"/>
        </w:rPr>
        <w:t xml:space="preserve"> </w:t>
      </w:r>
      <w:r w:rsidRPr="00DE2568">
        <w:rPr>
          <w:rFonts w:ascii="Segoe UI" w:hAnsi="Segoe UI" w:cs="Segoe UI"/>
          <w:sz w:val="22"/>
          <w:szCs w:val="22"/>
          <w:lang w:val="cs-CZ" w:eastAsia="cs-CZ"/>
        </w:rPr>
        <w:t xml:space="preserve">Rámcové </w:t>
      </w:r>
      <w:r w:rsidR="009371A1" w:rsidRPr="00DE2568">
        <w:rPr>
          <w:rFonts w:ascii="Segoe UI" w:hAnsi="Segoe UI" w:cs="Segoe UI"/>
          <w:sz w:val="22"/>
          <w:szCs w:val="22"/>
          <w:lang w:val="cs-CZ" w:eastAsia="cs-CZ"/>
        </w:rPr>
        <w:t>dohody</w:t>
      </w:r>
      <w:r w:rsidRPr="00DE2568">
        <w:rPr>
          <w:rFonts w:ascii="Segoe UI" w:hAnsi="Segoe UI" w:cs="Segoe UI"/>
          <w:sz w:val="22"/>
          <w:szCs w:val="22"/>
          <w:lang w:val="cs-CZ" w:eastAsia="cs-CZ"/>
        </w:rPr>
        <w:t xml:space="preserve"> je Poskytovatel povinen zaplatit Objednateli smluvní pokutu</w:t>
      </w:r>
      <w:r w:rsidR="00B4243D">
        <w:rPr>
          <w:rFonts w:ascii="Segoe UI" w:hAnsi="Segoe UI" w:cs="Segoe UI"/>
          <w:sz w:val="22"/>
          <w:szCs w:val="22"/>
          <w:lang w:val="cs-CZ" w:eastAsia="cs-CZ"/>
        </w:rPr>
        <w:t>:</w:t>
      </w:r>
    </w:p>
    <w:p w14:paraId="23C57802" w14:textId="5437C623" w:rsidR="00B4243D" w:rsidRDefault="0063744E" w:rsidP="00B4243D">
      <w:pPr>
        <w:widowControl w:val="0"/>
        <w:numPr>
          <w:ilvl w:val="3"/>
          <w:numId w:val="1"/>
        </w:numPr>
        <w:autoSpaceDE w:val="0"/>
        <w:autoSpaceDN w:val="0"/>
        <w:adjustRightInd w:val="0"/>
        <w:spacing w:before="120" w:line="276" w:lineRule="auto"/>
        <w:jc w:val="both"/>
        <w:rPr>
          <w:rFonts w:ascii="Segoe UI" w:hAnsi="Segoe UI" w:cs="Segoe UI"/>
          <w:sz w:val="22"/>
          <w:szCs w:val="22"/>
          <w:lang w:val="cs-CZ" w:eastAsia="cs-CZ"/>
        </w:rPr>
      </w:pPr>
      <w:r w:rsidRPr="00DE2568">
        <w:rPr>
          <w:rFonts w:ascii="Segoe UI" w:hAnsi="Segoe UI" w:cs="Segoe UI"/>
          <w:sz w:val="22"/>
          <w:szCs w:val="22"/>
          <w:lang w:val="cs-CZ" w:eastAsia="cs-CZ"/>
        </w:rPr>
        <w:t xml:space="preserve"> </w:t>
      </w:r>
      <w:r w:rsidR="00B4243D">
        <w:rPr>
          <w:rFonts w:ascii="Segoe UI" w:hAnsi="Segoe UI" w:cs="Segoe UI"/>
          <w:sz w:val="22"/>
          <w:szCs w:val="22"/>
          <w:lang w:val="cs-CZ" w:eastAsia="cs-CZ"/>
        </w:rPr>
        <w:t xml:space="preserve">ve výši </w:t>
      </w:r>
      <w:proofErr w:type="gramStart"/>
      <w:r w:rsidR="009A70E4">
        <w:rPr>
          <w:rFonts w:ascii="Segoe UI" w:hAnsi="Segoe UI" w:cs="Segoe UI"/>
          <w:sz w:val="22"/>
          <w:szCs w:val="22"/>
          <w:lang w:val="cs-CZ" w:eastAsia="cs-CZ"/>
        </w:rPr>
        <w:t>80</w:t>
      </w:r>
      <w:r w:rsidR="00B4243D">
        <w:rPr>
          <w:rFonts w:ascii="Segoe UI" w:hAnsi="Segoe UI" w:cs="Segoe UI"/>
          <w:sz w:val="22"/>
          <w:szCs w:val="22"/>
          <w:lang w:val="cs-CZ" w:eastAsia="cs-CZ"/>
        </w:rPr>
        <w:t>.000,-</w:t>
      </w:r>
      <w:proofErr w:type="gramEnd"/>
      <w:r w:rsidR="00B4243D">
        <w:rPr>
          <w:rFonts w:ascii="Segoe UI" w:hAnsi="Segoe UI" w:cs="Segoe UI"/>
          <w:sz w:val="22"/>
          <w:szCs w:val="22"/>
          <w:lang w:val="cs-CZ" w:eastAsia="cs-CZ"/>
        </w:rPr>
        <w:t xml:space="preserve"> Kč za každý započat</w:t>
      </w:r>
      <w:r w:rsidR="00311BC1">
        <w:rPr>
          <w:rFonts w:ascii="Segoe UI" w:hAnsi="Segoe UI" w:cs="Segoe UI"/>
          <w:sz w:val="22"/>
          <w:szCs w:val="22"/>
          <w:lang w:val="cs-CZ" w:eastAsia="cs-CZ"/>
        </w:rPr>
        <w:t>ý</w:t>
      </w:r>
      <w:r w:rsidR="00B4243D">
        <w:rPr>
          <w:rFonts w:ascii="Segoe UI" w:hAnsi="Segoe UI" w:cs="Segoe UI"/>
          <w:sz w:val="22"/>
          <w:szCs w:val="22"/>
          <w:lang w:val="cs-CZ" w:eastAsia="cs-CZ"/>
        </w:rPr>
        <w:t xml:space="preserve"> den prodlení v případě </w:t>
      </w:r>
      <w:r w:rsidR="00AE340E">
        <w:rPr>
          <w:rFonts w:ascii="Segoe UI" w:hAnsi="Segoe UI" w:cs="Segoe UI"/>
          <w:sz w:val="22"/>
          <w:szCs w:val="22"/>
          <w:lang w:val="cs-CZ" w:eastAsia="cs-CZ"/>
        </w:rPr>
        <w:t xml:space="preserve">následujících částí Služeb: </w:t>
      </w:r>
      <w:r w:rsidR="00DB64E8">
        <w:rPr>
          <w:rFonts w:ascii="Segoe UI" w:hAnsi="Segoe UI" w:cs="Segoe UI"/>
          <w:sz w:val="22"/>
          <w:szCs w:val="22"/>
          <w:lang w:val="cs-CZ" w:eastAsia="cs-CZ"/>
        </w:rPr>
        <w:t xml:space="preserve">provedení migrace, </w:t>
      </w:r>
      <w:r w:rsidR="00B4243D">
        <w:rPr>
          <w:rFonts w:ascii="Segoe UI" w:hAnsi="Segoe UI" w:cs="Segoe UI"/>
          <w:sz w:val="22"/>
          <w:szCs w:val="22"/>
          <w:lang w:val="cs-CZ" w:eastAsia="cs-CZ"/>
        </w:rPr>
        <w:t>datov</w:t>
      </w:r>
      <w:r w:rsidR="00AE340E">
        <w:rPr>
          <w:rFonts w:ascii="Segoe UI" w:hAnsi="Segoe UI" w:cs="Segoe UI"/>
          <w:sz w:val="22"/>
          <w:szCs w:val="22"/>
          <w:lang w:val="cs-CZ" w:eastAsia="cs-CZ"/>
        </w:rPr>
        <w:t>é</w:t>
      </w:r>
      <w:r w:rsidR="00B4243D">
        <w:rPr>
          <w:rFonts w:ascii="Segoe UI" w:hAnsi="Segoe UI" w:cs="Segoe UI"/>
          <w:sz w:val="22"/>
          <w:szCs w:val="22"/>
          <w:lang w:val="cs-CZ" w:eastAsia="cs-CZ"/>
        </w:rPr>
        <w:t xml:space="preserve"> služb</w:t>
      </w:r>
      <w:r w:rsidR="00AE340E">
        <w:rPr>
          <w:rFonts w:ascii="Segoe UI" w:hAnsi="Segoe UI" w:cs="Segoe UI"/>
          <w:sz w:val="22"/>
          <w:szCs w:val="22"/>
          <w:lang w:val="cs-CZ" w:eastAsia="cs-CZ"/>
        </w:rPr>
        <w:t>y</w:t>
      </w:r>
      <w:r w:rsidR="00B4243D">
        <w:rPr>
          <w:rFonts w:ascii="Segoe UI" w:hAnsi="Segoe UI" w:cs="Segoe UI"/>
          <w:sz w:val="22"/>
          <w:szCs w:val="22"/>
          <w:lang w:val="cs-CZ" w:eastAsia="cs-CZ"/>
        </w:rPr>
        <w:t xml:space="preserve"> (datové tarify) a služb</w:t>
      </w:r>
      <w:r w:rsidR="00AE340E">
        <w:rPr>
          <w:rFonts w:ascii="Segoe UI" w:hAnsi="Segoe UI" w:cs="Segoe UI"/>
          <w:sz w:val="22"/>
          <w:szCs w:val="22"/>
          <w:lang w:val="cs-CZ" w:eastAsia="cs-CZ"/>
        </w:rPr>
        <w:t>y</w:t>
      </w:r>
      <w:r w:rsidR="00B4243D">
        <w:rPr>
          <w:rFonts w:ascii="Segoe UI" w:hAnsi="Segoe UI" w:cs="Segoe UI"/>
          <w:sz w:val="22"/>
          <w:szCs w:val="22"/>
          <w:lang w:val="cs-CZ" w:eastAsia="cs-CZ"/>
        </w:rPr>
        <w:t xml:space="preserve"> pevného připojení k internetu,</w:t>
      </w:r>
    </w:p>
    <w:p w14:paraId="598D1E5C" w14:textId="17228CC0" w:rsidR="00191324" w:rsidRDefault="0063744E" w:rsidP="00B4243D">
      <w:pPr>
        <w:widowControl w:val="0"/>
        <w:numPr>
          <w:ilvl w:val="3"/>
          <w:numId w:val="1"/>
        </w:numPr>
        <w:autoSpaceDE w:val="0"/>
        <w:autoSpaceDN w:val="0"/>
        <w:adjustRightInd w:val="0"/>
        <w:spacing w:before="120" w:line="276" w:lineRule="auto"/>
        <w:jc w:val="both"/>
        <w:rPr>
          <w:rFonts w:ascii="Segoe UI" w:hAnsi="Segoe UI" w:cs="Segoe UI"/>
          <w:sz w:val="22"/>
          <w:szCs w:val="22"/>
          <w:lang w:val="cs-CZ" w:eastAsia="cs-CZ"/>
        </w:rPr>
      </w:pPr>
      <w:r w:rsidRPr="00DE2568">
        <w:rPr>
          <w:rFonts w:ascii="Segoe UI" w:hAnsi="Segoe UI" w:cs="Segoe UI"/>
          <w:sz w:val="22"/>
          <w:szCs w:val="22"/>
          <w:lang w:val="cs-CZ" w:eastAsia="cs-CZ"/>
        </w:rPr>
        <w:t xml:space="preserve">ve výši </w:t>
      </w:r>
      <w:proofErr w:type="gramStart"/>
      <w:r w:rsidR="006D45D8">
        <w:rPr>
          <w:rFonts w:ascii="Segoe UI" w:hAnsi="Segoe UI" w:cs="Segoe UI"/>
          <w:sz w:val="22"/>
          <w:szCs w:val="22"/>
          <w:lang w:val="cs-CZ" w:eastAsia="cs-CZ"/>
        </w:rPr>
        <w:t>2</w:t>
      </w:r>
      <w:r w:rsidR="006B31E8" w:rsidRPr="00DE2568">
        <w:rPr>
          <w:rFonts w:ascii="Segoe UI" w:hAnsi="Segoe UI" w:cs="Segoe UI"/>
          <w:sz w:val="22"/>
          <w:szCs w:val="22"/>
          <w:lang w:val="cs-CZ" w:eastAsia="cs-CZ"/>
        </w:rPr>
        <w:t>0.000</w:t>
      </w:r>
      <w:r w:rsidR="003502E5" w:rsidRPr="00DE2568">
        <w:rPr>
          <w:rFonts w:ascii="Segoe UI" w:hAnsi="Segoe UI" w:cs="Segoe UI"/>
          <w:sz w:val="22"/>
          <w:szCs w:val="22"/>
          <w:lang w:val="cs-CZ"/>
        </w:rPr>
        <w:t>,-</w:t>
      </w:r>
      <w:proofErr w:type="gramEnd"/>
      <w:r w:rsidR="003502E5" w:rsidRPr="00DE2568">
        <w:rPr>
          <w:rFonts w:ascii="Segoe UI" w:hAnsi="Segoe UI" w:cs="Segoe UI"/>
          <w:sz w:val="22"/>
          <w:szCs w:val="22"/>
          <w:lang w:val="cs-CZ"/>
        </w:rPr>
        <w:t xml:space="preserve"> Kč</w:t>
      </w:r>
      <w:r w:rsidRPr="00DE2568">
        <w:rPr>
          <w:rFonts w:ascii="Segoe UI" w:hAnsi="Segoe UI" w:cs="Segoe UI"/>
          <w:sz w:val="22"/>
          <w:szCs w:val="22"/>
          <w:lang w:val="cs-CZ" w:eastAsia="cs-CZ"/>
        </w:rPr>
        <w:t xml:space="preserve"> za každý jednotlivý případ porušení</w:t>
      </w:r>
      <w:r w:rsidR="003502E5" w:rsidRPr="00DE2568">
        <w:rPr>
          <w:rFonts w:ascii="Segoe UI" w:hAnsi="Segoe UI" w:cs="Segoe UI"/>
          <w:sz w:val="22"/>
          <w:szCs w:val="22"/>
          <w:lang w:val="cs-CZ" w:eastAsia="cs-CZ"/>
        </w:rPr>
        <w:t xml:space="preserve"> a </w:t>
      </w:r>
      <w:r w:rsidR="00FF5974" w:rsidRPr="00DE2568">
        <w:rPr>
          <w:rFonts w:ascii="Segoe UI" w:hAnsi="Segoe UI" w:cs="Segoe UI"/>
          <w:sz w:val="22"/>
          <w:szCs w:val="22"/>
          <w:lang w:val="cs-CZ" w:eastAsia="cs-CZ"/>
        </w:rPr>
        <w:t xml:space="preserve">započatý </w:t>
      </w:r>
      <w:r w:rsidR="003502E5" w:rsidRPr="00DE2568">
        <w:rPr>
          <w:rFonts w:ascii="Segoe UI" w:hAnsi="Segoe UI" w:cs="Segoe UI"/>
          <w:sz w:val="22"/>
          <w:szCs w:val="22"/>
          <w:lang w:val="cs-CZ" w:eastAsia="cs-CZ"/>
        </w:rPr>
        <w:t>den prodlení</w:t>
      </w:r>
      <w:r w:rsidR="00B4243D">
        <w:rPr>
          <w:rFonts w:ascii="Segoe UI" w:hAnsi="Segoe UI" w:cs="Segoe UI"/>
          <w:sz w:val="22"/>
          <w:szCs w:val="22"/>
          <w:lang w:val="cs-CZ" w:eastAsia="cs-CZ"/>
        </w:rPr>
        <w:t xml:space="preserve"> v případě Služeb neuvedených v předchozím odstavci</w:t>
      </w:r>
      <w:r w:rsidR="00577419" w:rsidRPr="00DE2568">
        <w:rPr>
          <w:rFonts w:ascii="Segoe UI" w:hAnsi="Segoe UI" w:cs="Segoe UI"/>
          <w:sz w:val="22"/>
          <w:szCs w:val="22"/>
          <w:lang w:val="cs-CZ" w:eastAsia="cs-CZ"/>
        </w:rPr>
        <w:t>,</w:t>
      </w:r>
    </w:p>
    <w:p w14:paraId="31CE40FB" w14:textId="1B7782BC" w:rsidR="002138F2" w:rsidRPr="00DE2568" w:rsidRDefault="002138F2" w:rsidP="00B4243D">
      <w:pPr>
        <w:widowControl w:val="0"/>
        <w:numPr>
          <w:ilvl w:val="3"/>
          <w:numId w:val="1"/>
        </w:numPr>
        <w:autoSpaceDE w:val="0"/>
        <w:autoSpaceDN w:val="0"/>
        <w:adjustRightInd w:val="0"/>
        <w:spacing w:before="120" w:line="276" w:lineRule="auto"/>
        <w:jc w:val="both"/>
        <w:rPr>
          <w:rFonts w:ascii="Segoe UI" w:hAnsi="Segoe UI" w:cs="Segoe UI"/>
          <w:sz w:val="22"/>
          <w:szCs w:val="22"/>
          <w:lang w:val="cs-CZ" w:eastAsia="cs-CZ"/>
        </w:rPr>
      </w:pPr>
      <w:r>
        <w:rPr>
          <w:rFonts w:ascii="Segoe UI" w:hAnsi="Segoe UI" w:cs="Segoe UI"/>
          <w:sz w:val="22"/>
          <w:szCs w:val="22"/>
          <w:lang w:val="cs-CZ" w:eastAsia="cs-CZ"/>
        </w:rPr>
        <w:t xml:space="preserve">ve výši </w:t>
      </w:r>
      <w:proofErr w:type="gramStart"/>
      <w:r w:rsidR="009A70E4">
        <w:rPr>
          <w:rFonts w:ascii="Segoe UI" w:hAnsi="Segoe UI" w:cs="Segoe UI"/>
          <w:sz w:val="22"/>
          <w:szCs w:val="22"/>
          <w:lang w:val="cs-CZ" w:eastAsia="cs-CZ"/>
        </w:rPr>
        <w:t>10</w:t>
      </w:r>
      <w:r>
        <w:rPr>
          <w:rFonts w:ascii="Segoe UI" w:hAnsi="Segoe UI" w:cs="Segoe UI"/>
          <w:sz w:val="22"/>
          <w:szCs w:val="22"/>
          <w:lang w:val="cs-CZ" w:eastAsia="cs-CZ"/>
        </w:rPr>
        <w:t>.000,-</w:t>
      </w:r>
      <w:proofErr w:type="gramEnd"/>
      <w:r>
        <w:rPr>
          <w:rFonts w:ascii="Segoe UI" w:hAnsi="Segoe UI" w:cs="Segoe UI"/>
          <w:sz w:val="22"/>
          <w:szCs w:val="22"/>
          <w:lang w:val="cs-CZ" w:eastAsia="cs-CZ"/>
        </w:rPr>
        <w:t xml:space="preserve"> Kč za každý započatý den prodlení v případě nepředložení plánu migrace Služeb,</w:t>
      </w:r>
    </w:p>
    <w:p w14:paraId="15D29C4C" w14:textId="68749287" w:rsidR="000F6DFE" w:rsidRPr="00DE2568" w:rsidRDefault="000F6DFE" w:rsidP="00583932">
      <w:pPr>
        <w:widowControl w:val="0"/>
        <w:numPr>
          <w:ilvl w:val="2"/>
          <w:numId w:val="1"/>
        </w:numPr>
        <w:tabs>
          <w:tab w:val="clear" w:pos="1080"/>
          <w:tab w:val="num" w:pos="709"/>
        </w:tabs>
        <w:autoSpaceDE w:val="0"/>
        <w:autoSpaceDN w:val="0"/>
        <w:adjustRightInd w:val="0"/>
        <w:spacing w:before="120" w:line="276" w:lineRule="auto"/>
        <w:ind w:left="709" w:firstLine="0"/>
        <w:jc w:val="both"/>
        <w:rPr>
          <w:rFonts w:ascii="Segoe UI" w:hAnsi="Segoe UI" w:cs="Segoe UI"/>
          <w:sz w:val="22"/>
          <w:szCs w:val="22"/>
          <w:lang w:val="cs-CZ" w:eastAsia="cs-CZ"/>
        </w:rPr>
      </w:pPr>
      <w:r w:rsidRPr="00DE2568">
        <w:rPr>
          <w:rFonts w:ascii="Segoe UI" w:hAnsi="Segoe UI" w:cs="Segoe UI"/>
          <w:sz w:val="22"/>
          <w:szCs w:val="22"/>
          <w:lang w:val="cs-CZ" w:eastAsia="cs-CZ"/>
        </w:rPr>
        <w:t xml:space="preserve">v případě porušení jakékoli povinnosti dle článku </w:t>
      </w:r>
      <w:r w:rsidRPr="00DE2568">
        <w:rPr>
          <w:rFonts w:ascii="Segoe UI" w:hAnsi="Segoe UI" w:cs="Segoe UI"/>
          <w:sz w:val="22"/>
          <w:szCs w:val="22"/>
          <w:lang w:val="cs-CZ" w:eastAsia="cs-CZ"/>
        </w:rPr>
        <w:fldChar w:fldCharType="begin"/>
      </w:r>
      <w:r w:rsidRPr="00DE2568">
        <w:rPr>
          <w:rFonts w:ascii="Segoe UI" w:hAnsi="Segoe UI" w:cs="Segoe UI"/>
          <w:sz w:val="22"/>
          <w:szCs w:val="22"/>
          <w:lang w:val="cs-CZ" w:eastAsia="cs-CZ"/>
        </w:rPr>
        <w:instrText xml:space="preserve"> REF _Ref415994553 \r \h  \* MERGEFORMAT </w:instrText>
      </w:r>
      <w:r w:rsidRPr="00DE2568">
        <w:rPr>
          <w:rFonts w:ascii="Segoe UI" w:hAnsi="Segoe UI" w:cs="Segoe UI"/>
          <w:sz w:val="22"/>
          <w:szCs w:val="22"/>
          <w:lang w:val="cs-CZ" w:eastAsia="cs-CZ"/>
        </w:rPr>
      </w:r>
      <w:r w:rsidRPr="00DE2568">
        <w:rPr>
          <w:rFonts w:ascii="Segoe UI" w:hAnsi="Segoe UI" w:cs="Segoe UI"/>
          <w:sz w:val="22"/>
          <w:szCs w:val="22"/>
          <w:lang w:val="cs-CZ" w:eastAsia="cs-CZ"/>
        </w:rPr>
        <w:fldChar w:fldCharType="separate"/>
      </w:r>
      <w:r w:rsidR="00CD64CB">
        <w:rPr>
          <w:rFonts w:ascii="Segoe UI" w:hAnsi="Segoe UI" w:cs="Segoe UI"/>
          <w:sz w:val="22"/>
          <w:szCs w:val="22"/>
          <w:lang w:val="cs-CZ" w:eastAsia="cs-CZ"/>
        </w:rPr>
        <w:t>9</w:t>
      </w:r>
      <w:r w:rsidRPr="00DE2568">
        <w:rPr>
          <w:rFonts w:ascii="Segoe UI" w:hAnsi="Segoe UI" w:cs="Segoe UI"/>
          <w:sz w:val="22"/>
          <w:szCs w:val="22"/>
          <w:lang w:val="cs-CZ" w:eastAsia="cs-CZ"/>
        </w:rPr>
        <w:fldChar w:fldCharType="end"/>
      </w:r>
      <w:r w:rsidRPr="00DE2568">
        <w:rPr>
          <w:rFonts w:ascii="Segoe UI" w:hAnsi="Segoe UI" w:cs="Segoe UI"/>
          <w:sz w:val="22"/>
          <w:szCs w:val="22"/>
          <w:lang w:val="cs-CZ" w:eastAsia="cs-CZ"/>
        </w:rPr>
        <w:t xml:space="preserve">. Rámcové </w:t>
      </w:r>
      <w:r w:rsidR="005C2C2E" w:rsidRPr="00DE2568">
        <w:rPr>
          <w:rFonts w:ascii="Segoe UI" w:hAnsi="Segoe UI" w:cs="Segoe UI"/>
          <w:sz w:val="22"/>
          <w:szCs w:val="22"/>
          <w:lang w:val="cs-CZ" w:eastAsia="cs-CZ"/>
        </w:rPr>
        <w:t>dohody</w:t>
      </w:r>
      <w:r w:rsidRPr="00DE2568">
        <w:rPr>
          <w:rFonts w:ascii="Segoe UI" w:hAnsi="Segoe UI" w:cs="Segoe UI"/>
          <w:sz w:val="22"/>
          <w:szCs w:val="22"/>
          <w:lang w:val="cs-CZ" w:eastAsia="cs-CZ"/>
        </w:rPr>
        <w:t xml:space="preserve"> je Poskytovatel povinen zaplatit Objednateli smluvní pokutu ve výši</w:t>
      </w:r>
      <w:r w:rsidR="00211193" w:rsidRPr="00DE2568">
        <w:rPr>
          <w:rFonts w:ascii="Segoe UI" w:hAnsi="Segoe UI" w:cs="Segoe UI"/>
          <w:sz w:val="22"/>
          <w:szCs w:val="22"/>
          <w:lang w:val="cs-CZ" w:eastAsia="cs-CZ"/>
        </w:rPr>
        <w:t xml:space="preserve"> </w:t>
      </w:r>
      <w:proofErr w:type="gramStart"/>
      <w:r w:rsidR="009A70E4">
        <w:rPr>
          <w:rFonts w:ascii="Segoe UI" w:hAnsi="Segoe UI" w:cs="Segoe UI"/>
          <w:sz w:val="22"/>
          <w:szCs w:val="22"/>
          <w:lang w:val="cs-CZ" w:eastAsia="cs-CZ"/>
        </w:rPr>
        <w:t>80</w:t>
      </w:r>
      <w:r w:rsidR="00211193" w:rsidRPr="00DE2568">
        <w:rPr>
          <w:rFonts w:ascii="Segoe UI" w:hAnsi="Segoe UI" w:cs="Segoe UI"/>
          <w:sz w:val="22"/>
          <w:szCs w:val="22"/>
          <w:lang w:val="cs-CZ" w:eastAsia="cs-CZ"/>
        </w:rPr>
        <w:t>.000</w:t>
      </w:r>
      <w:r w:rsidRPr="00DE2568">
        <w:rPr>
          <w:rFonts w:ascii="Segoe UI" w:hAnsi="Segoe UI" w:cs="Segoe UI"/>
          <w:sz w:val="22"/>
          <w:szCs w:val="22"/>
          <w:lang w:val="cs-CZ" w:eastAsia="cs-CZ"/>
        </w:rPr>
        <w:t>,-</w:t>
      </w:r>
      <w:proofErr w:type="gramEnd"/>
      <w:r w:rsidRPr="00DE2568">
        <w:rPr>
          <w:rFonts w:ascii="Segoe UI" w:hAnsi="Segoe UI" w:cs="Segoe UI"/>
          <w:sz w:val="22"/>
          <w:szCs w:val="22"/>
          <w:lang w:val="cs-CZ" w:eastAsia="cs-CZ"/>
        </w:rPr>
        <w:t xml:space="preserve"> Kč za každý jednotlivý případ porušení,</w:t>
      </w:r>
    </w:p>
    <w:p w14:paraId="4BC2C02A" w14:textId="381401DE" w:rsidR="000F6DFE" w:rsidRDefault="000F6DFE" w:rsidP="00583932">
      <w:pPr>
        <w:widowControl w:val="0"/>
        <w:numPr>
          <w:ilvl w:val="2"/>
          <w:numId w:val="1"/>
        </w:numPr>
        <w:tabs>
          <w:tab w:val="clear" w:pos="1080"/>
          <w:tab w:val="num" w:pos="709"/>
        </w:tabs>
        <w:autoSpaceDE w:val="0"/>
        <w:autoSpaceDN w:val="0"/>
        <w:adjustRightInd w:val="0"/>
        <w:spacing w:before="120" w:line="276" w:lineRule="auto"/>
        <w:ind w:left="709" w:firstLine="0"/>
        <w:jc w:val="both"/>
        <w:rPr>
          <w:rFonts w:ascii="Segoe UI" w:hAnsi="Segoe UI" w:cs="Segoe UI"/>
          <w:sz w:val="22"/>
          <w:szCs w:val="22"/>
          <w:lang w:val="cs-CZ" w:eastAsia="cs-CZ"/>
        </w:rPr>
      </w:pPr>
      <w:r w:rsidRPr="00DE2568">
        <w:rPr>
          <w:rFonts w:ascii="Segoe UI" w:hAnsi="Segoe UI" w:cs="Segoe UI"/>
          <w:sz w:val="22"/>
          <w:szCs w:val="22"/>
          <w:lang w:val="cs-CZ" w:eastAsia="cs-CZ"/>
        </w:rPr>
        <w:t xml:space="preserve">v případě neposkytnutí součinnosti Poskytovatele dle odst. </w:t>
      </w:r>
      <w:r w:rsidRPr="00DE2568">
        <w:rPr>
          <w:rFonts w:ascii="Segoe UI" w:hAnsi="Segoe UI" w:cs="Segoe UI"/>
          <w:sz w:val="22"/>
          <w:szCs w:val="22"/>
          <w:lang w:val="cs-CZ" w:eastAsia="cs-CZ"/>
        </w:rPr>
        <w:fldChar w:fldCharType="begin"/>
      </w:r>
      <w:r w:rsidRPr="00DE2568">
        <w:rPr>
          <w:rFonts w:ascii="Segoe UI" w:hAnsi="Segoe UI" w:cs="Segoe UI"/>
          <w:sz w:val="22"/>
          <w:szCs w:val="22"/>
          <w:lang w:val="cs-CZ" w:eastAsia="cs-CZ"/>
        </w:rPr>
        <w:instrText xml:space="preserve"> REF _Ref416815009 \r \h </w:instrText>
      </w:r>
      <w:r w:rsidR="00D77092" w:rsidRPr="00DE2568">
        <w:rPr>
          <w:rFonts w:ascii="Segoe UI" w:hAnsi="Segoe UI" w:cs="Segoe UI"/>
          <w:sz w:val="22"/>
          <w:szCs w:val="22"/>
          <w:lang w:val="cs-CZ" w:eastAsia="cs-CZ"/>
        </w:rPr>
        <w:instrText xml:space="preserve"> \* MERGEFORMAT </w:instrText>
      </w:r>
      <w:r w:rsidRPr="00DE2568">
        <w:rPr>
          <w:rFonts w:ascii="Segoe UI" w:hAnsi="Segoe UI" w:cs="Segoe UI"/>
          <w:sz w:val="22"/>
          <w:szCs w:val="22"/>
          <w:lang w:val="cs-CZ" w:eastAsia="cs-CZ"/>
        </w:rPr>
      </w:r>
      <w:r w:rsidRPr="00DE2568">
        <w:rPr>
          <w:rFonts w:ascii="Segoe UI" w:hAnsi="Segoe UI" w:cs="Segoe UI"/>
          <w:sz w:val="22"/>
          <w:szCs w:val="22"/>
          <w:lang w:val="cs-CZ" w:eastAsia="cs-CZ"/>
        </w:rPr>
        <w:fldChar w:fldCharType="separate"/>
      </w:r>
      <w:r w:rsidR="00CD64CB">
        <w:rPr>
          <w:rFonts w:ascii="Segoe UI" w:hAnsi="Segoe UI" w:cs="Segoe UI"/>
          <w:sz w:val="22"/>
          <w:szCs w:val="22"/>
          <w:lang w:val="cs-CZ" w:eastAsia="cs-CZ"/>
        </w:rPr>
        <w:t>10.11</w:t>
      </w:r>
      <w:r w:rsidRPr="00DE2568">
        <w:rPr>
          <w:rFonts w:ascii="Segoe UI" w:hAnsi="Segoe UI" w:cs="Segoe UI"/>
          <w:sz w:val="22"/>
          <w:szCs w:val="22"/>
          <w:lang w:val="cs-CZ" w:eastAsia="cs-CZ"/>
        </w:rPr>
        <w:fldChar w:fldCharType="end"/>
      </w:r>
      <w:r w:rsidRPr="00DE2568">
        <w:rPr>
          <w:rFonts w:ascii="Segoe UI" w:hAnsi="Segoe UI" w:cs="Segoe UI"/>
          <w:sz w:val="22"/>
          <w:szCs w:val="22"/>
          <w:lang w:val="cs-CZ" w:eastAsia="cs-CZ"/>
        </w:rPr>
        <w:t xml:space="preserve">. Rámcové </w:t>
      </w:r>
      <w:r w:rsidR="005C2C2E" w:rsidRPr="00DE2568">
        <w:rPr>
          <w:rFonts w:ascii="Segoe UI" w:hAnsi="Segoe UI" w:cs="Segoe UI"/>
          <w:sz w:val="22"/>
          <w:szCs w:val="22"/>
          <w:lang w:val="cs-CZ" w:eastAsia="cs-CZ"/>
        </w:rPr>
        <w:t>dohody</w:t>
      </w:r>
      <w:r w:rsidRPr="00DE2568">
        <w:rPr>
          <w:rFonts w:ascii="Segoe UI" w:hAnsi="Segoe UI" w:cs="Segoe UI"/>
          <w:sz w:val="22"/>
          <w:szCs w:val="22"/>
          <w:lang w:val="cs-CZ" w:eastAsia="cs-CZ"/>
        </w:rPr>
        <w:t xml:space="preserve"> je Poskytovatel povinen zaplatit Objednateli smluvní pokutu ve výši </w:t>
      </w:r>
      <w:proofErr w:type="gramStart"/>
      <w:r w:rsidR="00211193" w:rsidRPr="00DE2568">
        <w:rPr>
          <w:rFonts w:ascii="Segoe UI" w:hAnsi="Segoe UI" w:cs="Segoe UI"/>
          <w:sz w:val="22"/>
          <w:szCs w:val="22"/>
          <w:lang w:val="cs-CZ" w:eastAsia="cs-CZ"/>
        </w:rPr>
        <w:t>50.000</w:t>
      </w:r>
      <w:r w:rsidRPr="00DE2568">
        <w:rPr>
          <w:rFonts w:ascii="Segoe UI" w:hAnsi="Segoe UI" w:cs="Segoe UI"/>
          <w:sz w:val="22"/>
          <w:szCs w:val="22"/>
          <w:lang w:val="cs-CZ"/>
        </w:rPr>
        <w:t>,-</w:t>
      </w:r>
      <w:proofErr w:type="gramEnd"/>
      <w:r w:rsidRPr="00DE2568">
        <w:rPr>
          <w:rFonts w:ascii="Segoe UI" w:hAnsi="Segoe UI" w:cs="Segoe UI"/>
          <w:sz w:val="22"/>
          <w:szCs w:val="22"/>
          <w:lang w:val="cs-CZ"/>
        </w:rPr>
        <w:t xml:space="preserve"> Kč</w:t>
      </w:r>
      <w:r w:rsidRPr="00DE2568">
        <w:rPr>
          <w:rFonts w:ascii="Segoe UI" w:hAnsi="Segoe UI" w:cs="Segoe UI"/>
          <w:sz w:val="22"/>
          <w:szCs w:val="22"/>
          <w:lang w:val="cs-CZ" w:eastAsia="cs-CZ"/>
        </w:rPr>
        <w:t xml:space="preserve"> </w:t>
      </w:r>
      <w:r w:rsidRPr="00DE2568">
        <w:rPr>
          <w:rFonts w:ascii="Segoe UI" w:hAnsi="Segoe UI" w:cs="Segoe UI"/>
          <w:sz w:val="22"/>
          <w:szCs w:val="22"/>
          <w:lang w:val="cs-CZ" w:eastAsia="cs-CZ"/>
        </w:rPr>
        <w:lastRenderedPageBreak/>
        <w:t xml:space="preserve">za každý </w:t>
      </w:r>
      <w:r w:rsidR="00FF5974" w:rsidRPr="00DE2568">
        <w:rPr>
          <w:rFonts w:ascii="Segoe UI" w:hAnsi="Segoe UI" w:cs="Segoe UI"/>
          <w:sz w:val="22"/>
          <w:szCs w:val="22"/>
          <w:lang w:val="cs-CZ" w:eastAsia="cs-CZ"/>
        </w:rPr>
        <w:t xml:space="preserve">započatý </w:t>
      </w:r>
      <w:r w:rsidRPr="00DE2568">
        <w:rPr>
          <w:rFonts w:ascii="Segoe UI" w:hAnsi="Segoe UI" w:cs="Segoe UI"/>
          <w:sz w:val="22"/>
          <w:szCs w:val="22"/>
          <w:lang w:val="cs-CZ" w:eastAsia="cs-CZ"/>
        </w:rPr>
        <w:t>den prodlení.</w:t>
      </w:r>
    </w:p>
    <w:p w14:paraId="5D9B4988" w14:textId="301100E4" w:rsidR="009D600A" w:rsidRDefault="009D600A" w:rsidP="009D600A">
      <w:pPr>
        <w:widowControl w:val="0"/>
        <w:numPr>
          <w:ilvl w:val="2"/>
          <w:numId w:val="1"/>
        </w:numPr>
        <w:tabs>
          <w:tab w:val="clear" w:pos="1080"/>
          <w:tab w:val="num" w:pos="709"/>
        </w:tabs>
        <w:autoSpaceDE w:val="0"/>
        <w:autoSpaceDN w:val="0"/>
        <w:adjustRightInd w:val="0"/>
        <w:spacing w:before="120" w:line="276" w:lineRule="auto"/>
        <w:ind w:left="709" w:firstLine="0"/>
        <w:jc w:val="both"/>
        <w:rPr>
          <w:rFonts w:ascii="Segoe UI" w:hAnsi="Segoe UI" w:cs="Segoe UI"/>
          <w:sz w:val="22"/>
          <w:szCs w:val="22"/>
          <w:lang w:val="cs-CZ" w:eastAsia="cs-CZ"/>
        </w:rPr>
      </w:pPr>
      <w:r w:rsidRPr="00C0774A">
        <w:rPr>
          <w:rFonts w:ascii="Segoe UI" w:hAnsi="Segoe UI" w:cs="Segoe UI"/>
          <w:sz w:val="22"/>
          <w:szCs w:val="22"/>
          <w:lang w:val="cs-CZ" w:eastAsia="cs-CZ"/>
        </w:rPr>
        <w:t xml:space="preserve">Dojde-li k porušení pravidel dle odst. </w:t>
      </w:r>
      <w:r>
        <w:rPr>
          <w:rFonts w:ascii="Segoe UI" w:hAnsi="Segoe UI" w:cs="Segoe UI"/>
          <w:sz w:val="22"/>
          <w:szCs w:val="22"/>
          <w:lang w:val="cs-CZ" w:eastAsia="cs-CZ"/>
        </w:rPr>
        <w:t>6.</w:t>
      </w:r>
      <w:r w:rsidRPr="00C0774A">
        <w:rPr>
          <w:rFonts w:ascii="Segoe UI" w:hAnsi="Segoe UI" w:cs="Segoe UI"/>
          <w:sz w:val="22"/>
          <w:szCs w:val="22"/>
          <w:lang w:val="cs-CZ" w:eastAsia="cs-CZ"/>
        </w:rPr>
        <w:t xml:space="preserve">14 a/nebo </w:t>
      </w:r>
      <w:r>
        <w:rPr>
          <w:rFonts w:ascii="Segoe UI" w:hAnsi="Segoe UI" w:cs="Segoe UI"/>
          <w:sz w:val="22"/>
          <w:szCs w:val="22"/>
          <w:lang w:val="cs-CZ" w:eastAsia="cs-CZ"/>
        </w:rPr>
        <w:t>6.</w:t>
      </w:r>
      <w:r w:rsidRPr="00C0774A">
        <w:rPr>
          <w:rFonts w:ascii="Segoe UI" w:hAnsi="Segoe UI" w:cs="Segoe UI"/>
          <w:sz w:val="22"/>
          <w:szCs w:val="22"/>
          <w:lang w:val="cs-CZ" w:eastAsia="cs-CZ"/>
        </w:rPr>
        <w:t xml:space="preserve">15 této smlouvy, je </w:t>
      </w:r>
      <w:r>
        <w:rPr>
          <w:rFonts w:ascii="Segoe UI" w:hAnsi="Segoe UI" w:cs="Segoe UI"/>
          <w:sz w:val="22"/>
          <w:szCs w:val="22"/>
          <w:lang w:val="cs-CZ" w:eastAsia="cs-CZ"/>
        </w:rPr>
        <w:t>P</w:t>
      </w:r>
      <w:r w:rsidRPr="00C0774A">
        <w:rPr>
          <w:rFonts w:ascii="Segoe UI" w:hAnsi="Segoe UI" w:cs="Segoe UI"/>
          <w:sz w:val="22"/>
          <w:szCs w:val="22"/>
          <w:lang w:val="cs-CZ" w:eastAsia="cs-CZ"/>
        </w:rPr>
        <w:t xml:space="preserve">oskytovatel povinen zaplatit </w:t>
      </w:r>
      <w:r>
        <w:rPr>
          <w:rFonts w:ascii="Segoe UI" w:hAnsi="Segoe UI" w:cs="Segoe UI"/>
          <w:sz w:val="22"/>
          <w:szCs w:val="22"/>
          <w:lang w:val="cs-CZ" w:eastAsia="cs-CZ"/>
        </w:rPr>
        <w:t>O</w:t>
      </w:r>
      <w:r w:rsidRPr="00C0774A">
        <w:rPr>
          <w:rFonts w:ascii="Segoe UI" w:hAnsi="Segoe UI" w:cs="Segoe UI"/>
          <w:sz w:val="22"/>
          <w:szCs w:val="22"/>
          <w:lang w:val="cs-CZ" w:eastAsia="cs-CZ"/>
        </w:rPr>
        <w:t>bjednateli smluvní pokutu ve výši 250.000 Kč, a to za každý jednotlivý případ porušení</w:t>
      </w:r>
      <w:r>
        <w:rPr>
          <w:rFonts w:ascii="Segoe UI" w:hAnsi="Segoe UI" w:cs="Segoe UI"/>
          <w:sz w:val="22"/>
          <w:szCs w:val="22"/>
          <w:lang w:val="cs-CZ" w:eastAsia="cs-CZ"/>
        </w:rPr>
        <w:t>.</w:t>
      </w:r>
    </w:p>
    <w:p w14:paraId="0F98359F" w14:textId="6AB7CE7A" w:rsidR="009D600A" w:rsidRDefault="009D600A" w:rsidP="009D600A">
      <w:pPr>
        <w:widowControl w:val="0"/>
        <w:numPr>
          <w:ilvl w:val="2"/>
          <w:numId w:val="1"/>
        </w:numPr>
        <w:tabs>
          <w:tab w:val="clear" w:pos="1080"/>
          <w:tab w:val="num" w:pos="709"/>
        </w:tabs>
        <w:autoSpaceDE w:val="0"/>
        <w:autoSpaceDN w:val="0"/>
        <w:adjustRightInd w:val="0"/>
        <w:spacing w:before="120" w:line="276" w:lineRule="auto"/>
        <w:ind w:left="709" w:firstLine="0"/>
        <w:jc w:val="both"/>
        <w:rPr>
          <w:rFonts w:ascii="Segoe UI" w:hAnsi="Segoe UI" w:cs="Segoe UI"/>
          <w:sz w:val="22"/>
          <w:szCs w:val="22"/>
          <w:lang w:val="cs-CZ" w:eastAsia="cs-CZ"/>
        </w:rPr>
      </w:pPr>
      <w:r w:rsidRPr="00DE2568">
        <w:rPr>
          <w:rFonts w:ascii="Segoe UI" w:hAnsi="Segoe UI" w:cs="Segoe UI"/>
          <w:sz w:val="22"/>
          <w:szCs w:val="22"/>
          <w:lang w:val="cs-CZ" w:eastAsia="cs-CZ"/>
        </w:rPr>
        <w:t xml:space="preserve">v případě porušení povinnosti dle </w:t>
      </w:r>
      <w:r>
        <w:rPr>
          <w:rFonts w:ascii="Segoe UI" w:hAnsi="Segoe UI" w:cs="Segoe UI"/>
          <w:sz w:val="22"/>
          <w:szCs w:val="22"/>
          <w:lang w:val="cs-CZ" w:eastAsia="cs-CZ"/>
        </w:rPr>
        <w:t>odst. 6.7</w:t>
      </w:r>
      <w:r w:rsidRPr="00DE2568">
        <w:rPr>
          <w:rFonts w:ascii="Segoe UI" w:hAnsi="Segoe UI" w:cs="Segoe UI"/>
          <w:sz w:val="22"/>
          <w:szCs w:val="22"/>
          <w:lang w:val="cs-CZ" w:eastAsia="cs-CZ"/>
        </w:rPr>
        <w:t xml:space="preserve"> Rámcové dohody je Poskytovatel povinen zaplatit Objednateli smluvní pokutu ve výši </w:t>
      </w:r>
      <w:proofErr w:type="gramStart"/>
      <w:r>
        <w:rPr>
          <w:rFonts w:ascii="Segoe UI" w:hAnsi="Segoe UI" w:cs="Segoe UI"/>
          <w:sz w:val="22"/>
          <w:szCs w:val="22"/>
          <w:lang w:val="cs-CZ" w:eastAsia="cs-CZ"/>
        </w:rPr>
        <w:t>5</w:t>
      </w:r>
      <w:r w:rsidRPr="00DE2568">
        <w:rPr>
          <w:rFonts w:ascii="Segoe UI" w:hAnsi="Segoe UI" w:cs="Segoe UI"/>
          <w:sz w:val="22"/>
          <w:szCs w:val="22"/>
          <w:lang w:val="cs-CZ" w:eastAsia="cs-CZ"/>
        </w:rPr>
        <w:t>0.000,-</w:t>
      </w:r>
      <w:proofErr w:type="gramEnd"/>
      <w:r w:rsidRPr="00DE2568">
        <w:rPr>
          <w:rFonts w:ascii="Segoe UI" w:hAnsi="Segoe UI" w:cs="Segoe UI"/>
          <w:sz w:val="22"/>
          <w:szCs w:val="22"/>
          <w:lang w:val="cs-CZ" w:eastAsia="cs-CZ"/>
        </w:rPr>
        <w:t xml:space="preserve"> Kč za každý jednotlivý případ porušení</w:t>
      </w:r>
      <w:r>
        <w:rPr>
          <w:rFonts w:ascii="Segoe UI" w:hAnsi="Segoe UI" w:cs="Segoe UI"/>
          <w:sz w:val="22"/>
          <w:szCs w:val="22"/>
          <w:lang w:val="cs-CZ" w:eastAsia="cs-CZ"/>
        </w:rPr>
        <w:t>.</w:t>
      </w:r>
    </w:p>
    <w:p w14:paraId="28792006" w14:textId="1E3D3782" w:rsidR="00280809" w:rsidRPr="00DE2568" w:rsidRDefault="00280809" w:rsidP="009D600A">
      <w:pPr>
        <w:widowControl w:val="0"/>
        <w:numPr>
          <w:ilvl w:val="2"/>
          <w:numId w:val="1"/>
        </w:numPr>
        <w:tabs>
          <w:tab w:val="clear" w:pos="1080"/>
          <w:tab w:val="num" w:pos="709"/>
        </w:tabs>
        <w:autoSpaceDE w:val="0"/>
        <w:autoSpaceDN w:val="0"/>
        <w:adjustRightInd w:val="0"/>
        <w:spacing w:before="120" w:line="276" w:lineRule="auto"/>
        <w:ind w:left="709" w:firstLine="0"/>
        <w:jc w:val="both"/>
        <w:rPr>
          <w:rFonts w:ascii="Segoe UI" w:hAnsi="Segoe UI" w:cs="Segoe UI"/>
          <w:sz w:val="22"/>
          <w:szCs w:val="22"/>
          <w:lang w:val="cs-CZ" w:eastAsia="cs-CZ"/>
        </w:rPr>
      </w:pPr>
      <w:r w:rsidRPr="00DE2568">
        <w:rPr>
          <w:rFonts w:ascii="Segoe UI" w:hAnsi="Segoe UI" w:cs="Segoe UI"/>
          <w:sz w:val="22"/>
          <w:szCs w:val="22"/>
          <w:lang w:val="cs-CZ"/>
        </w:rPr>
        <w:t>V případě nedodržení garantované dostupnosti sjednané úrovně SLA dle</w:t>
      </w:r>
      <w:r>
        <w:rPr>
          <w:rFonts w:ascii="Segoe UI" w:hAnsi="Segoe UI" w:cs="Segoe UI"/>
          <w:sz w:val="22"/>
          <w:szCs w:val="22"/>
          <w:lang w:val="cs-CZ"/>
        </w:rPr>
        <w:t xml:space="preserve"> odst. 3.1.7</w:t>
      </w:r>
      <w:r w:rsidRPr="00DE2568">
        <w:rPr>
          <w:rFonts w:ascii="Segoe UI" w:hAnsi="Segoe UI" w:cs="Segoe UI"/>
          <w:sz w:val="22"/>
          <w:szCs w:val="22"/>
          <w:lang w:val="cs-CZ"/>
        </w:rPr>
        <w:t xml:space="preserve"> přílohy č. 1 Rámcové dohody se Poskytovatel zavazuje </w:t>
      </w:r>
      <w:r>
        <w:rPr>
          <w:rFonts w:ascii="Segoe UI" w:hAnsi="Segoe UI" w:cs="Segoe UI"/>
          <w:sz w:val="22"/>
          <w:szCs w:val="22"/>
          <w:lang w:val="cs-CZ"/>
        </w:rPr>
        <w:t>zaplatit</w:t>
      </w:r>
      <w:r w:rsidRPr="00DE2568">
        <w:rPr>
          <w:rFonts w:ascii="Segoe UI" w:hAnsi="Segoe UI" w:cs="Segoe UI"/>
          <w:sz w:val="22"/>
          <w:szCs w:val="22"/>
          <w:lang w:val="cs-CZ"/>
        </w:rPr>
        <w:t xml:space="preserve"> Objednateli </w:t>
      </w:r>
      <w:r>
        <w:rPr>
          <w:rFonts w:ascii="Segoe UI" w:hAnsi="Segoe UI" w:cs="Segoe UI"/>
          <w:sz w:val="22"/>
          <w:szCs w:val="22"/>
          <w:lang w:val="cs-CZ"/>
        </w:rPr>
        <w:t>smluvní pokutu ve výši 25 %</w:t>
      </w:r>
      <w:r w:rsidRPr="00DE2568">
        <w:rPr>
          <w:rFonts w:ascii="Segoe UI" w:hAnsi="Segoe UI" w:cs="Segoe UI"/>
          <w:sz w:val="22"/>
          <w:szCs w:val="22"/>
          <w:lang w:val="cs-CZ"/>
        </w:rPr>
        <w:t> ceny měsíčního paušálu za Službu Pevného připojení k internetu za každou celou 0,1 % pod garantovanou hodnotu dostupnosti ve sledovaném období</w:t>
      </w:r>
      <w:r w:rsidR="002138F2">
        <w:rPr>
          <w:rFonts w:ascii="Segoe UI" w:hAnsi="Segoe UI" w:cs="Segoe UI"/>
          <w:sz w:val="22"/>
          <w:szCs w:val="22"/>
          <w:lang w:val="cs-CZ"/>
        </w:rPr>
        <w:t xml:space="preserve"> jednoho roku</w:t>
      </w:r>
      <w:r w:rsidRPr="00DE2568">
        <w:rPr>
          <w:rFonts w:ascii="Segoe UI" w:hAnsi="Segoe UI" w:cs="Segoe UI"/>
          <w:sz w:val="22"/>
          <w:szCs w:val="22"/>
          <w:lang w:val="cs-CZ"/>
        </w:rPr>
        <w:t>.</w:t>
      </w:r>
    </w:p>
    <w:p w14:paraId="4A76D569" w14:textId="77777777" w:rsidR="002A5BB1" w:rsidRPr="00DE2568" w:rsidRDefault="002A5BB1"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rPr>
        <w:t xml:space="preserve">Zaplacením smluvní pokuty </w:t>
      </w:r>
      <w:proofErr w:type="gramStart"/>
      <w:r w:rsidRPr="00DE2568">
        <w:rPr>
          <w:rFonts w:ascii="Segoe UI" w:hAnsi="Segoe UI" w:cs="Segoe UI"/>
          <w:sz w:val="22"/>
          <w:szCs w:val="22"/>
          <w:lang w:val="cs-CZ"/>
        </w:rPr>
        <w:t>není</w:t>
      </w:r>
      <w:proofErr w:type="gramEnd"/>
      <w:r w:rsidRPr="00DE2568">
        <w:rPr>
          <w:rFonts w:ascii="Segoe UI" w:hAnsi="Segoe UI" w:cs="Segoe UI"/>
          <w:sz w:val="22"/>
          <w:szCs w:val="22"/>
          <w:lang w:val="cs-CZ"/>
        </w:rPr>
        <w:t xml:space="preserve"> jakkoliv dotčen nárok </w:t>
      </w:r>
      <w:r w:rsidR="00C66147" w:rsidRPr="00DE2568">
        <w:rPr>
          <w:rFonts w:ascii="Segoe UI" w:hAnsi="Segoe UI" w:cs="Segoe UI"/>
          <w:sz w:val="22"/>
          <w:szCs w:val="22"/>
          <w:lang w:val="cs-CZ"/>
        </w:rPr>
        <w:t xml:space="preserve">Objednatele </w:t>
      </w:r>
      <w:r w:rsidRPr="00DE2568">
        <w:rPr>
          <w:rFonts w:ascii="Segoe UI" w:hAnsi="Segoe UI" w:cs="Segoe UI"/>
          <w:sz w:val="22"/>
          <w:szCs w:val="22"/>
          <w:lang w:val="cs-CZ"/>
        </w:rPr>
        <w:t xml:space="preserve">na náhradu škody; nárok na náhradu škody je </w:t>
      </w:r>
      <w:r w:rsidR="00C66147" w:rsidRPr="00DE2568">
        <w:rPr>
          <w:rFonts w:ascii="Segoe UI" w:hAnsi="Segoe UI" w:cs="Segoe UI"/>
          <w:sz w:val="22"/>
          <w:szCs w:val="22"/>
          <w:lang w:val="cs-CZ"/>
        </w:rPr>
        <w:t xml:space="preserve">Objednatel </w:t>
      </w:r>
      <w:r w:rsidRPr="00DE2568">
        <w:rPr>
          <w:rFonts w:ascii="Segoe UI" w:hAnsi="Segoe UI" w:cs="Segoe UI"/>
          <w:sz w:val="22"/>
          <w:szCs w:val="22"/>
          <w:lang w:val="cs-CZ"/>
        </w:rPr>
        <w:t xml:space="preserve">oprávněn uplatnit vedle smluvní pokuty v plné výši. Zaplacením smluvní pokuty není dotčeno splnění povinnosti, která je prostřednictvím smluvní pokuty </w:t>
      </w:r>
      <w:r w:rsidR="00C66147" w:rsidRPr="00DE2568">
        <w:rPr>
          <w:rFonts w:ascii="Segoe UI" w:hAnsi="Segoe UI" w:cs="Segoe UI"/>
          <w:sz w:val="22"/>
          <w:szCs w:val="22"/>
          <w:lang w:val="cs-CZ"/>
        </w:rPr>
        <w:t>utvrzena</w:t>
      </w:r>
      <w:r w:rsidRPr="00DE2568">
        <w:rPr>
          <w:rFonts w:ascii="Segoe UI" w:hAnsi="Segoe UI" w:cs="Segoe UI"/>
          <w:sz w:val="22"/>
          <w:szCs w:val="22"/>
          <w:lang w:val="cs-CZ"/>
        </w:rPr>
        <w:t>.</w:t>
      </w:r>
    </w:p>
    <w:p w14:paraId="4BE6031F" w14:textId="77777777" w:rsidR="002A5BB1" w:rsidRPr="00DE2568" w:rsidRDefault="002A5BB1"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rPr>
        <w:t xml:space="preserve">Smluvní pokutu je </w:t>
      </w:r>
      <w:r w:rsidR="00C66147" w:rsidRPr="00DE2568">
        <w:rPr>
          <w:rFonts w:ascii="Segoe UI" w:hAnsi="Segoe UI" w:cs="Segoe UI"/>
          <w:sz w:val="22"/>
          <w:szCs w:val="22"/>
          <w:lang w:val="cs-CZ"/>
        </w:rPr>
        <w:t xml:space="preserve">Objednatel </w:t>
      </w:r>
      <w:r w:rsidRPr="00DE2568">
        <w:rPr>
          <w:rFonts w:ascii="Segoe UI" w:hAnsi="Segoe UI" w:cs="Segoe UI"/>
          <w:sz w:val="22"/>
          <w:szCs w:val="22"/>
          <w:lang w:val="cs-CZ"/>
        </w:rPr>
        <w:t xml:space="preserve">oprávněn započíst formou jednostranného zápočtu proti jakékoliv pohledávce Poskytovatele vůči </w:t>
      </w:r>
      <w:r w:rsidR="00C66147" w:rsidRPr="00DE2568">
        <w:rPr>
          <w:rFonts w:ascii="Segoe UI" w:hAnsi="Segoe UI" w:cs="Segoe UI"/>
          <w:sz w:val="22"/>
          <w:szCs w:val="22"/>
          <w:lang w:val="cs-CZ"/>
        </w:rPr>
        <w:t>Objednateli</w:t>
      </w:r>
      <w:r w:rsidRPr="00DE2568">
        <w:rPr>
          <w:rFonts w:ascii="Segoe UI" w:hAnsi="Segoe UI" w:cs="Segoe UI"/>
          <w:sz w:val="22"/>
          <w:szCs w:val="22"/>
          <w:lang w:val="cs-CZ"/>
        </w:rPr>
        <w:t xml:space="preserve">. </w:t>
      </w:r>
    </w:p>
    <w:p w14:paraId="52129E44" w14:textId="225CB28A" w:rsidR="007657B7" w:rsidRDefault="002A5BB1" w:rsidP="00583932">
      <w:pPr>
        <w:widowControl w:val="0"/>
        <w:numPr>
          <w:ilvl w:val="1"/>
          <w:numId w:val="1"/>
        </w:numPr>
        <w:tabs>
          <w:tab w:val="clear" w:pos="1080"/>
          <w:tab w:val="num" w:pos="709"/>
        </w:tabs>
        <w:autoSpaceDE w:val="0"/>
        <w:autoSpaceDN w:val="0"/>
        <w:adjustRightInd w:val="0"/>
        <w:spacing w:before="120" w:line="276" w:lineRule="auto"/>
        <w:ind w:left="709" w:hanging="709"/>
        <w:jc w:val="both"/>
        <w:rPr>
          <w:rFonts w:ascii="Segoe UI" w:hAnsi="Segoe UI" w:cs="Segoe UI"/>
          <w:sz w:val="22"/>
          <w:szCs w:val="22"/>
          <w:lang w:val="cs-CZ"/>
        </w:rPr>
      </w:pPr>
      <w:r w:rsidRPr="00DE2568">
        <w:rPr>
          <w:rFonts w:ascii="Segoe UI" w:hAnsi="Segoe UI" w:cs="Segoe UI"/>
          <w:sz w:val="22"/>
          <w:szCs w:val="22"/>
          <w:lang w:val="cs-CZ"/>
        </w:rPr>
        <w:t xml:space="preserve">Smluvní pokuta i úrok z prodlení jsou splatné do </w:t>
      </w:r>
      <w:r w:rsidR="007D7DA3" w:rsidRPr="00DE2568">
        <w:rPr>
          <w:rFonts w:ascii="Segoe UI" w:hAnsi="Segoe UI" w:cs="Segoe UI"/>
          <w:sz w:val="22"/>
          <w:szCs w:val="22"/>
          <w:lang w:val="cs-CZ"/>
        </w:rPr>
        <w:t xml:space="preserve">třiceti </w:t>
      </w:r>
      <w:r w:rsidRPr="00DE2568">
        <w:rPr>
          <w:rFonts w:ascii="Segoe UI" w:hAnsi="Segoe UI" w:cs="Segoe UI"/>
          <w:sz w:val="22"/>
          <w:szCs w:val="22"/>
          <w:lang w:val="cs-CZ"/>
        </w:rPr>
        <w:t>dnů po obdržení jejich vyúčtování</w:t>
      </w:r>
      <w:r w:rsidR="000D2906" w:rsidRPr="00DE2568">
        <w:rPr>
          <w:rFonts w:ascii="Segoe UI" w:hAnsi="Segoe UI" w:cs="Segoe UI"/>
          <w:sz w:val="22"/>
          <w:szCs w:val="22"/>
          <w:lang w:val="cs-CZ"/>
        </w:rPr>
        <w:t xml:space="preserve"> (vyúčtováním se rozumí písemné sdělení výše požadované smluvní pokuty a jasná identifikace titulu, z něhož nárok na smluvní pokutu vyplývá)</w:t>
      </w:r>
      <w:r w:rsidRPr="00DE2568">
        <w:rPr>
          <w:rFonts w:ascii="Segoe UI" w:hAnsi="Segoe UI" w:cs="Segoe UI"/>
          <w:sz w:val="22"/>
          <w:szCs w:val="22"/>
          <w:lang w:val="cs-CZ"/>
        </w:rPr>
        <w:t>.</w:t>
      </w:r>
    </w:p>
    <w:p w14:paraId="297B806A" w14:textId="1F9CBFC7" w:rsidR="005D45D9" w:rsidRDefault="00176EF7" w:rsidP="005D45D9">
      <w:pPr>
        <w:pStyle w:val="Zkladntextodsazen"/>
        <w:widowControl w:val="0"/>
        <w:numPr>
          <w:ilvl w:val="1"/>
          <w:numId w:val="1"/>
        </w:numPr>
        <w:tabs>
          <w:tab w:val="clear" w:pos="1080"/>
          <w:tab w:val="num" w:pos="709"/>
        </w:tabs>
        <w:autoSpaceDE w:val="0"/>
        <w:autoSpaceDN w:val="0"/>
        <w:adjustRightInd w:val="0"/>
        <w:spacing w:before="120" w:after="0" w:line="276" w:lineRule="auto"/>
        <w:ind w:left="709" w:hanging="709"/>
        <w:jc w:val="both"/>
        <w:rPr>
          <w:rFonts w:ascii="Segoe UI" w:hAnsi="Segoe UI" w:cs="Segoe UI"/>
          <w:sz w:val="22"/>
          <w:szCs w:val="22"/>
          <w:lang w:val="cs-CZ" w:eastAsia="cs-CZ"/>
        </w:rPr>
      </w:pPr>
      <w:r>
        <w:rPr>
          <w:rFonts w:ascii="Segoe UI" w:hAnsi="Segoe UI" w:cs="Segoe UI"/>
          <w:sz w:val="22"/>
          <w:szCs w:val="22"/>
          <w:lang w:val="cs-CZ" w:eastAsia="cs-CZ"/>
        </w:rPr>
        <w:t>P</w:t>
      </w:r>
      <w:r w:rsidR="002B5EB7" w:rsidRPr="002B5EB7">
        <w:rPr>
          <w:rFonts w:ascii="Segoe UI" w:hAnsi="Segoe UI" w:cs="Segoe UI"/>
          <w:sz w:val="22"/>
          <w:szCs w:val="22"/>
          <w:lang w:val="cs-CZ" w:eastAsia="cs-CZ"/>
        </w:rPr>
        <w:t>řekážka v podobě vyšší moci</w:t>
      </w:r>
      <w:r w:rsidR="00305C2C">
        <w:rPr>
          <w:rFonts w:ascii="Segoe UI" w:hAnsi="Segoe UI" w:cs="Segoe UI"/>
          <w:sz w:val="22"/>
          <w:szCs w:val="22"/>
          <w:lang w:val="cs-CZ" w:eastAsia="cs-CZ"/>
        </w:rPr>
        <w:t xml:space="preserve"> nestaví</w:t>
      </w:r>
      <w:r w:rsidR="002B5EB7" w:rsidRPr="002B5EB7">
        <w:rPr>
          <w:rFonts w:ascii="Segoe UI" w:hAnsi="Segoe UI" w:cs="Segoe UI"/>
          <w:sz w:val="22"/>
          <w:szCs w:val="22"/>
          <w:lang w:val="cs-CZ" w:eastAsia="cs-CZ"/>
        </w:rPr>
        <w:t xml:space="preserve"> </w:t>
      </w:r>
      <w:r w:rsidR="00272C5B">
        <w:rPr>
          <w:rFonts w:ascii="Segoe UI" w:hAnsi="Segoe UI" w:cs="Segoe UI"/>
          <w:sz w:val="22"/>
          <w:szCs w:val="22"/>
          <w:lang w:val="cs-CZ" w:eastAsia="cs-CZ"/>
        </w:rPr>
        <w:t>dobu</w:t>
      </w:r>
      <w:r w:rsidR="002B5EB7" w:rsidRPr="002B5EB7">
        <w:rPr>
          <w:rFonts w:ascii="Segoe UI" w:hAnsi="Segoe UI" w:cs="Segoe UI"/>
          <w:sz w:val="22"/>
          <w:szCs w:val="22"/>
          <w:lang w:val="cs-CZ" w:eastAsia="cs-CZ"/>
        </w:rPr>
        <w:t> plnění a nebrání tak možnosti odstoupení od</w:t>
      </w:r>
      <w:r w:rsidR="00272C5B">
        <w:rPr>
          <w:rFonts w:ascii="Segoe UI" w:hAnsi="Segoe UI" w:cs="Segoe UI"/>
          <w:sz w:val="22"/>
          <w:szCs w:val="22"/>
          <w:lang w:val="cs-CZ" w:eastAsia="cs-CZ"/>
        </w:rPr>
        <w:t xml:space="preserve"> Rámcové dohody nebo Dílčí</w:t>
      </w:r>
      <w:r w:rsidR="002B5EB7" w:rsidRPr="002B5EB7">
        <w:rPr>
          <w:rFonts w:ascii="Segoe UI" w:hAnsi="Segoe UI" w:cs="Segoe UI"/>
          <w:sz w:val="22"/>
          <w:szCs w:val="22"/>
          <w:lang w:val="cs-CZ" w:eastAsia="cs-CZ"/>
        </w:rPr>
        <w:t xml:space="preserve"> smlouvy v případě prodlení s</w:t>
      </w:r>
      <w:r w:rsidR="00305C2C">
        <w:rPr>
          <w:rFonts w:ascii="Segoe UI" w:hAnsi="Segoe UI" w:cs="Segoe UI"/>
          <w:sz w:val="22"/>
          <w:szCs w:val="22"/>
          <w:lang w:val="cs-CZ" w:eastAsia="cs-CZ"/>
        </w:rPr>
        <w:t> </w:t>
      </w:r>
      <w:r w:rsidR="002B5EB7" w:rsidRPr="002B5EB7">
        <w:rPr>
          <w:rFonts w:ascii="Segoe UI" w:hAnsi="Segoe UI" w:cs="Segoe UI"/>
          <w:sz w:val="22"/>
          <w:szCs w:val="22"/>
          <w:lang w:val="cs-CZ" w:eastAsia="cs-CZ"/>
        </w:rPr>
        <w:t>plněním</w:t>
      </w:r>
      <w:r w:rsidR="00305C2C">
        <w:rPr>
          <w:rFonts w:ascii="Segoe UI" w:hAnsi="Segoe UI" w:cs="Segoe UI"/>
          <w:sz w:val="22"/>
          <w:szCs w:val="22"/>
          <w:lang w:val="cs-CZ" w:eastAsia="cs-CZ"/>
        </w:rPr>
        <w:t xml:space="preserve"> povinností dle Rámcové dohody nebo Dílčí smlouvy</w:t>
      </w:r>
      <w:r w:rsidR="002B5EB7" w:rsidRPr="002B5EB7">
        <w:rPr>
          <w:rFonts w:ascii="Segoe UI" w:hAnsi="Segoe UI" w:cs="Segoe UI"/>
          <w:sz w:val="22"/>
          <w:szCs w:val="22"/>
          <w:lang w:val="cs-CZ" w:eastAsia="cs-CZ"/>
        </w:rPr>
        <w:t xml:space="preserve"> či z jiných důvodů stanovených touto </w:t>
      </w:r>
      <w:r w:rsidR="00272C5B">
        <w:rPr>
          <w:rFonts w:ascii="Segoe UI" w:hAnsi="Segoe UI" w:cs="Segoe UI"/>
          <w:sz w:val="22"/>
          <w:szCs w:val="22"/>
          <w:lang w:val="cs-CZ" w:eastAsia="cs-CZ"/>
        </w:rPr>
        <w:t>Rámcovou dohodou</w:t>
      </w:r>
      <w:r w:rsidR="002B5EB7" w:rsidRPr="002B5EB7">
        <w:rPr>
          <w:rFonts w:ascii="Segoe UI" w:hAnsi="Segoe UI" w:cs="Segoe UI"/>
          <w:sz w:val="22"/>
          <w:szCs w:val="22"/>
          <w:lang w:val="cs-CZ" w:eastAsia="cs-CZ"/>
        </w:rPr>
        <w:t xml:space="preserve"> či </w:t>
      </w:r>
      <w:r w:rsidR="00272C5B">
        <w:rPr>
          <w:rFonts w:ascii="Segoe UI" w:hAnsi="Segoe UI" w:cs="Segoe UI"/>
          <w:sz w:val="22"/>
          <w:szCs w:val="22"/>
          <w:lang w:val="cs-CZ" w:eastAsia="cs-CZ"/>
        </w:rPr>
        <w:t>příslušnými právními předpisy</w:t>
      </w:r>
      <w:r w:rsidR="005D45D9" w:rsidRPr="00774388">
        <w:rPr>
          <w:rFonts w:ascii="Segoe UI" w:hAnsi="Segoe UI" w:cs="Segoe UI"/>
          <w:sz w:val="22"/>
          <w:szCs w:val="22"/>
          <w:lang w:val="cs-CZ" w:eastAsia="cs-CZ"/>
        </w:rPr>
        <w:t xml:space="preserve">. </w:t>
      </w:r>
      <w:r w:rsidR="00305C2C">
        <w:rPr>
          <w:rFonts w:ascii="Segoe UI" w:hAnsi="Segoe UI" w:cs="Segoe UI"/>
          <w:sz w:val="22"/>
          <w:szCs w:val="22"/>
          <w:lang w:val="cs-CZ" w:eastAsia="cs-CZ"/>
        </w:rPr>
        <w:t xml:space="preserve">Smluvní strana, které brání </w:t>
      </w:r>
      <w:r w:rsidR="00305C2C" w:rsidRPr="00774388">
        <w:rPr>
          <w:rFonts w:ascii="Segoe UI" w:hAnsi="Segoe UI" w:cs="Segoe UI"/>
          <w:sz w:val="22"/>
          <w:szCs w:val="22"/>
          <w:lang w:val="cs-CZ" w:eastAsia="cs-CZ"/>
        </w:rPr>
        <w:t xml:space="preserve">ve splnění jakékoli její povinnosti </w:t>
      </w:r>
      <w:r w:rsidR="00305C2C">
        <w:rPr>
          <w:rFonts w:ascii="Segoe UI" w:hAnsi="Segoe UI" w:cs="Segoe UI"/>
          <w:sz w:val="22"/>
          <w:szCs w:val="22"/>
          <w:lang w:val="cs-CZ" w:eastAsia="cs-CZ"/>
        </w:rPr>
        <w:t>dle Rámcové dohody nebo Dílčí smlouvy</w:t>
      </w:r>
      <w:r w:rsidR="00305C2C" w:rsidRPr="00774388">
        <w:rPr>
          <w:rFonts w:ascii="Segoe UI" w:hAnsi="Segoe UI" w:cs="Segoe UI"/>
          <w:sz w:val="22"/>
          <w:szCs w:val="22"/>
          <w:lang w:val="cs-CZ" w:eastAsia="cs-CZ"/>
        </w:rPr>
        <w:t xml:space="preserve"> překážka v podobě vyšší moci</w:t>
      </w:r>
      <w:r w:rsidR="00305C2C">
        <w:rPr>
          <w:rFonts w:ascii="Segoe UI" w:hAnsi="Segoe UI" w:cs="Segoe UI"/>
          <w:sz w:val="22"/>
          <w:szCs w:val="22"/>
          <w:lang w:val="cs-CZ" w:eastAsia="cs-CZ"/>
        </w:rPr>
        <w:t>, se může zprostit povinnosti zaplatit smluvní pokutu dle této Rámcové dohody</w:t>
      </w:r>
      <w:r w:rsidR="002B5EB7" w:rsidRPr="00305C2C">
        <w:rPr>
          <w:rFonts w:ascii="Segoe UI" w:hAnsi="Segoe UI" w:cs="Segoe UI"/>
          <w:iCs/>
          <w:sz w:val="22"/>
          <w:szCs w:val="22"/>
          <w:lang w:val="cs-CZ" w:eastAsia="cs-CZ"/>
        </w:rPr>
        <w:t xml:space="preserve">, jestliže k porušení </w:t>
      </w:r>
      <w:r w:rsidR="00305C2C">
        <w:rPr>
          <w:rFonts w:ascii="Segoe UI" w:hAnsi="Segoe UI" w:cs="Segoe UI"/>
          <w:iCs/>
          <w:sz w:val="22"/>
          <w:szCs w:val="22"/>
          <w:lang w:val="cs-CZ" w:eastAsia="cs-CZ"/>
        </w:rPr>
        <w:t xml:space="preserve">smluvní pokutou utvrzené </w:t>
      </w:r>
      <w:r w:rsidR="002B5EB7" w:rsidRPr="00A44667">
        <w:rPr>
          <w:rFonts w:ascii="Segoe UI" w:hAnsi="Segoe UI" w:cs="Segoe UI"/>
          <w:iCs/>
          <w:sz w:val="22"/>
          <w:szCs w:val="22"/>
          <w:lang w:val="cs-CZ" w:eastAsia="cs-CZ"/>
        </w:rPr>
        <w:t>povinnosti došlo v důsledku vyšší moci</w:t>
      </w:r>
      <w:r w:rsidR="00272C5B">
        <w:rPr>
          <w:rFonts w:ascii="Segoe UI" w:hAnsi="Segoe UI" w:cs="Segoe UI"/>
          <w:iCs/>
          <w:sz w:val="22"/>
          <w:szCs w:val="22"/>
          <w:lang w:val="cs-CZ" w:eastAsia="cs-CZ"/>
        </w:rPr>
        <w:t xml:space="preserve">, která bude ze strany Poskytovatele </w:t>
      </w:r>
      <w:r w:rsidR="00305C2C">
        <w:rPr>
          <w:rFonts w:ascii="Segoe UI" w:hAnsi="Segoe UI" w:cs="Segoe UI"/>
          <w:iCs/>
          <w:sz w:val="22"/>
          <w:szCs w:val="22"/>
          <w:lang w:val="cs-CZ" w:eastAsia="cs-CZ"/>
        </w:rPr>
        <w:t>řádně doložena</w:t>
      </w:r>
      <w:r w:rsidR="002B5EB7" w:rsidRPr="00A44667">
        <w:rPr>
          <w:rFonts w:ascii="Segoe UI" w:hAnsi="Segoe UI" w:cs="Segoe UI"/>
          <w:iCs/>
          <w:sz w:val="22"/>
          <w:szCs w:val="22"/>
          <w:lang w:val="cs-CZ" w:eastAsia="cs-CZ"/>
        </w:rPr>
        <w:t>.</w:t>
      </w:r>
    </w:p>
    <w:p w14:paraId="01FA304A" w14:textId="77777777" w:rsidR="005D45D9" w:rsidRDefault="005D45D9" w:rsidP="005D45D9">
      <w:pPr>
        <w:pStyle w:val="Zkladntextodsazen"/>
        <w:widowControl w:val="0"/>
        <w:numPr>
          <w:ilvl w:val="1"/>
          <w:numId w:val="1"/>
        </w:numPr>
        <w:tabs>
          <w:tab w:val="clear" w:pos="1080"/>
          <w:tab w:val="num" w:pos="709"/>
        </w:tabs>
        <w:autoSpaceDE w:val="0"/>
        <w:autoSpaceDN w:val="0"/>
        <w:adjustRightInd w:val="0"/>
        <w:spacing w:before="120" w:after="0" w:line="276" w:lineRule="auto"/>
        <w:ind w:left="709" w:hanging="709"/>
        <w:jc w:val="both"/>
        <w:rPr>
          <w:rFonts w:ascii="Segoe UI" w:hAnsi="Segoe UI" w:cs="Segoe UI"/>
          <w:sz w:val="22"/>
          <w:szCs w:val="22"/>
          <w:lang w:val="cs-CZ" w:eastAsia="cs-CZ"/>
        </w:rPr>
      </w:pPr>
      <w:r w:rsidRPr="00774388">
        <w:rPr>
          <w:rFonts w:ascii="Segoe UI" w:hAnsi="Segoe UI" w:cs="Segoe UI"/>
          <w:sz w:val="22"/>
          <w:szCs w:val="22"/>
          <w:lang w:val="cs-CZ" w:eastAsia="cs-CZ"/>
        </w:rPr>
        <w:t xml:space="preserve">Vyšší mocí se pro účely této </w:t>
      </w:r>
      <w:r>
        <w:rPr>
          <w:rFonts w:ascii="Segoe UI" w:hAnsi="Segoe UI" w:cs="Segoe UI"/>
          <w:sz w:val="22"/>
          <w:szCs w:val="22"/>
          <w:lang w:val="cs-CZ" w:eastAsia="cs-CZ"/>
        </w:rPr>
        <w:t xml:space="preserve">Rámcové dohody </w:t>
      </w:r>
      <w:r w:rsidRPr="00774388">
        <w:rPr>
          <w:rFonts w:ascii="Segoe UI" w:hAnsi="Segoe UI" w:cs="Segoe UI"/>
          <w:sz w:val="22"/>
          <w:szCs w:val="22"/>
          <w:lang w:val="cs-CZ" w:eastAsia="cs-CZ"/>
        </w:rPr>
        <w:t xml:space="preserve">rozumí mimořádná událost, okolnost nebo překážka, kterou, ani při vynaložení náležité péče, nemohl </w:t>
      </w:r>
      <w:r>
        <w:rPr>
          <w:rFonts w:ascii="Segoe UI" w:hAnsi="Segoe UI" w:cs="Segoe UI"/>
          <w:sz w:val="22"/>
          <w:szCs w:val="22"/>
          <w:lang w:val="cs-CZ" w:eastAsia="cs-CZ"/>
        </w:rPr>
        <w:t>Poskytovatel</w:t>
      </w:r>
      <w:r w:rsidRPr="00774388">
        <w:rPr>
          <w:rFonts w:ascii="Segoe UI" w:hAnsi="Segoe UI" w:cs="Segoe UI"/>
          <w:sz w:val="22"/>
          <w:szCs w:val="22"/>
          <w:lang w:val="cs-CZ" w:eastAsia="cs-CZ"/>
        </w:rPr>
        <w:t xml:space="preserve"> před podáním nabídky v rámci zadávacího řízení na </w:t>
      </w:r>
      <w:r>
        <w:rPr>
          <w:rFonts w:ascii="Segoe UI" w:hAnsi="Segoe UI" w:cs="Segoe UI"/>
          <w:sz w:val="22"/>
          <w:szCs w:val="22"/>
          <w:lang w:val="cs-CZ" w:eastAsia="cs-CZ"/>
        </w:rPr>
        <w:t>V</w:t>
      </w:r>
      <w:r w:rsidRPr="00774388">
        <w:rPr>
          <w:rFonts w:ascii="Segoe UI" w:hAnsi="Segoe UI" w:cs="Segoe UI"/>
          <w:sz w:val="22"/>
          <w:szCs w:val="22"/>
          <w:lang w:val="cs-CZ" w:eastAsia="cs-CZ"/>
        </w:rPr>
        <w:t xml:space="preserve">eřejnou zakázku a </w:t>
      </w:r>
      <w:r>
        <w:rPr>
          <w:rFonts w:ascii="Segoe UI" w:hAnsi="Segoe UI" w:cs="Segoe UI"/>
          <w:sz w:val="22"/>
          <w:szCs w:val="22"/>
          <w:lang w:val="cs-CZ" w:eastAsia="cs-CZ"/>
        </w:rPr>
        <w:t>O</w:t>
      </w:r>
      <w:r w:rsidRPr="00774388">
        <w:rPr>
          <w:rFonts w:ascii="Segoe UI" w:hAnsi="Segoe UI" w:cs="Segoe UI"/>
          <w:sz w:val="22"/>
          <w:szCs w:val="22"/>
          <w:lang w:val="cs-CZ" w:eastAsia="cs-CZ"/>
        </w:rPr>
        <w:t xml:space="preserve">bjednatel před uzavřením této </w:t>
      </w:r>
      <w:r>
        <w:rPr>
          <w:rFonts w:ascii="Segoe UI" w:hAnsi="Segoe UI" w:cs="Segoe UI"/>
          <w:sz w:val="22"/>
          <w:szCs w:val="22"/>
          <w:lang w:val="cs-CZ" w:eastAsia="cs-CZ"/>
        </w:rPr>
        <w:t>Rámcové dohody</w:t>
      </w:r>
      <w:r w:rsidRPr="00774388">
        <w:rPr>
          <w:rFonts w:ascii="Segoe UI" w:hAnsi="Segoe UI" w:cs="Segoe UI"/>
          <w:sz w:val="22"/>
          <w:szCs w:val="22"/>
          <w:lang w:val="cs-CZ" w:eastAsia="cs-CZ"/>
        </w:rPr>
        <w:t xml:space="preserve"> předvídat a která je mimo jakoukoliv kontrolu takové smluvní strany a nebyla způsobena úmyslně ani z nedbalosti jednáním nebo opomenutím této smluvní strany. Takovými událostmi, okolnostmi nebo překážkami jsou zejména, nikoliv však výlučně:</w:t>
      </w:r>
    </w:p>
    <w:p w14:paraId="761B28D3" w14:textId="77777777" w:rsidR="005D45D9" w:rsidRPr="007F2CBE" w:rsidRDefault="005D45D9" w:rsidP="005D45D9">
      <w:pPr>
        <w:pStyle w:val="Zkladntextodsazen"/>
        <w:widowControl w:val="0"/>
        <w:numPr>
          <w:ilvl w:val="0"/>
          <w:numId w:val="37"/>
        </w:numPr>
        <w:autoSpaceDE w:val="0"/>
        <w:autoSpaceDN w:val="0"/>
        <w:adjustRightInd w:val="0"/>
        <w:spacing w:before="120" w:line="276" w:lineRule="auto"/>
        <w:jc w:val="both"/>
        <w:rPr>
          <w:rFonts w:ascii="Segoe UI" w:hAnsi="Segoe UI" w:cs="Segoe UI"/>
          <w:sz w:val="22"/>
          <w:szCs w:val="22"/>
          <w:lang w:val="cs-CZ" w:eastAsia="cs-CZ"/>
        </w:rPr>
      </w:pPr>
      <w:r w:rsidRPr="007F2CBE">
        <w:rPr>
          <w:rFonts w:ascii="Segoe UI" w:hAnsi="Segoe UI" w:cs="Segoe UI"/>
          <w:sz w:val="22"/>
          <w:szCs w:val="22"/>
          <w:lang w:val="cs-CZ" w:eastAsia="cs-CZ"/>
        </w:rPr>
        <w:t>živelné události (zejména zemětřesení, záplavy, vichřice),</w:t>
      </w:r>
    </w:p>
    <w:p w14:paraId="0AFA0B5D" w14:textId="77777777" w:rsidR="005D45D9" w:rsidRPr="007F2CBE" w:rsidRDefault="005D45D9" w:rsidP="005D45D9">
      <w:pPr>
        <w:pStyle w:val="Zkladntextodsazen"/>
        <w:widowControl w:val="0"/>
        <w:numPr>
          <w:ilvl w:val="0"/>
          <w:numId w:val="37"/>
        </w:numPr>
        <w:autoSpaceDE w:val="0"/>
        <w:autoSpaceDN w:val="0"/>
        <w:adjustRightInd w:val="0"/>
        <w:spacing w:before="120" w:line="276" w:lineRule="auto"/>
        <w:jc w:val="both"/>
        <w:rPr>
          <w:rFonts w:ascii="Segoe UI" w:hAnsi="Segoe UI" w:cs="Segoe UI"/>
          <w:sz w:val="22"/>
          <w:szCs w:val="22"/>
          <w:lang w:val="cs-CZ" w:eastAsia="cs-CZ"/>
        </w:rPr>
      </w:pPr>
      <w:r w:rsidRPr="007F2CBE">
        <w:rPr>
          <w:rFonts w:ascii="Segoe UI" w:hAnsi="Segoe UI" w:cs="Segoe UI"/>
          <w:sz w:val="22"/>
          <w:szCs w:val="22"/>
          <w:lang w:val="cs-CZ" w:eastAsia="cs-CZ"/>
        </w:rPr>
        <w:lastRenderedPageBreak/>
        <w:t>události související s činností člověka, např. války, občanské nepokoje,</w:t>
      </w:r>
    </w:p>
    <w:p w14:paraId="359297C6" w14:textId="77777777" w:rsidR="005D45D9" w:rsidRDefault="005D45D9" w:rsidP="005D45D9">
      <w:pPr>
        <w:pStyle w:val="Zkladntextodsazen"/>
        <w:widowControl w:val="0"/>
        <w:numPr>
          <w:ilvl w:val="0"/>
          <w:numId w:val="37"/>
        </w:numPr>
        <w:autoSpaceDE w:val="0"/>
        <w:autoSpaceDN w:val="0"/>
        <w:adjustRightInd w:val="0"/>
        <w:spacing w:before="120" w:line="276" w:lineRule="auto"/>
        <w:jc w:val="both"/>
        <w:rPr>
          <w:rFonts w:ascii="Segoe UI" w:hAnsi="Segoe UI" w:cs="Segoe UI"/>
          <w:sz w:val="22"/>
          <w:szCs w:val="22"/>
          <w:lang w:val="cs-CZ" w:eastAsia="cs-CZ"/>
        </w:rPr>
      </w:pPr>
      <w:r w:rsidRPr="007F2CBE">
        <w:rPr>
          <w:rFonts w:ascii="Segoe UI" w:hAnsi="Segoe UI" w:cs="Segoe UI"/>
          <w:sz w:val="22"/>
          <w:szCs w:val="22"/>
          <w:lang w:val="cs-CZ" w:eastAsia="cs-CZ"/>
        </w:rPr>
        <w:t xml:space="preserve">epidemie a s tím případná související krizová a další opatření orgánů veřejné moci. </w:t>
      </w:r>
    </w:p>
    <w:p w14:paraId="593A163F" w14:textId="282D939B" w:rsidR="005D45D9" w:rsidRPr="005D45D9" w:rsidRDefault="005D45D9" w:rsidP="005D45D9">
      <w:pPr>
        <w:pStyle w:val="Zkladntextodsazen"/>
        <w:widowControl w:val="0"/>
        <w:numPr>
          <w:ilvl w:val="1"/>
          <w:numId w:val="1"/>
        </w:numPr>
        <w:tabs>
          <w:tab w:val="clear" w:pos="1080"/>
          <w:tab w:val="num" w:pos="709"/>
        </w:tabs>
        <w:autoSpaceDE w:val="0"/>
        <w:autoSpaceDN w:val="0"/>
        <w:adjustRightInd w:val="0"/>
        <w:spacing w:before="120" w:after="0" w:line="276" w:lineRule="auto"/>
        <w:ind w:left="709" w:hanging="709"/>
        <w:jc w:val="both"/>
        <w:rPr>
          <w:rFonts w:ascii="Segoe UI" w:hAnsi="Segoe UI" w:cs="Segoe UI"/>
          <w:sz w:val="22"/>
          <w:szCs w:val="22"/>
          <w:lang w:val="cs-CZ" w:eastAsia="cs-CZ"/>
        </w:rPr>
      </w:pPr>
      <w:r w:rsidRPr="007F2CBE">
        <w:rPr>
          <w:rFonts w:ascii="Segoe UI" w:hAnsi="Segoe UI" w:cs="Segoe UI"/>
          <w:sz w:val="22"/>
          <w:szCs w:val="22"/>
          <w:lang w:val="cs-CZ" w:eastAsia="cs-CZ"/>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w:t>
      </w:r>
      <w:r>
        <w:rPr>
          <w:rFonts w:ascii="Segoe UI" w:hAnsi="Segoe UI" w:cs="Segoe UI"/>
          <w:sz w:val="22"/>
          <w:szCs w:val="22"/>
          <w:lang w:val="cs-CZ" w:eastAsia="cs-CZ"/>
        </w:rPr>
        <w:t>í</w:t>
      </w:r>
      <w:r w:rsidRPr="007F2CBE">
        <w:rPr>
          <w:rFonts w:ascii="Segoe UI" w:hAnsi="Segoe UI" w:cs="Segoe UI"/>
          <w:sz w:val="22"/>
          <w:szCs w:val="22"/>
          <w:lang w:val="cs-CZ" w:eastAsia="cs-CZ"/>
        </w:rPr>
        <w:t xml:space="preserve"> dle této </w:t>
      </w:r>
      <w:r>
        <w:rPr>
          <w:rFonts w:ascii="Segoe UI" w:hAnsi="Segoe UI" w:cs="Segoe UI"/>
          <w:sz w:val="22"/>
          <w:szCs w:val="22"/>
          <w:lang w:val="cs-CZ" w:eastAsia="cs-CZ"/>
        </w:rPr>
        <w:t>Rámcové dohody a Dílčích smluv</w:t>
      </w:r>
      <w:r w:rsidRPr="007F2CBE">
        <w:rPr>
          <w:rFonts w:ascii="Segoe UI" w:hAnsi="Segoe UI" w:cs="Segoe UI"/>
          <w:sz w:val="22"/>
          <w:szCs w:val="22"/>
          <w:lang w:val="cs-CZ" w:eastAsia="cs-CZ"/>
        </w:rPr>
        <w:t>.</w:t>
      </w:r>
    </w:p>
    <w:p w14:paraId="2F4E8706" w14:textId="77777777" w:rsidR="007657B7" w:rsidRPr="00DE2568" w:rsidRDefault="007657B7" w:rsidP="00583932">
      <w:pPr>
        <w:widowControl w:val="0"/>
        <w:tabs>
          <w:tab w:val="num" w:pos="709"/>
        </w:tabs>
        <w:autoSpaceDE w:val="0"/>
        <w:autoSpaceDN w:val="0"/>
        <w:adjustRightInd w:val="0"/>
        <w:spacing w:before="120" w:line="276" w:lineRule="auto"/>
        <w:ind w:left="709" w:hanging="709"/>
        <w:jc w:val="both"/>
        <w:rPr>
          <w:rFonts w:ascii="Segoe UI" w:hAnsi="Segoe UI" w:cs="Segoe UI"/>
          <w:sz w:val="22"/>
          <w:szCs w:val="22"/>
          <w:lang w:val="cs-CZ"/>
        </w:rPr>
      </w:pPr>
    </w:p>
    <w:p w14:paraId="729EAF5E" w14:textId="77777777" w:rsidR="001F53B5" w:rsidRPr="00DE2568" w:rsidRDefault="001F53B5" w:rsidP="00583932">
      <w:pPr>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b/>
          <w:bCs/>
          <w:sz w:val="22"/>
          <w:szCs w:val="22"/>
          <w:lang w:val="cs-CZ"/>
        </w:rPr>
      </w:pPr>
      <w:r w:rsidRPr="00DE2568">
        <w:rPr>
          <w:rFonts w:ascii="Segoe UI" w:hAnsi="Segoe UI" w:cs="Segoe UI"/>
          <w:b/>
          <w:bCs/>
          <w:sz w:val="22"/>
          <w:szCs w:val="22"/>
          <w:lang w:val="cs-CZ"/>
        </w:rPr>
        <w:t xml:space="preserve">Doba trvání </w:t>
      </w:r>
      <w:r w:rsidR="00AD3DC6" w:rsidRPr="00DE2568">
        <w:rPr>
          <w:rFonts w:ascii="Segoe UI" w:hAnsi="Segoe UI" w:cs="Segoe UI"/>
          <w:b/>
          <w:bCs/>
          <w:sz w:val="22"/>
          <w:szCs w:val="22"/>
          <w:lang w:val="cs-CZ"/>
        </w:rPr>
        <w:t>R</w:t>
      </w:r>
      <w:r w:rsidRPr="00DE2568">
        <w:rPr>
          <w:rFonts w:ascii="Segoe UI" w:hAnsi="Segoe UI" w:cs="Segoe UI"/>
          <w:b/>
          <w:bCs/>
          <w:sz w:val="22"/>
          <w:szCs w:val="22"/>
          <w:lang w:val="cs-CZ"/>
        </w:rPr>
        <w:t xml:space="preserve">ámcové </w:t>
      </w:r>
      <w:r w:rsidR="006C1798" w:rsidRPr="00DE2568">
        <w:rPr>
          <w:rFonts w:ascii="Segoe UI" w:hAnsi="Segoe UI" w:cs="Segoe UI"/>
          <w:b/>
          <w:bCs/>
          <w:sz w:val="22"/>
          <w:szCs w:val="22"/>
          <w:lang w:val="cs-CZ"/>
        </w:rPr>
        <w:t>dohody</w:t>
      </w:r>
    </w:p>
    <w:p w14:paraId="4CBAA036" w14:textId="77777777" w:rsidR="001F53B5" w:rsidRPr="00DE2568" w:rsidRDefault="001F53B5"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bookmarkStart w:id="40" w:name="_Ref434476387"/>
      <w:r w:rsidRPr="00DE2568">
        <w:rPr>
          <w:rFonts w:ascii="Segoe UI" w:hAnsi="Segoe UI" w:cs="Segoe UI"/>
          <w:sz w:val="22"/>
          <w:szCs w:val="22"/>
          <w:lang w:val="cs-CZ"/>
        </w:rPr>
        <w:t xml:space="preserve">Rámcová </w:t>
      </w:r>
      <w:r w:rsidR="005C2C2E" w:rsidRPr="00DE2568">
        <w:rPr>
          <w:rFonts w:ascii="Segoe UI" w:hAnsi="Segoe UI" w:cs="Segoe UI"/>
          <w:sz w:val="22"/>
          <w:szCs w:val="22"/>
          <w:lang w:val="cs-CZ"/>
        </w:rPr>
        <w:t>dohoda</w:t>
      </w:r>
      <w:r w:rsidRPr="00DE2568">
        <w:rPr>
          <w:rFonts w:ascii="Segoe UI" w:hAnsi="Segoe UI" w:cs="Segoe UI"/>
          <w:sz w:val="22"/>
          <w:szCs w:val="22"/>
          <w:lang w:val="cs-CZ"/>
        </w:rPr>
        <w:t xml:space="preserve"> se uzavírá na dobu určitou, a t</w:t>
      </w:r>
      <w:r w:rsidR="0003497C" w:rsidRPr="00DE2568">
        <w:rPr>
          <w:rFonts w:ascii="Segoe UI" w:hAnsi="Segoe UI" w:cs="Segoe UI"/>
          <w:sz w:val="22"/>
          <w:szCs w:val="22"/>
          <w:lang w:val="cs-CZ"/>
        </w:rPr>
        <w:t>o</w:t>
      </w:r>
      <w:r w:rsidR="002873CA" w:rsidRPr="00DE2568">
        <w:rPr>
          <w:rFonts w:ascii="Segoe UI" w:hAnsi="Segoe UI" w:cs="Segoe UI"/>
          <w:sz w:val="22"/>
          <w:szCs w:val="22"/>
          <w:lang w:val="cs-CZ"/>
        </w:rPr>
        <w:t xml:space="preserve"> na dobu </w:t>
      </w:r>
      <w:r w:rsidR="005C2C2E" w:rsidRPr="00DE2568">
        <w:rPr>
          <w:rFonts w:ascii="Segoe UI" w:hAnsi="Segoe UI" w:cs="Segoe UI"/>
          <w:sz w:val="22"/>
          <w:szCs w:val="22"/>
          <w:lang w:val="cs-CZ"/>
        </w:rPr>
        <w:t>48</w:t>
      </w:r>
      <w:r w:rsidR="002873CA" w:rsidRPr="00DE2568">
        <w:rPr>
          <w:rFonts w:ascii="Segoe UI" w:hAnsi="Segoe UI" w:cs="Segoe UI"/>
          <w:sz w:val="22"/>
          <w:szCs w:val="22"/>
          <w:lang w:val="cs-CZ"/>
        </w:rPr>
        <w:t xml:space="preserve"> </w:t>
      </w:r>
      <w:r w:rsidR="00B46F3A" w:rsidRPr="00DE2568">
        <w:rPr>
          <w:rFonts w:ascii="Segoe UI" w:hAnsi="Segoe UI" w:cs="Segoe UI"/>
          <w:sz w:val="22"/>
          <w:szCs w:val="22"/>
          <w:lang w:val="cs-CZ"/>
        </w:rPr>
        <w:t xml:space="preserve">měsíců </w:t>
      </w:r>
      <w:r w:rsidR="002873CA" w:rsidRPr="00DE2568">
        <w:rPr>
          <w:rFonts w:ascii="Segoe UI" w:hAnsi="Segoe UI" w:cs="Segoe UI"/>
          <w:sz w:val="22"/>
          <w:szCs w:val="22"/>
          <w:lang w:val="cs-CZ"/>
        </w:rPr>
        <w:t xml:space="preserve">od </w:t>
      </w:r>
      <w:r w:rsidR="00B46F3A" w:rsidRPr="00DE2568">
        <w:rPr>
          <w:rFonts w:ascii="Segoe UI" w:hAnsi="Segoe UI" w:cs="Segoe UI"/>
          <w:sz w:val="22"/>
          <w:szCs w:val="22"/>
          <w:lang w:val="cs-CZ"/>
        </w:rPr>
        <w:t>nabytí účinnosti</w:t>
      </w:r>
      <w:r w:rsidR="002873CA" w:rsidRPr="00DE2568">
        <w:rPr>
          <w:rFonts w:ascii="Segoe UI" w:hAnsi="Segoe UI" w:cs="Segoe UI"/>
          <w:sz w:val="22"/>
          <w:szCs w:val="22"/>
          <w:lang w:val="cs-CZ"/>
        </w:rPr>
        <w:t>.</w:t>
      </w:r>
      <w:bookmarkEnd w:id="40"/>
      <w:r w:rsidR="003F190E" w:rsidRPr="00DE2568">
        <w:rPr>
          <w:rFonts w:ascii="Segoe UI" w:hAnsi="Segoe UI" w:cs="Segoe UI"/>
          <w:sz w:val="22"/>
          <w:szCs w:val="22"/>
          <w:lang w:val="cs-CZ"/>
        </w:rPr>
        <w:t xml:space="preserve"> </w:t>
      </w:r>
    </w:p>
    <w:p w14:paraId="2EA10339" w14:textId="3CDC39C7" w:rsidR="00A14A4F" w:rsidRPr="00DE2568" w:rsidRDefault="009D600A"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9D600A">
        <w:rPr>
          <w:rFonts w:ascii="Segoe UI" w:hAnsi="Segoe UI" w:cs="Segoe UI"/>
          <w:sz w:val="22"/>
          <w:szCs w:val="22"/>
          <w:lang w:val="cs-CZ"/>
        </w:rPr>
        <w:t>Rámcová dohoda nabývá účinnosti uveřejněním v registru smluv podle zákona č. 340/2015 Sb., o registru smluv, ve znění pozdějších předpisů. Smluvní strany se dohodly, že Rámcovou dohodu zašle k uveřejnění v registru smluv Objednatel</w:t>
      </w:r>
      <w:r w:rsidR="00B46F3A" w:rsidRPr="00DE2568">
        <w:rPr>
          <w:rFonts w:ascii="Segoe UI" w:hAnsi="Segoe UI" w:cs="Segoe UI"/>
          <w:sz w:val="22"/>
          <w:szCs w:val="22"/>
          <w:lang w:val="cs-CZ"/>
        </w:rPr>
        <w:t>.</w:t>
      </w:r>
    </w:p>
    <w:p w14:paraId="72055FBF" w14:textId="77777777" w:rsidR="00C12D80" w:rsidRPr="00DE2568" w:rsidRDefault="00C12D80" w:rsidP="00583932">
      <w:pPr>
        <w:widowControl w:val="0"/>
        <w:autoSpaceDE w:val="0"/>
        <w:autoSpaceDN w:val="0"/>
        <w:adjustRightInd w:val="0"/>
        <w:spacing w:before="120" w:line="276" w:lineRule="auto"/>
        <w:jc w:val="both"/>
        <w:rPr>
          <w:rFonts w:ascii="Segoe UI" w:hAnsi="Segoe UI" w:cs="Segoe UI"/>
          <w:sz w:val="22"/>
          <w:szCs w:val="22"/>
          <w:lang w:val="cs-CZ"/>
        </w:rPr>
      </w:pPr>
    </w:p>
    <w:p w14:paraId="53370B83" w14:textId="77777777" w:rsidR="00B46F3A" w:rsidRPr="00DE2568" w:rsidRDefault="0009568E" w:rsidP="00583932">
      <w:pPr>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b/>
          <w:sz w:val="22"/>
          <w:szCs w:val="22"/>
          <w:lang w:val="cs-CZ"/>
        </w:rPr>
      </w:pPr>
      <w:bookmarkStart w:id="41" w:name="_Ref415994553"/>
      <w:r w:rsidRPr="00DE2568">
        <w:rPr>
          <w:rFonts w:ascii="Segoe UI" w:hAnsi="Segoe UI" w:cs="Segoe UI"/>
          <w:b/>
          <w:sz w:val="22"/>
          <w:szCs w:val="22"/>
          <w:lang w:val="cs-CZ"/>
        </w:rPr>
        <w:t xml:space="preserve">Důvěrnost </w:t>
      </w:r>
      <w:r w:rsidR="00B46F3A" w:rsidRPr="00DE2568">
        <w:rPr>
          <w:rFonts w:ascii="Segoe UI" w:hAnsi="Segoe UI" w:cs="Segoe UI"/>
          <w:b/>
          <w:sz w:val="22"/>
          <w:szCs w:val="22"/>
          <w:lang w:val="cs-CZ"/>
        </w:rPr>
        <w:t>informací</w:t>
      </w:r>
      <w:bookmarkEnd w:id="41"/>
      <w:r w:rsidRPr="00DE2568">
        <w:rPr>
          <w:rFonts w:ascii="Segoe UI" w:hAnsi="Segoe UI" w:cs="Segoe UI"/>
          <w:b/>
          <w:sz w:val="22"/>
          <w:szCs w:val="22"/>
          <w:lang w:val="cs-CZ"/>
        </w:rPr>
        <w:t>, ochrana obchodního tajemství, ochrana osobních údajů</w:t>
      </w:r>
    </w:p>
    <w:p w14:paraId="01C17470" w14:textId="77777777" w:rsidR="00B46F3A" w:rsidRPr="00DE2568" w:rsidRDefault="00B46F3A" w:rsidP="00583932">
      <w:pPr>
        <w:pStyle w:val="Zkladntextodsazen"/>
        <w:widowControl w:val="0"/>
        <w:numPr>
          <w:ilvl w:val="1"/>
          <w:numId w:val="10"/>
        </w:numPr>
        <w:autoSpaceDE w:val="0"/>
        <w:autoSpaceDN w:val="0"/>
        <w:adjustRightInd w:val="0"/>
        <w:spacing w:before="120" w:after="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eastAsia="cs-CZ"/>
        </w:rPr>
        <w:t xml:space="preserve">Smluvní strany se dohodly, že veškeré informace, které si sdělily v rámci uzavírání a plnění této </w:t>
      </w:r>
      <w:r w:rsidR="00C66147" w:rsidRPr="00DE2568">
        <w:rPr>
          <w:rFonts w:ascii="Segoe UI" w:hAnsi="Segoe UI" w:cs="Segoe UI"/>
          <w:sz w:val="22"/>
          <w:szCs w:val="22"/>
          <w:lang w:val="cs-CZ" w:eastAsia="cs-CZ"/>
        </w:rPr>
        <w:t>R</w:t>
      </w:r>
      <w:r w:rsidRPr="00DE2568">
        <w:rPr>
          <w:rFonts w:ascii="Segoe UI" w:hAnsi="Segoe UI" w:cs="Segoe UI"/>
          <w:sz w:val="22"/>
          <w:szCs w:val="22"/>
          <w:lang w:val="cs-CZ" w:eastAsia="cs-CZ"/>
        </w:rPr>
        <w:t xml:space="preserve">ámcové </w:t>
      </w:r>
      <w:r w:rsidR="005C2C2E" w:rsidRPr="00DE2568">
        <w:rPr>
          <w:rFonts w:ascii="Segoe UI" w:hAnsi="Segoe UI" w:cs="Segoe UI"/>
          <w:sz w:val="22"/>
          <w:szCs w:val="22"/>
          <w:lang w:val="cs-CZ" w:eastAsia="cs-CZ"/>
        </w:rPr>
        <w:t>dohody</w:t>
      </w:r>
      <w:r w:rsidRPr="00DE2568">
        <w:rPr>
          <w:rFonts w:ascii="Segoe UI" w:hAnsi="Segoe UI" w:cs="Segoe UI"/>
          <w:sz w:val="22"/>
          <w:szCs w:val="22"/>
          <w:lang w:val="cs-CZ" w:eastAsia="cs-CZ"/>
        </w:rPr>
        <w:t xml:space="preserve"> a následujících </w:t>
      </w:r>
      <w:r w:rsidR="00C66147" w:rsidRPr="00DE2568">
        <w:rPr>
          <w:rFonts w:ascii="Segoe UI" w:hAnsi="Segoe UI" w:cs="Segoe UI"/>
          <w:sz w:val="22"/>
          <w:szCs w:val="22"/>
          <w:lang w:val="cs-CZ" w:eastAsia="cs-CZ"/>
        </w:rPr>
        <w:t xml:space="preserve">Dílčích </w:t>
      </w:r>
      <w:r w:rsidRPr="00DE2568">
        <w:rPr>
          <w:rFonts w:ascii="Segoe UI" w:hAnsi="Segoe UI" w:cs="Segoe UI"/>
          <w:sz w:val="22"/>
          <w:szCs w:val="22"/>
          <w:lang w:val="cs-CZ" w:eastAsia="cs-CZ"/>
        </w:rPr>
        <w:t xml:space="preserve">smluv, dále informace, které si sdělí nebo jinak vyplynou i z jejího plnění, </w:t>
      </w:r>
      <w:r w:rsidR="00C66147" w:rsidRPr="00DE2568">
        <w:rPr>
          <w:rFonts w:ascii="Segoe UI" w:hAnsi="Segoe UI" w:cs="Segoe UI"/>
          <w:sz w:val="22"/>
          <w:szCs w:val="22"/>
          <w:lang w:val="cs-CZ" w:eastAsia="cs-CZ"/>
        </w:rPr>
        <w:t xml:space="preserve">jsou důvěrné </w:t>
      </w:r>
      <w:r w:rsidRPr="00DE2568">
        <w:rPr>
          <w:rFonts w:ascii="Segoe UI" w:hAnsi="Segoe UI" w:cs="Segoe UI"/>
          <w:sz w:val="22"/>
          <w:szCs w:val="22"/>
          <w:lang w:val="cs-CZ" w:eastAsia="cs-CZ"/>
        </w:rPr>
        <w:t>(dále jen „</w:t>
      </w:r>
      <w:r w:rsidRPr="00DE2568">
        <w:rPr>
          <w:rFonts w:ascii="Segoe UI" w:hAnsi="Segoe UI" w:cs="Segoe UI"/>
          <w:b/>
          <w:i/>
          <w:sz w:val="22"/>
          <w:szCs w:val="22"/>
          <w:lang w:val="cs-CZ" w:eastAsia="cs-CZ"/>
        </w:rPr>
        <w:t>Důvěrné informace</w:t>
      </w:r>
      <w:r w:rsidRPr="00DE2568">
        <w:rPr>
          <w:rFonts w:ascii="Segoe UI" w:hAnsi="Segoe UI" w:cs="Segoe UI"/>
          <w:sz w:val="22"/>
          <w:szCs w:val="22"/>
          <w:lang w:val="cs-CZ" w:eastAsia="cs-CZ"/>
        </w:rPr>
        <w:t>“).</w:t>
      </w:r>
      <w:r w:rsidR="00C66147" w:rsidRPr="00DE2568">
        <w:rPr>
          <w:rFonts w:ascii="Segoe UI" w:hAnsi="Segoe UI" w:cs="Segoe UI"/>
          <w:sz w:val="22"/>
          <w:szCs w:val="22"/>
          <w:lang w:val="cs-CZ" w:eastAsia="cs-CZ"/>
        </w:rPr>
        <w:t xml:space="preserve"> Smluvní strany sjednávají, že Důvěrnými informacemi jsou veškeré Objednatelem poskytnuté informace, podklady a dokumenty, pokud nejsou běžně dostupné ve veřejných zdrojích. Tím není dotčeno ustanovení odst</w:t>
      </w:r>
      <w:r w:rsidR="008A1F4C" w:rsidRPr="00DE2568">
        <w:rPr>
          <w:rFonts w:ascii="Segoe UI" w:hAnsi="Segoe UI" w:cs="Segoe UI"/>
          <w:sz w:val="22"/>
          <w:szCs w:val="22"/>
          <w:lang w:val="cs-CZ" w:eastAsia="cs-CZ"/>
        </w:rPr>
        <w:t>.</w:t>
      </w:r>
      <w:r w:rsidR="00C66147" w:rsidRPr="00DE2568">
        <w:rPr>
          <w:rFonts w:ascii="Segoe UI" w:hAnsi="Segoe UI" w:cs="Segoe UI"/>
          <w:sz w:val="22"/>
          <w:szCs w:val="22"/>
          <w:lang w:val="cs-CZ" w:eastAsia="cs-CZ"/>
        </w:rPr>
        <w:t xml:space="preserve"> 9.6 níže.</w:t>
      </w:r>
    </w:p>
    <w:p w14:paraId="759CA9FA" w14:textId="77777777" w:rsidR="00B46F3A" w:rsidRPr="00DE2568" w:rsidRDefault="00B46F3A" w:rsidP="00583932">
      <w:pPr>
        <w:pStyle w:val="Zkladntextodsazen"/>
        <w:widowControl w:val="0"/>
        <w:numPr>
          <w:ilvl w:val="1"/>
          <w:numId w:val="10"/>
        </w:numPr>
        <w:autoSpaceDE w:val="0"/>
        <w:autoSpaceDN w:val="0"/>
        <w:adjustRightInd w:val="0"/>
        <w:spacing w:before="120" w:after="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eastAsia="cs-CZ"/>
        </w:rPr>
        <w:t>Smluvní strany se dohodly, že tyto informace nikomu neprozradí a přijmou taková opatření, která znemožní jejich přístupnost třetím osobám. Ustanovení předchozí věty se nevztahuje na případy, kdy:</w:t>
      </w:r>
    </w:p>
    <w:p w14:paraId="1631CBFE" w14:textId="77777777" w:rsidR="00B46F3A" w:rsidRPr="00DE2568" w:rsidRDefault="00C66147" w:rsidP="00583932">
      <w:pPr>
        <w:pStyle w:val="Zkladntextodsazen"/>
        <w:widowControl w:val="0"/>
        <w:numPr>
          <w:ilvl w:val="2"/>
          <w:numId w:val="10"/>
        </w:numPr>
        <w:autoSpaceDE w:val="0"/>
        <w:autoSpaceDN w:val="0"/>
        <w:adjustRightInd w:val="0"/>
        <w:spacing w:before="120" w:after="0" w:line="276" w:lineRule="auto"/>
        <w:ind w:left="709" w:firstLine="0"/>
        <w:jc w:val="both"/>
        <w:rPr>
          <w:rFonts w:ascii="Segoe UI" w:hAnsi="Segoe UI" w:cs="Segoe UI"/>
          <w:sz w:val="22"/>
          <w:szCs w:val="22"/>
          <w:lang w:val="cs-CZ" w:eastAsia="cs-CZ"/>
        </w:rPr>
      </w:pPr>
      <w:r w:rsidRPr="00DE2568">
        <w:rPr>
          <w:rFonts w:ascii="Segoe UI" w:hAnsi="Segoe UI" w:cs="Segoe UI"/>
          <w:sz w:val="22"/>
          <w:szCs w:val="22"/>
          <w:lang w:val="cs-CZ" w:eastAsia="cs-CZ"/>
        </w:rPr>
        <w:t>S</w:t>
      </w:r>
      <w:r w:rsidR="00B46F3A" w:rsidRPr="00DE2568">
        <w:rPr>
          <w:rFonts w:ascii="Segoe UI" w:hAnsi="Segoe UI" w:cs="Segoe UI"/>
          <w:sz w:val="22"/>
          <w:szCs w:val="22"/>
          <w:lang w:val="cs-CZ" w:eastAsia="cs-CZ"/>
        </w:rPr>
        <w:t xml:space="preserve">mluvní strany </w:t>
      </w:r>
      <w:r w:rsidRPr="00DE2568">
        <w:rPr>
          <w:rFonts w:ascii="Segoe UI" w:hAnsi="Segoe UI" w:cs="Segoe UI"/>
          <w:sz w:val="22"/>
          <w:szCs w:val="22"/>
          <w:lang w:val="cs-CZ" w:eastAsia="cs-CZ"/>
        </w:rPr>
        <w:t xml:space="preserve">mají </w:t>
      </w:r>
      <w:r w:rsidR="00B46F3A" w:rsidRPr="00DE2568">
        <w:rPr>
          <w:rFonts w:ascii="Segoe UI" w:hAnsi="Segoe UI" w:cs="Segoe UI"/>
          <w:sz w:val="22"/>
          <w:szCs w:val="22"/>
          <w:lang w:val="cs-CZ" w:eastAsia="cs-CZ"/>
        </w:rPr>
        <w:t xml:space="preserve">povinnost stanovenou </w:t>
      </w:r>
      <w:r w:rsidRPr="00DE2568">
        <w:rPr>
          <w:rFonts w:ascii="Segoe UI" w:hAnsi="Segoe UI" w:cs="Segoe UI"/>
          <w:sz w:val="22"/>
          <w:szCs w:val="22"/>
          <w:lang w:val="cs-CZ" w:eastAsia="cs-CZ"/>
        </w:rPr>
        <w:t>právním předpisem</w:t>
      </w:r>
      <w:r w:rsidR="00B46F3A" w:rsidRPr="00DE2568">
        <w:rPr>
          <w:rFonts w:ascii="Segoe UI" w:hAnsi="Segoe UI" w:cs="Segoe UI"/>
          <w:sz w:val="22"/>
          <w:szCs w:val="22"/>
          <w:lang w:val="cs-CZ" w:eastAsia="cs-CZ"/>
        </w:rPr>
        <w:t>, a/nebo</w:t>
      </w:r>
    </w:p>
    <w:p w14:paraId="0F6B9689" w14:textId="77777777" w:rsidR="00B46F3A" w:rsidRPr="00DE2568" w:rsidRDefault="00B46F3A" w:rsidP="00583932">
      <w:pPr>
        <w:pStyle w:val="Zkladntextodsazen"/>
        <w:widowControl w:val="0"/>
        <w:numPr>
          <w:ilvl w:val="2"/>
          <w:numId w:val="10"/>
        </w:numPr>
        <w:autoSpaceDE w:val="0"/>
        <w:autoSpaceDN w:val="0"/>
        <w:adjustRightInd w:val="0"/>
        <w:spacing w:before="120" w:after="0" w:line="276" w:lineRule="auto"/>
        <w:ind w:left="709" w:firstLine="0"/>
        <w:jc w:val="both"/>
        <w:rPr>
          <w:rFonts w:ascii="Segoe UI" w:hAnsi="Segoe UI" w:cs="Segoe UI"/>
          <w:sz w:val="22"/>
          <w:szCs w:val="22"/>
          <w:lang w:val="cs-CZ" w:eastAsia="cs-CZ"/>
        </w:rPr>
      </w:pPr>
      <w:r w:rsidRPr="00DE2568">
        <w:rPr>
          <w:rFonts w:ascii="Segoe UI" w:hAnsi="Segoe UI" w:cs="Segoe UI"/>
          <w:sz w:val="22"/>
          <w:szCs w:val="22"/>
          <w:lang w:val="cs-CZ" w:eastAsia="cs-CZ"/>
        </w:rPr>
        <w:t>takové informace sdělí osobám, které mají ze zákona stanovenou povinnost mlčenlivosti, a/nebo</w:t>
      </w:r>
    </w:p>
    <w:p w14:paraId="2D7AAF48" w14:textId="77777777" w:rsidR="00B46F3A" w:rsidRPr="00DE2568" w:rsidRDefault="00B46F3A" w:rsidP="00583932">
      <w:pPr>
        <w:pStyle w:val="Zkladntextodsazen"/>
        <w:widowControl w:val="0"/>
        <w:numPr>
          <w:ilvl w:val="2"/>
          <w:numId w:val="10"/>
        </w:numPr>
        <w:autoSpaceDE w:val="0"/>
        <w:autoSpaceDN w:val="0"/>
        <w:adjustRightInd w:val="0"/>
        <w:spacing w:before="120" w:after="0" w:line="276" w:lineRule="auto"/>
        <w:ind w:left="709" w:firstLine="0"/>
        <w:jc w:val="both"/>
        <w:rPr>
          <w:rFonts w:ascii="Segoe UI" w:hAnsi="Segoe UI" w:cs="Segoe UI"/>
          <w:sz w:val="22"/>
          <w:szCs w:val="22"/>
          <w:lang w:val="cs-CZ" w:eastAsia="cs-CZ"/>
        </w:rPr>
      </w:pPr>
      <w:r w:rsidRPr="00DE2568">
        <w:rPr>
          <w:rFonts w:ascii="Segoe UI" w:hAnsi="Segoe UI" w:cs="Segoe UI"/>
          <w:sz w:val="22"/>
          <w:szCs w:val="22"/>
          <w:lang w:val="cs-CZ" w:eastAsia="cs-CZ"/>
        </w:rPr>
        <w:t>se takové informace stanou veřejně známými či dostupnými jinak než porušením povinností vyplývajících z tohoto článku</w:t>
      </w:r>
      <w:r w:rsidR="00C66147" w:rsidRPr="00DE2568">
        <w:rPr>
          <w:rFonts w:ascii="Segoe UI" w:hAnsi="Segoe UI" w:cs="Segoe UI"/>
          <w:sz w:val="22"/>
          <w:szCs w:val="22"/>
          <w:lang w:val="cs-CZ" w:eastAsia="cs-CZ"/>
        </w:rPr>
        <w:t xml:space="preserve"> Rámcové </w:t>
      </w:r>
      <w:r w:rsidR="006C1798" w:rsidRPr="00DE2568">
        <w:rPr>
          <w:rFonts w:ascii="Segoe UI" w:hAnsi="Segoe UI" w:cs="Segoe UI"/>
          <w:sz w:val="22"/>
          <w:szCs w:val="22"/>
          <w:lang w:val="cs-CZ" w:eastAsia="cs-CZ"/>
        </w:rPr>
        <w:t>dohody</w:t>
      </w:r>
      <w:r w:rsidRPr="00DE2568">
        <w:rPr>
          <w:rFonts w:ascii="Segoe UI" w:hAnsi="Segoe UI" w:cs="Segoe UI"/>
          <w:sz w:val="22"/>
          <w:szCs w:val="22"/>
          <w:lang w:val="cs-CZ" w:eastAsia="cs-CZ"/>
        </w:rPr>
        <w:t>.</w:t>
      </w:r>
    </w:p>
    <w:p w14:paraId="56A328C2" w14:textId="5D3B1EF1" w:rsidR="00B46F3A" w:rsidRPr="00DE2568" w:rsidRDefault="00B46F3A" w:rsidP="00583932">
      <w:pPr>
        <w:pStyle w:val="Zkladntextodsazen"/>
        <w:widowControl w:val="0"/>
        <w:numPr>
          <w:ilvl w:val="1"/>
          <w:numId w:val="10"/>
        </w:numPr>
        <w:autoSpaceDE w:val="0"/>
        <w:autoSpaceDN w:val="0"/>
        <w:adjustRightInd w:val="0"/>
        <w:spacing w:before="120" w:after="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eastAsia="cs-CZ"/>
        </w:rPr>
        <w:t xml:space="preserve">Vyjma výše uvedeného se Poskytovatel zavazuje, že bude chránit a utajovat před třetími osobami skutečnosti tvořící obchodní tajemství, Důvěrné informace a jiné skutečnosti, které mu byly poskytnuty v rámci smluvního vztahu s </w:t>
      </w:r>
      <w:r w:rsidR="00C66147" w:rsidRPr="00DE2568">
        <w:rPr>
          <w:rFonts w:ascii="Segoe UI" w:hAnsi="Segoe UI" w:cs="Segoe UI"/>
          <w:sz w:val="22"/>
          <w:szCs w:val="22"/>
          <w:lang w:val="cs-CZ" w:eastAsia="cs-CZ"/>
        </w:rPr>
        <w:t>Objednatelem</w:t>
      </w:r>
      <w:r w:rsidRPr="00DE2568">
        <w:rPr>
          <w:rFonts w:ascii="Segoe UI" w:hAnsi="Segoe UI" w:cs="Segoe UI"/>
          <w:sz w:val="22"/>
          <w:szCs w:val="22"/>
          <w:lang w:val="cs-CZ" w:eastAsia="cs-CZ"/>
        </w:rPr>
        <w:t xml:space="preserve">. </w:t>
      </w:r>
      <w:r w:rsidR="006C1798" w:rsidRPr="00DE2568">
        <w:rPr>
          <w:rFonts w:ascii="Segoe UI" w:hAnsi="Segoe UI" w:cs="Segoe UI"/>
          <w:sz w:val="22"/>
          <w:szCs w:val="22"/>
          <w:lang w:val="cs-CZ" w:eastAsia="cs-CZ"/>
        </w:rPr>
        <w:t>I</w:t>
      </w:r>
      <w:r w:rsidR="006C1798" w:rsidRPr="004436DF">
        <w:rPr>
          <w:rFonts w:ascii="Segoe UI" w:hAnsi="Segoe UI" w:cs="Segoe UI"/>
          <w:iCs/>
          <w:sz w:val="22"/>
          <w:szCs w:val="22"/>
          <w:lang w:val="cs-CZ"/>
        </w:rPr>
        <w:t xml:space="preserve">nformace z Rámcové dohody (včetně příloh), které Poskytovatel hodlá chránit jako své obchodní tajemství, jsou uvedeny v příloze č. </w:t>
      </w:r>
      <w:r w:rsidR="00F523A5">
        <w:rPr>
          <w:rFonts w:ascii="Segoe UI" w:hAnsi="Segoe UI" w:cs="Segoe UI"/>
          <w:iCs/>
          <w:sz w:val="22"/>
          <w:szCs w:val="22"/>
          <w:lang w:val="cs-CZ"/>
        </w:rPr>
        <w:t>3</w:t>
      </w:r>
      <w:r w:rsidR="006C1798" w:rsidRPr="004436DF">
        <w:rPr>
          <w:rFonts w:ascii="Segoe UI" w:hAnsi="Segoe UI" w:cs="Segoe UI"/>
          <w:iCs/>
          <w:sz w:val="22"/>
          <w:szCs w:val="22"/>
          <w:lang w:val="cs-CZ"/>
        </w:rPr>
        <w:t>, včetně důvodů, pro které mají být za obchodní tajemství považovány.</w:t>
      </w:r>
    </w:p>
    <w:p w14:paraId="4C5F7EE1" w14:textId="77777777" w:rsidR="00B46F3A" w:rsidRPr="004436DF" w:rsidRDefault="00B46F3A" w:rsidP="00583932">
      <w:pPr>
        <w:pStyle w:val="Zkladntextodsazen"/>
        <w:widowControl w:val="0"/>
        <w:numPr>
          <w:ilvl w:val="1"/>
          <w:numId w:val="10"/>
        </w:numPr>
        <w:autoSpaceDE w:val="0"/>
        <w:autoSpaceDN w:val="0"/>
        <w:adjustRightInd w:val="0"/>
        <w:spacing w:before="120" w:after="0" w:line="276" w:lineRule="auto"/>
        <w:ind w:left="709" w:hanging="709"/>
        <w:jc w:val="both"/>
        <w:rPr>
          <w:rFonts w:ascii="Segoe UI" w:hAnsi="Segoe UI" w:cs="Segoe UI"/>
          <w:sz w:val="22"/>
          <w:szCs w:val="22"/>
          <w:lang w:val="cs-CZ" w:eastAsia="cs-CZ"/>
        </w:rPr>
      </w:pPr>
      <w:r w:rsidRPr="00DE2568">
        <w:rPr>
          <w:rFonts w:ascii="Segoe UI" w:hAnsi="Segoe UI" w:cs="Segoe UI"/>
          <w:sz w:val="22"/>
          <w:szCs w:val="22"/>
          <w:lang w:val="cs-CZ" w:eastAsia="cs-CZ"/>
        </w:rPr>
        <w:lastRenderedPageBreak/>
        <w:t>Pokud je sdělení Důvěrných informací třetí osobě nezbytné pro plnění závazků Poskytovatele vyplývajících mu z </w:t>
      </w:r>
      <w:r w:rsidR="00C66147" w:rsidRPr="00DE2568">
        <w:rPr>
          <w:rFonts w:ascii="Segoe UI" w:hAnsi="Segoe UI" w:cs="Segoe UI"/>
          <w:sz w:val="22"/>
          <w:szCs w:val="22"/>
          <w:lang w:val="cs-CZ" w:eastAsia="cs-CZ"/>
        </w:rPr>
        <w:t>R</w:t>
      </w:r>
      <w:r w:rsidRPr="00DE2568">
        <w:rPr>
          <w:rFonts w:ascii="Segoe UI" w:hAnsi="Segoe UI" w:cs="Segoe UI"/>
          <w:sz w:val="22"/>
          <w:szCs w:val="22"/>
          <w:lang w:val="cs-CZ" w:eastAsia="cs-CZ"/>
        </w:rPr>
        <w:t xml:space="preserve">ámcové </w:t>
      </w:r>
      <w:r w:rsidR="006C179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nebo </w:t>
      </w:r>
      <w:r w:rsidR="00C66147" w:rsidRPr="004436DF">
        <w:rPr>
          <w:rFonts w:ascii="Segoe UI" w:hAnsi="Segoe UI" w:cs="Segoe UI"/>
          <w:sz w:val="22"/>
          <w:szCs w:val="22"/>
          <w:lang w:val="cs-CZ" w:eastAsia="cs-CZ"/>
        </w:rPr>
        <w:t xml:space="preserve">Dílčí </w:t>
      </w:r>
      <w:r w:rsidRPr="004436DF">
        <w:rPr>
          <w:rFonts w:ascii="Segoe UI" w:hAnsi="Segoe UI" w:cs="Segoe UI"/>
          <w:sz w:val="22"/>
          <w:szCs w:val="22"/>
          <w:lang w:val="cs-CZ" w:eastAsia="cs-CZ"/>
        </w:rPr>
        <w:t xml:space="preserve">smlouvy, může Poskytovatel tyto Důvěrné informace poskytnout pouze s předchozím písemným souhlasem </w:t>
      </w:r>
      <w:r w:rsidR="00C66147" w:rsidRPr="004436DF">
        <w:rPr>
          <w:rFonts w:ascii="Segoe UI" w:hAnsi="Segoe UI" w:cs="Segoe UI"/>
          <w:sz w:val="22"/>
          <w:szCs w:val="22"/>
          <w:lang w:val="cs-CZ" w:eastAsia="cs-CZ"/>
        </w:rPr>
        <w:t xml:space="preserve">Objednatele </w:t>
      </w:r>
      <w:r w:rsidRPr="004436DF">
        <w:rPr>
          <w:rFonts w:ascii="Segoe UI" w:hAnsi="Segoe UI" w:cs="Segoe UI"/>
          <w:sz w:val="22"/>
          <w:szCs w:val="22"/>
          <w:lang w:val="cs-CZ" w:eastAsia="cs-CZ"/>
        </w:rPr>
        <w:t>a za předpokladu, že tato třetí osoba před započetím činnosti písemně potvrdí svůj závazek zachování mlčenlivosti a ochrany Důvěrných informací, jinak je za toto porušení odpovědný v plném rozsahu Poskytovatel.</w:t>
      </w:r>
    </w:p>
    <w:p w14:paraId="069366DE" w14:textId="6806A283" w:rsidR="00B46F3A" w:rsidRPr="004436DF" w:rsidRDefault="00B46F3A" w:rsidP="00583932">
      <w:pPr>
        <w:pStyle w:val="Zkladntextodsazen"/>
        <w:widowControl w:val="0"/>
        <w:numPr>
          <w:ilvl w:val="1"/>
          <w:numId w:val="10"/>
        </w:numPr>
        <w:autoSpaceDE w:val="0"/>
        <w:autoSpaceDN w:val="0"/>
        <w:adjustRightInd w:val="0"/>
        <w:spacing w:before="120" w:after="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V případě uplatnění smluvních </w:t>
      </w:r>
      <w:r w:rsidR="0009568E" w:rsidRPr="004436DF">
        <w:rPr>
          <w:rFonts w:ascii="Segoe UI" w:hAnsi="Segoe UI" w:cs="Segoe UI"/>
          <w:sz w:val="22"/>
          <w:szCs w:val="22"/>
          <w:lang w:val="cs-CZ" w:eastAsia="cs-CZ"/>
        </w:rPr>
        <w:t xml:space="preserve">pokut </w:t>
      </w:r>
      <w:r w:rsidRPr="004436DF">
        <w:rPr>
          <w:rFonts w:ascii="Segoe UI" w:hAnsi="Segoe UI" w:cs="Segoe UI"/>
          <w:sz w:val="22"/>
          <w:szCs w:val="22"/>
          <w:lang w:val="cs-CZ" w:eastAsia="cs-CZ"/>
        </w:rPr>
        <w:t>a náhrady škody není dotčena odpovědnost fyzických osob, které za Poskytovatele jednaly a závazek mlčenlivosti a ochrany Důvěrných informací nedodržely</w:t>
      </w:r>
      <w:r w:rsidR="00EC37F1">
        <w:rPr>
          <w:rFonts w:ascii="Segoe UI" w:hAnsi="Segoe UI" w:cs="Segoe UI"/>
          <w:sz w:val="22"/>
          <w:szCs w:val="22"/>
          <w:lang w:val="cs-CZ" w:eastAsia="cs-CZ"/>
        </w:rPr>
        <w:t>, dle jiných právních předpisů</w:t>
      </w:r>
      <w:r w:rsidRPr="004436DF">
        <w:rPr>
          <w:rFonts w:ascii="Segoe UI" w:hAnsi="Segoe UI" w:cs="Segoe UI"/>
          <w:sz w:val="22"/>
          <w:szCs w:val="22"/>
          <w:lang w:val="cs-CZ" w:eastAsia="cs-CZ"/>
        </w:rPr>
        <w:t>.</w:t>
      </w:r>
    </w:p>
    <w:p w14:paraId="5FDE000E" w14:textId="77777777" w:rsidR="00B46F3A" w:rsidRPr="004436DF" w:rsidRDefault="00B46F3A" w:rsidP="00583932">
      <w:pPr>
        <w:pStyle w:val="Zkladntextodsazen"/>
        <w:widowControl w:val="0"/>
        <w:numPr>
          <w:ilvl w:val="1"/>
          <w:numId w:val="10"/>
        </w:numPr>
        <w:autoSpaceDE w:val="0"/>
        <w:autoSpaceDN w:val="0"/>
        <w:adjustRightInd w:val="0"/>
        <w:spacing w:before="120" w:after="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eastAsia="cs-CZ"/>
        </w:rPr>
        <w:t xml:space="preserve">Poskytovatel uzavřením </w:t>
      </w:r>
      <w:r w:rsidR="0009568E" w:rsidRPr="004436DF">
        <w:rPr>
          <w:rFonts w:ascii="Segoe UI" w:hAnsi="Segoe UI" w:cs="Segoe UI"/>
          <w:sz w:val="22"/>
          <w:szCs w:val="22"/>
          <w:lang w:val="cs-CZ" w:eastAsia="cs-CZ"/>
        </w:rPr>
        <w:t>R</w:t>
      </w:r>
      <w:r w:rsidRPr="004436DF">
        <w:rPr>
          <w:rFonts w:ascii="Segoe UI" w:hAnsi="Segoe UI" w:cs="Segoe UI"/>
          <w:sz w:val="22"/>
          <w:szCs w:val="22"/>
          <w:lang w:val="cs-CZ" w:eastAsia="cs-CZ"/>
        </w:rPr>
        <w:t xml:space="preserve">ámcové </w:t>
      </w:r>
      <w:r w:rsidR="006C179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výslovně souhlasí, aby </w:t>
      </w:r>
      <w:r w:rsidR="0009568E" w:rsidRPr="004436DF">
        <w:rPr>
          <w:rFonts w:ascii="Segoe UI" w:hAnsi="Segoe UI" w:cs="Segoe UI"/>
          <w:sz w:val="22"/>
          <w:szCs w:val="22"/>
          <w:lang w:val="cs-CZ" w:eastAsia="cs-CZ"/>
        </w:rPr>
        <w:t>R</w:t>
      </w:r>
      <w:r w:rsidRPr="004436DF">
        <w:rPr>
          <w:rFonts w:ascii="Segoe UI" w:hAnsi="Segoe UI" w:cs="Segoe UI"/>
          <w:sz w:val="22"/>
          <w:szCs w:val="22"/>
          <w:lang w:val="cs-CZ" w:eastAsia="cs-CZ"/>
        </w:rPr>
        <w:t xml:space="preserve">ámcová </w:t>
      </w:r>
      <w:r w:rsidR="006C1798" w:rsidRPr="004436DF">
        <w:rPr>
          <w:rFonts w:ascii="Segoe UI" w:hAnsi="Segoe UI" w:cs="Segoe UI"/>
          <w:sz w:val="22"/>
          <w:szCs w:val="22"/>
          <w:lang w:val="cs-CZ" w:eastAsia="cs-CZ"/>
        </w:rPr>
        <w:t>dohoda</w:t>
      </w:r>
      <w:r w:rsidRPr="004436DF">
        <w:rPr>
          <w:rFonts w:ascii="Segoe UI" w:hAnsi="Segoe UI" w:cs="Segoe UI"/>
          <w:sz w:val="22"/>
          <w:szCs w:val="22"/>
          <w:lang w:val="cs-CZ" w:eastAsia="cs-CZ"/>
        </w:rPr>
        <w:t xml:space="preserve"> byla zveřejněna v souladu s příslušnými právními předpisy.</w:t>
      </w:r>
    </w:p>
    <w:p w14:paraId="62B4F5C5" w14:textId="77777777" w:rsidR="0009568E" w:rsidRPr="004436DF" w:rsidRDefault="0009568E" w:rsidP="00583932">
      <w:pPr>
        <w:pStyle w:val="Zkladntextodsazen"/>
        <w:widowControl w:val="0"/>
        <w:numPr>
          <w:ilvl w:val="1"/>
          <w:numId w:val="10"/>
        </w:numPr>
        <w:autoSpaceDE w:val="0"/>
        <w:autoSpaceDN w:val="0"/>
        <w:adjustRightInd w:val="0"/>
        <w:spacing w:before="120" w:after="0" w:line="276" w:lineRule="auto"/>
        <w:ind w:left="709" w:hanging="709"/>
        <w:jc w:val="both"/>
        <w:rPr>
          <w:rFonts w:ascii="Segoe UI" w:hAnsi="Segoe UI" w:cs="Segoe UI"/>
          <w:sz w:val="22"/>
          <w:szCs w:val="22"/>
          <w:lang w:val="cs-CZ"/>
        </w:rPr>
      </w:pPr>
      <w:r w:rsidRPr="004436DF">
        <w:rPr>
          <w:rFonts w:ascii="Segoe UI" w:hAnsi="Segoe UI" w:cs="Segoe UI"/>
          <w:bCs/>
          <w:sz w:val="22"/>
          <w:szCs w:val="22"/>
          <w:lang w:val="cs-CZ"/>
        </w:rPr>
        <w:t xml:space="preserve">Závazek k mlčenlivosti a ochraně důvěrnosti informací je platný bez ohledu na ukončení účinnosti Rámcové </w:t>
      </w:r>
      <w:r w:rsidR="006C1798" w:rsidRPr="004436DF">
        <w:rPr>
          <w:rFonts w:ascii="Segoe UI" w:hAnsi="Segoe UI" w:cs="Segoe UI"/>
          <w:bCs/>
          <w:sz w:val="22"/>
          <w:szCs w:val="22"/>
          <w:lang w:val="cs-CZ"/>
        </w:rPr>
        <w:t>dohody</w:t>
      </w:r>
      <w:r w:rsidRPr="004436DF">
        <w:rPr>
          <w:rFonts w:ascii="Segoe UI" w:hAnsi="Segoe UI" w:cs="Segoe UI"/>
          <w:bCs/>
          <w:sz w:val="22"/>
          <w:szCs w:val="22"/>
          <w:lang w:val="cs-CZ"/>
        </w:rPr>
        <w:t xml:space="preserve">. </w:t>
      </w:r>
    </w:p>
    <w:p w14:paraId="53457ADB" w14:textId="77777777" w:rsidR="006C1798" w:rsidRPr="004436DF" w:rsidRDefault="006E57D5" w:rsidP="006C1798">
      <w:pPr>
        <w:pStyle w:val="Zkladntextodsazen"/>
        <w:widowControl w:val="0"/>
        <w:numPr>
          <w:ilvl w:val="1"/>
          <w:numId w:val="10"/>
        </w:numPr>
        <w:autoSpaceDE w:val="0"/>
        <w:autoSpaceDN w:val="0"/>
        <w:adjustRightInd w:val="0"/>
        <w:spacing w:before="120" w:after="0" w:line="276" w:lineRule="auto"/>
        <w:ind w:left="709" w:hanging="709"/>
        <w:jc w:val="both"/>
        <w:rPr>
          <w:rFonts w:ascii="Segoe UI" w:hAnsi="Segoe UI" w:cs="Segoe UI"/>
          <w:bCs/>
          <w:sz w:val="22"/>
          <w:szCs w:val="22"/>
          <w:lang w:val="cs-CZ"/>
        </w:rPr>
      </w:pPr>
      <w:bookmarkStart w:id="42" w:name="_Hlk4596890"/>
      <w:r>
        <w:rPr>
          <w:rFonts w:ascii="Segoe UI" w:hAnsi="Segoe UI" w:cs="Segoe UI"/>
          <w:bCs/>
          <w:sz w:val="22"/>
          <w:szCs w:val="22"/>
          <w:lang w:val="cs-CZ"/>
        </w:rPr>
        <w:t>Poskytovat</w:t>
      </w:r>
      <w:r w:rsidR="004E5AA5">
        <w:rPr>
          <w:rFonts w:ascii="Segoe UI" w:hAnsi="Segoe UI" w:cs="Segoe UI"/>
          <w:bCs/>
          <w:sz w:val="22"/>
          <w:szCs w:val="22"/>
          <w:lang w:val="cs-CZ"/>
        </w:rPr>
        <w:t>el</w:t>
      </w:r>
      <w:r>
        <w:rPr>
          <w:rFonts w:ascii="Segoe UI" w:hAnsi="Segoe UI" w:cs="Segoe UI"/>
          <w:bCs/>
          <w:sz w:val="22"/>
          <w:szCs w:val="22"/>
          <w:lang w:val="cs-CZ"/>
        </w:rPr>
        <w:t xml:space="preserve"> bude při poskytování telekomunikačních služeb v postavení správce osobních údajů a z tohoto titulu </w:t>
      </w:r>
      <w:r w:rsidR="002901B9">
        <w:rPr>
          <w:rFonts w:ascii="Segoe UI" w:hAnsi="Segoe UI" w:cs="Segoe UI"/>
          <w:bCs/>
          <w:sz w:val="22"/>
          <w:szCs w:val="22"/>
          <w:lang w:val="cs-CZ"/>
        </w:rPr>
        <w:t>bude</w:t>
      </w:r>
      <w:r>
        <w:rPr>
          <w:rFonts w:ascii="Segoe UI" w:hAnsi="Segoe UI" w:cs="Segoe UI"/>
          <w:bCs/>
          <w:sz w:val="22"/>
          <w:szCs w:val="22"/>
          <w:lang w:val="cs-CZ"/>
        </w:rPr>
        <w:t xml:space="preserve"> </w:t>
      </w:r>
      <w:r w:rsidR="006C1798" w:rsidRPr="004436DF">
        <w:rPr>
          <w:rFonts w:ascii="Segoe UI" w:hAnsi="Segoe UI" w:cs="Segoe UI"/>
          <w:bCs/>
          <w:sz w:val="22"/>
          <w:szCs w:val="22"/>
          <w:lang w:val="cs-CZ"/>
        </w:rPr>
        <w:t>povinen chránit osobní údaje v souladu s Nařízením Evropského parlamentu a Rady (EU) 2016/679 o ochraně fyzických osob v souvislosti se zpracováním osobních údajů a o volném pohybu těchto údajů.</w:t>
      </w:r>
      <w:r w:rsidR="00B91E5E" w:rsidRPr="00B91E5E">
        <w:rPr>
          <w:rFonts w:ascii="Segoe UI" w:hAnsi="Segoe UI" w:cs="Segoe UI"/>
          <w:bCs/>
          <w:sz w:val="22"/>
          <w:szCs w:val="22"/>
          <w:lang w:val="cs-CZ"/>
        </w:rPr>
        <w:t xml:space="preserve"> Pokud se Poskytovatel dostane do role zpracovatele osobních údajů dle Nařízení GDPR, je povinen o tom bezodkladně informovat Objednatele a uzavřít s ním Smlouvu o zpracování osobních údajů ve znění připraveném Objednatelem, nedohodnou-li se Smluvní strany jinak</w:t>
      </w:r>
      <w:r w:rsidR="00B91E5E">
        <w:rPr>
          <w:rFonts w:ascii="Segoe UI" w:hAnsi="Segoe UI" w:cs="Segoe UI"/>
          <w:bCs/>
          <w:sz w:val="22"/>
          <w:szCs w:val="22"/>
          <w:lang w:val="cs-CZ"/>
        </w:rPr>
        <w:t>.</w:t>
      </w:r>
    </w:p>
    <w:bookmarkEnd w:id="42"/>
    <w:p w14:paraId="2B86F9CD" w14:textId="77777777" w:rsidR="007657B7" w:rsidRPr="004436DF" w:rsidRDefault="007657B7" w:rsidP="00583932">
      <w:pPr>
        <w:widowControl w:val="0"/>
        <w:autoSpaceDE w:val="0"/>
        <w:autoSpaceDN w:val="0"/>
        <w:adjustRightInd w:val="0"/>
        <w:spacing w:before="120" w:line="276" w:lineRule="auto"/>
        <w:ind w:left="709" w:hanging="709"/>
        <w:jc w:val="both"/>
        <w:rPr>
          <w:rFonts w:ascii="Segoe UI" w:hAnsi="Segoe UI" w:cs="Segoe UI"/>
          <w:sz w:val="22"/>
          <w:szCs w:val="22"/>
          <w:lang w:val="cs-CZ"/>
        </w:rPr>
      </w:pPr>
    </w:p>
    <w:p w14:paraId="742A09EE" w14:textId="77777777" w:rsidR="001F53B5" w:rsidRPr="004436DF" w:rsidRDefault="001F53B5" w:rsidP="00583932">
      <w:pPr>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sz w:val="22"/>
          <w:szCs w:val="22"/>
          <w:lang w:val="cs-CZ"/>
        </w:rPr>
      </w:pPr>
      <w:bookmarkStart w:id="43" w:name="_Ref416812205"/>
      <w:r w:rsidRPr="004436DF">
        <w:rPr>
          <w:rFonts w:ascii="Segoe UI" w:hAnsi="Segoe UI" w:cs="Segoe UI"/>
          <w:b/>
          <w:bCs/>
          <w:sz w:val="22"/>
          <w:szCs w:val="22"/>
          <w:lang w:val="cs-CZ"/>
        </w:rPr>
        <w:t xml:space="preserve">Ukončení </w:t>
      </w:r>
      <w:r w:rsidR="00AD3DC6" w:rsidRPr="004436DF">
        <w:rPr>
          <w:rFonts w:ascii="Segoe UI" w:hAnsi="Segoe UI" w:cs="Segoe UI"/>
          <w:b/>
          <w:bCs/>
          <w:sz w:val="22"/>
          <w:szCs w:val="22"/>
          <w:lang w:val="cs-CZ"/>
        </w:rPr>
        <w:t>Rámcové</w:t>
      </w:r>
      <w:r w:rsidRPr="004436DF">
        <w:rPr>
          <w:rFonts w:ascii="Segoe UI" w:hAnsi="Segoe UI" w:cs="Segoe UI"/>
          <w:b/>
          <w:bCs/>
          <w:sz w:val="22"/>
          <w:szCs w:val="22"/>
          <w:lang w:val="cs-CZ"/>
        </w:rPr>
        <w:t xml:space="preserve"> </w:t>
      </w:r>
      <w:r w:rsidR="005C2C2E" w:rsidRPr="004436DF">
        <w:rPr>
          <w:rFonts w:ascii="Segoe UI" w:hAnsi="Segoe UI" w:cs="Segoe UI"/>
          <w:b/>
          <w:bCs/>
          <w:sz w:val="22"/>
          <w:szCs w:val="22"/>
          <w:lang w:val="cs-CZ"/>
        </w:rPr>
        <w:t>dohody</w:t>
      </w:r>
      <w:r w:rsidR="00045684" w:rsidRPr="004436DF">
        <w:rPr>
          <w:rFonts w:ascii="Segoe UI" w:hAnsi="Segoe UI" w:cs="Segoe UI"/>
          <w:b/>
          <w:bCs/>
          <w:sz w:val="22"/>
          <w:szCs w:val="22"/>
          <w:lang w:val="cs-CZ"/>
        </w:rPr>
        <w:t xml:space="preserve"> a Dílčích smluv</w:t>
      </w:r>
      <w:bookmarkEnd w:id="43"/>
    </w:p>
    <w:p w14:paraId="0BCBF536" w14:textId="77777777" w:rsidR="001F53B5" w:rsidRPr="004436DF" w:rsidRDefault="00457770"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 xml:space="preserve">Účinnost </w:t>
      </w:r>
      <w:r w:rsidR="00DB20E4" w:rsidRPr="004436DF">
        <w:rPr>
          <w:rFonts w:ascii="Segoe UI" w:hAnsi="Segoe UI" w:cs="Segoe UI"/>
          <w:sz w:val="22"/>
          <w:szCs w:val="22"/>
          <w:lang w:val="cs-CZ"/>
        </w:rPr>
        <w:t>Rámcov</w:t>
      </w:r>
      <w:r w:rsidRPr="004436DF">
        <w:rPr>
          <w:rFonts w:ascii="Segoe UI" w:hAnsi="Segoe UI" w:cs="Segoe UI"/>
          <w:sz w:val="22"/>
          <w:szCs w:val="22"/>
          <w:lang w:val="cs-CZ"/>
        </w:rPr>
        <w:t>é</w:t>
      </w:r>
      <w:r w:rsidR="00DB20E4" w:rsidRPr="004436DF">
        <w:rPr>
          <w:rFonts w:ascii="Segoe UI" w:hAnsi="Segoe UI" w:cs="Segoe UI"/>
          <w:sz w:val="22"/>
          <w:szCs w:val="22"/>
          <w:lang w:val="cs-CZ"/>
        </w:rPr>
        <w:t xml:space="preserve"> </w:t>
      </w:r>
      <w:r w:rsidR="005C2C2E" w:rsidRPr="004436DF">
        <w:rPr>
          <w:rFonts w:ascii="Segoe UI" w:hAnsi="Segoe UI" w:cs="Segoe UI"/>
          <w:sz w:val="22"/>
          <w:szCs w:val="22"/>
          <w:lang w:val="cs-CZ"/>
        </w:rPr>
        <w:t>dohody</w:t>
      </w:r>
      <w:r w:rsidR="001F53B5" w:rsidRPr="004436DF">
        <w:rPr>
          <w:rFonts w:ascii="Segoe UI" w:hAnsi="Segoe UI" w:cs="Segoe UI"/>
          <w:sz w:val="22"/>
          <w:szCs w:val="22"/>
          <w:lang w:val="cs-CZ"/>
        </w:rPr>
        <w:t xml:space="preserve"> </w:t>
      </w:r>
      <w:r w:rsidR="00B46F3A" w:rsidRPr="004436DF">
        <w:rPr>
          <w:rFonts w:ascii="Segoe UI" w:hAnsi="Segoe UI" w:cs="Segoe UI"/>
          <w:sz w:val="22"/>
          <w:szCs w:val="22"/>
          <w:lang w:val="cs-CZ"/>
        </w:rPr>
        <w:t>může být ukončena</w:t>
      </w:r>
      <w:r w:rsidR="001F53B5" w:rsidRPr="004436DF">
        <w:rPr>
          <w:rFonts w:ascii="Segoe UI" w:hAnsi="Segoe UI" w:cs="Segoe UI"/>
          <w:sz w:val="22"/>
          <w:szCs w:val="22"/>
          <w:lang w:val="cs-CZ"/>
        </w:rPr>
        <w:t>:</w:t>
      </w:r>
    </w:p>
    <w:p w14:paraId="2A8AD4F0" w14:textId="77777777" w:rsidR="001F53B5" w:rsidRPr="004436DF" w:rsidRDefault="001F53B5" w:rsidP="00583932">
      <w:pPr>
        <w:numPr>
          <w:ilvl w:val="0"/>
          <w:numId w:val="2"/>
        </w:numPr>
        <w:tabs>
          <w:tab w:val="clear" w:pos="720"/>
          <w:tab w:val="num" w:pos="1134"/>
        </w:tabs>
        <w:spacing w:before="120" w:line="276" w:lineRule="auto"/>
        <w:ind w:left="1134" w:hanging="425"/>
        <w:jc w:val="both"/>
        <w:rPr>
          <w:rFonts w:ascii="Segoe UI" w:hAnsi="Segoe UI" w:cs="Segoe UI"/>
          <w:sz w:val="22"/>
          <w:szCs w:val="22"/>
          <w:lang w:val="cs-CZ"/>
        </w:rPr>
      </w:pPr>
      <w:r w:rsidRPr="004436DF">
        <w:rPr>
          <w:rFonts w:ascii="Segoe UI" w:hAnsi="Segoe UI" w:cs="Segoe UI"/>
          <w:sz w:val="22"/>
          <w:szCs w:val="22"/>
          <w:lang w:val="cs-CZ"/>
        </w:rPr>
        <w:t xml:space="preserve">uplynutím </w:t>
      </w:r>
      <w:r w:rsidR="00AD3DC6" w:rsidRPr="004436DF">
        <w:rPr>
          <w:rFonts w:ascii="Segoe UI" w:hAnsi="Segoe UI" w:cs="Segoe UI"/>
          <w:sz w:val="22"/>
          <w:szCs w:val="22"/>
          <w:lang w:val="cs-CZ"/>
        </w:rPr>
        <w:t xml:space="preserve">sjednané </w:t>
      </w:r>
      <w:r w:rsidRPr="004436DF">
        <w:rPr>
          <w:rFonts w:ascii="Segoe UI" w:hAnsi="Segoe UI" w:cs="Segoe UI"/>
          <w:sz w:val="22"/>
          <w:szCs w:val="22"/>
          <w:lang w:val="cs-CZ"/>
        </w:rPr>
        <w:t xml:space="preserve">doby </w:t>
      </w:r>
      <w:r w:rsidR="00AD3DC6" w:rsidRPr="004436DF">
        <w:rPr>
          <w:rFonts w:ascii="Segoe UI" w:hAnsi="Segoe UI" w:cs="Segoe UI"/>
          <w:sz w:val="22"/>
          <w:szCs w:val="22"/>
          <w:lang w:val="cs-CZ"/>
        </w:rPr>
        <w:t xml:space="preserve">trvání Rámcové </w:t>
      </w:r>
      <w:r w:rsidR="005C2C2E" w:rsidRPr="004436DF">
        <w:rPr>
          <w:rFonts w:ascii="Segoe UI" w:hAnsi="Segoe UI" w:cs="Segoe UI"/>
          <w:sz w:val="22"/>
          <w:szCs w:val="22"/>
          <w:lang w:val="cs-CZ"/>
        </w:rPr>
        <w:t>dohody</w:t>
      </w:r>
      <w:r w:rsidRPr="004436DF">
        <w:rPr>
          <w:rFonts w:ascii="Segoe UI" w:hAnsi="Segoe UI" w:cs="Segoe UI"/>
          <w:sz w:val="22"/>
          <w:szCs w:val="22"/>
          <w:lang w:val="cs-CZ"/>
        </w:rPr>
        <w:t>,</w:t>
      </w:r>
    </w:p>
    <w:p w14:paraId="2B17B722" w14:textId="77777777" w:rsidR="00B46F3A" w:rsidRPr="004436DF" w:rsidRDefault="00B46F3A" w:rsidP="00583932">
      <w:pPr>
        <w:numPr>
          <w:ilvl w:val="0"/>
          <w:numId w:val="2"/>
        </w:numPr>
        <w:tabs>
          <w:tab w:val="clear" w:pos="720"/>
          <w:tab w:val="num" w:pos="1134"/>
        </w:tabs>
        <w:spacing w:before="120" w:line="276" w:lineRule="auto"/>
        <w:ind w:left="1134" w:hanging="425"/>
        <w:jc w:val="both"/>
        <w:rPr>
          <w:rFonts w:ascii="Segoe UI" w:hAnsi="Segoe UI" w:cs="Segoe UI"/>
          <w:sz w:val="22"/>
          <w:szCs w:val="22"/>
          <w:lang w:val="cs-CZ"/>
        </w:rPr>
      </w:pPr>
      <w:r w:rsidRPr="004436DF">
        <w:rPr>
          <w:rFonts w:ascii="Segoe UI" w:hAnsi="Segoe UI" w:cs="Segoe UI"/>
          <w:sz w:val="22"/>
          <w:szCs w:val="22"/>
          <w:lang w:val="cs-CZ" w:eastAsia="cs-CZ"/>
        </w:rPr>
        <w:t>písemnou dohodou Smluvních stran,</w:t>
      </w:r>
    </w:p>
    <w:p w14:paraId="47D952D1" w14:textId="77777777" w:rsidR="00B46F3A" w:rsidRPr="004436DF" w:rsidRDefault="00B46F3A" w:rsidP="00583932">
      <w:pPr>
        <w:numPr>
          <w:ilvl w:val="0"/>
          <w:numId w:val="2"/>
        </w:numPr>
        <w:tabs>
          <w:tab w:val="clear" w:pos="720"/>
          <w:tab w:val="num" w:pos="1134"/>
        </w:tabs>
        <w:spacing w:before="120" w:line="276" w:lineRule="auto"/>
        <w:ind w:left="1134" w:hanging="425"/>
        <w:jc w:val="both"/>
        <w:rPr>
          <w:rFonts w:ascii="Segoe UI" w:hAnsi="Segoe UI" w:cs="Segoe UI"/>
          <w:sz w:val="22"/>
          <w:szCs w:val="22"/>
          <w:lang w:val="cs-CZ"/>
        </w:rPr>
      </w:pPr>
      <w:r w:rsidRPr="004436DF">
        <w:rPr>
          <w:rFonts w:ascii="Segoe UI" w:hAnsi="Segoe UI" w:cs="Segoe UI"/>
          <w:sz w:val="22"/>
          <w:szCs w:val="22"/>
          <w:lang w:val="cs-CZ" w:eastAsia="cs-CZ"/>
        </w:rPr>
        <w:t xml:space="preserve">výpovědí </w:t>
      </w:r>
      <w:r w:rsidR="00045684" w:rsidRPr="004436DF">
        <w:rPr>
          <w:rFonts w:ascii="Segoe UI" w:hAnsi="Segoe UI" w:cs="Segoe UI"/>
          <w:sz w:val="22"/>
          <w:szCs w:val="22"/>
          <w:lang w:val="cs-CZ" w:eastAsia="cs-CZ"/>
        </w:rPr>
        <w:t xml:space="preserve">Rámcové </w:t>
      </w:r>
      <w:r w:rsidR="006C1798" w:rsidRPr="004436DF">
        <w:rPr>
          <w:rFonts w:ascii="Segoe UI" w:hAnsi="Segoe UI" w:cs="Segoe UI"/>
          <w:sz w:val="22"/>
          <w:szCs w:val="22"/>
          <w:lang w:val="cs-CZ" w:eastAsia="cs-CZ"/>
        </w:rPr>
        <w:t>dohody</w:t>
      </w:r>
      <w:r w:rsidR="00045684" w:rsidRPr="004436DF">
        <w:rPr>
          <w:rFonts w:ascii="Segoe UI" w:hAnsi="Segoe UI" w:cs="Segoe UI"/>
          <w:sz w:val="22"/>
          <w:szCs w:val="22"/>
          <w:lang w:val="cs-CZ" w:eastAsia="cs-CZ"/>
        </w:rPr>
        <w:t xml:space="preserve"> </w:t>
      </w:r>
      <w:r w:rsidRPr="004436DF">
        <w:rPr>
          <w:rFonts w:ascii="Segoe UI" w:hAnsi="Segoe UI" w:cs="Segoe UI"/>
          <w:sz w:val="22"/>
          <w:szCs w:val="22"/>
          <w:lang w:val="cs-CZ" w:eastAsia="cs-CZ"/>
        </w:rPr>
        <w:t>ze strany Objednatele dle odst. </w:t>
      </w:r>
      <w:r w:rsidR="00DB20E4" w:rsidRPr="00DE2568">
        <w:rPr>
          <w:rFonts w:ascii="Segoe UI" w:hAnsi="Segoe UI" w:cs="Segoe UI"/>
          <w:sz w:val="22"/>
          <w:szCs w:val="22"/>
          <w:lang w:val="cs-CZ" w:eastAsia="cs-CZ"/>
        </w:rPr>
        <w:fldChar w:fldCharType="begin"/>
      </w:r>
      <w:r w:rsidR="00DB20E4" w:rsidRPr="004436DF">
        <w:rPr>
          <w:rFonts w:ascii="Segoe UI" w:hAnsi="Segoe UI" w:cs="Segoe UI"/>
          <w:sz w:val="22"/>
          <w:szCs w:val="22"/>
          <w:lang w:val="cs-CZ" w:eastAsia="cs-CZ"/>
        </w:rPr>
        <w:instrText xml:space="preserve"> REF _Ref415927730 \r \h </w:instrText>
      </w:r>
      <w:r w:rsidR="007D6F36" w:rsidRPr="004436DF">
        <w:rPr>
          <w:rFonts w:ascii="Segoe UI" w:hAnsi="Segoe UI" w:cs="Segoe UI"/>
          <w:sz w:val="22"/>
          <w:szCs w:val="22"/>
          <w:lang w:val="cs-CZ" w:eastAsia="cs-CZ"/>
        </w:rPr>
        <w:instrText xml:space="preserve"> \* MERGEFORMAT </w:instrText>
      </w:r>
      <w:r w:rsidR="00DB20E4" w:rsidRPr="00DE2568">
        <w:rPr>
          <w:rFonts w:ascii="Segoe UI" w:hAnsi="Segoe UI" w:cs="Segoe UI"/>
          <w:sz w:val="22"/>
          <w:szCs w:val="22"/>
          <w:lang w:val="cs-CZ" w:eastAsia="cs-CZ"/>
        </w:rPr>
      </w:r>
      <w:r w:rsidR="00DB20E4" w:rsidRPr="00DE2568">
        <w:rPr>
          <w:rFonts w:ascii="Segoe UI" w:hAnsi="Segoe UI" w:cs="Segoe UI"/>
          <w:sz w:val="22"/>
          <w:szCs w:val="22"/>
          <w:lang w:val="cs-CZ" w:eastAsia="cs-CZ"/>
        </w:rPr>
        <w:fldChar w:fldCharType="separate"/>
      </w:r>
      <w:r w:rsidR="00CD64CB">
        <w:rPr>
          <w:rFonts w:ascii="Segoe UI" w:hAnsi="Segoe UI" w:cs="Segoe UI"/>
          <w:sz w:val="22"/>
          <w:szCs w:val="22"/>
          <w:lang w:val="cs-CZ" w:eastAsia="cs-CZ"/>
        </w:rPr>
        <w:t>10.3</w:t>
      </w:r>
      <w:r w:rsidR="00DB20E4" w:rsidRPr="00DE2568">
        <w:rPr>
          <w:rFonts w:ascii="Segoe UI" w:hAnsi="Segoe UI" w:cs="Segoe UI"/>
          <w:sz w:val="22"/>
          <w:szCs w:val="22"/>
          <w:lang w:val="cs-CZ" w:eastAsia="cs-CZ"/>
        </w:rPr>
        <w:fldChar w:fldCharType="end"/>
      </w:r>
      <w:r w:rsidR="00DB20E4" w:rsidRPr="00DE2568">
        <w:rPr>
          <w:rFonts w:ascii="Segoe UI" w:hAnsi="Segoe UI" w:cs="Segoe UI"/>
          <w:sz w:val="22"/>
          <w:szCs w:val="22"/>
          <w:lang w:val="cs-CZ" w:eastAsia="cs-CZ"/>
        </w:rPr>
        <w:t>.</w:t>
      </w:r>
      <w:r w:rsidRPr="00DE2568">
        <w:rPr>
          <w:rFonts w:ascii="Segoe UI" w:hAnsi="Segoe UI" w:cs="Segoe UI"/>
          <w:sz w:val="22"/>
          <w:szCs w:val="22"/>
          <w:lang w:val="cs-CZ" w:eastAsia="cs-CZ"/>
        </w:rPr>
        <w:t xml:space="preserve"> Rámcové </w:t>
      </w:r>
      <w:r w:rsidR="005C2C2E" w:rsidRPr="00DE2568">
        <w:rPr>
          <w:rFonts w:ascii="Segoe UI" w:hAnsi="Segoe UI" w:cs="Segoe UI"/>
          <w:sz w:val="22"/>
          <w:szCs w:val="22"/>
          <w:lang w:val="cs-CZ" w:eastAsia="cs-CZ"/>
        </w:rPr>
        <w:t>dohody</w:t>
      </w:r>
      <w:r w:rsidRPr="00DE2568">
        <w:rPr>
          <w:rFonts w:ascii="Segoe UI" w:hAnsi="Segoe UI" w:cs="Segoe UI"/>
          <w:sz w:val="22"/>
          <w:szCs w:val="22"/>
          <w:lang w:val="cs-CZ" w:eastAsia="cs-CZ"/>
        </w:rPr>
        <w:t xml:space="preserve"> nebo odstoupením O</w:t>
      </w:r>
      <w:r w:rsidR="007D6F36" w:rsidRPr="00DE2568">
        <w:rPr>
          <w:rFonts w:ascii="Segoe UI" w:hAnsi="Segoe UI" w:cs="Segoe UI"/>
          <w:sz w:val="22"/>
          <w:szCs w:val="22"/>
          <w:lang w:val="cs-CZ" w:eastAsia="cs-CZ"/>
        </w:rPr>
        <w:t>b</w:t>
      </w:r>
      <w:r w:rsidRPr="004436DF">
        <w:rPr>
          <w:rFonts w:ascii="Segoe UI" w:hAnsi="Segoe UI" w:cs="Segoe UI"/>
          <w:sz w:val="22"/>
          <w:szCs w:val="22"/>
          <w:lang w:val="cs-CZ" w:eastAsia="cs-CZ"/>
        </w:rPr>
        <w:t>j</w:t>
      </w:r>
      <w:r w:rsidR="007D6F36" w:rsidRPr="004436DF">
        <w:rPr>
          <w:rFonts w:ascii="Segoe UI" w:hAnsi="Segoe UI" w:cs="Segoe UI"/>
          <w:sz w:val="22"/>
          <w:szCs w:val="22"/>
          <w:lang w:val="cs-CZ" w:eastAsia="cs-CZ"/>
        </w:rPr>
        <w:t>e</w:t>
      </w:r>
      <w:r w:rsidRPr="004436DF">
        <w:rPr>
          <w:rFonts w:ascii="Segoe UI" w:hAnsi="Segoe UI" w:cs="Segoe UI"/>
          <w:sz w:val="22"/>
          <w:szCs w:val="22"/>
          <w:lang w:val="cs-CZ" w:eastAsia="cs-CZ"/>
        </w:rPr>
        <w:t xml:space="preserve">dnatele od Rámcové </w:t>
      </w:r>
      <w:r w:rsidR="005C2C2E" w:rsidRPr="004436DF">
        <w:rPr>
          <w:rFonts w:ascii="Segoe UI" w:hAnsi="Segoe UI" w:cs="Segoe UI"/>
          <w:sz w:val="22"/>
          <w:szCs w:val="22"/>
          <w:lang w:val="cs-CZ" w:eastAsia="cs-CZ"/>
        </w:rPr>
        <w:t>dohody</w:t>
      </w:r>
      <w:r w:rsidR="00DB20E4" w:rsidRPr="004436DF">
        <w:rPr>
          <w:rFonts w:ascii="Segoe UI" w:hAnsi="Segoe UI" w:cs="Segoe UI"/>
          <w:sz w:val="22"/>
          <w:szCs w:val="22"/>
          <w:lang w:val="cs-CZ" w:eastAsia="cs-CZ"/>
        </w:rPr>
        <w:t>.</w:t>
      </w:r>
    </w:p>
    <w:p w14:paraId="774AEFFE" w14:textId="7855E2AA" w:rsidR="001210F4" w:rsidRDefault="001210F4" w:rsidP="006F2D77">
      <w:pPr>
        <w:widowControl w:val="0"/>
        <w:autoSpaceDE w:val="0"/>
        <w:autoSpaceDN w:val="0"/>
        <w:adjustRightInd w:val="0"/>
        <w:spacing w:before="120" w:line="276" w:lineRule="auto"/>
        <w:ind w:left="709"/>
        <w:jc w:val="both"/>
        <w:rPr>
          <w:rFonts w:ascii="Segoe UI" w:hAnsi="Segoe UI" w:cs="Segoe UI"/>
          <w:sz w:val="22"/>
          <w:szCs w:val="22"/>
          <w:lang w:val="cs-CZ"/>
        </w:rPr>
      </w:pPr>
      <w:r>
        <w:rPr>
          <w:rFonts w:ascii="Segoe UI" w:hAnsi="Segoe UI" w:cs="Segoe UI"/>
          <w:sz w:val="22"/>
          <w:szCs w:val="22"/>
          <w:lang w:val="cs-CZ"/>
        </w:rPr>
        <w:t>Ukončení Rámcové dohody nemá vliv na trvání již uzavřených Dílčích smluv, které se i poté řídí ustanoveními již ukončené Rámcové dohody</w:t>
      </w:r>
      <w:r w:rsidR="00510D31">
        <w:rPr>
          <w:rFonts w:ascii="Segoe UI" w:hAnsi="Segoe UI" w:cs="Segoe UI"/>
          <w:sz w:val="22"/>
          <w:szCs w:val="22"/>
          <w:lang w:val="cs-CZ"/>
        </w:rPr>
        <w:t xml:space="preserve">, avšak nejdéle po dobu jednoho roku od ukončení Rámcové dohody. </w:t>
      </w:r>
      <w:r w:rsidR="006E718E">
        <w:rPr>
          <w:rFonts w:ascii="Segoe UI" w:hAnsi="Segoe UI" w:cs="Segoe UI"/>
          <w:sz w:val="22"/>
          <w:szCs w:val="22"/>
          <w:lang w:val="cs-CZ"/>
        </w:rPr>
        <w:t>U</w:t>
      </w:r>
      <w:r w:rsidR="00510D31">
        <w:rPr>
          <w:rFonts w:ascii="Segoe UI" w:hAnsi="Segoe UI" w:cs="Segoe UI"/>
          <w:sz w:val="22"/>
          <w:szCs w:val="22"/>
          <w:lang w:val="cs-CZ"/>
        </w:rPr>
        <w:t>plynutím jednoho roku od ukončení Rámcové dohody pozbývají platnosti a účinnosti veškeré Dílčí smlouvy uzavřené na základě Rámcové dohody</w:t>
      </w:r>
      <w:r>
        <w:rPr>
          <w:rFonts w:ascii="Segoe UI" w:hAnsi="Segoe UI" w:cs="Segoe UI"/>
          <w:sz w:val="22"/>
          <w:szCs w:val="22"/>
          <w:lang w:val="cs-CZ"/>
        </w:rPr>
        <w:t>. Na základě ukončené Rámcové dohody nelze uzavírat nové Dílčí smlouvy.</w:t>
      </w:r>
    </w:p>
    <w:p w14:paraId="10E5DBD6" w14:textId="1397F115" w:rsidR="00DB20E4" w:rsidRPr="004436DF" w:rsidRDefault="00DB20E4"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eastAsia="cs-CZ"/>
        </w:rPr>
        <w:t xml:space="preserve">Není-li stanoveno jinak, může Poskytovatel na </w:t>
      </w:r>
      <w:r w:rsidR="00EC738F" w:rsidRPr="004436DF">
        <w:rPr>
          <w:rFonts w:ascii="Segoe UI" w:hAnsi="Segoe UI" w:cs="Segoe UI"/>
          <w:sz w:val="22"/>
          <w:szCs w:val="22"/>
          <w:lang w:val="cs-CZ" w:eastAsia="cs-CZ"/>
        </w:rPr>
        <w:t>základě dohody</w:t>
      </w:r>
      <w:r w:rsidRPr="004436DF">
        <w:rPr>
          <w:rFonts w:ascii="Segoe UI" w:hAnsi="Segoe UI" w:cs="Segoe UI"/>
          <w:sz w:val="22"/>
          <w:szCs w:val="22"/>
          <w:lang w:val="cs-CZ" w:eastAsia="cs-CZ"/>
        </w:rPr>
        <w:t xml:space="preserve"> anebo odstoupení</w:t>
      </w:r>
      <w:r w:rsidR="00EC738F" w:rsidRPr="004436DF">
        <w:rPr>
          <w:rFonts w:ascii="Segoe UI" w:hAnsi="Segoe UI" w:cs="Segoe UI"/>
          <w:sz w:val="22"/>
          <w:szCs w:val="22"/>
          <w:lang w:val="cs-CZ" w:eastAsia="cs-CZ"/>
        </w:rPr>
        <w:t>m</w:t>
      </w:r>
      <w:r w:rsidRPr="004436DF">
        <w:rPr>
          <w:rFonts w:ascii="Segoe UI" w:hAnsi="Segoe UI" w:cs="Segoe UI"/>
          <w:sz w:val="22"/>
          <w:szCs w:val="22"/>
          <w:lang w:val="cs-CZ" w:eastAsia="cs-CZ"/>
        </w:rPr>
        <w:t xml:space="preserve"> ukončit pouze konkrétní Dílčí smlouvu</w:t>
      </w:r>
      <w:r w:rsidR="00CA7CC9">
        <w:rPr>
          <w:rFonts w:ascii="Segoe UI" w:hAnsi="Segoe UI" w:cs="Segoe UI"/>
          <w:sz w:val="22"/>
          <w:szCs w:val="22"/>
          <w:lang w:val="cs-CZ" w:eastAsia="cs-CZ"/>
        </w:rPr>
        <w:t>, nikoliv obecně neurčitý počet uzavřených Dílčích smluv bez bližší specifikace</w:t>
      </w:r>
      <w:r w:rsidRPr="004436DF">
        <w:rPr>
          <w:rFonts w:ascii="Segoe UI" w:hAnsi="Segoe UI" w:cs="Segoe UI"/>
          <w:sz w:val="22"/>
          <w:szCs w:val="22"/>
          <w:lang w:val="cs-CZ" w:eastAsia="cs-CZ"/>
        </w:rPr>
        <w:t xml:space="preserve">; uvedeným není dotčena možnost ukončení </w:t>
      </w:r>
      <w:r w:rsidRPr="004436DF">
        <w:rPr>
          <w:rFonts w:ascii="Segoe UI" w:hAnsi="Segoe UI" w:cs="Segoe UI"/>
          <w:sz w:val="22"/>
          <w:szCs w:val="22"/>
          <w:lang w:val="cs-CZ" w:eastAsia="cs-CZ"/>
        </w:rPr>
        <w:lastRenderedPageBreak/>
        <w:t xml:space="preserve">Rámcové </w:t>
      </w:r>
      <w:r w:rsidR="008202B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w:t>
      </w:r>
      <w:r w:rsidR="007D6F36" w:rsidRPr="004436DF">
        <w:rPr>
          <w:rFonts w:ascii="Segoe UI" w:hAnsi="Segoe UI" w:cs="Segoe UI"/>
          <w:sz w:val="22"/>
          <w:szCs w:val="22"/>
          <w:lang w:val="cs-CZ" w:eastAsia="cs-CZ"/>
        </w:rPr>
        <w:t>v sou</w:t>
      </w:r>
      <w:r w:rsidRPr="004436DF">
        <w:rPr>
          <w:rFonts w:ascii="Segoe UI" w:hAnsi="Segoe UI" w:cs="Segoe UI"/>
          <w:sz w:val="22"/>
          <w:szCs w:val="22"/>
          <w:lang w:val="cs-CZ" w:eastAsia="cs-CZ"/>
        </w:rPr>
        <w:t>l</w:t>
      </w:r>
      <w:r w:rsidR="007D6F36" w:rsidRPr="004436DF">
        <w:rPr>
          <w:rFonts w:ascii="Segoe UI" w:hAnsi="Segoe UI" w:cs="Segoe UI"/>
          <w:sz w:val="22"/>
          <w:szCs w:val="22"/>
          <w:lang w:val="cs-CZ" w:eastAsia="cs-CZ"/>
        </w:rPr>
        <w:t>a</w:t>
      </w:r>
      <w:r w:rsidRPr="004436DF">
        <w:rPr>
          <w:rFonts w:ascii="Segoe UI" w:hAnsi="Segoe UI" w:cs="Segoe UI"/>
          <w:sz w:val="22"/>
          <w:szCs w:val="22"/>
          <w:lang w:val="cs-CZ" w:eastAsia="cs-CZ"/>
        </w:rPr>
        <w:t>du s příslušnými právními předpisy, zejm</w:t>
      </w:r>
      <w:r w:rsidR="007D6F36" w:rsidRPr="004436DF">
        <w:rPr>
          <w:rFonts w:ascii="Segoe UI" w:hAnsi="Segoe UI" w:cs="Segoe UI"/>
          <w:sz w:val="22"/>
          <w:szCs w:val="22"/>
          <w:lang w:val="cs-CZ" w:eastAsia="cs-CZ"/>
        </w:rPr>
        <w:t>.</w:t>
      </w:r>
      <w:r w:rsidRPr="004436DF">
        <w:rPr>
          <w:rFonts w:ascii="Segoe UI" w:hAnsi="Segoe UI" w:cs="Segoe UI"/>
          <w:sz w:val="22"/>
          <w:szCs w:val="22"/>
          <w:lang w:val="cs-CZ" w:eastAsia="cs-CZ"/>
        </w:rPr>
        <w:t xml:space="preserve"> dle OZ. </w:t>
      </w:r>
    </w:p>
    <w:p w14:paraId="5D2F5E42" w14:textId="54CB15EF" w:rsidR="00DB20E4" w:rsidRPr="004436DF" w:rsidRDefault="00DB20E4"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bookmarkStart w:id="44" w:name="_Ref415927730"/>
      <w:bookmarkStart w:id="45" w:name="_Ref442894095"/>
      <w:r w:rsidRPr="004436DF">
        <w:rPr>
          <w:rFonts w:ascii="Segoe UI" w:hAnsi="Segoe UI" w:cs="Segoe UI"/>
          <w:sz w:val="22"/>
          <w:szCs w:val="22"/>
          <w:lang w:val="cs-CZ" w:eastAsia="cs-CZ"/>
        </w:rPr>
        <w:t xml:space="preserve">Rámcovou </w:t>
      </w:r>
      <w:r w:rsidR="008202B8" w:rsidRPr="004436DF">
        <w:rPr>
          <w:rFonts w:ascii="Segoe UI" w:hAnsi="Segoe UI" w:cs="Segoe UI"/>
          <w:sz w:val="22"/>
          <w:szCs w:val="22"/>
          <w:lang w:val="cs-CZ" w:eastAsia="cs-CZ"/>
        </w:rPr>
        <w:t>dohodu</w:t>
      </w:r>
      <w:r w:rsidRPr="004436DF">
        <w:rPr>
          <w:rFonts w:ascii="Segoe UI" w:hAnsi="Segoe UI" w:cs="Segoe UI"/>
          <w:sz w:val="22"/>
          <w:szCs w:val="22"/>
          <w:lang w:val="cs-CZ" w:eastAsia="cs-CZ"/>
        </w:rPr>
        <w:t xml:space="preserve"> může Objednatel vypovědět bez uvedení důvodů</w:t>
      </w:r>
      <w:r w:rsidR="00045684" w:rsidRPr="004436DF">
        <w:rPr>
          <w:rFonts w:ascii="Segoe UI" w:hAnsi="Segoe UI" w:cs="Segoe UI"/>
          <w:sz w:val="22"/>
          <w:szCs w:val="22"/>
          <w:lang w:val="cs-CZ" w:eastAsia="cs-CZ"/>
        </w:rPr>
        <w:t xml:space="preserve">, avšak nejdříve po uplynutí </w:t>
      </w:r>
      <w:r w:rsidR="002B4D04" w:rsidRPr="004436DF">
        <w:rPr>
          <w:rFonts w:ascii="Segoe UI" w:hAnsi="Segoe UI" w:cs="Segoe UI"/>
          <w:sz w:val="22"/>
          <w:szCs w:val="22"/>
          <w:lang w:val="cs-CZ" w:eastAsia="cs-CZ"/>
        </w:rPr>
        <w:t>12</w:t>
      </w:r>
      <w:r w:rsidR="00045684" w:rsidRPr="004436DF">
        <w:rPr>
          <w:rFonts w:ascii="Segoe UI" w:hAnsi="Segoe UI" w:cs="Segoe UI"/>
          <w:sz w:val="22"/>
          <w:szCs w:val="22"/>
          <w:lang w:val="cs-CZ" w:eastAsia="cs-CZ"/>
        </w:rPr>
        <w:t xml:space="preserve"> měsíců trvání Rámcové </w:t>
      </w:r>
      <w:r w:rsidR="008202B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Výpovědní </w:t>
      </w:r>
      <w:r w:rsidR="00B47963" w:rsidRPr="004436DF">
        <w:rPr>
          <w:rFonts w:ascii="Segoe UI" w:hAnsi="Segoe UI" w:cs="Segoe UI"/>
          <w:sz w:val="22"/>
          <w:szCs w:val="22"/>
          <w:lang w:val="cs-CZ" w:eastAsia="cs-CZ"/>
        </w:rPr>
        <w:t xml:space="preserve">doba </w:t>
      </w:r>
      <w:r w:rsidRPr="004436DF">
        <w:rPr>
          <w:rFonts w:ascii="Segoe UI" w:hAnsi="Segoe UI" w:cs="Segoe UI"/>
          <w:sz w:val="22"/>
          <w:szCs w:val="22"/>
          <w:lang w:val="cs-CZ" w:eastAsia="cs-CZ"/>
        </w:rPr>
        <w:t xml:space="preserve">činí </w:t>
      </w:r>
      <w:r w:rsidR="002E63E4" w:rsidRPr="004436DF">
        <w:rPr>
          <w:rFonts w:ascii="Segoe UI" w:hAnsi="Segoe UI" w:cs="Segoe UI"/>
          <w:sz w:val="22"/>
          <w:szCs w:val="22"/>
          <w:lang w:val="cs-CZ" w:eastAsia="cs-CZ"/>
        </w:rPr>
        <w:t>3</w:t>
      </w:r>
      <w:r w:rsidRPr="004436DF">
        <w:rPr>
          <w:rFonts w:ascii="Segoe UI" w:hAnsi="Segoe UI" w:cs="Segoe UI"/>
          <w:sz w:val="22"/>
          <w:szCs w:val="22"/>
          <w:lang w:val="cs-CZ" w:eastAsia="cs-CZ"/>
        </w:rPr>
        <w:t xml:space="preserve"> měsíc</w:t>
      </w:r>
      <w:r w:rsidR="002E63E4" w:rsidRPr="004436DF">
        <w:rPr>
          <w:rFonts w:ascii="Segoe UI" w:hAnsi="Segoe UI" w:cs="Segoe UI"/>
          <w:sz w:val="22"/>
          <w:szCs w:val="22"/>
          <w:lang w:val="cs-CZ" w:eastAsia="cs-CZ"/>
        </w:rPr>
        <w:t>e</w:t>
      </w:r>
      <w:r w:rsidRPr="004436DF">
        <w:rPr>
          <w:rFonts w:ascii="Segoe UI" w:hAnsi="Segoe UI" w:cs="Segoe UI"/>
          <w:sz w:val="22"/>
          <w:szCs w:val="22"/>
          <w:lang w:val="cs-CZ" w:eastAsia="cs-CZ"/>
        </w:rPr>
        <w:t xml:space="preserve"> a začíná běžet prvním dnem kalendářního měsíce následujícího po doručení </w:t>
      </w:r>
      <w:r w:rsidR="00EC738F" w:rsidRPr="004436DF">
        <w:rPr>
          <w:rFonts w:ascii="Segoe UI" w:hAnsi="Segoe UI" w:cs="Segoe UI"/>
          <w:sz w:val="22"/>
          <w:szCs w:val="22"/>
          <w:lang w:val="cs-CZ" w:eastAsia="cs-CZ"/>
        </w:rPr>
        <w:t xml:space="preserve">písemné </w:t>
      </w:r>
      <w:r w:rsidRPr="004436DF">
        <w:rPr>
          <w:rFonts w:ascii="Segoe UI" w:hAnsi="Segoe UI" w:cs="Segoe UI"/>
          <w:sz w:val="22"/>
          <w:szCs w:val="22"/>
          <w:lang w:val="cs-CZ" w:eastAsia="cs-CZ"/>
        </w:rPr>
        <w:t>výpovědi Poskytovateli.</w:t>
      </w:r>
      <w:bookmarkEnd w:id="44"/>
      <w:r w:rsidR="005C0D9F" w:rsidRPr="004436DF">
        <w:rPr>
          <w:rFonts w:ascii="Segoe UI" w:hAnsi="Segoe UI" w:cs="Segoe UI"/>
          <w:sz w:val="22"/>
          <w:szCs w:val="22"/>
          <w:lang w:val="cs-CZ" w:eastAsia="cs-CZ"/>
        </w:rPr>
        <w:t xml:space="preserve"> Dílčí smlouvu může Objednatel vypovědět bez uvedení důvodů, a to </w:t>
      </w:r>
      <w:r w:rsidR="00FC64AD" w:rsidRPr="004436DF">
        <w:rPr>
          <w:rFonts w:ascii="Segoe UI" w:hAnsi="Segoe UI" w:cs="Segoe UI"/>
          <w:sz w:val="22"/>
          <w:szCs w:val="22"/>
          <w:lang w:val="cs-CZ" w:eastAsia="cs-CZ"/>
        </w:rPr>
        <w:t xml:space="preserve">s výpovědní dobou </w:t>
      </w:r>
      <w:r w:rsidR="00731F17">
        <w:rPr>
          <w:rFonts w:ascii="Segoe UI" w:hAnsi="Segoe UI" w:cs="Segoe UI"/>
          <w:sz w:val="22"/>
          <w:szCs w:val="22"/>
          <w:lang w:val="cs-CZ" w:eastAsia="cs-CZ"/>
        </w:rPr>
        <w:t>2</w:t>
      </w:r>
      <w:r w:rsidR="002138F2" w:rsidRPr="004436DF">
        <w:rPr>
          <w:rFonts w:ascii="Segoe UI" w:hAnsi="Segoe UI" w:cs="Segoe UI"/>
          <w:sz w:val="22"/>
          <w:szCs w:val="22"/>
          <w:lang w:val="cs-CZ" w:eastAsia="cs-CZ"/>
        </w:rPr>
        <w:t xml:space="preserve"> </w:t>
      </w:r>
      <w:r w:rsidR="00FC64AD" w:rsidRPr="004436DF">
        <w:rPr>
          <w:rFonts w:ascii="Segoe UI" w:hAnsi="Segoe UI" w:cs="Segoe UI"/>
          <w:sz w:val="22"/>
          <w:szCs w:val="22"/>
          <w:lang w:val="cs-CZ" w:eastAsia="cs-CZ"/>
        </w:rPr>
        <w:t xml:space="preserve">měsíce počínající běžet prvním dnem kalendářního měsíce následujícího po doručení písemné výpovědi Poskytovateli. V případě, že </w:t>
      </w:r>
      <w:r w:rsidR="002B1AA3" w:rsidRPr="004436DF">
        <w:rPr>
          <w:rFonts w:ascii="Segoe UI" w:hAnsi="Segoe UI" w:cs="Segoe UI"/>
          <w:sz w:val="22"/>
          <w:szCs w:val="22"/>
          <w:lang w:val="cs-CZ" w:eastAsia="cs-CZ"/>
        </w:rPr>
        <w:t xml:space="preserve">dojde ke zrušení obchodního závodu, pobočky či jiného provozního útvaru Objednatele </w:t>
      </w:r>
      <w:r w:rsidR="006F687E" w:rsidRPr="004436DF">
        <w:rPr>
          <w:rFonts w:ascii="Segoe UI" w:hAnsi="Segoe UI" w:cs="Segoe UI"/>
          <w:sz w:val="22"/>
          <w:szCs w:val="22"/>
          <w:lang w:val="cs-CZ" w:eastAsia="cs-CZ"/>
        </w:rPr>
        <w:t xml:space="preserve">za účinnosti Rámcové </w:t>
      </w:r>
      <w:r w:rsidR="008202B8" w:rsidRPr="004436DF">
        <w:rPr>
          <w:rFonts w:ascii="Segoe UI" w:hAnsi="Segoe UI" w:cs="Segoe UI"/>
          <w:sz w:val="22"/>
          <w:szCs w:val="22"/>
          <w:lang w:val="cs-CZ" w:eastAsia="cs-CZ"/>
        </w:rPr>
        <w:t>dohody</w:t>
      </w:r>
      <w:r w:rsidR="006F687E" w:rsidRPr="004436DF">
        <w:rPr>
          <w:rFonts w:ascii="Segoe UI" w:hAnsi="Segoe UI" w:cs="Segoe UI"/>
          <w:sz w:val="22"/>
          <w:szCs w:val="22"/>
          <w:lang w:val="cs-CZ" w:eastAsia="cs-CZ"/>
        </w:rPr>
        <w:t xml:space="preserve">, uplyne </w:t>
      </w:r>
      <w:r w:rsidR="005C0D9F" w:rsidRPr="004436DF">
        <w:rPr>
          <w:rFonts w:ascii="Segoe UI" w:hAnsi="Segoe UI" w:cs="Segoe UI"/>
          <w:sz w:val="22"/>
          <w:szCs w:val="22"/>
          <w:lang w:val="cs-CZ" w:eastAsia="cs-CZ"/>
        </w:rPr>
        <w:t xml:space="preserve">výpovědní </w:t>
      </w:r>
      <w:r w:rsidR="00B47963" w:rsidRPr="004436DF">
        <w:rPr>
          <w:rFonts w:ascii="Segoe UI" w:hAnsi="Segoe UI" w:cs="Segoe UI"/>
          <w:sz w:val="22"/>
          <w:szCs w:val="22"/>
          <w:lang w:val="cs-CZ" w:eastAsia="cs-CZ"/>
        </w:rPr>
        <w:t xml:space="preserve">doba </w:t>
      </w:r>
      <w:r w:rsidR="006F687E" w:rsidRPr="004436DF">
        <w:rPr>
          <w:rFonts w:ascii="Segoe UI" w:hAnsi="Segoe UI" w:cs="Segoe UI"/>
          <w:sz w:val="22"/>
          <w:szCs w:val="22"/>
          <w:lang w:val="cs-CZ" w:eastAsia="cs-CZ"/>
        </w:rPr>
        <w:t xml:space="preserve">ve vztahu ke Službám poskytovaným rušenému útvaru </w:t>
      </w:r>
      <w:r w:rsidR="00411C36" w:rsidRPr="004436DF">
        <w:rPr>
          <w:rFonts w:ascii="Segoe UI" w:hAnsi="Segoe UI" w:cs="Segoe UI"/>
          <w:sz w:val="22"/>
          <w:szCs w:val="22"/>
          <w:lang w:val="cs-CZ" w:eastAsia="cs-CZ"/>
        </w:rPr>
        <w:t xml:space="preserve">Objednatele </w:t>
      </w:r>
      <w:r w:rsidR="005C0D9F" w:rsidRPr="004436DF">
        <w:rPr>
          <w:rFonts w:ascii="Segoe UI" w:hAnsi="Segoe UI" w:cs="Segoe UI"/>
          <w:sz w:val="22"/>
          <w:szCs w:val="22"/>
          <w:lang w:val="cs-CZ" w:eastAsia="cs-CZ"/>
        </w:rPr>
        <w:t>posledním dnem kalendářního měsíce, v němž byla písemná výpověď doručena Poskytovateli.</w:t>
      </w:r>
      <w:bookmarkEnd w:id="45"/>
    </w:p>
    <w:p w14:paraId="7D3FE8AF" w14:textId="77777777" w:rsidR="00DB20E4" w:rsidRPr="004436DF" w:rsidRDefault="00DB20E4"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bookmarkStart w:id="46" w:name="_Ref415927732"/>
      <w:r w:rsidRPr="004436DF">
        <w:rPr>
          <w:rFonts w:ascii="Segoe UI" w:hAnsi="Segoe UI" w:cs="Segoe UI"/>
          <w:sz w:val="22"/>
          <w:szCs w:val="22"/>
          <w:lang w:val="cs-CZ" w:eastAsia="cs-CZ"/>
        </w:rPr>
        <w:t xml:space="preserve">Objednatel může od Rámcové </w:t>
      </w:r>
      <w:r w:rsidR="008202B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w:t>
      </w:r>
      <w:r w:rsidR="00EC738F" w:rsidRPr="004436DF">
        <w:rPr>
          <w:rFonts w:ascii="Segoe UI" w:hAnsi="Segoe UI" w:cs="Segoe UI"/>
          <w:sz w:val="22"/>
          <w:szCs w:val="22"/>
          <w:lang w:val="cs-CZ" w:eastAsia="cs-CZ"/>
        </w:rPr>
        <w:t xml:space="preserve">anebo některé z Dílčích smluv </w:t>
      </w:r>
      <w:r w:rsidRPr="004436DF">
        <w:rPr>
          <w:rFonts w:ascii="Segoe UI" w:hAnsi="Segoe UI" w:cs="Segoe UI"/>
          <w:sz w:val="22"/>
          <w:szCs w:val="22"/>
          <w:lang w:val="cs-CZ" w:eastAsia="cs-CZ"/>
        </w:rPr>
        <w:t>odstoupit, pokud:</w:t>
      </w:r>
      <w:bookmarkEnd w:id="46"/>
    </w:p>
    <w:p w14:paraId="17CE7232" w14:textId="77777777" w:rsidR="00DB20E4" w:rsidRPr="004436DF" w:rsidRDefault="00DB20E4" w:rsidP="00583932">
      <w:pPr>
        <w:widowControl w:val="0"/>
        <w:numPr>
          <w:ilvl w:val="2"/>
          <w:numId w:val="11"/>
        </w:numPr>
        <w:autoSpaceDE w:val="0"/>
        <w:autoSpaceDN w:val="0"/>
        <w:adjustRightInd w:val="0"/>
        <w:spacing w:before="120" w:line="276" w:lineRule="auto"/>
        <w:ind w:left="1134" w:hanging="425"/>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Poskytovatel je v prodlení s poskytnutím jakékoliv </w:t>
      </w:r>
      <w:r w:rsidR="002A1740" w:rsidRPr="004436DF">
        <w:rPr>
          <w:rFonts w:ascii="Segoe UI" w:hAnsi="Segoe UI" w:cs="Segoe UI"/>
          <w:sz w:val="22"/>
          <w:szCs w:val="22"/>
          <w:lang w:val="cs-CZ" w:eastAsia="cs-CZ"/>
        </w:rPr>
        <w:t xml:space="preserve">Služby </w:t>
      </w:r>
      <w:r w:rsidRPr="004436DF">
        <w:rPr>
          <w:rFonts w:ascii="Segoe UI" w:hAnsi="Segoe UI" w:cs="Segoe UI"/>
          <w:sz w:val="22"/>
          <w:szCs w:val="22"/>
          <w:lang w:val="cs-CZ" w:eastAsia="cs-CZ"/>
        </w:rPr>
        <w:t xml:space="preserve">dle konkrétní </w:t>
      </w:r>
      <w:r w:rsidR="002A1740" w:rsidRPr="004436DF">
        <w:rPr>
          <w:rFonts w:ascii="Segoe UI" w:hAnsi="Segoe UI" w:cs="Segoe UI"/>
          <w:sz w:val="22"/>
          <w:szCs w:val="22"/>
          <w:lang w:val="cs-CZ" w:eastAsia="cs-CZ"/>
        </w:rPr>
        <w:t xml:space="preserve">Dílčí </w:t>
      </w:r>
      <w:r w:rsidRPr="004436DF">
        <w:rPr>
          <w:rFonts w:ascii="Segoe UI" w:hAnsi="Segoe UI" w:cs="Segoe UI"/>
          <w:sz w:val="22"/>
          <w:szCs w:val="22"/>
          <w:lang w:val="cs-CZ" w:eastAsia="cs-CZ"/>
        </w:rPr>
        <w:t>smlouvy po dobu delší než </w:t>
      </w:r>
      <w:r w:rsidR="00EC738F" w:rsidRPr="004436DF">
        <w:rPr>
          <w:rFonts w:ascii="Segoe UI" w:hAnsi="Segoe UI" w:cs="Segoe UI"/>
          <w:sz w:val="22"/>
          <w:szCs w:val="22"/>
          <w:lang w:val="cs-CZ" w:eastAsia="cs-CZ"/>
        </w:rPr>
        <w:t>72</w:t>
      </w:r>
      <w:r w:rsidRPr="004436DF">
        <w:rPr>
          <w:rFonts w:ascii="Segoe UI" w:hAnsi="Segoe UI" w:cs="Segoe UI"/>
          <w:sz w:val="22"/>
          <w:szCs w:val="22"/>
          <w:lang w:val="cs-CZ" w:eastAsia="cs-CZ"/>
        </w:rPr>
        <w:t> hodin, nebo</w:t>
      </w:r>
    </w:p>
    <w:p w14:paraId="65FF9BF0" w14:textId="77777777" w:rsidR="00DB20E4" w:rsidRPr="004436DF" w:rsidRDefault="00DB20E4" w:rsidP="00583932">
      <w:pPr>
        <w:widowControl w:val="0"/>
        <w:numPr>
          <w:ilvl w:val="2"/>
          <w:numId w:val="11"/>
        </w:numPr>
        <w:autoSpaceDE w:val="0"/>
        <w:autoSpaceDN w:val="0"/>
        <w:adjustRightInd w:val="0"/>
        <w:spacing w:before="120" w:line="276" w:lineRule="auto"/>
        <w:ind w:left="1134" w:hanging="425"/>
        <w:jc w:val="both"/>
        <w:rPr>
          <w:rFonts w:ascii="Segoe UI" w:hAnsi="Segoe UI" w:cs="Segoe UI"/>
          <w:sz w:val="22"/>
          <w:szCs w:val="22"/>
          <w:lang w:val="cs-CZ" w:eastAsia="cs-CZ"/>
        </w:rPr>
      </w:pPr>
      <w:r w:rsidRPr="004436DF">
        <w:rPr>
          <w:rFonts w:ascii="Segoe UI" w:hAnsi="Segoe UI" w:cs="Segoe UI"/>
          <w:sz w:val="22"/>
          <w:szCs w:val="22"/>
          <w:lang w:val="cs-CZ" w:eastAsia="cs-CZ"/>
        </w:rPr>
        <w:t>došlo k opakovanému porušení téže povinnosti vyplývající z </w:t>
      </w:r>
      <w:r w:rsidR="00EC738F" w:rsidRPr="004436DF">
        <w:rPr>
          <w:rFonts w:ascii="Segoe UI" w:hAnsi="Segoe UI" w:cs="Segoe UI"/>
          <w:sz w:val="22"/>
          <w:szCs w:val="22"/>
          <w:lang w:val="cs-CZ" w:eastAsia="cs-CZ"/>
        </w:rPr>
        <w:t>R</w:t>
      </w:r>
      <w:r w:rsidRPr="004436DF">
        <w:rPr>
          <w:rFonts w:ascii="Segoe UI" w:hAnsi="Segoe UI" w:cs="Segoe UI"/>
          <w:sz w:val="22"/>
          <w:szCs w:val="22"/>
          <w:lang w:val="cs-CZ" w:eastAsia="cs-CZ"/>
        </w:rPr>
        <w:t xml:space="preserve">ámcové </w:t>
      </w:r>
      <w:r w:rsidR="008202B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w:t>
      </w:r>
      <w:r w:rsidR="00EC738F" w:rsidRPr="004436DF">
        <w:rPr>
          <w:rFonts w:ascii="Segoe UI" w:hAnsi="Segoe UI" w:cs="Segoe UI"/>
          <w:sz w:val="22"/>
          <w:szCs w:val="22"/>
          <w:lang w:val="cs-CZ" w:eastAsia="cs-CZ"/>
        </w:rPr>
        <w:t xml:space="preserve">nebo Dílčích smluv </w:t>
      </w:r>
      <w:r w:rsidRPr="004436DF">
        <w:rPr>
          <w:rFonts w:ascii="Segoe UI" w:hAnsi="Segoe UI" w:cs="Segoe UI"/>
          <w:sz w:val="22"/>
          <w:szCs w:val="22"/>
          <w:lang w:val="cs-CZ" w:eastAsia="cs-CZ"/>
        </w:rPr>
        <w:t xml:space="preserve">Poskytovatelem (za opakované porušení se považuje porušení, které nastane nejméně </w:t>
      </w:r>
      <w:r w:rsidR="00EC738F" w:rsidRPr="004436DF">
        <w:rPr>
          <w:rFonts w:ascii="Segoe UI" w:hAnsi="Segoe UI" w:cs="Segoe UI"/>
          <w:sz w:val="22"/>
          <w:szCs w:val="22"/>
          <w:lang w:val="cs-CZ" w:eastAsia="cs-CZ"/>
        </w:rPr>
        <w:t xml:space="preserve">třikrát za </w:t>
      </w:r>
      <w:r w:rsidR="001D559E" w:rsidRPr="004436DF">
        <w:rPr>
          <w:rFonts w:ascii="Segoe UI" w:hAnsi="Segoe UI" w:cs="Segoe UI"/>
          <w:sz w:val="22"/>
          <w:szCs w:val="22"/>
          <w:lang w:val="cs-CZ" w:eastAsia="cs-CZ"/>
        </w:rPr>
        <w:t xml:space="preserve">kalendářní </w:t>
      </w:r>
      <w:r w:rsidR="00EC738F" w:rsidRPr="004436DF">
        <w:rPr>
          <w:rFonts w:ascii="Segoe UI" w:hAnsi="Segoe UI" w:cs="Segoe UI"/>
          <w:sz w:val="22"/>
          <w:szCs w:val="22"/>
          <w:lang w:val="cs-CZ" w:eastAsia="cs-CZ"/>
        </w:rPr>
        <w:t>měsíc</w:t>
      </w:r>
      <w:r w:rsidRPr="004436DF">
        <w:rPr>
          <w:rFonts w:ascii="Segoe UI" w:hAnsi="Segoe UI" w:cs="Segoe UI"/>
          <w:sz w:val="22"/>
          <w:szCs w:val="22"/>
          <w:lang w:val="cs-CZ" w:eastAsia="cs-CZ"/>
        </w:rPr>
        <w:t>)</w:t>
      </w:r>
      <w:r w:rsidR="001D559E" w:rsidRPr="004436DF">
        <w:rPr>
          <w:rFonts w:ascii="Segoe UI" w:hAnsi="Segoe UI" w:cs="Segoe UI"/>
          <w:sz w:val="22"/>
          <w:szCs w:val="22"/>
          <w:lang w:val="cs-CZ" w:eastAsia="cs-CZ"/>
        </w:rPr>
        <w:t>, nebo</w:t>
      </w:r>
    </w:p>
    <w:p w14:paraId="1A0E33BC" w14:textId="64BC5E9A" w:rsidR="00204272" w:rsidRPr="004436DF" w:rsidRDefault="001D559E" w:rsidP="00583932">
      <w:pPr>
        <w:widowControl w:val="0"/>
        <w:numPr>
          <w:ilvl w:val="2"/>
          <w:numId w:val="11"/>
        </w:numPr>
        <w:autoSpaceDE w:val="0"/>
        <w:autoSpaceDN w:val="0"/>
        <w:adjustRightInd w:val="0"/>
        <w:spacing w:before="120" w:line="276" w:lineRule="auto"/>
        <w:ind w:left="1134" w:hanging="425"/>
        <w:jc w:val="both"/>
        <w:rPr>
          <w:rFonts w:ascii="Segoe UI" w:hAnsi="Segoe UI" w:cs="Segoe UI"/>
          <w:sz w:val="22"/>
          <w:szCs w:val="22"/>
          <w:lang w:val="cs-CZ"/>
        </w:rPr>
      </w:pPr>
      <w:r w:rsidRPr="004436DF">
        <w:rPr>
          <w:rFonts w:ascii="Segoe UI" w:hAnsi="Segoe UI" w:cs="Segoe UI"/>
          <w:sz w:val="22"/>
          <w:szCs w:val="22"/>
          <w:lang w:val="cs-CZ"/>
        </w:rPr>
        <w:t>došlo opakovaně (nejméně 3 x</w:t>
      </w:r>
      <w:r w:rsidR="004703C3" w:rsidRPr="004436DF">
        <w:rPr>
          <w:rFonts w:ascii="Segoe UI" w:hAnsi="Segoe UI" w:cs="Segoe UI"/>
          <w:sz w:val="22"/>
          <w:szCs w:val="22"/>
          <w:lang w:val="cs-CZ"/>
        </w:rPr>
        <w:t xml:space="preserve"> za období 6 měsíců</w:t>
      </w:r>
      <w:r w:rsidRPr="004436DF">
        <w:rPr>
          <w:rFonts w:ascii="Segoe UI" w:hAnsi="Segoe UI" w:cs="Segoe UI"/>
          <w:sz w:val="22"/>
          <w:szCs w:val="22"/>
          <w:lang w:val="cs-CZ"/>
        </w:rPr>
        <w:t xml:space="preserve">) </w:t>
      </w:r>
      <w:r w:rsidR="00D11FAB" w:rsidRPr="004436DF">
        <w:rPr>
          <w:rFonts w:ascii="Segoe UI" w:hAnsi="Segoe UI" w:cs="Segoe UI"/>
          <w:sz w:val="22"/>
          <w:szCs w:val="22"/>
          <w:lang w:val="cs-CZ"/>
        </w:rPr>
        <w:t>k</w:t>
      </w:r>
      <w:r w:rsidR="00563BE4" w:rsidRPr="004436DF">
        <w:rPr>
          <w:rFonts w:ascii="Segoe UI" w:hAnsi="Segoe UI" w:cs="Segoe UI"/>
          <w:sz w:val="22"/>
          <w:szCs w:val="22"/>
          <w:lang w:val="cs-CZ"/>
        </w:rPr>
        <w:t xml:space="preserve"> pozdnímu </w:t>
      </w:r>
      <w:r w:rsidRPr="004436DF">
        <w:rPr>
          <w:rFonts w:ascii="Segoe UI" w:hAnsi="Segoe UI" w:cs="Segoe UI"/>
          <w:sz w:val="22"/>
          <w:szCs w:val="22"/>
          <w:lang w:val="cs-CZ"/>
        </w:rPr>
        <w:t xml:space="preserve">reagování </w:t>
      </w:r>
      <w:r w:rsidR="00D11FAB" w:rsidRPr="004436DF">
        <w:rPr>
          <w:rFonts w:ascii="Segoe UI" w:hAnsi="Segoe UI" w:cs="Segoe UI"/>
          <w:sz w:val="22"/>
          <w:szCs w:val="22"/>
          <w:lang w:val="cs-CZ"/>
        </w:rPr>
        <w:t>Poskytovatele na V</w:t>
      </w:r>
      <w:r w:rsidRPr="004436DF">
        <w:rPr>
          <w:rFonts w:ascii="Segoe UI" w:hAnsi="Segoe UI" w:cs="Segoe UI"/>
          <w:sz w:val="22"/>
          <w:szCs w:val="22"/>
          <w:lang w:val="cs-CZ"/>
        </w:rPr>
        <w:t>ýzvu Objednatele k uzavření Dílčí smlouvy ve lhůtě dle odst.</w:t>
      </w:r>
      <w:r w:rsidR="00E47993">
        <w:rPr>
          <w:rFonts w:ascii="Segoe UI" w:hAnsi="Segoe UI" w:cs="Segoe UI"/>
          <w:sz w:val="22"/>
          <w:szCs w:val="22"/>
          <w:lang w:val="cs-CZ"/>
        </w:rPr>
        <w:t xml:space="preserve"> 3.4. </w:t>
      </w:r>
      <w:r w:rsidR="00B04D82" w:rsidRPr="00DE2568">
        <w:rPr>
          <w:rFonts w:ascii="Segoe UI" w:hAnsi="Segoe UI" w:cs="Segoe UI"/>
          <w:sz w:val="22"/>
          <w:szCs w:val="22"/>
          <w:lang w:val="cs-CZ"/>
        </w:rPr>
        <w:t xml:space="preserve">Rámcové </w:t>
      </w:r>
      <w:r w:rsidR="008202B8" w:rsidRPr="00DE2568">
        <w:rPr>
          <w:rFonts w:ascii="Segoe UI" w:hAnsi="Segoe UI" w:cs="Segoe UI"/>
          <w:sz w:val="22"/>
          <w:szCs w:val="22"/>
          <w:lang w:val="cs-CZ"/>
        </w:rPr>
        <w:t>dohody</w:t>
      </w:r>
      <w:r w:rsidR="00204272" w:rsidRPr="00DE2568">
        <w:rPr>
          <w:rFonts w:ascii="Segoe UI" w:hAnsi="Segoe UI" w:cs="Segoe UI"/>
          <w:sz w:val="22"/>
          <w:szCs w:val="22"/>
          <w:lang w:val="cs-CZ"/>
        </w:rPr>
        <w:t>, nebo</w:t>
      </w:r>
      <w:r w:rsidR="00D43CA1" w:rsidRPr="004436DF">
        <w:rPr>
          <w:rFonts w:ascii="Segoe UI" w:hAnsi="Segoe UI" w:cs="Segoe UI"/>
          <w:sz w:val="22"/>
          <w:szCs w:val="22"/>
          <w:lang w:val="cs-CZ"/>
        </w:rPr>
        <w:t xml:space="preserve"> </w:t>
      </w:r>
    </w:p>
    <w:p w14:paraId="0B20A69E" w14:textId="3C976C83" w:rsidR="00204272" w:rsidRPr="004B5BF7" w:rsidRDefault="00204272" w:rsidP="004B5BF7">
      <w:pPr>
        <w:widowControl w:val="0"/>
        <w:numPr>
          <w:ilvl w:val="2"/>
          <w:numId w:val="11"/>
        </w:numPr>
        <w:autoSpaceDE w:val="0"/>
        <w:autoSpaceDN w:val="0"/>
        <w:adjustRightInd w:val="0"/>
        <w:spacing w:before="120" w:line="276" w:lineRule="auto"/>
        <w:ind w:left="1134" w:hanging="425"/>
        <w:jc w:val="both"/>
        <w:rPr>
          <w:rFonts w:ascii="Segoe UI" w:hAnsi="Segoe UI" w:cs="Segoe UI"/>
          <w:sz w:val="22"/>
          <w:szCs w:val="22"/>
          <w:lang w:val="cs-CZ"/>
        </w:rPr>
      </w:pPr>
      <w:r w:rsidRPr="004436DF">
        <w:rPr>
          <w:rFonts w:ascii="Segoe UI" w:hAnsi="Segoe UI" w:cs="Segoe UI"/>
          <w:sz w:val="22"/>
          <w:szCs w:val="22"/>
          <w:lang w:val="cs-CZ"/>
        </w:rPr>
        <w:t xml:space="preserve">došlo </w:t>
      </w:r>
      <w:r w:rsidR="00D43CA1" w:rsidRPr="004436DF">
        <w:rPr>
          <w:rFonts w:ascii="Segoe UI" w:hAnsi="Segoe UI" w:cs="Segoe UI"/>
          <w:sz w:val="22"/>
          <w:szCs w:val="22"/>
          <w:lang w:val="cs-CZ"/>
        </w:rPr>
        <w:t xml:space="preserve">k odmítnutí Výzvy dle odst. </w:t>
      </w:r>
      <w:r w:rsidR="00D43CA1" w:rsidRPr="00DE2568">
        <w:rPr>
          <w:rFonts w:ascii="Segoe UI" w:hAnsi="Segoe UI" w:cs="Segoe UI"/>
          <w:sz w:val="22"/>
          <w:szCs w:val="22"/>
          <w:lang w:val="cs-CZ"/>
        </w:rPr>
        <w:fldChar w:fldCharType="begin"/>
      </w:r>
      <w:r w:rsidR="00D43CA1" w:rsidRPr="004436DF">
        <w:rPr>
          <w:rFonts w:ascii="Segoe UI" w:hAnsi="Segoe UI" w:cs="Segoe UI"/>
          <w:sz w:val="22"/>
          <w:szCs w:val="22"/>
          <w:lang w:val="cs-CZ"/>
        </w:rPr>
        <w:instrText xml:space="preserve"> REF _Ref415840125 \r \h  \* MERGEFORMAT </w:instrText>
      </w:r>
      <w:r w:rsidR="00D43CA1" w:rsidRPr="00DE2568">
        <w:rPr>
          <w:rFonts w:ascii="Segoe UI" w:hAnsi="Segoe UI" w:cs="Segoe UI"/>
          <w:sz w:val="22"/>
          <w:szCs w:val="22"/>
          <w:lang w:val="cs-CZ"/>
        </w:rPr>
      </w:r>
      <w:r w:rsidR="00D43CA1" w:rsidRPr="00DE2568">
        <w:rPr>
          <w:rFonts w:ascii="Segoe UI" w:hAnsi="Segoe UI" w:cs="Segoe UI"/>
          <w:sz w:val="22"/>
          <w:szCs w:val="22"/>
          <w:lang w:val="cs-CZ"/>
        </w:rPr>
        <w:fldChar w:fldCharType="separate"/>
      </w:r>
      <w:r w:rsidR="00CD64CB">
        <w:rPr>
          <w:rFonts w:ascii="Segoe UI" w:hAnsi="Segoe UI" w:cs="Segoe UI"/>
          <w:sz w:val="22"/>
          <w:szCs w:val="22"/>
          <w:lang w:val="cs-CZ"/>
        </w:rPr>
        <w:t>3.2</w:t>
      </w:r>
      <w:r w:rsidR="00D43CA1" w:rsidRPr="00DE2568">
        <w:rPr>
          <w:rFonts w:ascii="Segoe UI" w:hAnsi="Segoe UI" w:cs="Segoe UI"/>
          <w:sz w:val="22"/>
          <w:szCs w:val="22"/>
          <w:lang w:val="cs-CZ"/>
        </w:rPr>
        <w:fldChar w:fldCharType="end"/>
      </w:r>
      <w:r w:rsidR="00D43CA1" w:rsidRPr="00DE2568">
        <w:rPr>
          <w:rFonts w:ascii="Segoe UI" w:hAnsi="Segoe UI" w:cs="Segoe UI"/>
          <w:sz w:val="22"/>
          <w:szCs w:val="22"/>
          <w:lang w:val="cs-CZ"/>
        </w:rPr>
        <w:t xml:space="preserve">. Rámcové </w:t>
      </w:r>
      <w:r w:rsidR="008202B8" w:rsidRPr="00DE2568">
        <w:rPr>
          <w:rFonts w:ascii="Segoe UI" w:hAnsi="Segoe UI" w:cs="Segoe UI"/>
          <w:sz w:val="22"/>
          <w:szCs w:val="22"/>
          <w:lang w:val="cs-CZ"/>
        </w:rPr>
        <w:t>dohody</w:t>
      </w:r>
      <w:r w:rsidR="00D43CA1" w:rsidRPr="00DE2568">
        <w:rPr>
          <w:rFonts w:ascii="Segoe UI" w:hAnsi="Segoe UI" w:cs="Segoe UI"/>
          <w:sz w:val="22"/>
          <w:szCs w:val="22"/>
          <w:lang w:val="cs-CZ"/>
        </w:rPr>
        <w:t xml:space="preserve"> Posk</w:t>
      </w:r>
      <w:r w:rsidR="00D43CA1" w:rsidRPr="004436DF">
        <w:rPr>
          <w:rFonts w:ascii="Segoe UI" w:hAnsi="Segoe UI" w:cs="Segoe UI"/>
          <w:sz w:val="22"/>
          <w:szCs w:val="22"/>
          <w:lang w:val="cs-CZ"/>
        </w:rPr>
        <w:t>ytovatelem</w:t>
      </w:r>
      <w:r w:rsidR="00731F17">
        <w:rPr>
          <w:rFonts w:ascii="Segoe UI" w:hAnsi="Segoe UI" w:cs="Segoe UI"/>
          <w:sz w:val="22"/>
          <w:szCs w:val="22"/>
          <w:lang w:val="cs-CZ"/>
        </w:rPr>
        <w:t>, ačkoliv nebyly dány důvody pro její vrácení dle odst. 3.2 Rámcové dohody</w:t>
      </w:r>
      <w:r w:rsidR="007F44C2">
        <w:rPr>
          <w:rFonts w:ascii="Segoe UI" w:hAnsi="Segoe UI" w:cs="Segoe UI"/>
          <w:sz w:val="22"/>
          <w:szCs w:val="22"/>
          <w:lang w:val="cs-CZ"/>
        </w:rPr>
        <w:t>.</w:t>
      </w:r>
    </w:p>
    <w:p w14:paraId="031EC3AD" w14:textId="77777777" w:rsidR="0002787D" w:rsidRDefault="00D11FAB"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bookmarkStart w:id="47" w:name="_Ref416812060"/>
      <w:r w:rsidRPr="004436DF">
        <w:rPr>
          <w:rFonts w:ascii="Segoe UI" w:hAnsi="Segoe UI" w:cs="Segoe UI"/>
          <w:sz w:val="22"/>
          <w:szCs w:val="22"/>
          <w:lang w:val="cs-CZ"/>
        </w:rPr>
        <w:t xml:space="preserve">Objednatel je dále oprávněn odstoupit od Rámcové </w:t>
      </w:r>
      <w:r w:rsidR="008202B8" w:rsidRPr="004436DF">
        <w:rPr>
          <w:rFonts w:ascii="Segoe UI" w:hAnsi="Segoe UI" w:cs="Segoe UI"/>
          <w:sz w:val="22"/>
          <w:szCs w:val="22"/>
          <w:lang w:val="cs-CZ"/>
        </w:rPr>
        <w:t>dohody</w:t>
      </w:r>
      <w:r w:rsidRPr="004436DF">
        <w:rPr>
          <w:rFonts w:ascii="Segoe UI" w:hAnsi="Segoe UI" w:cs="Segoe UI"/>
          <w:sz w:val="22"/>
          <w:szCs w:val="22"/>
          <w:lang w:val="cs-CZ"/>
        </w:rPr>
        <w:t xml:space="preserve"> a /anebo Dílčích smluv </w:t>
      </w:r>
      <w:r w:rsidR="00130326" w:rsidRPr="004436DF">
        <w:rPr>
          <w:rFonts w:ascii="Segoe UI" w:hAnsi="Segoe UI" w:cs="Segoe UI"/>
          <w:sz w:val="22"/>
          <w:szCs w:val="22"/>
          <w:lang w:val="cs-CZ"/>
        </w:rPr>
        <w:t xml:space="preserve">také </w:t>
      </w:r>
      <w:r w:rsidRPr="004436DF">
        <w:rPr>
          <w:rFonts w:ascii="Segoe UI" w:hAnsi="Segoe UI" w:cs="Segoe UI"/>
          <w:sz w:val="22"/>
          <w:szCs w:val="22"/>
          <w:lang w:val="cs-CZ"/>
        </w:rPr>
        <w:t>v případě, že</w:t>
      </w:r>
      <w:r w:rsidR="0002787D">
        <w:rPr>
          <w:rFonts w:ascii="Segoe UI" w:hAnsi="Segoe UI" w:cs="Segoe UI"/>
          <w:sz w:val="22"/>
          <w:szCs w:val="22"/>
          <w:lang w:val="cs-CZ"/>
        </w:rPr>
        <w:t>:</w:t>
      </w:r>
    </w:p>
    <w:p w14:paraId="7818FA57" w14:textId="048BC6EA" w:rsidR="0002787D" w:rsidRPr="0002787D" w:rsidRDefault="0002787D" w:rsidP="00D95D1E">
      <w:pPr>
        <w:widowControl w:val="0"/>
        <w:autoSpaceDE w:val="0"/>
        <w:autoSpaceDN w:val="0"/>
        <w:adjustRightInd w:val="0"/>
        <w:spacing w:before="120" w:line="276" w:lineRule="auto"/>
        <w:ind w:left="1134" w:hanging="425"/>
        <w:jc w:val="both"/>
        <w:rPr>
          <w:rFonts w:ascii="Segoe UI" w:hAnsi="Segoe UI" w:cs="Segoe UI"/>
          <w:sz w:val="22"/>
          <w:szCs w:val="22"/>
          <w:lang w:val="cs-CZ"/>
        </w:rPr>
      </w:pPr>
      <w:r w:rsidRPr="0002787D">
        <w:rPr>
          <w:rFonts w:ascii="Segoe UI" w:hAnsi="Segoe UI" w:cs="Segoe UI"/>
          <w:sz w:val="22"/>
          <w:szCs w:val="22"/>
          <w:lang w:val="cs-CZ"/>
        </w:rPr>
        <w:t>a)</w:t>
      </w:r>
      <w:r w:rsidRPr="0002787D">
        <w:rPr>
          <w:rFonts w:ascii="Segoe UI" w:hAnsi="Segoe UI" w:cs="Segoe UI"/>
          <w:sz w:val="22"/>
          <w:szCs w:val="22"/>
          <w:lang w:val="cs-CZ"/>
        </w:rPr>
        <w:tab/>
        <w:t xml:space="preserve">bylo příslušným soudem rozhodnuto o tom, že </w:t>
      </w:r>
      <w:r>
        <w:rPr>
          <w:rFonts w:ascii="Segoe UI" w:hAnsi="Segoe UI" w:cs="Segoe UI"/>
          <w:sz w:val="22"/>
          <w:szCs w:val="22"/>
          <w:lang w:val="cs-CZ"/>
        </w:rPr>
        <w:t>Poskytovatel</w:t>
      </w:r>
      <w:r w:rsidRPr="0002787D">
        <w:rPr>
          <w:rFonts w:ascii="Segoe UI" w:hAnsi="Segoe UI" w:cs="Segoe UI"/>
          <w:sz w:val="22"/>
          <w:szCs w:val="22"/>
          <w:lang w:val="cs-CZ"/>
        </w:rPr>
        <w:t xml:space="preserve"> (či jakýkoliv společník na straně </w:t>
      </w:r>
      <w:r>
        <w:rPr>
          <w:rFonts w:ascii="Segoe UI" w:hAnsi="Segoe UI" w:cs="Segoe UI"/>
          <w:sz w:val="22"/>
          <w:szCs w:val="22"/>
          <w:lang w:val="cs-CZ"/>
        </w:rPr>
        <w:t>Poskytovatele</w:t>
      </w:r>
      <w:r w:rsidRPr="0002787D">
        <w:rPr>
          <w:rFonts w:ascii="Segoe UI" w:hAnsi="Segoe UI" w:cs="Segoe UI"/>
          <w:sz w:val="22"/>
          <w:szCs w:val="22"/>
          <w:lang w:val="cs-CZ"/>
        </w:rPr>
        <w:t xml:space="preserve"> v případě sdružení do společnosti) je v úpadku ve smyslu zákona č. 182/2006 Sb., o úpadku a způsobech jeho řešení (insolvenční zákon), ve znění pozdějších předpisů, a to bez ohledu na právní moc tohoto rozhodnutí, </w:t>
      </w:r>
    </w:p>
    <w:p w14:paraId="1D147334" w14:textId="2A257E88" w:rsidR="0002787D" w:rsidRPr="0002787D" w:rsidRDefault="0002787D" w:rsidP="00D95D1E">
      <w:pPr>
        <w:widowControl w:val="0"/>
        <w:autoSpaceDE w:val="0"/>
        <w:autoSpaceDN w:val="0"/>
        <w:adjustRightInd w:val="0"/>
        <w:spacing w:before="120" w:line="276" w:lineRule="auto"/>
        <w:ind w:left="1134" w:hanging="425"/>
        <w:jc w:val="both"/>
        <w:rPr>
          <w:rFonts w:ascii="Segoe UI" w:hAnsi="Segoe UI" w:cs="Segoe UI"/>
          <w:sz w:val="22"/>
          <w:szCs w:val="22"/>
          <w:lang w:val="cs-CZ"/>
        </w:rPr>
      </w:pPr>
      <w:r w:rsidRPr="0002787D">
        <w:rPr>
          <w:rFonts w:ascii="Segoe UI" w:hAnsi="Segoe UI" w:cs="Segoe UI"/>
          <w:sz w:val="22"/>
          <w:szCs w:val="22"/>
          <w:lang w:val="cs-CZ"/>
        </w:rPr>
        <w:t>b)</w:t>
      </w:r>
      <w:r w:rsidRPr="0002787D">
        <w:rPr>
          <w:rFonts w:ascii="Segoe UI" w:hAnsi="Segoe UI" w:cs="Segoe UI"/>
          <w:sz w:val="22"/>
          <w:szCs w:val="22"/>
          <w:lang w:val="cs-CZ"/>
        </w:rPr>
        <w:tab/>
        <w:t xml:space="preserve">bylo-li zahájeno insolvenční řízení na základě dlužnického návrhu </w:t>
      </w:r>
      <w:r>
        <w:rPr>
          <w:rFonts w:ascii="Segoe UI" w:hAnsi="Segoe UI" w:cs="Segoe UI"/>
          <w:sz w:val="22"/>
          <w:szCs w:val="22"/>
          <w:lang w:val="cs-CZ"/>
        </w:rPr>
        <w:t>Poskytovatele</w:t>
      </w:r>
      <w:r w:rsidRPr="0002787D">
        <w:rPr>
          <w:rFonts w:ascii="Segoe UI" w:hAnsi="Segoe UI" w:cs="Segoe UI"/>
          <w:sz w:val="22"/>
          <w:szCs w:val="22"/>
          <w:lang w:val="cs-CZ"/>
        </w:rPr>
        <w:t xml:space="preserve"> (či jakéhokoliv společníka na straně </w:t>
      </w:r>
      <w:r>
        <w:rPr>
          <w:rFonts w:ascii="Segoe UI" w:hAnsi="Segoe UI" w:cs="Segoe UI"/>
          <w:sz w:val="22"/>
          <w:szCs w:val="22"/>
          <w:lang w:val="cs-CZ"/>
        </w:rPr>
        <w:t>Poskytovatele</w:t>
      </w:r>
      <w:r w:rsidRPr="0002787D">
        <w:rPr>
          <w:rFonts w:ascii="Segoe UI" w:hAnsi="Segoe UI" w:cs="Segoe UI"/>
          <w:sz w:val="22"/>
          <w:szCs w:val="22"/>
          <w:lang w:val="cs-CZ"/>
        </w:rPr>
        <w:t xml:space="preserve"> v případě sdružení do společnosti),</w:t>
      </w:r>
    </w:p>
    <w:p w14:paraId="105C8776" w14:textId="4F145825" w:rsidR="001D559E" w:rsidRPr="004436DF" w:rsidRDefault="0002787D" w:rsidP="00D95D1E">
      <w:pPr>
        <w:widowControl w:val="0"/>
        <w:autoSpaceDE w:val="0"/>
        <w:autoSpaceDN w:val="0"/>
        <w:adjustRightInd w:val="0"/>
        <w:spacing w:before="120" w:line="276" w:lineRule="auto"/>
        <w:ind w:left="1134" w:hanging="425"/>
        <w:jc w:val="both"/>
        <w:rPr>
          <w:rFonts w:ascii="Segoe UI" w:hAnsi="Segoe UI" w:cs="Segoe UI"/>
          <w:sz w:val="22"/>
          <w:szCs w:val="22"/>
          <w:lang w:val="cs-CZ" w:eastAsia="cs-CZ"/>
        </w:rPr>
      </w:pPr>
      <w:r w:rsidRPr="0002787D">
        <w:rPr>
          <w:rFonts w:ascii="Segoe UI" w:hAnsi="Segoe UI" w:cs="Segoe UI"/>
          <w:sz w:val="22"/>
          <w:szCs w:val="22"/>
          <w:lang w:val="cs-CZ"/>
        </w:rPr>
        <w:t>c)</w:t>
      </w:r>
      <w:r w:rsidRPr="0002787D">
        <w:rPr>
          <w:rFonts w:ascii="Segoe UI" w:hAnsi="Segoe UI" w:cs="Segoe UI"/>
          <w:sz w:val="22"/>
          <w:szCs w:val="22"/>
          <w:lang w:val="cs-CZ"/>
        </w:rPr>
        <w:tab/>
      </w:r>
      <w:r w:rsidR="00D11FAB" w:rsidRPr="004436DF">
        <w:rPr>
          <w:rFonts w:ascii="Segoe UI" w:hAnsi="Segoe UI" w:cs="Segoe UI"/>
          <w:sz w:val="22"/>
          <w:szCs w:val="22"/>
          <w:lang w:val="cs-CZ"/>
        </w:rPr>
        <w:t>Poskytovatel vstoupí do likvidace.</w:t>
      </w:r>
      <w:bookmarkEnd w:id="47"/>
    </w:p>
    <w:p w14:paraId="48C57C07" w14:textId="77777777" w:rsidR="00EC738F" w:rsidRPr="004436DF" w:rsidRDefault="00DB20E4"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Odstoupením od </w:t>
      </w:r>
      <w:r w:rsidR="00EC738F" w:rsidRPr="004436DF">
        <w:rPr>
          <w:rFonts w:ascii="Segoe UI" w:hAnsi="Segoe UI" w:cs="Segoe UI"/>
          <w:sz w:val="22"/>
          <w:szCs w:val="22"/>
          <w:lang w:val="cs-CZ" w:eastAsia="cs-CZ"/>
        </w:rPr>
        <w:t>Rá</w:t>
      </w:r>
      <w:r w:rsidRPr="004436DF">
        <w:rPr>
          <w:rFonts w:ascii="Segoe UI" w:hAnsi="Segoe UI" w:cs="Segoe UI"/>
          <w:sz w:val="22"/>
          <w:szCs w:val="22"/>
          <w:lang w:val="cs-CZ" w:eastAsia="cs-CZ"/>
        </w:rPr>
        <w:t>m</w:t>
      </w:r>
      <w:r w:rsidR="00EC738F" w:rsidRPr="004436DF">
        <w:rPr>
          <w:rFonts w:ascii="Segoe UI" w:hAnsi="Segoe UI" w:cs="Segoe UI"/>
          <w:sz w:val="22"/>
          <w:szCs w:val="22"/>
          <w:lang w:val="cs-CZ" w:eastAsia="cs-CZ"/>
        </w:rPr>
        <w:t xml:space="preserve">cové </w:t>
      </w:r>
      <w:r w:rsidR="008202B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w:t>
      </w:r>
      <w:r w:rsidR="00EC738F" w:rsidRPr="004436DF">
        <w:rPr>
          <w:rFonts w:ascii="Segoe UI" w:hAnsi="Segoe UI" w:cs="Segoe UI"/>
          <w:sz w:val="22"/>
          <w:szCs w:val="22"/>
          <w:lang w:val="cs-CZ" w:eastAsia="cs-CZ"/>
        </w:rPr>
        <w:t xml:space="preserve">či Dílčích smluv Objednatelem </w:t>
      </w:r>
      <w:r w:rsidRPr="004436DF">
        <w:rPr>
          <w:rFonts w:ascii="Segoe UI" w:hAnsi="Segoe UI" w:cs="Segoe UI"/>
          <w:sz w:val="22"/>
          <w:szCs w:val="22"/>
          <w:lang w:val="cs-CZ" w:eastAsia="cs-CZ"/>
        </w:rPr>
        <w:t xml:space="preserve">nejsou dotčena ustanovení týkající se smluvních pokut, ochrany </w:t>
      </w:r>
      <w:r w:rsidR="00EC738F" w:rsidRPr="004436DF">
        <w:rPr>
          <w:rFonts w:ascii="Segoe UI" w:hAnsi="Segoe UI" w:cs="Segoe UI"/>
          <w:sz w:val="22"/>
          <w:szCs w:val="22"/>
          <w:lang w:val="cs-CZ" w:eastAsia="cs-CZ"/>
        </w:rPr>
        <w:t xml:space="preserve">Důvěrných </w:t>
      </w:r>
      <w:r w:rsidRPr="004436DF">
        <w:rPr>
          <w:rFonts w:ascii="Segoe UI" w:hAnsi="Segoe UI" w:cs="Segoe UI"/>
          <w:sz w:val="22"/>
          <w:szCs w:val="22"/>
          <w:lang w:val="cs-CZ" w:eastAsia="cs-CZ"/>
        </w:rPr>
        <w:t xml:space="preserve">informací, náhrady škody a ustanovení týkajících se takových práv a povinností, z jejichž povahy vyplývá, že trvají i po odstoupení. </w:t>
      </w:r>
    </w:p>
    <w:p w14:paraId="5B34014B" w14:textId="77777777" w:rsidR="00B42467" w:rsidRPr="00DE2568" w:rsidRDefault="00DB20E4" w:rsidP="00713EA9">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Odstoupení od </w:t>
      </w:r>
      <w:r w:rsidR="00EC738F" w:rsidRPr="004436DF">
        <w:rPr>
          <w:rFonts w:ascii="Segoe UI" w:hAnsi="Segoe UI" w:cs="Segoe UI"/>
          <w:sz w:val="22"/>
          <w:szCs w:val="22"/>
          <w:lang w:val="cs-CZ" w:eastAsia="cs-CZ"/>
        </w:rPr>
        <w:t xml:space="preserve">Dílčí </w:t>
      </w:r>
      <w:r w:rsidRPr="004436DF">
        <w:rPr>
          <w:rFonts w:ascii="Segoe UI" w:hAnsi="Segoe UI" w:cs="Segoe UI"/>
          <w:sz w:val="22"/>
          <w:szCs w:val="22"/>
          <w:lang w:val="cs-CZ" w:eastAsia="cs-CZ"/>
        </w:rPr>
        <w:t xml:space="preserve">smlouvy nemá vliv na trvání </w:t>
      </w:r>
      <w:r w:rsidR="00EC738F" w:rsidRPr="004436DF">
        <w:rPr>
          <w:rFonts w:ascii="Segoe UI" w:hAnsi="Segoe UI" w:cs="Segoe UI"/>
          <w:sz w:val="22"/>
          <w:szCs w:val="22"/>
          <w:lang w:val="cs-CZ" w:eastAsia="cs-CZ"/>
        </w:rPr>
        <w:t>R</w:t>
      </w:r>
      <w:r w:rsidRPr="004436DF">
        <w:rPr>
          <w:rFonts w:ascii="Segoe UI" w:hAnsi="Segoe UI" w:cs="Segoe UI"/>
          <w:sz w:val="22"/>
          <w:szCs w:val="22"/>
          <w:lang w:val="cs-CZ" w:eastAsia="cs-CZ"/>
        </w:rPr>
        <w:t xml:space="preserve">ámcové </w:t>
      </w:r>
      <w:r w:rsidR="008202B8" w:rsidRPr="004436DF">
        <w:rPr>
          <w:rFonts w:ascii="Segoe UI" w:hAnsi="Segoe UI" w:cs="Segoe UI"/>
          <w:sz w:val="22"/>
          <w:szCs w:val="22"/>
          <w:lang w:val="cs-CZ" w:eastAsia="cs-CZ"/>
        </w:rPr>
        <w:t>dohody</w:t>
      </w:r>
      <w:r w:rsidR="00EC738F" w:rsidRPr="004436DF">
        <w:rPr>
          <w:rFonts w:ascii="Segoe UI" w:hAnsi="Segoe UI" w:cs="Segoe UI"/>
          <w:sz w:val="22"/>
          <w:szCs w:val="22"/>
          <w:lang w:val="cs-CZ" w:eastAsia="cs-CZ"/>
        </w:rPr>
        <w:t>. Odstoupení od R</w:t>
      </w:r>
      <w:r w:rsidRPr="004436DF">
        <w:rPr>
          <w:rFonts w:ascii="Segoe UI" w:hAnsi="Segoe UI" w:cs="Segoe UI"/>
          <w:sz w:val="22"/>
          <w:szCs w:val="22"/>
          <w:lang w:val="cs-CZ" w:eastAsia="cs-CZ"/>
        </w:rPr>
        <w:t xml:space="preserve">ámcové </w:t>
      </w:r>
      <w:r w:rsidR="008202B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nemá současně vliv na trvání uzavřených </w:t>
      </w:r>
      <w:r w:rsidR="001D559E" w:rsidRPr="004436DF">
        <w:rPr>
          <w:rFonts w:ascii="Segoe UI" w:hAnsi="Segoe UI" w:cs="Segoe UI"/>
          <w:sz w:val="22"/>
          <w:szCs w:val="22"/>
          <w:lang w:val="cs-CZ" w:eastAsia="cs-CZ"/>
        </w:rPr>
        <w:t xml:space="preserve">Dílčích </w:t>
      </w:r>
      <w:r w:rsidRPr="004436DF">
        <w:rPr>
          <w:rFonts w:ascii="Segoe UI" w:hAnsi="Segoe UI" w:cs="Segoe UI"/>
          <w:sz w:val="22"/>
          <w:szCs w:val="22"/>
          <w:lang w:val="cs-CZ" w:eastAsia="cs-CZ"/>
        </w:rPr>
        <w:t xml:space="preserve">smluv za </w:t>
      </w:r>
      <w:r w:rsidRPr="004436DF">
        <w:rPr>
          <w:rFonts w:ascii="Segoe UI" w:hAnsi="Segoe UI" w:cs="Segoe UI"/>
          <w:sz w:val="22"/>
          <w:szCs w:val="22"/>
          <w:lang w:val="cs-CZ" w:eastAsia="cs-CZ"/>
        </w:rPr>
        <w:lastRenderedPageBreak/>
        <w:t xml:space="preserve">předpokladu, že </w:t>
      </w:r>
      <w:r w:rsidR="001D559E" w:rsidRPr="004436DF">
        <w:rPr>
          <w:rFonts w:ascii="Segoe UI" w:hAnsi="Segoe UI" w:cs="Segoe UI"/>
          <w:sz w:val="22"/>
          <w:szCs w:val="22"/>
          <w:lang w:val="cs-CZ" w:eastAsia="cs-CZ"/>
        </w:rPr>
        <w:t xml:space="preserve">Dílčí </w:t>
      </w:r>
      <w:r w:rsidRPr="004436DF">
        <w:rPr>
          <w:rFonts w:ascii="Segoe UI" w:hAnsi="Segoe UI" w:cs="Segoe UI"/>
          <w:sz w:val="22"/>
          <w:szCs w:val="22"/>
          <w:lang w:val="cs-CZ" w:eastAsia="cs-CZ"/>
        </w:rPr>
        <w:t xml:space="preserve">smlouva trvala v době, kdy došlo k ukončení </w:t>
      </w:r>
      <w:r w:rsidR="001D559E" w:rsidRPr="004436DF">
        <w:rPr>
          <w:rFonts w:ascii="Segoe UI" w:hAnsi="Segoe UI" w:cs="Segoe UI"/>
          <w:sz w:val="22"/>
          <w:szCs w:val="22"/>
          <w:lang w:val="cs-CZ" w:eastAsia="cs-CZ"/>
        </w:rPr>
        <w:t>R</w:t>
      </w:r>
      <w:r w:rsidRPr="004436DF">
        <w:rPr>
          <w:rFonts w:ascii="Segoe UI" w:hAnsi="Segoe UI" w:cs="Segoe UI"/>
          <w:sz w:val="22"/>
          <w:szCs w:val="22"/>
          <w:lang w:val="cs-CZ" w:eastAsia="cs-CZ"/>
        </w:rPr>
        <w:t xml:space="preserve">ámcové </w:t>
      </w:r>
      <w:r w:rsidR="008202B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a důvody pro odstoup</w:t>
      </w:r>
      <w:r w:rsidR="001D559E" w:rsidRPr="004436DF">
        <w:rPr>
          <w:rFonts w:ascii="Segoe UI" w:hAnsi="Segoe UI" w:cs="Segoe UI"/>
          <w:sz w:val="22"/>
          <w:szCs w:val="22"/>
          <w:lang w:val="cs-CZ" w:eastAsia="cs-CZ"/>
        </w:rPr>
        <w:t>ení od R</w:t>
      </w:r>
      <w:r w:rsidRPr="004436DF">
        <w:rPr>
          <w:rFonts w:ascii="Segoe UI" w:hAnsi="Segoe UI" w:cs="Segoe UI"/>
          <w:sz w:val="22"/>
          <w:szCs w:val="22"/>
          <w:lang w:val="cs-CZ" w:eastAsia="cs-CZ"/>
        </w:rPr>
        <w:t xml:space="preserve">ámcové </w:t>
      </w:r>
      <w:r w:rsidR="008202B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nejsou současně také důvody pro ukončení </w:t>
      </w:r>
      <w:r w:rsidR="001D559E" w:rsidRPr="004436DF">
        <w:rPr>
          <w:rFonts w:ascii="Segoe UI" w:hAnsi="Segoe UI" w:cs="Segoe UI"/>
          <w:sz w:val="22"/>
          <w:szCs w:val="22"/>
          <w:lang w:val="cs-CZ" w:eastAsia="cs-CZ"/>
        </w:rPr>
        <w:t xml:space="preserve">Dílčí </w:t>
      </w:r>
      <w:r w:rsidRPr="004436DF">
        <w:rPr>
          <w:rFonts w:ascii="Segoe UI" w:hAnsi="Segoe UI" w:cs="Segoe UI"/>
          <w:sz w:val="22"/>
          <w:szCs w:val="22"/>
          <w:lang w:val="cs-CZ" w:eastAsia="cs-CZ"/>
        </w:rPr>
        <w:t>smlouvy.</w:t>
      </w:r>
      <w:r w:rsidR="00B42467" w:rsidRPr="004436DF">
        <w:rPr>
          <w:rFonts w:ascii="Segoe UI" w:hAnsi="Segoe UI" w:cs="Segoe UI"/>
          <w:sz w:val="22"/>
          <w:szCs w:val="22"/>
          <w:lang w:val="cs-CZ" w:eastAsia="cs-CZ"/>
        </w:rPr>
        <w:t xml:space="preserve"> </w:t>
      </w:r>
      <w:r w:rsidR="00713EA9" w:rsidRPr="004436DF">
        <w:rPr>
          <w:rFonts w:ascii="Segoe UI" w:hAnsi="Segoe UI" w:cs="Segoe UI"/>
          <w:sz w:val="22"/>
          <w:szCs w:val="22"/>
          <w:lang w:val="cs-CZ" w:eastAsia="cs-CZ"/>
        </w:rPr>
        <w:t xml:space="preserve">Při ukončení Rámcové </w:t>
      </w:r>
      <w:r w:rsidR="008202B8" w:rsidRPr="004436DF">
        <w:rPr>
          <w:rFonts w:ascii="Segoe UI" w:hAnsi="Segoe UI" w:cs="Segoe UI"/>
          <w:sz w:val="22"/>
          <w:szCs w:val="22"/>
          <w:lang w:val="cs-CZ" w:eastAsia="cs-CZ"/>
        </w:rPr>
        <w:t>dohody</w:t>
      </w:r>
      <w:r w:rsidR="00713EA9" w:rsidRPr="004436DF">
        <w:rPr>
          <w:rFonts w:ascii="Segoe UI" w:hAnsi="Segoe UI" w:cs="Segoe UI"/>
          <w:sz w:val="22"/>
          <w:szCs w:val="22"/>
          <w:lang w:val="cs-CZ" w:eastAsia="cs-CZ"/>
        </w:rPr>
        <w:t xml:space="preserve"> v důsledku odstoupení zůstávají práva a povinnosti upravené v Rámcové </w:t>
      </w:r>
      <w:r w:rsidR="008202B8" w:rsidRPr="004436DF">
        <w:rPr>
          <w:rFonts w:ascii="Segoe UI" w:hAnsi="Segoe UI" w:cs="Segoe UI"/>
          <w:sz w:val="22"/>
          <w:szCs w:val="22"/>
          <w:lang w:val="cs-CZ" w:eastAsia="cs-CZ"/>
        </w:rPr>
        <w:t>dohodě</w:t>
      </w:r>
      <w:r w:rsidR="00713EA9" w:rsidRPr="004436DF">
        <w:rPr>
          <w:rFonts w:ascii="Segoe UI" w:hAnsi="Segoe UI" w:cs="Segoe UI"/>
          <w:sz w:val="22"/>
          <w:szCs w:val="22"/>
          <w:lang w:val="cs-CZ" w:eastAsia="cs-CZ"/>
        </w:rPr>
        <w:t xml:space="preserve"> v platnosti a účinnosti v rozsahu nezbytném pro plnění práv a povinností dle trvajících Dílčích smluv. Nové </w:t>
      </w:r>
      <w:r w:rsidR="001C6DF8" w:rsidRPr="004436DF">
        <w:rPr>
          <w:rFonts w:ascii="Segoe UI" w:hAnsi="Segoe UI" w:cs="Segoe UI"/>
          <w:sz w:val="22"/>
          <w:szCs w:val="22"/>
          <w:lang w:val="cs-CZ" w:eastAsia="cs-CZ"/>
        </w:rPr>
        <w:t xml:space="preserve">Dílčí </w:t>
      </w:r>
      <w:r w:rsidR="00713EA9" w:rsidRPr="004436DF">
        <w:rPr>
          <w:rFonts w:ascii="Segoe UI" w:hAnsi="Segoe UI" w:cs="Segoe UI"/>
          <w:sz w:val="22"/>
          <w:szCs w:val="22"/>
          <w:lang w:val="cs-CZ" w:eastAsia="cs-CZ"/>
        </w:rPr>
        <w:t xml:space="preserve">smlouvy po ukončení platnosti </w:t>
      </w:r>
      <w:r w:rsidR="001C6DF8" w:rsidRPr="004436DF">
        <w:rPr>
          <w:rFonts w:ascii="Segoe UI" w:hAnsi="Segoe UI" w:cs="Segoe UI"/>
          <w:sz w:val="22"/>
          <w:szCs w:val="22"/>
          <w:lang w:val="cs-CZ" w:eastAsia="cs-CZ"/>
        </w:rPr>
        <w:t>R</w:t>
      </w:r>
      <w:r w:rsidR="00713EA9" w:rsidRPr="004436DF">
        <w:rPr>
          <w:rFonts w:ascii="Segoe UI" w:hAnsi="Segoe UI" w:cs="Segoe UI"/>
          <w:sz w:val="22"/>
          <w:szCs w:val="22"/>
          <w:lang w:val="cs-CZ" w:eastAsia="cs-CZ"/>
        </w:rPr>
        <w:t xml:space="preserve">ámcové </w:t>
      </w:r>
      <w:r w:rsidR="008202B8" w:rsidRPr="004436DF">
        <w:rPr>
          <w:rFonts w:ascii="Segoe UI" w:hAnsi="Segoe UI" w:cs="Segoe UI"/>
          <w:sz w:val="22"/>
          <w:szCs w:val="22"/>
          <w:lang w:val="cs-CZ" w:eastAsia="cs-CZ"/>
        </w:rPr>
        <w:t>dohody</w:t>
      </w:r>
      <w:r w:rsidR="00713EA9" w:rsidRPr="004436DF">
        <w:rPr>
          <w:rFonts w:ascii="Segoe UI" w:hAnsi="Segoe UI" w:cs="Segoe UI"/>
          <w:sz w:val="22"/>
          <w:szCs w:val="22"/>
          <w:lang w:val="cs-CZ" w:eastAsia="cs-CZ"/>
        </w:rPr>
        <w:t xml:space="preserve"> již uzavřít nelze.</w:t>
      </w:r>
      <w:r w:rsidR="00713EA9" w:rsidRPr="004436DF">
        <w:rPr>
          <w:rFonts w:ascii="Segoe UI" w:hAnsi="Segoe UI" w:cs="Segoe UI"/>
          <w:sz w:val="20"/>
          <w:szCs w:val="20"/>
          <w:lang w:val="cs-CZ" w:eastAsia="cs-CZ"/>
        </w:rPr>
        <w:t> </w:t>
      </w:r>
    </w:p>
    <w:p w14:paraId="75227189" w14:textId="77777777" w:rsidR="00B04D82" w:rsidRPr="004436DF" w:rsidRDefault="00B04D82"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rPr>
        <w:t xml:space="preserve">Smluvní strany výslovně sjednávají, že v případě odstoupení od Rámcové </w:t>
      </w:r>
      <w:r w:rsidR="008202B8" w:rsidRPr="004436DF">
        <w:rPr>
          <w:rFonts w:ascii="Segoe UI" w:hAnsi="Segoe UI" w:cs="Segoe UI"/>
          <w:sz w:val="22"/>
          <w:szCs w:val="22"/>
          <w:lang w:val="cs-CZ"/>
        </w:rPr>
        <w:t>dohody</w:t>
      </w:r>
      <w:r w:rsidRPr="004436DF">
        <w:rPr>
          <w:rFonts w:ascii="Segoe UI" w:hAnsi="Segoe UI" w:cs="Segoe UI"/>
          <w:sz w:val="22"/>
          <w:szCs w:val="22"/>
          <w:lang w:val="cs-CZ"/>
        </w:rPr>
        <w:t>, resp. Dílčích smluv nebudou povinny vracet si plnění, které si vzájemně poskytly na základě již řádně splněných Dílčích smluv.</w:t>
      </w:r>
    </w:p>
    <w:p w14:paraId="456A8610" w14:textId="78640899" w:rsidR="00DB20E4" w:rsidRPr="004436DF" w:rsidRDefault="00DB20E4"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Jak</w:t>
      </w:r>
      <w:r w:rsidR="003A6AB3" w:rsidRPr="004436DF">
        <w:rPr>
          <w:rFonts w:ascii="Segoe UI" w:hAnsi="Segoe UI" w:cs="Segoe UI"/>
          <w:sz w:val="22"/>
          <w:szCs w:val="22"/>
          <w:lang w:val="cs-CZ" w:eastAsia="cs-CZ"/>
        </w:rPr>
        <w:t>é</w:t>
      </w:r>
      <w:r w:rsidRPr="004436DF">
        <w:rPr>
          <w:rFonts w:ascii="Segoe UI" w:hAnsi="Segoe UI" w:cs="Segoe UI"/>
          <w:sz w:val="22"/>
          <w:szCs w:val="22"/>
          <w:lang w:val="cs-CZ" w:eastAsia="cs-CZ"/>
        </w:rPr>
        <w:t xml:space="preserve">koliv </w:t>
      </w:r>
      <w:r w:rsidR="00BD7BEA" w:rsidRPr="004436DF">
        <w:rPr>
          <w:rFonts w:ascii="Segoe UI" w:hAnsi="Segoe UI" w:cs="Segoe UI"/>
          <w:sz w:val="22"/>
          <w:szCs w:val="22"/>
          <w:lang w:val="cs-CZ" w:eastAsia="cs-CZ"/>
        </w:rPr>
        <w:t xml:space="preserve">právní jednání </w:t>
      </w:r>
      <w:r w:rsidRPr="004436DF">
        <w:rPr>
          <w:rFonts w:ascii="Segoe UI" w:hAnsi="Segoe UI" w:cs="Segoe UI"/>
          <w:sz w:val="22"/>
          <w:szCs w:val="22"/>
          <w:lang w:val="cs-CZ" w:eastAsia="cs-CZ"/>
        </w:rPr>
        <w:t xml:space="preserve">vedoucí k ukončení </w:t>
      </w:r>
      <w:r w:rsidR="001D559E" w:rsidRPr="004436DF">
        <w:rPr>
          <w:rFonts w:ascii="Segoe UI" w:hAnsi="Segoe UI" w:cs="Segoe UI"/>
          <w:sz w:val="22"/>
          <w:szCs w:val="22"/>
          <w:lang w:val="cs-CZ" w:eastAsia="cs-CZ"/>
        </w:rPr>
        <w:t>R</w:t>
      </w:r>
      <w:r w:rsidRPr="004436DF">
        <w:rPr>
          <w:rFonts w:ascii="Segoe UI" w:hAnsi="Segoe UI" w:cs="Segoe UI"/>
          <w:sz w:val="22"/>
          <w:szCs w:val="22"/>
          <w:lang w:val="cs-CZ" w:eastAsia="cs-CZ"/>
        </w:rPr>
        <w:t xml:space="preserve">ámcové </w:t>
      </w:r>
      <w:r w:rsidR="008202B8" w:rsidRPr="004436DF">
        <w:rPr>
          <w:rFonts w:ascii="Segoe UI" w:hAnsi="Segoe UI" w:cs="Segoe UI"/>
          <w:sz w:val="22"/>
          <w:szCs w:val="22"/>
          <w:lang w:val="cs-CZ" w:eastAsia="cs-CZ"/>
        </w:rPr>
        <w:t>dohody</w:t>
      </w:r>
      <w:r w:rsidR="00731F17">
        <w:rPr>
          <w:rFonts w:ascii="Segoe UI" w:hAnsi="Segoe UI" w:cs="Segoe UI"/>
          <w:sz w:val="22"/>
          <w:szCs w:val="22"/>
          <w:lang w:val="cs-CZ" w:eastAsia="cs-CZ"/>
        </w:rPr>
        <w:t xml:space="preserve"> či Dílčí smlouvy</w:t>
      </w:r>
      <w:r w:rsidRPr="004436DF">
        <w:rPr>
          <w:rFonts w:ascii="Segoe UI" w:hAnsi="Segoe UI" w:cs="Segoe UI"/>
          <w:sz w:val="22"/>
          <w:szCs w:val="22"/>
          <w:lang w:val="cs-CZ" w:eastAsia="cs-CZ"/>
        </w:rPr>
        <w:t xml:space="preserve"> musí být učiněn</w:t>
      </w:r>
      <w:r w:rsidR="00BD7BEA" w:rsidRPr="004436DF">
        <w:rPr>
          <w:rFonts w:ascii="Segoe UI" w:hAnsi="Segoe UI" w:cs="Segoe UI"/>
          <w:sz w:val="22"/>
          <w:szCs w:val="22"/>
          <w:lang w:val="cs-CZ" w:eastAsia="cs-CZ"/>
        </w:rPr>
        <w:t>o</w:t>
      </w:r>
      <w:r w:rsidRPr="004436DF">
        <w:rPr>
          <w:rFonts w:ascii="Segoe UI" w:hAnsi="Segoe UI" w:cs="Segoe UI"/>
          <w:sz w:val="22"/>
          <w:szCs w:val="22"/>
          <w:lang w:val="cs-CZ" w:eastAsia="cs-CZ"/>
        </w:rPr>
        <w:t xml:space="preserve"> v písemné formě</w:t>
      </w:r>
      <w:r w:rsidR="00AA76AE" w:rsidRPr="004436DF">
        <w:rPr>
          <w:rFonts w:ascii="Segoe UI" w:hAnsi="Segoe UI" w:cs="Segoe UI"/>
          <w:sz w:val="22"/>
          <w:szCs w:val="22"/>
          <w:lang w:val="cs-CZ" w:eastAsia="cs-CZ"/>
        </w:rPr>
        <w:t xml:space="preserve"> (v listinné podobě)</w:t>
      </w:r>
      <w:r w:rsidRPr="004436DF">
        <w:rPr>
          <w:rFonts w:ascii="Segoe UI" w:hAnsi="Segoe UI" w:cs="Segoe UI"/>
          <w:sz w:val="22"/>
          <w:szCs w:val="22"/>
          <w:lang w:val="cs-CZ" w:eastAsia="cs-CZ"/>
        </w:rPr>
        <w:t xml:space="preserve">. </w:t>
      </w:r>
    </w:p>
    <w:p w14:paraId="22A5DFDE" w14:textId="7B56B48A" w:rsidR="00DB20E4" w:rsidRPr="004436DF" w:rsidRDefault="002712BA"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Není-li výslovně </w:t>
      </w:r>
      <w:r w:rsidR="006B2BE7" w:rsidRPr="004436DF">
        <w:rPr>
          <w:rFonts w:ascii="Segoe UI" w:hAnsi="Segoe UI" w:cs="Segoe UI"/>
          <w:sz w:val="22"/>
          <w:szCs w:val="22"/>
          <w:lang w:val="cs-CZ" w:eastAsia="cs-CZ"/>
        </w:rPr>
        <w:t xml:space="preserve">v Rámcové </w:t>
      </w:r>
      <w:r w:rsidR="00CA36B4" w:rsidRPr="004436DF">
        <w:rPr>
          <w:rFonts w:ascii="Segoe UI" w:hAnsi="Segoe UI" w:cs="Segoe UI"/>
          <w:sz w:val="22"/>
          <w:szCs w:val="22"/>
          <w:lang w:val="cs-CZ" w:eastAsia="cs-CZ"/>
        </w:rPr>
        <w:t>dohod</w:t>
      </w:r>
      <w:r w:rsidR="00CA36B4">
        <w:rPr>
          <w:rFonts w:ascii="Segoe UI" w:hAnsi="Segoe UI" w:cs="Segoe UI"/>
          <w:sz w:val="22"/>
          <w:szCs w:val="22"/>
          <w:lang w:val="cs-CZ" w:eastAsia="cs-CZ"/>
        </w:rPr>
        <w:t>ě</w:t>
      </w:r>
      <w:r w:rsidR="00CA36B4" w:rsidRPr="004436DF">
        <w:rPr>
          <w:rFonts w:ascii="Segoe UI" w:hAnsi="Segoe UI" w:cs="Segoe UI"/>
          <w:sz w:val="22"/>
          <w:szCs w:val="22"/>
          <w:lang w:val="cs-CZ" w:eastAsia="cs-CZ"/>
        </w:rPr>
        <w:t xml:space="preserve"> </w:t>
      </w:r>
      <w:r w:rsidR="006B2BE7" w:rsidRPr="004436DF">
        <w:rPr>
          <w:rFonts w:ascii="Segoe UI" w:hAnsi="Segoe UI" w:cs="Segoe UI"/>
          <w:sz w:val="22"/>
          <w:szCs w:val="22"/>
          <w:lang w:val="cs-CZ" w:eastAsia="cs-CZ"/>
        </w:rPr>
        <w:t xml:space="preserve">a jejích přílohách </w:t>
      </w:r>
      <w:r w:rsidR="00AA76AE" w:rsidRPr="004436DF">
        <w:rPr>
          <w:rFonts w:ascii="Segoe UI" w:hAnsi="Segoe UI" w:cs="Segoe UI"/>
          <w:sz w:val="22"/>
          <w:szCs w:val="22"/>
          <w:lang w:val="cs-CZ" w:eastAsia="cs-CZ"/>
        </w:rPr>
        <w:t xml:space="preserve">(s výjimkou </w:t>
      </w:r>
      <w:r w:rsidR="00F523A5">
        <w:rPr>
          <w:rFonts w:ascii="Segoe UI" w:hAnsi="Segoe UI" w:cs="Segoe UI"/>
          <w:sz w:val="22"/>
          <w:szCs w:val="22"/>
          <w:lang w:val="cs-CZ" w:eastAsia="cs-CZ"/>
        </w:rPr>
        <w:t>Obchodních podmínek Poskytovatele dle odst. 12.5.</w:t>
      </w:r>
      <w:r w:rsidR="00AA76AE" w:rsidRPr="004436DF">
        <w:rPr>
          <w:rFonts w:ascii="Segoe UI" w:hAnsi="Segoe UI" w:cs="Segoe UI"/>
          <w:sz w:val="22"/>
          <w:szCs w:val="22"/>
          <w:lang w:val="cs-CZ" w:eastAsia="cs-CZ"/>
        </w:rPr>
        <w:t xml:space="preserve">) </w:t>
      </w:r>
      <w:r w:rsidRPr="004436DF">
        <w:rPr>
          <w:rFonts w:ascii="Segoe UI" w:hAnsi="Segoe UI" w:cs="Segoe UI"/>
          <w:sz w:val="22"/>
          <w:szCs w:val="22"/>
          <w:lang w:val="cs-CZ" w:eastAsia="cs-CZ"/>
        </w:rPr>
        <w:t>Objednatelem připuštěno jinak, v</w:t>
      </w:r>
      <w:r w:rsidR="00DB20E4" w:rsidRPr="004436DF">
        <w:rPr>
          <w:rFonts w:ascii="Segoe UI" w:hAnsi="Segoe UI" w:cs="Segoe UI"/>
          <w:sz w:val="22"/>
          <w:szCs w:val="22"/>
          <w:lang w:val="cs-CZ" w:eastAsia="cs-CZ"/>
        </w:rPr>
        <w:t xml:space="preserve">ýpověď a odstoupení od </w:t>
      </w:r>
      <w:r w:rsidR="001D559E" w:rsidRPr="004436DF">
        <w:rPr>
          <w:rFonts w:ascii="Segoe UI" w:hAnsi="Segoe UI" w:cs="Segoe UI"/>
          <w:sz w:val="22"/>
          <w:szCs w:val="22"/>
          <w:lang w:val="cs-CZ" w:eastAsia="cs-CZ"/>
        </w:rPr>
        <w:t>R</w:t>
      </w:r>
      <w:r w:rsidR="00DB20E4" w:rsidRPr="004436DF">
        <w:rPr>
          <w:rFonts w:ascii="Segoe UI" w:hAnsi="Segoe UI" w:cs="Segoe UI"/>
          <w:sz w:val="22"/>
          <w:szCs w:val="22"/>
          <w:lang w:val="cs-CZ" w:eastAsia="cs-CZ"/>
        </w:rPr>
        <w:t xml:space="preserve">ámcové </w:t>
      </w:r>
      <w:r w:rsidR="008202B8" w:rsidRPr="004436DF">
        <w:rPr>
          <w:rFonts w:ascii="Segoe UI" w:hAnsi="Segoe UI" w:cs="Segoe UI"/>
          <w:sz w:val="22"/>
          <w:szCs w:val="22"/>
          <w:lang w:val="cs-CZ" w:eastAsia="cs-CZ"/>
        </w:rPr>
        <w:t>dohody</w:t>
      </w:r>
      <w:r w:rsidR="00DB20E4" w:rsidRPr="004436DF">
        <w:rPr>
          <w:rFonts w:ascii="Segoe UI" w:hAnsi="Segoe UI" w:cs="Segoe UI"/>
          <w:sz w:val="22"/>
          <w:szCs w:val="22"/>
          <w:lang w:val="cs-CZ" w:eastAsia="cs-CZ"/>
        </w:rPr>
        <w:t xml:space="preserve"> ze strany </w:t>
      </w:r>
      <w:r w:rsidR="001D559E" w:rsidRPr="004436DF">
        <w:rPr>
          <w:rFonts w:ascii="Segoe UI" w:hAnsi="Segoe UI" w:cs="Segoe UI"/>
          <w:sz w:val="22"/>
          <w:szCs w:val="22"/>
          <w:lang w:val="cs-CZ" w:eastAsia="cs-CZ"/>
        </w:rPr>
        <w:t xml:space="preserve">Objednatele </w:t>
      </w:r>
      <w:r w:rsidR="00DB20E4" w:rsidRPr="004436DF">
        <w:rPr>
          <w:rFonts w:ascii="Segoe UI" w:hAnsi="Segoe UI" w:cs="Segoe UI"/>
          <w:sz w:val="22"/>
          <w:szCs w:val="22"/>
          <w:lang w:val="cs-CZ" w:eastAsia="cs-CZ"/>
        </w:rPr>
        <w:t xml:space="preserve">nesmí být spojeno s uložením jakékoliv sankce k tíži </w:t>
      </w:r>
      <w:r w:rsidR="001D559E" w:rsidRPr="004436DF">
        <w:rPr>
          <w:rFonts w:ascii="Segoe UI" w:hAnsi="Segoe UI" w:cs="Segoe UI"/>
          <w:sz w:val="22"/>
          <w:szCs w:val="22"/>
          <w:lang w:val="cs-CZ" w:eastAsia="cs-CZ"/>
        </w:rPr>
        <w:t>Objednatele</w:t>
      </w:r>
      <w:r w:rsidR="00DB20E4" w:rsidRPr="004436DF">
        <w:rPr>
          <w:rFonts w:ascii="Segoe UI" w:hAnsi="Segoe UI" w:cs="Segoe UI"/>
          <w:sz w:val="22"/>
          <w:szCs w:val="22"/>
          <w:lang w:val="cs-CZ" w:eastAsia="cs-CZ"/>
        </w:rPr>
        <w:t>.</w:t>
      </w:r>
    </w:p>
    <w:p w14:paraId="508A0923" w14:textId="40D32616" w:rsidR="00E42566" w:rsidRPr="00084587" w:rsidRDefault="00E42566" w:rsidP="00084587">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eastAsia="cs-CZ"/>
        </w:rPr>
      </w:pPr>
      <w:bookmarkStart w:id="48" w:name="_Ref416815009"/>
      <w:r w:rsidRPr="00084587">
        <w:rPr>
          <w:rFonts w:ascii="Segoe UI" w:hAnsi="Segoe UI" w:cs="Segoe UI"/>
          <w:sz w:val="22"/>
          <w:szCs w:val="22"/>
          <w:lang w:val="cs-CZ" w:eastAsia="cs-CZ"/>
        </w:rPr>
        <w:t xml:space="preserve">Na výzvu Objednatele je Poskytovatel povinen při ukončení smluvního vztahu poskytnout Objednateli anebo jím určené osobě součinnost tak, aby mohl být proveden přechod k novému poskytovateli bez negativního dopadu na kvalitu a rozsah Služeb. </w:t>
      </w:r>
      <w:r w:rsidR="00C94AA3" w:rsidRPr="00084587">
        <w:rPr>
          <w:rFonts w:ascii="Segoe UI" w:hAnsi="Segoe UI" w:cs="Segoe UI"/>
          <w:sz w:val="22"/>
          <w:szCs w:val="22"/>
          <w:lang w:val="cs-CZ"/>
        </w:rPr>
        <w:t>Poskytovatel je při migraci povinen postupovat v souladu s pravidly a postupy zakotvenými v</w:t>
      </w:r>
      <w:r w:rsidR="00BE7934" w:rsidRPr="00084587">
        <w:rPr>
          <w:rFonts w:ascii="Segoe UI" w:hAnsi="Segoe UI" w:cs="Segoe UI"/>
          <w:sz w:val="22"/>
          <w:szCs w:val="22"/>
          <w:lang w:val="cs-CZ"/>
        </w:rPr>
        <w:t xml:space="preserve"> ZEK </w:t>
      </w:r>
      <w:r w:rsidR="00C94AA3" w:rsidRPr="00084587">
        <w:rPr>
          <w:rFonts w:ascii="Segoe UI" w:hAnsi="Segoe UI" w:cs="Segoe UI"/>
          <w:sz w:val="22"/>
          <w:szCs w:val="22"/>
          <w:lang w:val="cs-CZ"/>
        </w:rPr>
        <w:t xml:space="preserve">a v souladu s </w:t>
      </w:r>
      <w:r w:rsidR="00084587">
        <w:rPr>
          <w:rFonts w:ascii="Segoe UI" w:hAnsi="Segoe UI" w:cs="Segoe UI"/>
          <w:sz w:val="22"/>
          <w:szCs w:val="22"/>
          <w:lang w:val="cs-CZ"/>
        </w:rPr>
        <w:t>v</w:t>
      </w:r>
      <w:r w:rsidR="00084587" w:rsidRPr="002D02EB">
        <w:rPr>
          <w:rFonts w:ascii="Segoe UI" w:hAnsi="Segoe UI" w:cs="Segoe UI"/>
          <w:sz w:val="22"/>
          <w:szCs w:val="22"/>
          <w:lang w:val="cs-CZ"/>
        </w:rPr>
        <w:t>yhláškou č. 58/2022 Sb</w:t>
      </w:r>
      <w:r w:rsidR="00C94AA3" w:rsidRPr="00084587">
        <w:rPr>
          <w:rFonts w:ascii="Segoe UI" w:hAnsi="Segoe UI" w:cs="Segoe UI"/>
          <w:sz w:val="22"/>
          <w:szCs w:val="22"/>
          <w:lang w:val="cs-CZ"/>
        </w:rPr>
        <w:t xml:space="preserve">. </w:t>
      </w:r>
      <w:r w:rsidRPr="00084587">
        <w:rPr>
          <w:rFonts w:ascii="Segoe UI" w:hAnsi="Segoe UI" w:cs="Segoe UI"/>
          <w:sz w:val="22"/>
          <w:szCs w:val="22"/>
          <w:lang w:val="cs-CZ" w:eastAsia="cs-CZ"/>
        </w:rPr>
        <w:t>S poskytnutím součinnosti není spojen žádný nárok Poskytovatel</w:t>
      </w:r>
      <w:r w:rsidR="00CE19C3" w:rsidRPr="00084587">
        <w:rPr>
          <w:rFonts w:ascii="Segoe UI" w:hAnsi="Segoe UI" w:cs="Segoe UI"/>
          <w:sz w:val="22"/>
          <w:szCs w:val="22"/>
          <w:lang w:val="cs-CZ" w:eastAsia="cs-CZ"/>
        </w:rPr>
        <w:t>e</w:t>
      </w:r>
      <w:r w:rsidRPr="00084587">
        <w:rPr>
          <w:rFonts w:ascii="Segoe UI" w:hAnsi="Segoe UI" w:cs="Segoe UI"/>
          <w:sz w:val="22"/>
          <w:szCs w:val="22"/>
          <w:lang w:val="cs-CZ" w:eastAsia="cs-CZ"/>
        </w:rPr>
        <w:t xml:space="preserve"> na odměnu.</w:t>
      </w:r>
      <w:bookmarkEnd w:id="48"/>
      <w:r w:rsidR="00C94AA3" w:rsidRPr="00084587">
        <w:rPr>
          <w:rFonts w:ascii="Segoe UI" w:hAnsi="Segoe UI" w:cs="Segoe UI"/>
          <w:lang w:val="cs-CZ"/>
        </w:rPr>
        <w:t xml:space="preserve"> </w:t>
      </w:r>
    </w:p>
    <w:p w14:paraId="5A8D541D" w14:textId="77777777" w:rsidR="00563BE4" w:rsidRPr="004436DF" w:rsidRDefault="00563BE4" w:rsidP="00583932">
      <w:pPr>
        <w:widowControl w:val="0"/>
        <w:autoSpaceDE w:val="0"/>
        <w:autoSpaceDN w:val="0"/>
        <w:adjustRightInd w:val="0"/>
        <w:spacing w:before="120" w:line="276" w:lineRule="auto"/>
        <w:ind w:left="709"/>
        <w:jc w:val="both"/>
        <w:rPr>
          <w:rFonts w:ascii="Segoe UI" w:hAnsi="Segoe UI" w:cs="Segoe UI"/>
          <w:sz w:val="22"/>
          <w:szCs w:val="22"/>
          <w:lang w:val="cs-CZ" w:eastAsia="cs-CZ"/>
        </w:rPr>
      </w:pPr>
    </w:p>
    <w:p w14:paraId="7AE0B28D" w14:textId="40539F2A" w:rsidR="00DB20E4" w:rsidRPr="004436DF" w:rsidRDefault="00DB20E4" w:rsidP="00583932">
      <w:pPr>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b/>
          <w:sz w:val="22"/>
          <w:szCs w:val="22"/>
          <w:lang w:val="cs-CZ"/>
        </w:rPr>
      </w:pPr>
      <w:r w:rsidRPr="004436DF">
        <w:rPr>
          <w:rFonts w:ascii="Segoe UI" w:hAnsi="Segoe UI" w:cs="Segoe UI"/>
          <w:b/>
          <w:sz w:val="22"/>
          <w:szCs w:val="22"/>
          <w:lang w:val="cs-CZ"/>
        </w:rPr>
        <w:t>Řešení sporů</w:t>
      </w:r>
    </w:p>
    <w:p w14:paraId="192EB925" w14:textId="77777777" w:rsidR="00DB20E4" w:rsidRPr="004436DF" w:rsidRDefault="00DB20E4" w:rsidP="00583932">
      <w:pPr>
        <w:pStyle w:val="Zkladntextodsazen"/>
        <w:widowControl w:val="0"/>
        <w:numPr>
          <w:ilvl w:val="1"/>
          <w:numId w:val="1"/>
        </w:numPr>
        <w:tabs>
          <w:tab w:val="clear" w:pos="1080"/>
          <w:tab w:val="num" w:pos="709"/>
        </w:tabs>
        <w:autoSpaceDE w:val="0"/>
        <w:autoSpaceDN w:val="0"/>
        <w:adjustRightInd w:val="0"/>
        <w:spacing w:before="120" w:after="0" w:line="276" w:lineRule="auto"/>
        <w:ind w:left="709" w:hanging="709"/>
        <w:jc w:val="both"/>
        <w:rPr>
          <w:rFonts w:ascii="Segoe UI" w:hAnsi="Segoe UI" w:cs="Segoe UI"/>
          <w:sz w:val="22"/>
          <w:szCs w:val="22"/>
          <w:lang w:val="cs-CZ" w:eastAsia="cs-CZ"/>
        </w:rPr>
      </w:pPr>
      <w:bookmarkStart w:id="49" w:name="_Ref415997993"/>
      <w:r w:rsidRPr="004436DF">
        <w:rPr>
          <w:rFonts w:ascii="Segoe UI" w:hAnsi="Segoe UI" w:cs="Segoe UI"/>
          <w:sz w:val="22"/>
          <w:szCs w:val="22"/>
          <w:lang w:val="cs-CZ" w:eastAsia="cs-CZ"/>
        </w:rPr>
        <w:t xml:space="preserve">Smluvní strany </w:t>
      </w:r>
      <w:proofErr w:type="gramStart"/>
      <w:r w:rsidRPr="004436DF">
        <w:rPr>
          <w:rFonts w:ascii="Segoe UI" w:hAnsi="Segoe UI" w:cs="Segoe UI"/>
          <w:sz w:val="22"/>
          <w:szCs w:val="22"/>
          <w:lang w:val="cs-CZ" w:eastAsia="cs-CZ"/>
        </w:rPr>
        <w:t>vynaloží</w:t>
      </w:r>
      <w:proofErr w:type="gramEnd"/>
      <w:r w:rsidRPr="004436DF">
        <w:rPr>
          <w:rFonts w:ascii="Segoe UI" w:hAnsi="Segoe UI" w:cs="Segoe UI"/>
          <w:sz w:val="22"/>
          <w:szCs w:val="22"/>
          <w:lang w:val="cs-CZ" w:eastAsia="cs-CZ"/>
        </w:rPr>
        <w:t xml:space="preserve"> veškeré úsilí, aby všechny spory, které vyplynou z této </w:t>
      </w:r>
      <w:r w:rsidR="00B04D82" w:rsidRPr="004436DF">
        <w:rPr>
          <w:rFonts w:ascii="Segoe UI" w:hAnsi="Segoe UI" w:cs="Segoe UI"/>
          <w:sz w:val="22"/>
          <w:szCs w:val="22"/>
          <w:lang w:val="cs-CZ" w:eastAsia="cs-CZ"/>
        </w:rPr>
        <w:t>R</w:t>
      </w:r>
      <w:r w:rsidRPr="004436DF">
        <w:rPr>
          <w:rFonts w:ascii="Segoe UI" w:hAnsi="Segoe UI" w:cs="Segoe UI"/>
          <w:sz w:val="22"/>
          <w:szCs w:val="22"/>
          <w:lang w:val="cs-CZ" w:eastAsia="cs-CZ"/>
        </w:rPr>
        <w:t xml:space="preserve">ámcové </w:t>
      </w:r>
      <w:r w:rsidR="008202B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nebo v souvislosti s ní byly urovnány především oboustrannou dohodou. Sdělení o existujících n</w:t>
      </w:r>
      <w:r w:rsidR="00B04D82" w:rsidRPr="004436DF">
        <w:rPr>
          <w:rFonts w:ascii="Segoe UI" w:hAnsi="Segoe UI" w:cs="Segoe UI"/>
          <w:sz w:val="22"/>
          <w:szCs w:val="22"/>
          <w:lang w:val="cs-CZ" w:eastAsia="cs-CZ"/>
        </w:rPr>
        <w:t>eshodách, případně rozporech s R</w:t>
      </w:r>
      <w:r w:rsidRPr="004436DF">
        <w:rPr>
          <w:rFonts w:ascii="Segoe UI" w:hAnsi="Segoe UI" w:cs="Segoe UI"/>
          <w:sz w:val="22"/>
          <w:szCs w:val="22"/>
          <w:lang w:val="cs-CZ" w:eastAsia="cs-CZ"/>
        </w:rPr>
        <w:t xml:space="preserve">ámcovou </w:t>
      </w:r>
      <w:r w:rsidR="008202B8" w:rsidRPr="004436DF">
        <w:rPr>
          <w:rFonts w:ascii="Segoe UI" w:hAnsi="Segoe UI" w:cs="Segoe UI"/>
          <w:sz w:val="22"/>
          <w:szCs w:val="22"/>
          <w:lang w:val="cs-CZ" w:eastAsia="cs-CZ"/>
        </w:rPr>
        <w:t>dohodou</w:t>
      </w:r>
      <w:r w:rsidRPr="004436DF">
        <w:rPr>
          <w:rFonts w:ascii="Segoe UI" w:hAnsi="Segoe UI" w:cs="Segoe UI"/>
          <w:sz w:val="22"/>
          <w:szCs w:val="22"/>
          <w:lang w:val="cs-CZ" w:eastAsia="cs-CZ"/>
        </w:rPr>
        <w:t xml:space="preserve">, </w:t>
      </w:r>
      <w:r w:rsidR="00B04D82" w:rsidRPr="004436DF">
        <w:rPr>
          <w:rFonts w:ascii="Segoe UI" w:hAnsi="Segoe UI" w:cs="Segoe UI"/>
          <w:sz w:val="22"/>
          <w:szCs w:val="22"/>
          <w:lang w:val="cs-CZ" w:eastAsia="cs-CZ"/>
        </w:rPr>
        <w:t>res</w:t>
      </w:r>
      <w:r w:rsidR="00CA36B4">
        <w:rPr>
          <w:rFonts w:ascii="Segoe UI" w:hAnsi="Segoe UI" w:cs="Segoe UI"/>
          <w:sz w:val="22"/>
          <w:szCs w:val="22"/>
          <w:lang w:val="cs-CZ" w:eastAsia="cs-CZ"/>
        </w:rPr>
        <w:t>p</w:t>
      </w:r>
      <w:r w:rsidR="00B04D82" w:rsidRPr="004436DF">
        <w:rPr>
          <w:rFonts w:ascii="Segoe UI" w:hAnsi="Segoe UI" w:cs="Segoe UI"/>
          <w:sz w:val="22"/>
          <w:szCs w:val="22"/>
          <w:lang w:val="cs-CZ" w:eastAsia="cs-CZ"/>
        </w:rPr>
        <w:t xml:space="preserve">. Dílčími smlouvami </w:t>
      </w:r>
      <w:r w:rsidRPr="004436DF">
        <w:rPr>
          <w:rFonts w:ascii="Segoe UI" w:hAnsi="Segoe UI" w:cs="Segoe UI"/>
          <w:sz w:val="22"/>
          <w:szCs w:val="22"/>
          <w:lang w:val="cs-CZ" w:eastAsia="cs-CZ"/>
        </w:rPr>
        <w:t xml:space="preserve">bude zasláno písemně doporučeným dopisem druhé </w:t>
      </w:r>
      <w:r w:rsidR="00B04D82" w:rsidRPr="004436DF">
        <w:rPr>
          <w:rFonts w:ascii="Segoe UI" w:hAnsi="Segoe UI" w:cs="Segoe UI"/>
          <w:sz w:val="22"/>
          <w:szCs w:val="22"/>
          <w:lang w:val="cs-CZ" w:eastAsia="cs-CZ"/>
        </w:rPr>
        <w:t>S</w:t>
      </w:r>
      <w:r w:rsidRPr="004436DF">
        <w:rPr>
          <w:rFonts w:ascii="Segoe UI" w:hAnsi="Segoe UI" w:cs="Segoe UI"/>
          <w:sz w:val="22"/>
          <w:szCs w:val="22"/>
          <w:lang w:val="cs-CZ" w:eastAsia="cs-CZ"/>
        </w:rPr>
        <w:t>mluvní straně.</w:t>
      </w:r>
      <w:bookmarkEnd w:id="49"/>
    </w:p>
    <w:p w14:paraId="308185E7" w14:textId="2C81AC00" w:rsidR="00DB20E4" w:rsidRDefault="00DB20E4" w:rsidP="00583932">
      <w:pPr>
        <w:pStyle w:val="Zkladntextodsazen"/>
        <w:widowControl w:val="0"/>
        <w:numPr>
          <w:ilvl w:val="1"/>
          <w:numId w:val="1"/>
        </w:numPr>
        <w:tabs>
          <w:tab w:val="clear" w:pos="1080"/>
          <w:tab w:val="num" w:pos="709"/>
        </w:tabs>
        <w:autoSpaceDE w:val="0"/>
        <w:autoSpaceDN w:val="0"/>
        <w:adjustRightInd w:val="0"/>
        <w:spacing w:before="120" w:after="0" w:line="276" w:lineRule="auto"/>
        <w:ind w:left="709" w:hanging="709"/>
        <w:jc w:val="both"/>
        <w:rPr>
          <w:rFonts w:ascii="Segoe UI" w:hAnsi="Segoe UI" w:cs="Segoe UI"/>
          <w:sz w:val="22"/>
          <w:szCs w:val="22"/>
          <w:lang w:val="cs-CZ" w:eastAsia="cs-CZ"/>
        </w:rPr>
      </w:pPr>
      <w:r w:rsidRPr="004436DF">
        <w:rPr>
          <w:rFonts w:ascii="Segoe UI" w:hAnsi="Segoe UI" w:cs="Segoe UI"/>
          <w:sz w:val="22"/>
          <w:szCs w:val="22"/>
          <w:lang w:val="cs-CZ" w:eastAsia="cs-CZ"/>
        </w:rPr>
        <w:t xml:space="preserve">Jestliže po 30 dnech </w:t>
      </w:r>
      <w:r w:rsidR="00B04D82" w:rsidRPr="004436DF">
        <w:rPr>
          <w:rFonts w:ascii="Segoe UI" w:hAnsi="Segoe UI" w:cs="Segoe UI"/>
          <w:sz w:val="22"/>
          <w:szCs w:val="22"/>
          <w:lang w:val="cs-CZ" w:eastAsia="cs-CZ"/>
        </w:rPr>
        <w:t xml:space="preserve">od zaslání dopisu podle odst. </w:t>
      </w:r>
      <w:r w:rsidR="00B04D82" w:rsidRPr="00DE2568">
        <w:rPr>
          <w:rFonts w:ascii="Segoe UI" w:hAnsi="Segoe UI" w:cs="Segoe UI"/>
          <w:sz w:val="22"/>
          <w:szCs w:val="22"/>
          <w:lang w:val="cs-CZ" w:eastAsia="cs-CZ"/>
        </w:rPr>
        <w:fldChar w:fldCharType="begin"/>
      </w:r>
      <w:r w:rsidR="00B04D82" w:rsidRPr="004436DF">
        <w:rPr>
          <w:rFonts w:ascii="Segoe UI" w:hAnsi="Segoe UI" w:cs="Segoe UI"/>
          <w:sz w:val="22"/>
          <w:szCs w:val="22"/>
          <w:lang w:val="cs-CZ" w:eastAsia="cs-CZ"/>
        </w:rPr>
        <w:instrText xml:space="preserve"> REF _Ref415997993 \r \h </w:instrText>
      </w:r>
      <w:r w:rsidR="00127DCD" w:rsidRPr="004436DF">
        <w:rPr>
          <w:rFonts w:ascii="Segoe UI" w:hAnsi="Segoe UI" w:cs="Segoe UI"/>
          <w:sz w:val="22"/>
          <w:szCs w:val="22"/>
          <w:lang w:val="cs-CZ" w:eastAsia="cs-CZ"/>
        </w:rPr>
        <w:instrText xml:space="preserve"> \* MERGEFORMAT </w:instrText>
      </w:r>
      <w:r w:rsidR="00B04D82" w:rsidRPr="00DE2568">
        <w:rPr>
          <w:rFonts w:ascii="Segoe UI" w:hAnsi="Segoe UI" w:cs="Segoe UI"/>
          <w:sz w:val="22"/>
          <w:szCs w:val="22"/>
          <w:lang w:val="cs-CZ" w:eastAsia="cs-CZ"/>
        </w:rPr>
      </w:r>
      <w:r w:rsidR="00B04D82" w:rsidRPr="00DE2568">
        <w:rPr>
          <w:rFonts w:ascii="Segoe UI" w:hAnsi="Segoe UI" w:cs="Segoe UI"/>
          <w:sz w:val="22"/>
          <w:szCs w:val="22"/>
          <w:lang w:val="cs-CZ" w:eastAsia="cs-CZ"/>
        </w:rPr>
        <w:fldChar w:fldCharType="separate"/>
      </w:r>
      <w:r w:rsidR="00CD64CB">
        <w:rPr>
          <w:rFonts w:ascii="Segoe UI" w:hAnsi="Segoe UI" w:cs="Segoe UI"/>
          <w:sz w:val="22"/>
          <w:szCs w:val="22"/>
          <w:lang w:val="cs-CZ" w:eastAsia="cs-CZ"/>
        </w:rPr>
        <w:t>11.1</w:t>
      </w:r>
      <w:r w:rsidR="00B04D82" w:rsidRPr="00DE2568">
        <w:rPr>
          <w:rFonts w:ascii="Segoe UI" w:hAnsi="Segoe UI" w:cs="Segoe UI"/>
          <w:sz w:val="22"/>
          <w:szCs w:val="22"/>
          <w:lang w:val="cs-CZ" w:eastAsia="cs-CZ"/>
        </w:rPr>
        <w:fldChar w:fldCharType="end"/>
      </w:r>
      <w:r w:rsidR="00255AD0" w:rsidRPr="00DE2568">
        <w:rPr>
          <w:rFonts w:ascii="Segoe UI" w:hAnsi="Segoe UI" w:cs="Segoe UI"/>
          <w:sz w:val="22"/>
          <w:szCs w:val="22"/>
          <w:lang w:val="cs-CZ" w:eastAsia="cs-CZ"/>
        </w:rPr>
        <w:t>.</w:t>
      </w:r>
      <w:r w:rsidRPr="00DE2568">
        <w:rPr>
          <w:rFonts w:ascii="Segoe UI" w:hAnsi="Segoe UI" w:cs="Segoe UI"/>
          <w:sz w:val="22"/>
          <w:szCs w:val="22"/>
          <w:lang w:val="cs-CZ" w:eastAsia="cs-CZ"/>
        </w:rPr>
        <w:t xml:space="preserve"> </w:t>
      </w:r>
      <w:r w:rsidR="00B04D82" w:rsidRPr="00DE2568">
        <w:rPr>
          <w:rFonts w:ascii="Segoe UI" w:hAnsi="Segoe UI" w:cs="Segoe UI"/>
          <w:sz w:val="22"/>
          <w:szCs w:val="22"/>
          <w:lang w:val="cs-CZ" w:eastAsia="cs-CZ"/>
        </w:rPr>
        <w:t>R</w:t>
      </w:r>
      <w:r w:rsidRPr="004436DF">
        <w:rPr>
          <w:rFonts w:ascii="Segoe UI" w:hAnsi="Segoe UI" w:cs="Segoe UI"/>
          <w:sz w:val="22"/>
          <w:szCs w:val="22"/>
          <w:lang w:val="cs-CZ" w:eastAsia="cs-CZ"/>
        </w:rPr>
        <w:t xml:space="preserve">ámcové </w:t>
      </w:r>
      <w:r w:rsidR="008202B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xml:space="preserve"> smluvní strany nebyly schopny dohodou spor vyřešit, může jedna nebo druhá Smluvní strana požádat, aby byl spor mezi smluvními stranami rozhodnut v souladu se ZEK, a nespadá-li spor do působnosti ZEK, aby byl spor řešen soudně.</w:t>
      </w:r>
    </w:p>
    <w:p w14:paraId="73FAB100" w14:textId="77777777" w:rsidR="007657B7" w:rsidRPr="004436DF" w:rsidRDefault="007657B7" w:rsidP="00583932">
      <w:pPr>
        <w:widowControl w:val="0"/>
        <w:autoSpaceDE w:val="0"/>
        <w:autoSpaceDN w:val="0"/>
        <w:adjustRightInd w:val="0"/>
        <w:spacing w:before="120" w:line="276" w:lineRule="auto"/>
        <w:jc w:val="both"/>
        <w:rPr>
          <w:rFonts w:ascii="Segoe UI" w:hAnsi="Segoe UI" w:cs="Segoe UI"/>
          <w:b/>
          <w:bCs/>
          <w:sz w:val="22"/>
          <w:szCs w:val="22"/>
          <w:lang w:val="cs-CZ"/>
        </w:rPr>
      </w:pPr>
    </w:p>
    <w:p w14:paraId="73655524" w14:textId="77777777" w:rsidR="001F53B5" w:rsidRPr="004436DF" w:rsidRDefault="001F53B5" w:rsidP="00583932">
      <w:pPr>
        <w:widowControl w:val="0"/>
        <w:numPr>
          <w:ilvl w:val="0"/>
          <w:numId w:val="1"/>
        </w:numPr>
        <w:tabs>
          <w:tab w:val="clear" w:pos="720"/>
        </w:tabs>
        <w:autoSpaceDE w:val="0"/>
        <w:autoSpaceDN w:val="0"/>
        <w:adjustRightInd w:val="0"/>
        <w:spacing w:before="120" w:line="276" w:lineRule="auto"/>
        <w:ind w:left="709" w:hanging="709"/>
        <w:jc w:val="both"/>
        <w:rPr>
          <w:rFonts w:ascii="Segoe UI" w:hAnsi="Segoe UI" w:cs="Segoe UI"/>
          <w:b/>
          <w:bCs/>
          <w:sz w:val="22"/>
          <w:szCs w:val="22"/>
          <w:lang w:val="cs-CZ"/>
        </w:rPr>
      </w:pPr>
      <w:r w:rsidRPr="004436DF">
        <w:rPr>
          <w:rFonts w:ascii="Segoe UI" w:hAnsi="Segoe UI" w:cs="Segoe UI"/>
          <w:b/>
          <w:bCs/>
          <w:sz w:val="22"/>
          <w:szCs w:val="22"/>
          <w:lang w:val="cs-CZ"/>
        </w:rPr>
        <w:t>Závěrečná ustanovení</w:t>
      </w:r>
    </w:p>
    <w:p w14:paraId="118047EF" w14:textId="77777777" w:rsidR="001F53B5" w:rsidRPr="004436DF" w:rsidRDefault="001F53B5"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 xml:space="preserve">Rámcová </w:t>
      </w:r>
      <w:r w:rsidR="008202B8" w:rsidRPr="004436DF">
        <w:rPr>
          <w:rFonts w:ascii="Segoe UI" w:hAnsi="Segoe UI" w:cs="Segoe UI"/>
          <w:sz w:val="22"/>
          <w:szCs w:val="22"/>
          <w:lang w:val="cs-CZ"/>
        </w:rPr>
        <w:t>dohoda</w:t>
      </w:r>
      <w:r w:rsidRPr="004436DF">
        <w:rPr>
          <w:rFonts w:ascii="Segoe UI" w:hAnsi="Segoe UI" w:cs="Segoe UI"/>
          <w:sz w:val="22"/>
          <w:szCs w:val="22"/>
          <w:lang w:val="cs-CZ"/>
        </w:rPr>
        <w:t xml:space="preserve"> může být měněna pouze ve formě písemných dodatků podepsaných </w:t>
      </w:r>
      <w:r w:rsidR="00B04D82" w:rsidRPr="004436DF">
        <w:rPr>
          <w:rFonts w:ascii="Segoe UI" w:hAnsi="Segoe UI" w:cs="Segoe UI"/>
          <w:sz w:val="22"/>
          <w:szCs w:val="22"/>
          <w:lang w:val="cs-CZ"/>
        </w:rPr>
        <w:t>Smluvními stranami</w:t>
      </w:r>
      <w:r w:rsidRPr="004436DF">
        <w:rPr>
          <w:rFonts w:ascii="Segoe UI" w:hAnsi="Segoe UI" w:cs="Segoe UI"/>
          <w:sz w:val="22"/>
          <w:szCs w:val="22"/>
          <w:lang w:val="cs-CZ"/>
        </w:rPr>
        <w:t xml:space="preserve">. </w:t>
      </w:r>
      <w:r w:rsidR="00F15136" w:rsidRPr="004436DF">
        <w:rPr>
          <w:rFonts w:ascii="Segoe UI" w:hAnsi="Segoe UI" w:cs="Segoe UI"/>
          <w:sz w:val="22"/>
          <w:szCs w:val="22"/>
          <w:lang w:val="cs-CZ"/>
        </w:rPr>
        <w:t xml:space="preserve">Smluvní strany berou na vědomí, že změny Rámcové </w:t>
      </w:r>
      <w:r w:rsidR="008202B8" w:rsidRPr="004436DF">
        <w:rPr>
          <w:rFonts w:ascii="Segoe UI" w:hAnsi="Segoe UI" w:cs="Segoe UI"/>
          <w:sz w:val="22"/>
          <w:szCs w:val="22"/>
          <w:lang w:val="cs-CZ"/>
        </w:rPr>
        <w:t>dohody</w:t>
      </w:r>
      <w:r w:rsidR="00F15136" w:rsidRPr="004436DF">
        <w:rPr>
          <w:rFonts w:ascii="Segoe UI" w:hAnsi="Segoe UI" w:cs="Segoe UI"/>
          <w:sz w:val="22"/>
          <w:szCs w:val="22"/>
          <w:lang w:val="cs-CZ"/>
        </w:rPr>
        <w:t xml:space="preserve"> mohou být prováděny pouze za podmínek stanovených právními předpisy upravujícími zadávání veřejných zakázek. </w:t>
      </w:r>
    </w:p>
    <w:p w14:paraId="01544710" w14:textId="3421AA4A" w:rsidR="00B04D82" w:rsidRPr="004436DF" w:rsidRDefault="00B04D82"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eastAsia="cs-CZ"/>
        </w:rPr>
        <w:lastRenderedPageBreak/>
        <w:t xml:space="preserve">Poskytovatel je povinen řešit veškeré reklamace spojené s poskytováním </w:t>
      </w:r>
      <w:r w:rsidR="007F2EE1" w:rsidRPr="004436DF">
        <w:rPr>
          <w:rFonts w:ascii="Segoe UI" w:hAnsi="Segoe UI" w:cs="Segoe UI"/>
          <w:sz w:val="22"/>
          <w:szCs w:val="22"/>
          <w:lang w:val="cs-CZ" w:eastAsia="cs-CZ"/>
        </w:rPr>
        <w:t>S</w:t>
      </w:r>
      <w:r w:rsidRPr="004436DF">
        <w:rPr>
          <w:rFonts w:ascii="Segoe UI" w:hAnsi="Segoe UI" w:cs="Segoe UI"/>
          <w:sz w:val="22"/>
          <w:szCs w:val="22"/>
          <w:lang w:val="cs-CZ" w:eastAsia="cs-CZ"/>
        </w:rPr>
        <w:t>lužeb v souladu se ZEK.</w:t>
      </w:r>
    </w:p>
    <w:p w14:paraId="1936DCDF" w14:textId="77777777" w:rsidR="007F2EE1" w:rsidRPr="004436DF" w:rsidRDefault="007F2EE1"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eastAsia="cs-CZ"/>
        </w:rPr>
        <w:t xml:space="preserve">Jestliže kterákoliv ze Smluvních stran přehlédne nebo promine jakékoliv neplnění, porušení, prodlení nebo nedodržení povinnosti vyplývající z Rámcové </w:t>
      </w:r>
      <w:r w:rsidR="008202B8" w:rsidRPr="004436DF">
        <w:rPr>
          <w:rFonts w:ascii="Segoe UI" w:hAnsi="Segoe UI" w:cs="Segoe UI"/>
          <w:sz w:val="22"/>
          <w:szCs w:val="22"/>
          <w:lang w:val="cs-CZ" w:eastAsia="cs-CZ"/>
        </w:rPr>
        <w:t>dohody</w:t>
      </w:r>
      <w:r w:rsidRPr="004436DF">
        <w:rPr>
          <w:rFonts w:ascii="Segoe UI" w:hAnsi="Segoe UI" w:cs="Segoe UI"/>
          <w:sz w:val="22"/>
          <w:szCs w:val="22"/>
          <w:lang w:val="cs-CZ" w:eastAsia="cs-CZ"/>
        </w:rPr>
        <w:t>, resp. Dílčích smluv, pak takové jednání nezakládá vzdání se povinnosti s ohledem na její trvající nebo následné neplnění, porušení nebo nedodržení.</w:t>
      </w:r>
    </w:p>
    <w:p w14:paraId="68C4295B" w14:textId="35693F29" w:rsidR="001F53B5" w:rsidRPr="004436DF" w:rsidRDefault="001F53B5"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 xml:space="preserve">Rámcová </w:t>
      </w:r>
      <w:r w:rsidR="008202B8" w:rsidRPr="004436DF">
        <w:rPr>
          <w:rFonts w:ascii="Segoe UI" w:hAnsi="Segoe UI" w:cs="Segoe UI"/>
          <w:sz w:val="22"/>
          <w:szCs w:val="22"/>
          <w:lang w:val="cs-CZ"/>
        </w:rPr>
        <w:t>dohoda</w:t>
      </w:r>
      <w:r w:rsidRPr="004436DF">
        <w:rPr>
          <w:rFonts w:ascii="Segoe UI" w:hAnsi="Segoe UI" w:cs="Segoe UI"/>
          <w:sz w:val="22"/>
          <w:szCs w:val="22"/>
          <w:lang w:val="cs-CZ"/>
        </w:rPr>
        <w:t xml:space="preserve"> se řídí právním řádem České republiky, zejména příslušnými ustanoveními </w:t>
      </w:r>
      <w:r w:rsidR="00F15136" w:rsidRPr="004436DF">
        <w:rPr>
          <w:rFonts w:ascii="Segoe UI" w:hAnsi="Segoe UI" w:cs="Segoe UI"/>
          <w:sz w:val="22"/>
          <w:szCs w:val="22"/>
          <w:lang w:val="cs-CZ"/>
        </w:rPr>
        <w:t>O</w:t>
      </w:r>
      <w:r w:rsidR="007F2EE1" w:rsidRPr="004436DF">
        <w:rPr>
          <w:rFonts w:ascii="Segoe UI" w:hAnsi="Segoe UI" w:cs="Segoe UI"/>
          <w:sz w:val="22"/>
          <w:szCs w:val="22"/>
          <w:lang w:val="cs-CZ"/>
        </w:rPr>
        <w:t>Z, Z</w:t>
      </w:r>
      <w:r w:rsidR="00CA2068">
        <w:rPr>
          <w:rFonts w:ascii="Segoe UI" w:hAnsi="Segoe UI" w:cs="Segoe UI"/>
          <w:sz w:val="22"/>
          <w:szCs w:val="22"/>
          <w:lang w:val="cs-CZ"/>
        </w:rPr>
        <w:t>Z</w:t>
      </w:r>
      <w:r w:rsidR="00F15136" w:rsidRPr="004436DF">
        <w:rPr>
          <w:rFonts w:ascii="Segoe UI" w:hAnsi="Segoe UI" w:cs="Segoe UI"/>
          <w:sz w:val="22"/>
          <w:szCs w:val="22"/>
          <w:lang w:val="cs-CZ"/>
        </w:rPr>
        <w:t>VZ</w:t>
      </w:r>
      <w:r w:rsidR="007F2EE1" w:rsidRPr="004436DF">
        <w:rPr>
          <w:rFonts w:ascii="Segoe UI" w:hAnsi="Segoe UI" w:cs="Segoe UI"/>
          <w:sz w:val="22"/>
          <w:szCs w:val="22"/>
          <w:lang w:val="cs-CZ"/>
        </w:rPr>
        <w:t xml:space="preserve"> a ZEK.</w:t>
      </w:r>
    </w:p>
    <w:p w14:paraId="4873854D" w14:textId="2A187309" w:rsidR="00674EB9" w:rsidRPr="004436DF" w:rsidRDefault="00674EB9" w:rsidP="00674EB9">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 xml:space="preserve">Nedílnou součástí Rámcové </w:t>
      </w:r>
      <w:r w:rsidR="008202B8" w:rsidRPr="004436DF">
        <w:rPr>
          <w:rFonts w:ascii="Segoe UI" w:hAnsi="Segoe UI" w:cs="Segoe UI"/>
          <w:sz w:val="22"/>
          <w:szCs w:val="22"/>
          <w:lang w:val="cs-CZ"/>
        </w:rPr>
        <w:t>dohody</w:t>
      </w:r>
      <w:r w:rsidRPr="004436DF">
        <w:rPr>
          <w:rFonts w:ascii="Segoe UI" w:hAnsi="Segoe UI" w:cs="Segoe UI"/>
          <w:sz w:val="22"/>
          <w:szCs w:val="22"/>
          <w:lang w:val="cs-CZ"/>
        </w:rPr>
        <w:t xml:space="preserve"> jsou též obchodní podmínky Poskytovatele (dále jen „</w:t>
      </w:r>
      <w:r w:rsidRPr="004436DF">
        <w:rPr>
          <w:rFonts w:ascii="Segoe UI" w:hAnsi="Segoe UI" w:cs="Segoe UI"/>
          <w:b/>
          <w:i/>
          <w:sz w:val="22"/>
          <w:szCs w:val="22"/>
          <w:lang w:val="cs-CZ"/>
        </w:rPr>
        <w:t>Obchodní podmínky</w:t>
      </w:r>
      <w:r w:rsidRPr="004436DF">
        <w:rPr>
          <w:rFonts w:ascii="Segoe UI" w:hAnsi="Segoe UI" w:cs="Segoe UI"/>
          <w:sz w:val="22"/>
          <w:szCs w:val="22"/>
          <w:lang w:val="cs-CZ"/>
        </w:rPr>
        <w:t xml:space="preserve">“). Obchodní podmínky </w:t>
      </w:r>
      <w:r w:rsidR="00B85A12">
        <w:rPr>
          <w:rFonts w:ascii="Segoe UI" w:hAnsi="Segoe UI" w:cs="Segoe UI"/>
          <w:sz w:val="22"/>
          <w:szCs w:val="22"/>
          <w:lang w:val="cs-CZ"/>
        </w:rPr>
        <w:t xml:space="preserve">jsou dostupné pod následujícím odkazem </w:t>
      </w:r>
      <w:r w:rsidR="00B85A12" w:rsidRPr="004436DF">
        <w:rPr>
          <w:rFonts w:ascii="Segoe UI" w:hAnsi="Segoe UI" w:cs="Segoe UI"/>
          <w:sz w:val="22"/>
          <w:szCs w:val="22"/>
          <w:highlight w:val="yellow"/>
          <w:lang w:val="cs-CZ"/>
        </w:rPr>
        <w:t>[DOPLNÍ DODAVATEL]</w:t>
      </w:r>
      <w:r w:rsidR="00B85A12">
        <w:rPr>
          <w:rFonts w:ascii="Segoe UI" w:hAnsi="Segoe UI" w:cs="Segoe UI"/>
          <w:sz w:val="22"/>
          <w:szCs w:val="22"/>
          <w:lang w:val="cs-CZ"/>
        </w:rPr>
        <w:t xml:space="preserve"> a na webovém portálu</w:t>
      </w:r>
      <w:r w:rsidR="00366240">
        <w:rPr>
          <w:rFonts w:ascii="Segoe UI" w:hAnsi="Segoe UI" w:cs="Segoe UI"/>
          <w:sz w:val="22"/>
          <w:szCs w:val="22"/>
          <w:lang w:val="cs-CZ"/>
        </w:rPr>
        <w:t xml:space="preserve"> pod přístupem Objednatele</w:t>
      </w:r>
      <w:r w:rsidR="00B85A12">
        <w:rPr>
          <w:rFonts w:ascii="Segoe UI" w:hAnsi="Segoe UI" w:cs="Segoe UI"/>
          <w:sz w:val="22"/>
          <w:szCs w:val="22"/>
          <w:lang w:val="cs-CZ"/>
        </w:rPr>
        <w:t xml:space="preserve">. Obchodní podmínky mohou být Poskytovatelem v průběhu plnění v přiměřeném rozsahu </w:t>
      </w:r>
      <w:r w:rsidR="00366240">
        <w:rPr>
          <w:rFonts w:ascii="Segoe UI" w:hAnsi="Segoe UI" w:cs="Segoe UI"/>
          <w:sz w:val="22"/>
          <w:szCs w:val="22"/>
          <w:lang w:val="cs-CZ"/>
        </w:rPr>
        <w:t>změněny</w:t>
      </w:r>
      <w:r w:rsidR="00A37365">
        <w:rPr>
          <w:rFonts w:ascii="Segoe UI" w:hAnsi="Segoe UI" w:cs="Segoe UI"/>
          <w:sz w:val="22"/>
          <w:szCs w:val="22"/>
          <w:lang w:val="cs-CZ"/>
        </w:rPr>
        <w:t xml:space="preserve"> (bez potřeby dodatku k této Rámcové dohodě)</w:t>
      </w:r>
      <w:r w:rsidR="00B85A12">
        <w:rPr>
          <w:rFonts w:ascii="Segoe UI" w:hAnsi="Segoe UI" w:cs="Segoe UI"/>
          <w:sz w:val="22"/>
          <w:szCs w:val="22"/>
          <w:lang w:val="cs-CZ"/>
        </w:rPr>
        <w:t xml:space="preserve">, přičemž </w:t>
      </w:r>
      <w:r w:rsidR="00366240">
        <w:rPr>
          <w:rFonts w:ascii="Segoe UI" w:hAnsi="Segoe UI" w:cs="Segoe UI"/>
          <w:sz w:val="22"/>
          <w:szCs w:val="22"/>
          <w:lang w:val="cs-CZ"/>
        </w:rPr>
        <w:t>změna</w:t>
      </w:r>
      <w:r w:rsidR="00B85A12">
        <w:rPr>
          <w:rFonts w:ascii="Segoe UI" w:hAnsi="Segoe UI" w:cs="Segoe UI"/>
          <w:sz w:val="22"/>
          <w:szCs w:val="22"/>
          <w:lang w:val="cs-CZ"/>
        </w:rPr>
        <w:t xml:space="preserve"> musí být Objednateli oznámena písemně prostřednictvím webového portálu</w:t>
      </w:r>
      <w:r w:rsidR="00366240">
        <w:rPr>
          <w:rFonts w:ascii="Segoe UI" w:hAnsi="Segoe UI" w:cs="Segoe UI"/>
          <w:sz w:val="22"/>
          <w:szCs w:val="22"/>
          <w:lang w:val="cs-CZ"/>
        </w:rPr>
        <w:t xml:space="preserve"> alespoň 5 pracovních dní před účinností těchto změn</w:t>
      </w:r>
      <w:r w:rsidR="00B85A12">
        <w:rPr>
          <w:rFonts w:ascii="Segoe UI" w:hAnsi="Segoe UI" w:cs="Segoe UI"/>
          <w:sz w:val="22"/>
          <w:szCs w:val="22"/>
          <w:lang w:val="cs-CZ"/>
        </w:rPr>
        <w:t>; Objednatel může změnu Obchodních podmínek odmítnout a vypovědět</w:t>
      </w:r>
      <w:r w:rsidR="00366240">
        <w:rPr>
          <w:rFonts w:ascii="Segoe UI" w:hAnsi="Segoe UI" w:cs="Segoe UI"/>
          <w:sz w:val="22"/>
          <w:szCs w:val="22"/>
          <w:lang w:val="cs-CZ"/>
        </w:rPr>
        <w:t xml:space="preserve"> Rámcovou dohodu a/nebo Dílčí smlouvu za podmínek dle odst. 10.13</w:t>
      </w:r>
      <w:r w:rsidRPr="004436DF">
        <w:rPr>
          <w:rFonts w:ascii="Segoe UI" w:hAnsi="Segoe UI" w:cs="Segoe UI"/>
          <w:sz w:val="22"/>
          <w:szCs w:val="22"/>
          <w:lang w:val="cs-CZ"/>
        </w:rPr>
        <w:t xml:space="preserve">. Ustanovení Rámcové </w:t>
      </w:r>
      <w:r w:rsidR="008202B8" w:rsidRPr="004436DF">
        <w:rPr>
          <w:rFonts w:ascii="Segoe UI" w:hAnsi="Segoe UI" w:cs="Segoe UI"/>
          <w:sz w:val="22"/>
          <w:szCs w:val="22"/>
          <w:lang w:val="cs-CZ"/>
        </w:rPr>
        <w:t>dohody</w:t>
      </w:r>
      <w:r w:rsidRPr="004436DF">
        <w:rPr>
          <w:rFonts w:ascii="Segoe UI" w:hAnsi="Segoe UI" w:cs="Segoe UI"/>
          <w:sz w:val="22"/>
          <w:szCs w:val="22"/>
          <w:lang w:val="cs-CZ"/>
        </w:rPr>
        <w:t xml:space="preserve"> včetně příloh a Dílčích smluv mají přednost před Obchodními podmínkami. Postavení Objednatele se výkladem či aplikací Obchodních podmínkami nesmí zhoršit, to znamená zejména, že jimi nesmí být účinně uloženy povinnosti Objednateli v rozporu s Rámcovou </w:t>
      </w:r>
      <w:r w:rsidR="008202B8" w:rsidRPr="004436DF">
        <w:rPr>
          <w:rFonts w:ascii="Segoe UI" w:hAnsi="Segoe UI" w:cs="Segoe UI"/>
          <w:sz w:val="22"/>
          <w:szCs w:val="22"/>
          <w:lang w:val="cs-CZ"/>
        </w:rPr>
        <w:t>dohodou</w:t>
      </w:r>
      <w:r w:rsidRPr="004436DF">
        <w:rPr>
          <w:rFonts w:ascii="Segoe UI" w:hAnsi="Segoe UI" w:cs="Segoe UI"/>
          <w:sz w:val="22"/>
          <w:szCs w:val="22"/>
          <w:lang w:val="cs-CZ"/>
        </w:rPr>
        <w:t xml:space="preserve"> a Dílčími smlouvami. Objednateli nesmí být na základě interpretace či aplikace Obchodních podmínek účinně uloženy smluvní pokuty a jiné sankce, které Rámcová </w:t>
      </w:r>
      <w:r w:rsidR="008202B8" w:rsidRPr="004436DF">
        <w:rPr>
          <w:rFonts w:ascii="Segoe UI" w:hAnsi="Segoe UI" w:cs="Segoe UI"/>
          <w:sz w:val="22"/>
          <w:szCs w:val="22"/>
          <w:lang w:val="cs-CZ"/>
        </w:rPr>
        <w:t>dohoda</w:t>
      </w:r>
      <w:r w:rsidRPr="004436DF">
        <w:rPr>
          <w:rFonts w:ascii="Segoe UI" w:hAnsi="Segoe UI" w:cs="Segoe UI"/>
          <w:sz w:val="22"/>
          <w:szCs w:val="22"/>
          <w:lang w:val="cs-CZ"/>
        </w:rPr>
        <w:t xml:space="preserve"> výslovně neuvádí.</w:t>
      </w:r>
    </w:p>
    <w:p w14:paraId="12CDB916" w14:textId="7BA63F97" w:rsidR="007F2EE1" w:rsidRPr="004436DF" w:rsidRDefault="005E13B5"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Pr>
          <w:rFonts w:ascii="Segoe UI" w:hAnsi="Segoe UI" w:cs="Segoe UI"/>
          <w:sz w:val="22"/>
          <w:szCs w:val="22"/>
          <w:lang w:val="cs-CZ"/>
        </w:rPr>
        <w:t>N</w:t>
      </w:r>
      <w:r w:rsidR="007F2EE1" w:rsidRPr="004436DF">
        <w:rPr>
          <w:rFonts w:ascii="Segoe UI" w:hAnsi="Segoe UI" w:cs="Segoe UI"/>
          <w:sz w:val="22"/>
          <w:szCs w:val="22"/>
          <w:lang w:val="cs-CZ"/>
        </w:rPr>
        <w:t>ad rámec výslovných ustanovení Rámcov</w:t>
      </w:r>
      <w:r w:rsidR="0059334D" w:rsidRPr="004436DF">
        <w:rPr>
          <w:rFonts w:ascii="Segoe UI" w:hAnsi="Segoe UI" w:cs="Segoe UI"/>
          <w:sz w:val="22"/>
          <w:szCs w:val="22"/>
          <w:lang w:val="cs-CZ"/>
        </w:rPr>
        <w:t>é</w:t>
      </w:r>
      <w:r w:rsidR="007F2EE1" w:rsidRPr="004436DF">
        <w:rPr>
          <w:rFonts w:ascii="Segoe UI" w:hAnsi="Segoe UI" w:cs="Segoe UI"/>
          <w:sz w:val="22"/>
          <w:szCs w:val="22"/>
          <w:lang w:val="cs-CZ"/>
        </w:rPr>
        <w:t xml:space="preserve"> </w:t>
      </w:r>
      <w:r w:rsidR="008202B8" w:rsidRPr="004436DF">
        <w:rPr>
          <w:rFonts w:ascii="Segoe UI" w:hAnsi="Segoe UI" w:cs="Segoe UI"/>
          <w:sz w:val="22"/>
          <w:szCs w:val="22"/>
          <w:lang w:val="cs-CZ"/>
        </w:rPr>
        <w:t>dohody</w:t>
      </w:r>
      <w:r w:rsidR="007F2EE1" w:rsidRPr="004436DF">
        <w:rPr>
          <w:rFonts w:ascii="Segoe UI" w:hAnsi="Segoe UI" w:cs="Segoe UI"/>
          <w:sz w:val="22"/>
          <w:szCs w:val="22"/>
          <w:lang w:val="cs-CZ"/>
        </w:rPr>
        <w:t xml:space="preserve"> </w:t>
      </w:r>
      <w:r>
        <w:rPr>
          <w:rFonts w:ascii="Segoe UI" w:hAnsi="Segoe UI" w:cs="Segoe UI"/>
          <w:sz w:val="22"/>
          <w:szCs w:val="22"/>
          <w:lang w:val="cs-CZ"/>
        </w:rPr>
        <w:t>nemohou být</w:t>
      </w:r>
      <w:r w:rsidRPr="004436DF">
        <w:rPr>
          <w:rFonts w:ascii="Segoe UI" w:hAnsi="Segoe UI" w:cs="Segoe UI"/>
          <w:sz w:val="22"/>
          <w:szCs w:val="22"/>
          <w:lang w:val="cs-CZ"/>
        </w:rPr>
        <w:t xml:space="preserve"> </w:t>
      </w:r>
      <w:r w:rsidR="007F2EE1" w:rsidRPr="004436DF">
        <w:rPr>
          <w:rFonts w:ascii="Segoe UI" w:hAnsi="Segoe UI" w:cs="Segoe UI"/>
          <w:sz w:val="22"/>
          <w:szCs w:val="22"/>
          <w:lang w:val="cs-CZ"/>
        </w:rPr>
        <w:t xml:space="preserve">jakákoliv práva a povinnosti dovozovány z dosavadní či budoucí praxe zavedené mezi Smluvními stranami či zvyklostí zachovávaných obecně či v odvětví týkajícím se předmětu plnění Rámcové </w:t>
      </w:r>
      <w:r w:rsidR="008202B8" w:rsidRPr="004436DF">
        <w:rPr>
          <w:rFonts w:ascii="Segoe UI" w:hAnsi="Segoe UI" w:cs="Segoe UI"/>
          <w:sz w:val="22"/>
          <w:szCs w:val="22"/>
          <w:lang w:val="cs-CZ"/>
        </w:rPr>
        <w:t>dohody</w:t>
      </w:r>
      <w:r w:rsidR="007F2EE1" w:rsidRPr="004436DF">
        <w:rPr>
          <w:rFonts w:ascii="Segoe UI" w:hAnsi="Segoe UI" w:cs="Segoe UI"/>
          <w:sz w:val="22"/>
          <w:szCs w:val="22"/>
          <w:lang w:val="cs-CZ"/>
        </w:rPr>
        <w:t xml:space="preserve">, ledaže bude výslovně sjednáno jinak. </w:t>
      </w:r>
    </w:p>
    <w:p w14:paraId="794239DC" w14:textId="77777777" w:rsidR="007F2EE1" w:rsidRPr="004436DF" w:rsidRDefault="007F2EE1"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 xml:space="preserve">Pro vyloučení pochybností Poskytovatel výslovně potvrzuje, že je podnikatelem, uzavírá Rámcovou </w:t>
      </w:r>
      <w:r w:rsidR="008202B8" w:rsidRPr="004436DF">
        <w:rPr>
          <w:rFonts w:ascii="Segoe UI" w:hAnsi="Segoe UI" w:cs="Segoe UI"/>
          <w:sz w:val="22"/>
          <w:szCs w:val="22"/>
          <w:lang w:val="cs-CZ"/>
        </w:rPr>
        <w:t>dohodu</w:t>
      </w:r>
      <w:r w:rsidRPr="004436DF">
        <w:rPr>
          <w:rFonts w:ascii="Segoe UI" w:hAnsi="Segoe UI" w:cs="Segoe UI"/>
          <w:sz w:val="22"/>
          <w:szCs w:val="22"/>
          <w:lang w:val="cs-CZ"/>
        </w:rPr>
        <w:t xml:space="preserve"> při svém podnikání, a na Rámcovou </w:t>
      </w:r>
      <w:r w:rsidR="008202B8" w:rsidRPr="004436DF">
        <w:rPr>
          <w:rFonts w:ascii="Segoe UI" w:hAnsi="Segoe UI" w:cs="Segoe UI"/>
          <w:sz w:val="22"/>
          <w:szCs w:val="22"/>
          <w:lang w:val="cs-CZ"/>
        </w:rPr>
        <w:t>dohodu</w:t>
      </w:r>
      <w:r w:rsidRPr="004436DF">
        <w:rPr>
          <w:rFonts w:ascii="Segoe UI" w:hAnsi="Segoe UI" w:cs="Segoe UI"/>
          <w:sz w:val="22"/>
          <w:szCs w:val="22"/>
          <w:lang w:val="cs-CZ"/>
        </w:rPr>
        <w:t xml:space="preserve"> se tudíž neuplatní </w:t>
      </w:r>
      <w:proofErr w:type="spellStart"/>
      <w:r w:rsidRPr="004436DF">
        <w:rPr>
          <w:rFonts w:ascii="Segoe UI" w:hAnsi="Segoe UI" w:cs="Segoe UI"/>
          <w:sz w:val="22"/>
          <w:szCs w:val="22"/>
          <w:lang w:val="cs-CZ"/>
        </w:rPr>
        <w:t>ust</w:t>
      </w:r>
      <w:proofErr w:type="spellEnd"/>
      <w:r w:rsidRPr="004436DF">
        <w:rPr>
          <w:rFonts w:ascii="Segoe UI" w:hAnsi="Segoe UI" w:cs="Segoe UI"/>
          <w:sz w:val="22"/>
          <w:szCs w:val="22"/>
          <w:lang w:val="cs-CZ"/>
        </w:rPr>
        <w:t>.</w:t>
      </w:r>
      <w:r w:rsidR="006B2BE7" w:rsidRPr="004436DF">
        <w:rPr>
          <w:rFonts w:ascii="Segoe UI" w:hAnsi="Segoe UI" w:cs="Segoe UI"/>
          <w:sz w:val="22"/>
          <w:szCs w:val="22"/>
          <w:lang w:val="cs-CZ"/>
        </w:rPr>
        <w:t xml:space="preserve"> </w:t>
      </w:r>
      <w:r w:rsidRPr="004436DF">
        <w:rPr>
          <w:rFonts w:ascii="Segoe UI" w:hAnsi="Segoe UI" w:cs="Segoe UI"/>
          <w:sz w:val="22"/>
          <w:szCs w:val="22"/>
          <w:lang w:val="cs-CZ"/>
        </w:rPr>
        <w:t>§ 1793 OZ.</w:t>
      </w:r>
    </w:p>
    <w:p w14:paraId="7CB2A7F3" w14:textId="60E7BCEE" w:rsidR="001F53B5" w:rsidRPr="004436DF" w:rsidRDefault="00110008"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Pr>
          <w:rFonts w:ascii="Segoe UI" w:hAnsi="Segoe UI" w:cs="Segoe UI"/>
          <w:sz w:val="22"/>
          <w:szCs w:val="22"/>
          <w:lang w:val="cs-CZ"/>
        </w:rPr>
        <w:t xml:space="preserve">Rámcová dohoda </w:t>
      </w:r>
      <w:r w:rsidR="00127DCD" w:rsidRPr="004436DF">
        <w:rPr>
          <w:rFonts w:ascii="Segoe UI" w:hAnsi="Segoe UI" w:cs="Segoe UI"/>
          <w:sz w:val="22"/>
          <w:szCs w:val="22"/>
          <w:lang w:val="cs-CZ"/>
        </w:rPr>
        <w:t>je vyhotovena v</w:t>
      </w:r>
      <w:r>
        <w:rPr>
          <w:rFonts w:ascii="Segoe UI" w:hAnsi="Segoe UI" w:cs="Segoe UI"/>
          <w:sz w:val="22"/>
          <w:szCs w:val="22"/>
          <w:lang w:val="cs-CZ"/>
        </w:rPr>
        <w:t xml:space="preserve"> jednom </w:t>
      </w:r>
      <w:r w:rsidR="00127DCD" w:rsidRPr="004436DF">
        <w:rPr>
          <w:rFonts w:ascii="Segoe UI" w:hAnsi="Segoe UI" w:cs="Segoe UI"/>
          <w:sz w:val="22"/>
          <w:szCs w:val="22"/>
          <w:lang w:val="cs-CZ"/>
        </w:rPr>
        <w:t>vyhotovení</w:t>
      </w:r>
      <w:r>
        <w:rPr>
          <w:rFonts w:ascii="Segoe UI" w:hAnsi="Segoe UI" w:cs="Segoe UI"/>
          <w:sz w:val="22"/>
          <w:szCs w:val="22"/>
          <w:lang w:val="cs-CZ"/>
        </w:rPr>
        <w:t xml:space="preserve"> v elektronické podobě, </w:t>
      </w:r>
      <w:r w:rsidR="0066360A">
        <w:rPr>
          <w:rFonts w:ascii="Segoe UI" w:hAnsi="Segoe UI" w:cs="Segoe UI"/>
          <w:sz w:val="22"/>
          <w:szCs w:val="22"/>
          <w:lang w:val="cs-CZ"/>
        </w:rPr>
        <w:t xml:space="preserve">které </w:t>
      </w:r>
      <w:r>
        <w:rPr>
          <w:rFonts w:ascii="Segoe UI" w:hAnsi="Segoe UI" w:cs="Segoe UI"/>
          <w:sz w:val="22"/>
          <w:szCs w:val="22"/>
          <w:lang w:val="cs-CZ"/>
        </w:rPr>
        <w:t xml:space="preserve">bude </w:t>
      </w:r>
      <w:r w:rsidR="0066360A">
        <w:rPr>
          <w:rFonts w:ascii="Segoe UI" w:hAnsi="Segoe UI" w:cs="Segoe UI"/>
          <w:sz w:val="22"/>
          <w:szCs w:val="22"/>
          <w:lang w:val="cs-CZ"/>
        </w:rPr>
        <w:t xml:space="preserve">poskytnuto </w:t>
      </w:r>
      <w:r>
        <w:rPr>
          <w:rFonts w:ascii="Segoe UI" w:hAnsi="Segoe UI" w:cs="Segoe UI"/>
          <w:sz w:val="22"/>
          <w:szCs w:val="22"/>
          <w:lang w:val="cs-CZ"/>
        </w:rPr>
        <w:t>oběma smluvním stranám.</w:t>
      </w:r>
    </w:p>
    <w:p w14:paraId="6CE21F5E" w14:textId="77777777" w:rsidR="00BC0226" w:rsidRPr="004436DF" w:rsidRDefault="001F53B5"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 xml:space="preserve">Smluvní strany prohlašují, že s obsahem Rámcové </w:t>
      </w:r>
      <w:r w:rsidR="008202B8" w:rsidRPr="004436DF">
        <w:rPr>
          <w:rFonts w:ascii="Segoe UI" w:hAnsi="Segoe UI" w:cs="Segoe UI"/>
          <w:sz w:val="22"/>
          <w:szCs w:val="22"/>
          <w:lang w:val="cs-CZ"/>
        </w:rPr>
        <w:t>dohody</w:t>
      </w:r>
      <w:r w:rsidRPr="004436DF">
        <w:rPr>
          <w:rFonts w:ascii="Segoe UI" w:hAnsi="Segoe UI" w:cs="Segoe UI"/>
          <w:sz w:val="22"/>
          <w:szCs w:val="22"/>
          <w:lang w:val="cs-CZ"/>
        </w:rPr>
        <w:t xml:space="preserve"> souhlasí, rozumí jí</w:t>
      </w:r>
      <w:r w:rsidR="00957732" w:rsidRPr="004436DF">
        <w:rPr>
          <w:rFonts w:ascii="Segoe UI" w:hAnsi="Segoe UI" w:cs="Segoe UI"/>
          <w:sz w:val="22"/>
          <w:szCs w:val="22"/>
          <w:lang w:val="cs-CZ"/>
        </w:rPr>
        <w:t> </w:t>
      </w:r>
      <w:r w:rsidRPr="004436DF">
        <w:rPr>
          <w:rFonts w:ascii="Segoe UI" w:hAnsi="Segoe UI" w:cs="Segoe UI"/>
          <w:sz w:val="22"/>
          <w:szCs w:val="22"/>
          <w:lang w:val="cs-CZ"/>
        </w:rPr>
        <w:t>a</w:t>
      </w:r>
      <w:r w:rsidR="00957732" w:rsidRPr="004436DF">
        <w:rPr>
          <w:rFonts w:ascii="Segoe UI" w:hAnsi="Segoe UI" w:cs="Segoe UI"/>
          <w:sz w:val="22"/>
          <w:szCs w:val="22"/>
          <w:lang w:val="cs-CZ"/>
        </w:rPr>
        <w:t> </w:t>
      </w:r>
      <w:r w:rsidRPr="004436DF">
        <w:rPr>
          <w:rFonts w:ascii="Segoe UI" w:hAnsi="Segoe UI" w:cs="Segoe UI"/>
          <w:sz w:val="22"/>
          <w:szCs w:val="22"/>
          <w:lang w:val="cs-CZ"/>
        </w:rPr>
        <w:t xml:space="preserve">zavazují se k jejímu plnění a že Rámcová </w:t>
      </w:r>
      <w:r w:rsidR="008202B8" w:rsidRPr="004436DF">
        <w:rPr>
          <w:rFonts w:ascii="Segoe UI" w:hAnsi="Segoe UI" w:cs="Segoe UI"/>
          <w:sz w:val="22"/>
          <w:szCs w:val="22"/>
          <w:lang w:val="cs-CZ"/>
        </w:rPr>
        <w:t>dohoda</w:t>
      </w:r>
      <w:r w:rsidRPr="004436DF">
        <w:rPr>
          <w:rFonts w:ascii="Segoe UI" w:hAnsi="Segoe UI" w:cs="Segoe UI"/>
          <w:sz w:val="22"/>
          <w:szCs w:val="22"/>
          <w:lang w:val="cs-CZ"/>
        </w:rPr>
        <w:t xml:space="preserve"> byla uzavřena podle jejich vážné a svobodné vůle prosté tísně. Na důkaz toho připojují své podpisy.</w:t>
      </w:r>
    </w:p>
    <w:p w14:paraId="39DA505C" w14:textId="77777777" w:rsidR="007F2EE1" w:rsidRPr="004436DF" w:rsidRDefault="007F2EE1" w:rsidP="00583932">
      <w:pPr>
        <w:widowControl w:val="0"/>
        <w:numPr>
          <w:ilvl w:val="1"/>
          <w:numId w:val="1"/>
        </w:numPr>
        <w:tabs>
          <w:tab w:val="clear" w:pos="1080"/>
        </w:tabs>
        <w:autoSpaceDE w:val="0"/>
        <w:autoSpaceDN w:val="0"/>
        <w:adjustRightInd w:val="0"/>
        <w:spacing w:before="120" w:line="276" w:lineRule="auto"/>
        <w:ind w:left="709" w:hanging="709"/>
        <w:jc w:val="both"/>
        <w:rPr>
          <w:rFonts w:ascii="Segoe UI" w:hAnsi="Segoe UI" w:cs="Segoe UI"/>
          <w:sz w:val="22"/>
          <w:szCs w:val="22"/>
          <w:lang w:val="cs-CZ"/>
        </w:rPr>
      </w:pPr>
      <w:r w:rsidRPr="004436DF">
        <w:rPr>
          <w:rFonts w:ascii="Segoe UI" w:hAnsi="Segoe UI" w:cs="Segoe UI"/>
          <w:sz w:val="22"/>
          <w:szCs w:val="22"/>
          <w:lang w:val="cs-CZ"/>
        </w:rPr>
        <w:t xml:space="preserve">Nedílnou součást Rámcové </w:t>
      </w:r>
      <w:r w:rsidR="008202B8" w:rsidRPr="004436DF">
        <w:rPr>
          <w:rFonts w:ascii="Segoe UI" w:hAnsi="Segoe UI" w:cs="Segoe UI"/>
          <w:sz w:val="22"/>
          <w:szCs w:val="22"/>
          <w:lang w:val="cs-CZ"/>
        </w:rPr>
        <w:t>dohody</w:t>
      </w:r>
      <w:r w:rsidRPr="004436DF">
        <w:rPr>
          <w:rFonts w:ascii="Segoe UI" w:hAnsi="Segoe UI" w:cs="Segoe UI"/>
          <w:sz w:val="22"/>
          <w:szCs w:val="22"/>
          <w:lang w:val="cs-CZ"/>
        </w:rPr>
        <w:t xml:space="preserve"> </w:t>
      </w:r>
      <w:proofErr w:type="gramStart"/>
      <w:r w:rsidRPr="004436DF">
        <w:rPr>
          <w:rFonts w:ascii="Segoe UI" w:hAnsi="Segoe UI" w:cs="Segoe UI"/>
          <w:sz w:val="22"/>
          <w:szCs w:val="22"/>
          <w:lang w:val="cs-CZ"/>
        </w:rPr>
        <w:t>tvoří</w:t>
      </w:r>
      <w:proofErr w:type="gramEnd"/>
      <w:r w:rsidRPr="004436DF">
        <w:rPr>
          <w:rFonts w:ascii="Segoe UI" w:hAnsi="Segoe UI" w:cs="Segoe UI"/>
          <w:sz w:val="22"/>
          <w:szCs w:val="22"/>
          <w:lang w:val="cs-CZ"/>
        </w:rPr>
        <w:t xml:space="preserve"> tyto její přílohy: </w:t>
      </w:r>
    </w:p>
    <w:p w14:paraId="0749B2F7" w14:textId="77777777" w:rsidR="007F2EE1" w:rsidRPr="00DE2568" w:rsidRDefault="007F2EE1" w:rsidP="00583932">
      <w:pPr>
        <w:widowControl w:val="0"/>
        <w:numPr>
          <w:ilvl w:val="0"/>
          <w:numId w:val="3"/>
        </w:numPr>
        <w:autoSpaceDE w:val="0"/>
        <w:autoSpaceDN w:val="0"/>
        <w:adjustRightInd w:val="0"/>
        <w:spacing w:before="120" w:line="276" w:lineRule="auto"/>
        <w:ind w:left="1134" w:hanging="283"/>
        <w:jc w:val="both"/>
        <w:rPr>
          <w:rFonts w:ascii="Segoe UI" w:hAnsi="Segoe UI" w:cs="Segoe UI"/>
          <w:bCs/>
          <w:sz w:val="22"/>
          <w:szCs w:val="22"/>
          <w:lang w:val="cs-CZ"/>
        </w:rPr>
      </w:pPr>
      <w:r w:rsidRPr="004436DF">
        <w:rPr>
          <w:rFonts w:ascii="Segoe UI" w:hAnsi="Segoe UI" w:cs="Segoe UI"/>
          <w:bCs/>
          <w:sz w:val="22"/>
          <w:szCs w:val="22"/>
          <w:lang w:val="cs-CZ"/>
        </w:rPr>
        <w:t xml:space="preserve">příloha č. 1 Rámcové </w:t>
      </w:r>
      <w:r w:rsidR="008202B8" w:rsidRPr="004436DF">
        <w:rPr>
          <w:rFonts w:ascii="Segoe UI" w:hAnsi="Segoe UI" w:cs="Segoe UI"/>
          <w:bCs/>
          <w:sz w:val="22"/>
          <w:szCs w:val="22"/>
          <w:lang w:val="cs-CZ"/>
        </w:rPr>
        <w:t>dohody</w:t>
      </w:r>
      <w:r w:rsidRPr="004436DF">
        <w:rPr>
          <w:rFonts w:ascii="Segoe UI" w:hAnsi="Segoe UI" w:cs="Segoe UI"/>
          <w:bCs/>
          <w:sz w:val="22"/>
          <w:szCs w:val="22"/>
          <w:lang w:val="cs-CZ"/>
        </w:rPr>
        <w:t xml:space="preserve"> – Katalog služeb </w:t>
      </w:r>
      <w:r w:rsidRPr="004436DF">
        <w:rPr>
          <w:rFonts w:ascii="Segoe UI" w:hAnsi="Segoe UI" w:cs="Segoe UI"/>
          <w:bCs/>
          <w:sz w:val="22"/>
          <w:szCs w:val="22"/>
          <w:lang w:val="cs-CZ"/>
        </w:rPr>
        <w:br/>
      </w:r>
    </w:p>
    <w:p w14:paraId="31636388" w14:textId="09F64AF9" w:rsidR="007F2EE1" w:rsidRPr="005E261F" w:rsidRDefault="007F2EE1" w:rsidP="00583932">
      <w:pPr>
        <w:widowControl w:val="0"/>
        <w:numPr>
          <w:ilvl w:val="0"/>
          <w:numId w:val="3"/>
        </w:numPr>
        <w:autoSpaceDE w:val="0"/>
        <w:autoSpaceDN w:val="0"/>
        <w:adjustRightInd w:val="0"/>
        <w:spacing w:before="120" w:line="276" w:lineRule="auto"/>
        <w:ind w:left="1134" w:hanging="283"/>
        <w:jc w:val="both"/>
        <w:rPr>
          <w:rFonts w:ascii="Segoe UI" w:hAnsi="Segoe UI" w:cs="Segoe UI"/>
          <w:bCs/>
          <w:sz w:val="22"/>
          <w:szCs w:val="22"/>
          <w:lang w:val="cs-CZ"/>
        </w:rPr>
      </w:pPr>
      <w:r w:rsidRPr="004436DF">
        <w:rPr>
          <w:rFonts w:ascii="Segoe UI" w:hAnsi="Segoe UI" w:cs="Segoe UI"/>
          <w:bCs/>
          <w:sz w:val="22"/>
          <w:szCs w:val="22"/>
          <w:lang w:val="cs-CZ"/>
        </w:rPr>
        <w:lastRenderedPageBreak/>
        <w:t xml:space="preserve">příloha č. 2 Rámcové </w:t>
      </w:r>
      <w:r w:rsidR="008202B8" w:rsidRPr="004436DF">
        <w:rPr>
          <w:rFonts w:ascii="Segoe UI" w:hAnsi="Segoe UI" w:cs="Segoe UI"/>
          <w:bCs/>
          <w:sz w:val="22"/>
          <w:szCs w:val="22"/>
          <w:lang w:val="cs-CZ"/>
        </w:rPr>
        <w:t>dohody</w:t>
      </w:r>
      <w:r w:rsidRPr="004436DF">
        <w:rPr>
          <w:rFonts w:ascii="Segoe UI" w:hAnsi="Segoe UI" w:cs="Segoe UI"/>
          <w:bCs/>
          <w:sz w:val="22"/>
          <w:szCs w:val="22"/>
          <w:lang w:val="cs-CZ"/>
        </w:rPr>
        <w:t xml:space="preserve"> – Ceník </w:t>
      </w:r>
      <w:r w:rsidR="00BF0765" w:rsidRPr="00BF0765">
        <w:rPr>
          <w:rFonts w:ascii="Segoe UI" w:hAnsi="Segoe UI" w:cs="Segoe UI"/>
          <w:bCs/>
          <w:i/>
          <w:iCs/>
          <w:color w:val="FF0000"/>
          <w:sz w:val="22"/>
          <w:szCs w:val="22"/>
          <w:lang w:val="cs-CZ"/>
        </w:rPr>
        <w:t>(pozn. zadavatele: bude přiložen ceník na základě výsledk</w:t>
      </w:r>
      <w:r w:rsidR="002D02EB">
        <w:rPr>
          <w:rFonts w:ascii="Segoe UI" w:hAnsi="Segoe UI" w:cs="Segoe UI"/>
          <w:bCs/>
          <w:i/>
          <w:iCs/>
          <w:color w:val="FF0000"/>
          <w:sz w:val="22"/>
          <w:szCs w:val="22"/>
          <w:lang w:val="cs-CZ"/>
        </w:rPr>
        <w:t>u</w:t>
      </w:r>
      <w:r w:rsidR="00BF0765" w:rsidRPr="00BF0765">
        <w:rPr>
          <w:rFonts w:ascii="Segoe UI" w:hAnsi="Segoe UI" w:cs="Segoe UI"/>
          <w:bCs/>
          <w:i/>
          <w:iCs/>
          <w:color w:val="FF0000"/>
          <w:sz w:val="22"/>
          <w:szCs w:val="22"/>
          <w:lang w:val="cs-CZ"/>
        </w:rPr>
        <w:t xml:space="preserve"> elektronické aukce)</w:t>
      </w:r>
    </w:p>
    <w:p w14:paraId="65B1D318" w14:textId="77777777" w:rsidR="00060863" w:rsidRPr="00060863" w:rsidRDefault="00060863" w:rsidP="00060863">
      <w:pPr>
        <w:spacing w:line="276" w:lineRule="auto"/>
        <w:ind w:left="1134"/>
        <w:jc w:val="both"/>
        <w:rPr>
          <w:rFonts w:ascii="Segoe UI" w:hAnsi="Segoe UI" w:cs="Segoe UI"/>
          <w:i/>
          <w:sz w:val="22"/>
          <w:szCs w:val="22"/>
          <w:lang w:val="cs-CZ" w:eastAsia="cs-CZ"/>
        </w:rPr>
      </w:pPr>
    </w:p>
    <w:p w14:paraId="71FC3FEB" w14:textId="0A3B12BD" w:rsidR="005C2C2E" w:rsidRPr="00DE2568" w:rsidRDefault="005C2C2E" w:rsidP="005C2C2E">
      <w:pPr>
        <w:numPr>
          <w:ilvl w:val="0"/>
          <w:numId w:val="30"/>
        </w:numPr>
        <w:spacing w:line="276" w:lineRule="auto"/>
        <w:ind w:left="1134"/>
        <w:jc w:val="both"/>
        <w:rPr>
          <w:rFonts w:ascii="Segoe UI" w:hAnsi="Segoe UI" w:cs="Segoe UI"/>
          <w:i/>
          <w:sz w:val="22"/>
          <w:szCs w:val="22"/>
          <w:lang w:val="cs-CZ" w:eastAsia="cs-CZ"/>
        </w:rPr>
      </w:pPr>
      <w:r w:rsidRPr="004436DF">
        <w:rPr>
          <w:rFonts w:ascii="Segoe UI" w:hAnsi="Segoe UI" w:cs="Segoe UI"/>
          <w:sz w:val="22"/>
          <w:szCs w:val="22"/>
          <w:lang w:val="cs-CZ"/>
        </w:rPr>
        <w:t xml:space="preserve">Příloha č. </w:t>
      </w:r>
      <w:r w:rsidR="00366240">
        <w:rPr>
          <w:rFonts w:ascii="Segoe UI" w:hAnsi="Segoe UI" w:cs="Segoe UI"/>
          <w:sz w:val="22"/>
          <w:szCs w:val="22"/>
          <w:lang w:val="cs-CZ"/>
        </w:rPr>
        <w:t>3</w:t>
      </w:r>
      <w:r w:rsidRPr="004436DF">
        <w:rPr>
          <w:rFonts w:ascii="Segoe UI" w:hAnsi="Segoe UI" w:cs="Segoe UI"/>
          <w:sz w:val="22"/>
          <w:szCs w:val="22"/>
          <w:lang w:val="cs-CZ"/>
        </w:rPr>
        <w:t xml:space="preserve"> – Vymezení obchodního tajemství</w:t>
      </w:r>
    </w:p>
    <w:p w14:paraId="752D1267" w14:textId="77777777" w:rsidR="008202B8" w:rsidRPr="004436DF" w:rsidRDefault="008202B8" w:rsidP="008202B8">
      <w:pPr>
        <w:spacing w:line="276" w:lineRule="auto"/>
        <w:ind w:left="1134"/>
        <w:jc w:val="both"/>
        <w:rPr>
          <w:rFonts w:ascii="Segoe UI" w:hAnsi="Segoe UI" w:cs="Segoe UI"/>
          <w:i/>
          <w:sz w:val="22"/>
          <w:szCs w:val="22"/>
          <w:lang w:val="cs-CZ" w:eastAsia="cs-CZ"/>
        </w:rPr>
      </w:pPr>
    </w:p>
    <w:tbl>
      <w:tblPr>
        <w:tblW w:w="0" w:type="auto"/>
        <w:tblCellMar>
          <w:left w:w="70" w:type="dxa"/>
          <w:right w:w="70" w:type="dxa"/>
        </w:tblCellMar>
        <w:tblLook w:val="0000" w:firstRow="0" w:lastRow="0" w:firstColumn="0" w:lastColumn="0" w:noHBand="0" w:noVBand="0"/>
      </w:tblPr>
      <w:tblGrid>
        <w:gridCol w:w="4535"/>
        <w:gridCol w:w="4536"/>
      </w:tblGrid>
      <w:tr w:rsidR="007659C5" w:rsidRPr="004436DF" w14:paraId="4003C724" w14:textId="77777777" w:rsidTr="005B17E9">
        <w:tc>
          <w:tcPr>
            <w:tcW w:w="4535" w:type="dxa"/>
          </w:tcPr>
          <w:p w14:paraId="5D27F952" w14:textId="07647FA6" w:rsidR="007659C5" w:rsidRPr="004436DF" w:rsidRDefault="007659C5" w:rsidP="00774388">
            <w:pPr>
              <w:widowControl w:val="0"/>
              <w:autoSpaceDE w:val="0"/>
              <w:autoSpaceDN w:val="0"/>
              <w:adjustRightInd w:val="0"/>
              <w:spacing w:before="240"/>
              <w:jc w:val="both"/>
              <w:rPr>
                <w:rFonts w:ascii="Segoe UI" w:hAnsi="Segoe UI" w:cs="Segoe UI"/>
                <w:sz w:val="22"/>
                <w:szCs w:val="22"/>
                <w:lang w:val="cs-CZ"/>
              </w:rPr>
            </w:pPr>
            <w:r w:rsidRPr="004436DF">
              <w:rPr>
                <w:rFonts w:ascii="Segoe UI" w:hAnsi="Segoe UI" w:cs="Segoe UI"/>
                <w:sz w:val="22"/>
                <w:szCs w:val="22"/>
                <w:lang w:val="cs-CZ"/>
              </w:rPr>
              <w:t xml:space="preserve">Za Objednatele </w:t>
            </w:r>
            <w:r>
              <w:rPr>
                <w:rFonts w:ascii="Segoe UI" w:hAnsi="Segoe UI" w:cs="Segoe UI"/>
                <w:sz w:val="22"/>
                <w:szCs w:val="22"/>
                <w:lang w:val="cs-CZ"/>
              </w:rPr>
              <w:t>(</w:t>
            </w:r>
            <w:r w:rsidRPr="007659C5">
              <w:rPr>
                <w:rFonts w:ascii="Segoe UI" w:hAnsi="Segoe UI" w:cs="Segoe UI"/>
                <w:sz w:val="22"/>
                <w:szCs w:val="22"/>
                <w:lang w:val="cs-CZ"/>
              </w:rPr>
              <w:t>Dopravní podnik Ostrava a.s.)</w:t>
            </w:r>
          </w:p>
          <w:p w14:paraId="61949B06" w14:textId="77777777" w:rsidR="007659C5" w:rsidRPr="004436DF" w:rsidRDefault="007659C5" w:rsidP="00127DCD">
            <w:pPr>
              <w:widowControl w:val="0"/>
              <w:autoSpaceDE w:val="0"/>
              <w:autoSpaceDN w:val="0"/>
              <w:adjustRightInd w:val="0"/>
              <w:jc w:val="both"/>
              <w:rPr>
                <w:rFonts w:ascii="Segoe UI" w:hAnsi="Segoe UI" w:cs="Segoe UI"/>
                <w:sz w:val="22"/>
                <w:szCs w:val="22"/>
                <w:lang w:val="cs-CZ"/>
              </w:rPr>
            </w:pPr>
          </w:p>
          <w:p w14:paraId="0D92D40B" w14:textId="6CB627E6" w:rsidR="007659C5" w:rsidRPr="004436DF" w:rsidRDefault="007659C5" w:rsidP="00127DCD">
            <w:pPr>
              <w:widowControl w:val="0"/>
              <w:autoSpaceDE w:val="0"/>
              <w:autoSpaceDN w:val="0"/>
              <w:adjustRightInd w:val="0"/>
              <w:jc w:val="both"/>
              <w:rPr>
                <w:rFonts w:ascii="Segoe UI" w:hAnsi="Segoe UI" w:cs="Segoe UI"/>
                <w:sz w:val="22"/>
                <w:szCs w:val="22"/>
                <w:lang w:val="cs-CZ"/>
              </w:rPr>
            </w:pPr>
            <w:r w:rsidRPr="004436DF">
              <w:rPr>
                <w:rFonts w:ascii="Segoe UI" w:hAnsi="Segoe UI" w:cs="Segoe UI"/>
                <w:sz w:val="22"/>
                <w:szCs w:val="22"/>
                <w:lang w:val="cs-CZ"/>
              </w:rPr>
              <w:t xml:space="preserve">V Ostravě dne </w:t>
            </w:r>
          </w:p>
        </w:tc>
        <w:tc>
          <w:tcPr>
            <w:tcW w:w="4536" w:type="dxa"/>
          </w:tcPr>
          <w:p w14:paraId="7F39DB0F" w14:textId="77777777" w:rsidR="007659C5" w:rsidRPr="004436DF" w:rsidRDefault="007659C5" w:rsidP="00127DCD">
            <w:pPr>
              <w:widowControl w:val="0"/>
              <w:autoSpaceDE w:val="0"/>
              <w:autoSpaceDN w:val="0"/>
              <w:adjustRightInd w:val="0"/>
              <w:jc w:val="both"/>
              <w:rPr>
                <w:rFonts w:ascii="Segoe UI" w:hAnsi="Segoe UI" w:cs="Segoe UI"/>
                <w:sz w:val="22"/>
                <w:szCs w:val="22"/>
                <w:lang w:val="cs-CZ"/>
              </w:rPr>
            </w:pPr>
          </w:p>
          <w:p w14:paraId="6995C4E9" w14:textId="77777777" w:rsidR="007659C5" w:rsidRPr="004436DF" w:rsidRDefault="007659C5" w:rsidP="00127DCD">
            <w:pPr>
              <w:widowControl w:val="0"/>
              <w:autoSpaceDE w:val="0"/>
              <w:autoSpaceDN w:val="0"/>
              <w:adjustRightInd w:val="0"/>
              <w:jc w:val="both"/>
              <w:rPr>
                <w:rFonts w:ascii="Segoe UI" w:hAnsi="Segoe UI" w:cs="Segoe UI"/>
                <w:sz w:val="22"/>
                <w:szCs w:val="22"/>
                <w:lang w:val="cs-CZ"/>
              </w:rPr>
            </w:pPr>
          </w:p>
          <w:p w14:paraId="0FC62846" w14:textId="77777777" w:rsidR="007659C5" w:rsidRPr="004436DF" w:rsidRDefault="007659C5" w:rsidP="007659C5">
            <w:pPr>
              <w:spacing w:line="276" w:lineRule="auto"/>
              <w:rPr>
                <w:rFonts w:ascii="Segoe UI" w:hAnsi="Segoe UI" w:cs="Segoe UI"/>
              </w:rPr>
            </w:pPr>
          </w:p>
        </w:tc>
      </w:tr>
      <w:tr w:rsidR="007659C5" w:rsidRPr="006A04F8" w14:paraId="2B9AC063" w14:textId="77777777" w:rsidTr="005B17E9">
        <w:tc>
          <w:tcPr>
            <w:tcW w:w="4535" w:type="dxa"/>
          </w:tcPr>
          <w:p w14:paraId="01AD3470" w14:textId="77777777" w:rsidR="007659C5" w:rsidRPr="004436DF" w:rsidRDefault="007659C5" w:rsidP="007659C5">
            <w:pPr>
              <w:widowControl w:val="0"/>
              <w:autoSpaceDE w:val="0"/>
              <w:autoSpaceDN w:val="0"/>
              <w:adjustRightInd w:val="0"/>
              <w:jc w:val="both"/>
              <w:rPr>
                <w:rFonts w:ascii="Segoe UI" w:hAnsi="Segoe UI" w:cs="Segoe UI"/>
                <w:sz w:val="22"/>
                <w:szCs w:val="22"/>
                <w:lang w:val="cs-CZ"/>
              </w:rPr>
            </w:pPr>
          </w:p>
          <w:p w14:paraId="6CC14CAE" w14:textId="77777777" w:rsidR="007659C5" w:rsidRPr="004436DF" w:rsidRDefault="007659C5" w:rsidP="007659C5">
            <w:pPr>
              <w:widowControl w:val="0"/>
              <w:autoSpaceDE w:val="0"/>
              <w:autoSpaceDN w:val="0"/>
              <w:adjustRightInd w:val="0"/>
              <w:jc w:val="both"/>
              <w:rPr>
                <w:rFonts w:ascii="Segoe UI" w:hAnsi="Segoe UI" w:cs="Segoe UI"/>
                <w:sz w:val="22"/>
                <w:szCs w:val="22"/>
                <w:lang w:val="cs-CZ"/>
              </w:rPr>
            </w:pPr>
          </w:p>
          <w:p w14:paraId="4EA79E8E" w14:textId="77777777" w:rsidR="007659C5" w:rsidRPr="004436DF" w:rsidRDefault="007659C5" w:rsidP="007659C5">
            <w:pPr>
              <w:widowControl w:val="0"/>
              <w:autoSpaceDE w:val="0"/>
              <w:autoSpaceDN w:val="0"/>
              <w:adjustRightInd w:val="0"/>
              <w:jc w:val="both"/>
              <w:rPr>
                <w:rFonts w:ascii="Segoe UI" w:hAnsi="Segoe UI" w:cs="Segoe UI"/>
                <w:sz w:val="22"/>
                <w:szCs w:val="22"/>
                <w:lang w:val="cs-CZ"/>
              </w:rPr>
            </w:pPr>
            <w:r w:rsidRPr="004436DF">
              <w:rPr>
                <w:rFonts w:ascii="Segoe UI" w:hAnsi="Segoe UI" w:cs="Segoe UI"/>
                <w:sz w:val="22"/>
                <w:szCs w:val="22"/>
                <w:lang w:val="cs-CZ"/>
              </w:rPr>
              <w:t>_________________________________</w:t>
            </w:r>
          </w:p>
          <w:p w14:paraId="20DCFC80" w14:textId="6042B03D" w:rsidR="007659C5" w:rsidRPr="007659C5" w:rsidRDefault="00A1381C" w:rsidP="007659C5">
            <w:pPr>
              <w:spacing w:line="276" w:lineRule="auto"/>
              <w:rPr>
                <w:rFonts w:ascii="Segoe UI" w:hAnsi="Segoe UI" w:cs="Segoe UI"/>
                <w:bCs/>
                <w:sz w:val="22"/>
                <w:szCs w:val="22"/>
                <w:lang w:val="cs-CZ"/>
              </w:rPr>
            </w:pPr>
            <w:r w:rsidRPr="002C368A">
              <w:rPr>
                <w:rFonts w:ascii="Segoe UI" w:hAnsi="Segoe UI" w:cs="Segoe UI"/>
                <w:sz w:val="22"/>
                <w:szCs w:val="22"/>
                <w:highlight w:val="cyan"/>
                <w:lang w:val="cs-CZ"/>
              </w:rPr>
              <w:t>[Doplní zadavatel před podpisem smlouvy]</w:t>
            </w:r>
          </w:p>
        </w:tc>
        <w:tc>
          <w:tcPr>
            <w:tcW w:w="4536" w:type="dxa"/>
          </w:tcPr>
          <w:p w14:paraId="22399BBF" w14:textId="77777777" w:rsidR="007659C5" w:rsidRDefault="007659C5" w:rsidP="007659C5">
            <w:pPr>
              <w:widowControl w:val="0"/>
              <w:autoSpaceDE w:val="0"/>
              <w:autoSpaceDN w:val="0"/>
              <w:adjustRightInd w:val="0"/>
              <w:jc w:val="both"/>
              <w:rPr>
                <w:rFonts w:ascii="Segoe UI" w:hAnsi="Segoe UI" w:cs="Segoe UI"/>
                <w:sz w:val="22"/>
                <w:szCs w:val="22"/>
                <w:lang w:val="cs-CZ"/>
              </w:rPr>
            </w:pPr>
          </w:p>
          <w:p w14:paraId="2AB5428A" w14:textId="77777777" w:rsidR="007659C5" w:rsidRDefault="007659C5" w:rsidP="007659C5">
            <w:pPr>
              <w:widowControl w:val="0"/>
              <w:autoSpaceDE w:val="0"/>
              <w:autoSpaceDN w:val="0"/>
              <w:adjustRightInd w:val="0"/>
              <w:jc w:val="both"/>
              <w:rPr>
                <w:rFonts w:ascii="Segoe UI" w:hAnsi="Segoe UI" w:cs="Segoe UI"/>
                <w:sz w:val="22"/>
                <w:szCs w:val="22"/>
                <w:lang w:val="cs-CZ"/>
              </w:rPr>
            </w:pPr>
          </w:p>
          <w:p w14:paraId="06C67889" w14:textId="77777777" w:rsidR="007659C5" w:rsidRPr="004436DF" w:rsidRDefault="007659C5" w:rsidP="007659C5">
            <w:pPr>
              <w:widowControl w:val="0"/>
              <w:autoSpaceDE w:val="0"/>
              <w:autoSpaceDN w:val="0"/>
              <w:adjustRightInd w:val="0"/>
              <w:jc w:val="both"/>
              <w:rPr>
                <w:rFonts w:ascii="Segoe UI" w:hAnsi="Segoe UI" w:cs="Segoe UI"/>
                <w:sz w:val="22"/>
                <w:szCs w:val="22"/>
                <w:lang w:val="cs-CZ"/>
              </w:rPr>
            </w:pPr>
            <w:r w:rsidRPr="004436DF">
              <w:rPr>
                <w:rFonts w:ascii="Segoe UI" w:hAnsi="Segoe UI" w:cs="Segoe UI"/>
                <w:sz w:val="22"/>
                <w:szCs w:val="22"/>
                <w:lang w:val="cs-CZ"/>
              </w:rPr>
              <w:t>_________________________________</w:t>
            </w:r>
          </w:p>
          <w:p w14:paraId="44C45027" w14:textId="750A5CCA" w:rsidR="007659C5" w:rsidRPr="00F34AE7" w:rsidRDefault="00A1381C" w:rsidP="007659C5">
            <w:pPr>
              <w:spacing w:line="276" w:lineRule="auto"/>
              <w:rPr>
                <w:rFonts w:ascii="Segoe UI" w:hAnsi="Segoe UI" w:cs="Segoe UI"/>
                <w:bCs/>
                <w:sz w:val="22"/>
                <w:szCs w:val="22"/>
                <w:lang w:val="cs-CZ"/>
              </w:rPr>
            </w:pPr>
            <w:r w:rsidRPr="002C368A">
              <w:rPr>
                <w:rFonts w:ascii="Segoe UI" w:hAnsi="Segoe UI" w:cs="Segoe UI"/>
                <w:sz w:val="22"/>
                <w:szCs w:val="22"/>
                <w:highlight w:val="cyan"/>
                <w:lang w:val="cs-CZ"/>
              </w:rPr>
              <w:t>[Doplní zadavatel před podpisem smlouvy]</w:t>
            </w:r>
          </w:p>
          <w:p w14:paraId="58CF8128" w14:textId="1718BA71" w:rsidR="007659C5" w:rsidRPr="004436DF" w:rsidRDefault="007659C5" w:rsidP="007659C5">
            <w:pPr>
              <w:widowControl w:val="0"/>
              <w:autoSpaceDE w:val="0"/>
              <w:autoSpaceDN w:val="0"/>
              <w:adjustRightInd w:val="0"/>
              <w:jc w:val="both"/>
              <w:rPr>
                <w:rFonts w:ascii="Segoe UI" w:hAnsi="Segoe UI" w:cs="Segoe UI"/>
                <w:sz w:val="22"/>
                <w:szCs w:val="22"/>
                <w:lang w:val="cs-CZ"/>
              </w:rPr>
            </w:pPr>
          </w:p>
        </w:tc>
      </w:tr>
      <w:tr w:rsidR="007659C5" w:rsidRPr="004436DF" w14:paraId="39212955" w14:textId="77777777" w:rsidTr="007659C5">
        <w:tc>
          <w:tcPr>
            <w:tcW w:w="9071" w:type="dxa"/>
            <w:gridSpan w:val="2"/>
            <w:shd w:val="clear" w:color="auto" w:fill="auto"/>
          </w:tcPr>
          <w:p w14:paraId="6BFB9561" w14:textId="77777777" w:rsidR="007659C5" w:rsidRPr="004436DF" w:rsidRDefault="007659C5" w:rsidP="007659C5">
            <w:pPr>
              <w:widowControl w:val="0"/>
              <w:autoSpaceDE w:val="0"/>
              <w:autoSpaceDN w:val="0"/>
              <w:adjustRightInd w:val="0"/>
              <w:jc w:val="both"/>
              <w:rPr>
                <w:rFonts w:ascii="Segoe UI" w:hAnsi="Segoe UI" w:cs="Segoe UI"/>
                <w:color w:val="00B0F0"/>
                <w:sz w:val="22"/>
                <w:szCs w:val="22"/>
                <w:lang w:val="cs-CZ"/>
              </w:rPr>
            </w:pPr>
          </w:p>
          <w:p w14:paraId="2D9E9A42" w14:textId="77777777" w:rsidR="007659C5" w:rsidRPr="004436DF" w:rsidRDefault="007659C5" w:rsidP="00774388">
            <w:pPr>
              <w:widowControl w:val="0"/>
              <w:autoSpaceDE w:val="0"/>
              <w:autoSpaceDN w:val="0"/>
              <w:adjustRightInd w:val="0"/>
              <w:spacing w:before="480"/>
              <w:jc w:val="both"/>
              <w:rPr>
                <w:rFonts w:ascii="Segoe UI" w:hAnsi="Segoe UI" w:cs="Segoe UI"/>
                <w:sz w:val="22"/>
                <w:szCs w:val="22"/>
                <w:lang w:val="cs-CZ"/>
              </w:rPr>
            </w:pPr>
            <w:r w:rsidRPr="004436DF">
              <w:rPr>
                <w:rFonts w:ascii="Segoe UI" w:hAnsi="Segoe UI" w:cs="Segoe UI"/>
                <w:sz w:val="22"/>
                <w:szCs w:val="22"/>
                <w:lang w:val="cs-CZ"/>
              </w:rPr>
              <w:t>Za Poskytovatele</w:t>
            </w:r>
          </w:p>
          <w:p w14:paraId="38909EBC" w14:textId="77777777" w:rsidR="007659C5" w:rsidRPr="004436DF" w:rsidRDefault="007659C5" w:rsidP="007659C5">
            <w:pPr>
              <w:widowControl w:val="0"/>
              <w:autoSpaceDE w:val="0"/>
              <w:autoSpaceDN w:val="0"/>
              <w:adjustRightInd w:val="0"/>
              <w:jc w:val="both"/>
              <w:rPr>
                <w:rFonts w:ascii="Segoe UI" w:hAnsi="Segoe UI" w:cs="Segoe UI"/>
                <w:sz w:val="22"/>
                <w:szCs w:val="22"/>
                <w:lang w:val="cs-CZ"/>
              </w:rPr>
            </w:pPr>
          </w:p>
          <w:p w14:paraId="1F265416" w14:textId="23258BAE" w:rsidR="007659C5" w:rsidRDefault="007659C5" w:rsidP="007659C5">
            <w:pPr>
              <w:widowControl w:val="0"/>
              <w:autoSpaceDE w:val="0"/>
              <w:autoSpaceDN w:val="0"/>
              <w:adjustRightInd w:val="0"/>
              <w:jc w:val="both"/>
              <w:rPr>
                <w:rFonts w:ascii="Segoe UI" w:hAnsi="Segoe UI" w:cs="Segoe UI"/>
                <w:sz w:val="22"/>
                <w:szCs w:val="22"/>
                <w:lang w:val="cs-CZ"/>
              </w:rPr>
            </w:pPr>
            <w:r w:rsidRPr="004436DF">
              <w:rPr>
                <w:rFonts w:ascii="Segoe UI" w:hAnsi="Segoe UI" w:cs="Segoe UI"/>
                <w:sz w:val="22"/>
                <w:szCs w:val="22"/>
                <w:lang w:val="cs-CZ"/>
              </w:rPr>
              <w:t xml:space="preserve">V </w:t>
            </w:r>
            <w:r>
              <w:rPr>
                <w:rFonts w:ascii="Segoe UI" w:hAnsi="Segoe UI" w:cs="Segoe UI"/>
                <w:sz w:val="22"/>
                <w:szCs w:val="22"/>
                <w:lang w:val="cs-CZ"/>
              </w:rPr>
              <w:t>Ostravě</w:t>
            </w:r>
            <w:r w:rsidRPr="004436DF">
              <w:rPr>
                <w:rFonts w:ascii="Segoe UI" w:hAnsi="Segoe UI" w:cs="Segoe UI"/>
                <w:sz w:val="22"/>
                <w:szCs w:val="22"/>
                <w:lang w:val="cs-CZ"/>
              </w:rPr>
              <w:t xml:space="preserve"> dne </w:t>
            </w:r>
          </w:p>
          <w:p w14:paraId="18911F33" w14:textId="77777777" w:rsidR="007659C5" w:rsidRPr="004436DF" w:rsidRDefault="007659C5" w:rsidP="007659C5">
            <w:pPr>
              <w:widowControl w:val="0"/>
              <w:autoSpaceDE w:val="0"/>
              <w:autoSpaceDN w:val="0"/>
              <w:adjustRightInd w:val="0"/>
              <w:jc w:val="both"/>
              <w:rPr>
                <w:rFonts w:ascii="Segoe UI" w:hAnsi="Segoe UI" w:cs="Segoe UI"/>
                <w:sz w:val="22"/>
                <w:szCs w:val="22"/>
                <w:lang w:val="cs-CZ"/>
              </w:rPr>
            </w:pPr>
          </w:p>
          <w:p w14:paraId="12669ED4" w14:textId="77777777" w:rsidR="007659C5" w:rsidRPr="004436DF" w:rsidRDefault="007659C5" w:rsidP="007659C5">
            <w:pPr>
              <w:widowControl w:val="0"/>
              <w:autoSpaceDE w:val="0"/>
              <w:autoSpaceDN w:val="0"/>
              <w:adjustRightInd w:val="0"/>
              <w:jc w:val="both"/>
              <w:rPr>
                <w:rFonts w:ascii="Segoe UI" w:hAnsi="Segoe UI" w:cs="Segoe UI"/>
                <w:sz w:val="22"/>
                <w:szCs w:val="22"/>
                <w:lang w:val="cs-CZ"/>
              </w:rPr>
            </w:pPr>
          </w:p>
          <w:p w14:paraId="05E7E072" w14:textId="77777777" w:rsidR="007659C5" w:rsidRPr="004436DF" w:rsidRDefault="007659C5" w:rsidP="007659C5">
            <w:pPr>
              <w:widowControl w:val="0"/>
              <w:autoSpaceDE w:val="0"/>
              <w:autoSpaceDN w:val="0"/>
              <w:adjustRightInd w:val="0"/>
              <w:jc w:val="both"/>
              <w:rPr>
                <w:rFonts w:ascii="Segoe UI" w:hAnsi="Segoe UI" w:cs="Segoe UI"/>
                <w:sz w:val="22"/>
                <w:szCs w:val="22"/>
                <w:lang w:val="cs-CZ"/>
              </w:rPr>
            </w:pPr>
          </w:p>
          <w:p w14:paraId="2B9A1616" w14:textId="77777777" w:rsidR="007659C5" w:rsidRPr="004436DF" w:rsidRDefault="007659C5" w:rsidP="007659C5">
            <w:pPr>
              <w:widowControl w:val="0"/>
              <w:autoSpaceDE w:val="0"/>
              <w:autoSpaceDN w:val="0"/>
              <w:adjustRightInd w:val="0"/>
              <w:jc w:val="both"/>
              <w:rPr>
                <w:rFonts w:ascii="Segoe UI" w:hAnsi="Segoe UI" w:cs="Segoe UI"/>
                <w:sz w:val="22"/>
                <w:szCs w:val="22"/>
                <w:lang w:val="cs-CZ"/>
              </w:rPr>
            </w:pPr>
            <w:r w:rsidRPr="004436DF">
              <w:rPr>
                <w:rFonts w:ascii="Segoe UI" w:hAnsi="Segoe UI" w:cs="Segoe UI"/>
                <w:sz w:val="22"/>
                <w:szCs w:val="22"/>
                <w:lang w:val="cs-CZ"/>
              </w:rPr>
              <w:t>__________________________________</w:t>
            </w:r>
          </w:p>
          <w:p w14:paraId="3426BBD7" w14:textId="4D00F76E" w:rsidR="00774388" w:rsidRDefault="00774388" w:rsidP="007659C5">
            <w:pPr>
              <w:widowControl w:val="0"/>
              <w:autoSpaceDE w:val="0"/>
              <w:autoSpaceDN w:val="0"/>
              <w:adjustRightInd w:val="0"/>
              <w:jc w:val="both"/>
              <w:rPr>
                <w:rFonts w:ascii="Segoe UI" w:hAnsi="Segoe UI" w:cs="Segoe UI"/>
                <w:sz w:val="22"/>
                <w:szCs w:val="22"/>
                <w:lang w:val="cs-CZ"/>
              </w:rPr>
            </w:pPr>
            <w:r w:rsidRPr="004436DF">
              <w:rPr>
                <w:rFonts w:ascii="Segoe UI" w:hAnsi="Segoe UI" w:cs="Segoe UI"/>
                <w:sz w:val="22"/>
                <w:szCs w:val="22"/>
                <w:highlight w:val="yellow"/>
                <w:lang w:val="cs-CZ"/>
              </w:rPr>
              <w:t>[DOPLNÍ DODAVATEL]</w:t>
            </w:r>
          </w:p>
          <w:p w14:paraId="514E04F6" w14:textId="06EC5933" w:rsidR="007659C5" w:rsidRPr="004436DF" w:rsidRDefault="007659C5" w:rsidP="007659C5">
            <w:pPr>
              <w:widowControl w:val="0"/>
              <w:autoSpaceDE w:val="0"/>
              <w:autoSpaceDN w:val="0"/>
              <w:adjustRightInd w:val="0"/>
              <w:jc w:val="both"/>
              <w:rPr>
                <w:rFonts w:ascii="Segoe UI" w:hAnsi="Segoe UI" w:cs="Segoe UI"/>
                <w:sz w:val="22"/>
                <w:szCs w:val="22"/>
                <w:lang w:val="cs-CZ"/>
              </w:rPr>
            </w:pPr>
            <w:r>
              <w:rPr>
                <w:rFonts w:ascii="Segoe UI" w:hAnsi="Segoe UI" w:cs="Segoe UI"/>
                <w:sz w:val="22"/>
                <w:szCs w:val="22"/>
                <w:lang w:val="cs-CZ"/>
              </w:rPr>
              <w:t>/podepsáno elektronicky/</w:t>
            </w:r>
          </w:p>
        </w:tc>
      </w:tr>
    </w:tbl>
    <w:p w14:paraId="483B8529" w14:textId="77777777" w:rsidR="00754274" w:rsidRPr="004436DF" w:rsidRDefault="00754274" w:rsidP="008D21B7">
      <w:pPr>
        <w:widowControl w:val="0"/>
        <w:autoSpaceDE w:val="0"/>
        <w:autoSpaceDN w:val="0"/>
        <w:adjustRightInd w:val="0"/>
        <w:spacing w:line="276" w:lineRule="auto"/>
        <w:jc w:val="both"/>
        <w:rPr>
          <w:rFonts w:ascii="Segoe UI" w:hAnsi="Segoe UI" w:cs="Segoe UI"/>
          <w:sz w:val="22"/>
          <w:szCs w:val="22"/>
          <w:lang w:val="cs-CZ"/>
        </w:rPr>
      </w:pPr>
    </w:p>
    <w:sectPr w:rsidR="00754274" w:rsidRPr="004436DF" w:rsidSect="00376658">
      <w:footerReference w:type="default" r:id="rId12"/>
      <w:type w:val="nextColumn"/>
      <w:pgSz w:w="11907" w:h="16840" w:code="9"/>
      <w:pgMar w:top="1418" w:right="1418" w:bottom="1418" w:left="1418"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D0AA44" w14:textId="77777777" w:rsidR="00DA7B6D" w:rsidRDefault="00DA7B6D">
      <w:r>
        <w:separator/>
      </w:r>
    </w:p>
  </w:endnote>
  <w:endnote w:type="continuationSeparator" w:id="0">
    <w:p w14:paraId="6B9BCA71" w14:textId="77777777" w:rsidR="00DA7B6D" w:rsidRDefault="00DA7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DejaVu Sans">
    <w:altName w:val="Arial"/>
    <w:charset w:val="EE"/>
    <w:family w:val="swiss"/>
    <w:pitch w:val="variable"/>
    <w:sig w:usb0="E7003EFF" w:usb1="D200FDFF" w:usb2="0A24602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UI">
    <w:altName w:val="Segoe U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C8DA7" w14:textId="1AD17709" w:rsidR="001B5679" w:rsidRPr="002A1740" w:rsidRDefault="001B5679">
    <w:pPr>
      <w:pStyle w:val="Zpat"/>
      <w:tabs>
        <w:tab w:val="clear" w:pos="4536"/>
        <w:tab w:val="clear" w:pos="9072"/>
        <w:tab w:val="left" w:pos="3690"/>
      </w:tabs>
      <w:jc w:val="center"/>
      <w:rPr>
        <w:rFonts w:ascii="Palatino Linotype" w:hAnsi="Palatino Linotype"/>
        <w:sz w:val="20"/>
        <w:szCs w:val="20"/>
      </w:rPr>
    </w:pPr>
    <w:r w:rsidRPr="002A1740">
      <w:rPr>
        <w:rStyle w:val="slostrnky"/>
        <w:rFonts w:ascii="Palatino Linotype" w:hAnsi="Palatino Linotype"/>
        <w:sz w:val="20"/>
        <w:szCs w:val="20"/>
      </w:rPr>
      <w:fldChar w:fldCharType="begin"/>
    </w:r>
    <w:r w:rsidRPr="002A1740">
      <w:rPr>
        <w:rStyle w:val="slostrnky"/>
        <w:rFonts w:ascii="Palatino Linotype" w:hAnsi="Palatino Linotype"/>
        <w:sz w:val="20"/>
        <w:szCs w:val="20"/>
      </w:rPr>
      <w:instrText xml:space="preserve"> PAGE </w:instrText>
    </w:r>
    <w:r w:rsidRPr="002A1740">
      <w:rPr>
        <w:rStyle w:val="slostrnky"/>
        <w:rFonts w:ascii="Palatino Linotype" w:hAnsi="Palatino Linotype"/>
        <w:sz w:val="20"/>
        <w:szCs w:val="20"/>
      </w:rPr>
      <w:fldChar w:fldCharType="separate"/>
    </w:r>
    <w:r w:rsidR="00BA71D0">
      <w:rPr>
        <w:rStyle w:val="slostrnky"/>
        <w:rFonts w:ascii="Palatino Linotype" w:hAnsi="Palatino Linotype"/>
        <w:noProof/>
        <w:sz w:val="20"/>
        <w:szCs w:val="20"/>
      </w:rPr>
      <w:t>11</w:t>
    </w:r>
    <w:r w:rsidRPr="002A1740">
      <w:rPr>
        <w:rStyle w:val="slostrnky"/>
        <w:rFonts w:ascii="Palatino Linotype" w:hAnsi="Palatino Linotype"/>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6E9233" w14:textId="77777777" w:rsidR="00DA7B6D" w:rsidRDefault="00DA7B6D">
      <w:r>
        <w:separator/>
      </w:r>
    </w:p>
  </w:footnote>
  <w:footnote w:type="continuationSeparator" w:id="0">
    <w:p w14:paraId="4606425F" w14:textId="77777777" w:rsidR="00DA7B6D" w:rsidRDefault="00DA7B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4280C"/>
    <w:multiLevelType w:val="hybridMultilevel"/>
    <w:tmpl w:val="2E0A8F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26000A"/>
    <w:multiLevelType w:val="hybridMultilevel"/>
    <w:tmpl w:val="36EED93A"/>
    <w:lvl w:ilvl="0" w:tplc="F6DE3F12">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17">
      <w:start w:val="1"/>
      <w:numFmt w:val="lowerLetter"/>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731049A"/>
    <w:multiLevelType w:val="hybridMultilevel"/>
    <w:tmpl w:val="AF8618E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0A5B0037"/>
    <w:multiLevelType w:val="hybridMultilevel"/>
    <w:tmpl w:val="C2D4DB26"/>
    <w:lvl w:ilvl="0" w:tplc="73D66DB2">
      <w:start w:val="1"/>
      <w:numFmt w:val="lowerRoman"/>
      <w:lvlText w:val="(%1)"/>
      <w:lvlJc w:val="left"/>
      <w:pPr>
        <w:ind w:left="765" w:hanging="72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 w15:restartNumberingAfterBreak="0">
    <w:nsid w:val="0C443B7E"/>
    <w:multiLevelType w:val="hybridMultilevel"/>
    <w:tmpl w:val="3A6E1F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D50395"/>
    <w:multiLevelType w:val="hybridMultilevel"/>
    <w:tmpl w:val="7FC2C574"/>
    <w:lvl w:ilvl="0" w:tplc="722EDAE0">
      <w:start w:val="1"/>
      <w:numFmt w:val="bullet"/>
      <w:lvlText w:val=""/>
      <w:lvlJc w:val="left"/>
      <w:pPr>
        <w:ind w:left="1495" w:hanging="360"/>
      </w:pPr>
      <w:rPr>
        <w:rFonts w:ascii="Symbol" w:hAnsi="Symbol" w:hint="default"/>
        <w:color w:val="auto"/>
      </w:rPr>
    </w:lvl>
    <w:lvl w:ilvl="1" w:tplc="04050003">
      <w:start w:val="1"/>
      <w:numFmt w:val="bullet"/>
      <w:lvlText w:val="o"/>
      <w:lvlJc w:val="left"/>
      <w:pPr>
        <w:ind w:left="2215" w:hanging="360"/>
      </w:pPr>
      <w:rPr>
        <w:rFonts w:ascii="Courier New" w:hAnsi="Courier New" w:cs="Courier New" w:hint="default"/>
      </w:rPr>
    </w:lvl>
    <w:lvl w:ilvl="2" w:tplc="04050005">
      <w:start w:val="1"/>
      <w:numFmt w:val="bullet"/>
      <w:lvlText w:val=""/>
      <w:lvlJc w:val="left"/>
      <w:pPr>
        <w:ind w:left="2935" w:hanging="360"/>
      </w:pPr>
      <w:rPr>
        <w:rFonts w:ascii="Wingdings" w:hAnsi="Wingdings" w:hint="default"/>
      </w:rPr>
    </w:lvl>
    <w:lvl w:ilvl="3" w:tplc="04050001">
      <w:start w:val="1"/>
      <w:numFmt w:val="bullet"/>
      <w:lvlText w:val=""/>
      <w:lvlJc w:val="left"/>
      <w:pPr>
        <w:ind w:left="3655" w:hanging="360"/>
      </w:pPr>
      <w:rPr>
        <w:rFonts w:ascii="Symbol" w:hAnsi="Symbol" w:hint="default"/>
      </w:rPr>
    </w:lvl>
    <w:lvl w:ilvl="4" w:tplc="04050003">
      <w:start w:val="1"/>
      <w:numFmt w:val="bullet"/>
      <w:lvlText w:val="o"/>
      <w:lvlJc w:val="left"/>
      <w:pPr>
        <w:ind w:left="4375" w:hanging="360"/>
      </w:pPr>
      <w:rPr>
        <w:rFonts w:ascii="Courier New" w:hAnsi="Courier New" w:cs="Courier New" w:hint="default"/>
      </w:rPr>
    </w:lvl>
    <w:lvl w:ilvl="5" w:tplc="04050005">
      <w:start w:val="1"/>
      <w:numFmt w:val="bullet"/>
      <w:lvlText w:val=""/>
      <w:lvlJc w:val="left"/>
      <w:pPr>
        <w:ind w:left="5095" w:hanging="360"/>
      </w:pPr>
      <w:rPr>
        <w:rFonts w:ascii="Wingdings" w:hAnsi="Wingdings" w:hint="default"/>
      </w:rPr>
    </w:lvl>
    <w:lvl w:ilvl="6" w:tplc="04050001">
      <w:start w:val="1"/>
      <w:numFmt w:val="bullet"/>
      <w:lvlText w:val=""/>
      <w:lvlJc w:val="left"/>
      <w:pPr>
        <w:ind w:left="5815" w:hanging="360"/>
      </w:pPr>
      <w:rPr>
        <w:rFonts w:ascii="Symbol" w:hAnsi="Symbol" w:hint="default"/>
      </w:rPr>
    </w:lvl>
    <w:lvl w:ilvl="7" w:tplc="04050003">
      <w:start w:val="1"/>
      <w:numFmt w:val="bullet"/>
      <w:lvlText w:val="o"/>
      <w:lvlJc w:val="left"/>
      <w:pPr>
        <w:ind w:left="6535" w:hanging="360"/>
      </w:pPr>
      <w:rPr>
        <w:rFonts w:ascii="Courier New" w:hAnsi="Courier New" w:cs="Courier New" w:hint="default"/>
      </w:rPr>
    </w:lvl>
    <w:lvl w:ilvl="8" w:tplc="04050005">
      <w:start w:val="1"/>
      <w:numFmt w:val="bullet"/>
      <w:lvlText w:val=""/>
      <w:lvlJc w:val="left"/>
      <w:pPr>
        <w:ind w:left="7255" w:hanging="360"/>
      </w:pPr>
      <w:rPr>
        <w:rFonts w:ascii="Wingdings" w:hAnsi="Wingdings" w:hint="default"/>
      </w:rPr>
    </w:lvl>
  </w:abstractNum>
  <w:abstractNum w:abstractNumId="6" w15:restartNumberingAfterBreak="0">
    <w:nsid w:val="100250FF"/>
    <w:multiLevelType w:val="hybridMultilevel"/>
    <w:tmpl w:val="F8DA6D10"/>
    <w:lvl w:ilvl="0" w:tplc="0405000B">
      <w:start w:val="1"/>
      <w:numFmt w:val="bullet"/>
      <w:lvlText w:val=""/>
      <w:lvlJc w:val="left"/>
      <w:pPr>
        <w:ind w:left="1069" w:hanging="360"/>
      </w:pPr>
      <w:rPr>
        <w:rFonts w:ascii="Wingdings" w:hAnsi="Wingdings"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11662CCA"/>
    <w:multiLevelType w:val="hybridMultilevel"/>
    <w:tmpl w:val="12FC9D1A"/>
    <w:lvl w:ilvl="0" w:tplc="04050017">
      <w:start w:val="1"/>
      <w:numFmt w:val="lowerLetter"/>
      <w:lvlText w:val="%1)"/>
      <w:lvlJc w:val="left"/>
      <w:pPr>
        <w:ind w:left="1429" w:hanging="360"/>
      </w:pPr>
      <w:rPr>
        <w:rFont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11A174A7"/>
    <w:multiLevelType w:val="multilevel"/>
    <w:tmpl w:val="F642C404"/>
    <w:lvl w:ilvl="0">
      <w:start w:val="11"/>
      <w:numFmt w:val="decimal"/>
      <w:lvlText w:val="%1."/>
      <w:lvlJc w:val="left"/>
      <w:pPr>
        <w:ind w:left="720" w:hanging="360"/>
      </w:pPr>
      <w:rPr>
        <w:rFonts w:hint="default"/>
      </w:rPr>
    </w:lvl>
    <w:lvl w:ilvl="1">
      <w:start w:val="1"/>
      <w:numFmt w:val="decimal"/>
      <w:isLgl/>
      <w:lvlText w:val="%1.%2"/>
      <w:lvlJc w:val="left"/>
      <w:pPr>
        <w:ind w:left="768" w:hanging="4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2156633"/>
    <w:multiLevelType w:val="multilevel"/>
    <w:tmpl w:val="0E82069A"/>
    <w:lvl w:ilvl="0">
      <w:start w:val="1"/>
      <w:numFmt w:val="upperRoman"/>
      <w:lvlText w:val="%1."/>
      <w:lvlJc w:val="left"/>
      <w:pPr>
        <w:ind w:left="862" w:hanging="720"/>
      </w:pPr>
      <w:rPr>
        <w:rFonts w:hint="default"/>
        <w:b/>
        <w:sz w:val="24"/>
        <w:szCs w:val="24"/>
      </w:rPr>
    </w:lvl>
    <w:lvl w:ilvl="1">
      <w:start w:val="1"/>
      <w:numFmt w:val="decimal"/>
      <w:isLgl/>
      <w:lvlText w:val="%1.%2"/>
      <w:lvlJc w:val="left"/>
      <w:pPr>
        <w:ind w:left="1778" w:hanging="360"/>
      </w:pPr>
      <w:rPr>
        <w:rFonts w:ascii="Segoe UI" w:hAnsi="Segoe UI" w:cs="Segoe UI" w:hint="default"/>
        <w:i w:val="0"/>
        <w:sz w:val="22"/>
        <w:szCs w:val="22"/>
      </w:rPr>
    </w:lvl>
    <w:lvl w:ilvl="2">
      <w:start w:val="1"/>
      <w:numFmt w:val="decimal"/>
      <w:lvlText w:val="%3."/>
      <w:lvlJc w:val="left"/>
      <w:pPr>
        <w:ind w:left="1800" w:hanging="720"/>
      </w:pPr>
      <w:rPr>
        <w:rFonts w:hint="default"/>
        <w:b w:val="0"/>
        <w:sz w:val="22"/>
        <w:szCs w:val="22"/>
      </w:rPr>
    </w:lvl>
    <w:lvl w:ilvl="3">
      <w:start w:val="1"/>
      <w:numFmt w:val="decimal"/>
      <w:isLgl/>
      <w:lvlText w:val="%1.%2.%3.%4"/>
      <w:lvlJc w:val="left"/>
      <w:pPr>
        <w:ind w:left="1800" w:hanging="720"/>
      </w:pPr>
      <w:rPr>
        <w:rFonts w:ascii="Palatino Linotype" w:hAnsi="Palatino Linotype" w:hint="default"/>
        <w:sz w:val="22"/>
        <w:szCs w:val="22"/>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0" w15:restartNumberingAfterBreak="0">
    <w:nsid w:val="190D4F8F"/>
    <w:multiLevelType w:val="hybridMultilevel"/>
    <w:tmpl w:val="3CBC4F18"/>
    <w:lvl w:ilvl="0" w:tplc="0405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AB00CF2"/>
    <w:multiLevelType w:val="hybridMultilevel"/>
    <w:tmpl w:val="97866818"/>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2" w15:restartNumberingAfterBreak="0">
    <w:nsid w:val="1B9262AB"/>
    <w:multiLevelType w:val="hybridMultilevel"/>
    <w:tmpl w:val="3C78424A"/>
    <w:lvl w:ilvl="0" w:tplc="73004A98">
      <w:start w:val="1"/>
      <w:numFmt w:val="bullet"/>
      <w:pStyle w:val="slovanseznam"/>
      <w:lvlText w:val=""/>
      <w:lvlJc w:val="left"/>
      <w:pPr>
        <w:tabs>
          <w:tab w:val="num" w:pos="1778"/>
        </w:tabs>
        <w:ind w:left="1778" w:hanging="360"/>
      </w:pPr>
      <w:rPr>
        <w:rFonts w:ascii="Symbol" w:hAnsi="Symbol" w:hint="default"/>
      </w:rPr>
    </w:lvl>
    <w:lvl w:ilvl="1" w:tplc="04050003" w:tentative="1">
      <w:start w:val="1"/>
      <w:numFmt w:val="bullet"/>
      <w:lvlText w:val="o"/>
      <w:lvlJc w:val="left"/>
      <w:pPr>
        <w:tabs>
          <w:tab w:val="num" w:pos="2498"/>
        </w:tabs>
        <w:ind w:left="2498" w:hanging="360"/>
      </w:pPr>
      <w:rPr>
        <w:rFonts w:ascii="Courier New" w:hAnsi="Courier New" w:hint="default"/>
      </w:rPr>
    </w:lvl>
    <w:lvl w:ilvl="2" w:tplc="04050005" w:tentative="1">
      <w:start w:val="1"/>
      <w:numFmt w:val="bullet"/>
      <w:lvlText w:val=""/>
      <w:lvlJc w:val="left"/>
      <w:pPr>
        <w:tabs>
          <w:tab w:val="num" w:pos="3218"/>
        </w:tabs>
        <w:ind w:left="3218" w:hanging="360"/>
      </w:pPr>
      <w:rPr>
        <w:rFonts w:ascii="Wingdings" w:hAnsi="Wingdings" w:hint="default"/>
      </w:rPr>
    </w:lvl>
    <w:lvl w:ilvl="3" w:tplc="04050001" w:tentative="1">
      <w:start w:val="1"/>
      <w:numFmt w:val="bullet"/>
      <w:lvlText w:val=""/>
      <w:lvlJc w:val="left"/>
      <w:pPr>
        <w:tabs>
          <w:tab w:val="num" w:pos="3938"/>
        </w:tabs>
        <w:ind w:left="3938" w:hanging="360"/>
      </w:pPr>
      <w:rPr>
        <w:rFonts w:ascii="Symbol" w:hAnsi="Symbol" w:hint="default"/>
      </w:rPr>
    </w:lvl>
    <w:lvl w:ilvl="4" w:tplc="04050003" w:tentative="1">
      <w:start w:val="1"/>
      <w:numFmt w:val="bullet"/>
      <w:lvlText w:val="o"/>
      <w:lvlJc w:val="left"/>
      <w:pPr>
        <w:tabs>
          <w:tab w:val="num" w:pos="4658"/>
        </w:tabs>
        <w:ind w:left="4658" w:hanging="360"/>
      </w:pPr>
      <w:rPr>
        <w:rFonts w:ascii="Courier New" w:hAnsi="Courier New" w:hint="default"/>
      </w:rPr>
    </w:lvl>
    <w:lvl w:ilvl="5" w:tplc="04050005" w:tentative="1">
      <w:start w:val="1"/>
      <w:numFmt w:val="bullet"/>
      <w:lvlText w:val=""/>
      <w:lvlJc w:val="left"/>
      <w:pPr>
        <w:tabs>
          <w:tab w:val="num" w:pos="5378"/>
        </w:tabs>
        <w:ind w:left="5378" w:hanging="360"/>
      </w:pPr>
      <w:rPr>
        <w:rFonts w:ascii="Wingdings" w:hAnsi="Wingdings" w:hint="default"/>
      </w:rPr>
    </w:lvl>
    <w:lvl w:ilvl="6" w:tplc="04050001" w:tentative="1">
      <w:start w:val="1"/>
      <w:numFmt w:val="bullet"/>
      <w:lvlText w:val=""/>
      <w:lvlJc w:val="left"/>
      <w:pPr>
        <w:tabs>
          <w:tab w:val="num" w:pos="6098"/>
        </w:tabs>
        <w:ind w:left="6098" w:hanging="360"/>
      </w:pPr>
      <w:rPr>
        <w:rFonts w:ascii="Symbol" w:hAnsi="Symbol" w:hint="default"/>
      </w:rPr>
    </w:lvl>
    <w:lvl w:ilvl="7" w:tplc="04050003" w:tentative="1">
      <w:start w:val="1"/>
      <w:numFmt w:val="bullet"/>
      <w:lvlText w:val="o"/>
      <w:lvlJc w:val="left"/>
      <w:pPr>
        <w:tabs>
          <w:tab w:val="num" w:pos="6818"/>
        </w:tabs>
        <w:ind w:left="6818" w:hanging="360"/>
      </w:pPr>
      <w:rPr>
        <w:rFonts w:ascii="Courier New" w:hAnsi="Courier New" w:hint="default"/>
      </w:rPr>
    </w:lvl>
    <w:lvl w:ilvl="8" w:tplc="04050005" w:tentative="1">
      <w:start w:val="1"/>
      <w:numFmt w:val="bullet"/>
      <w:lvlText w:val=""/>
      <w:lvlJc w:val="left"/>
      <w:pPr>
        <w:tabs>
          <w:tab w:val="num" w:pos="7538"/>
        </w:tabs>
        <w:ind w:left="7538" w:hanging="360"/>
      </w:pPr>
      <w:rPr>
        <w:rFonts w:ascii="Wingdings" w:hAnsi="Wingdings" w:hint="default"/>
      </w:rPr>
    </w:lvl>
  </w:abstractNum>
  <w:abstractNum w:abstractNumId="13" w15:restartNumberingAfterBreak="0">
    <w:nsid w:val="1BBA5CEA"/>
    <w:multiLevelType w:val="hybridMultilevel"/>
    <w:tmpl w:val="CD2214CA"/>
    <w:lvl w:ilvl="0" w:tplc="04050017">
      <w:start w:val="1"/>
      <w:numFmt w:val="lowerLetter"/>
      <w:lvlText w:val="%1)"/>
      <w:lvlJc w:val="left"/>
      <w:pPr>
        <w:ind w:left="1920" w:hanging="360"/>
      </w:pPr>
      <w:rPr>
        <w:rFonts w:hint="default"/>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14" w15:restartNumberingAfterBreak="0">
    <w:nsid w:val="22E67FCC"/>
    <w:multiLevelType w:val="hybridMultilevel"/>
    <w:tmpl w:val="BE705AB0"/>
    <w:lvl w:ilvl="0" w:tplc="16AC4C40">
      <w:start w:val="1"/>
      <w:numFmt w:val="decimal"/>
      <w:lvlText w:val="%1."/>
      <w:lvlJc w:val="left"/>
      <w:pPr>
        <w:ind w:left="1069" w:hanging="360"/>
      </w:pPr>
      <w:rPr>
        <w:sz w:val="24"/>
      </w:r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15" w15:restartNumberingAfterBreak="0">
    <w:nsid w:val="2E911D6A"/>
    <w:multiLevelType w:val="hybridMultilevel"/>
    <w:tmpl w:val="33E685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ECC79F5"/>
    <w:multiLevelType w:val="multilevel"/>
    <w:tmpl w:val="13BA0C0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2C707B"/>
    <w:multiLevelType w:val="multilevel"/>
    <w:tmpl w:val="D94E3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7D76835"/>
    <w:multiLevelType w:val="multilevel"/>
    <w:tmpl w:val="0FFA29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93E393C"/>
    <w:multiLevelType w:val="multilevel"/>
    <w:tmpl w:val="74823796"/>
    <w:lvl w:ilvl="0">
      <w:start w:val="1"/>
      <w:numFmt w:val="bullet"/>
      <w:pStyle w:val="Seznamsodrkami"/>
      <w:lvlText w:val="●"/>
      <w:lvlJc w:val="left"/>
      <w:pPr>
        <w:tabs>
          <w:tab w:val="num" w:pos="397"/>
        </w:tabs>
        <w:ind w:left="397" w:hanging="397"/>
      </w:pPr>
      <w:rPr>
        <w:rFonts w:ascii="Courier New" w:hAnsi="Courier New" w:hint="default"/>
        <w:color w:val="auto"/>
        <w:position w:val="0"/>
      </w:rPr>
    </w:lvl>
    <w:lvl w:ilvl="1">
      <w:start w:val="1"/>
      <w:numFmt w:val="bullet"/>
      <w:lvlText w:val="○"/>
      <w:lvlJc w:val="left"/>
      <w:pPr>
        <w:tabs>
          <w:tab w:val="num" w:pos="794"/>
        </w:tabs>
        <w:ind w:left="794" w:hanging="397"/>
      </w:pPr>
      <w:rPr>
        <w:rFonts w:ascii="Courier New" w:hAnsi="Courier New" w:hint="default"/>
        <w:sz w:val="20"/>
      </w:rPr>
    </w:lvl>
    <w:lvl w:ilvl="2">
      <w:start w:val="1"/>
      <w:numFmt w:val="bullet"/>
      <w:lvlText w:val="▪"/>
      <w:lvlJc w:val="left"/>
      <w:pPr>
        <w:tabs>
          <w:tab w:val="num" w:pos="1191"/>
        </w:tabs>
        <w:ind w:left="1191" w:hanging="397"/>
      </w:pPr>
      <w:rPr>
        <w:rFonts w:ascii="Courier New" w:hAnsi="Courier New" w:hint="default"/>
        <w:color w:val="auto"/>
      </w:rPr>
    </w:lvl>
    <w:lvl w:ilvl="3">
      <w:start w:val="1"/>
      <w:numFmt w:val="bullet"/>
      <w:lvlText w:val="▫"/>
      <w:lvlJc w:val="left"/>
      <w:pPr>
        <w:tabs>
          <w:tab w:val="num" w:pos="1588"/>
        </w:tabs>
        <w:ind w:left="1588" w:hanging="397"/>
      </w:pPr>
      <w:rPr>
        <w:rFonts w:ascii="Courier New" w:hAnsi="Courier New" w:hint="default"/>
        <w:color w:val="auto"/>
      </w:rPr>
    </w:lvl>
    <w:lvl w:ilvl="4">
      <w:start w:val="1"/>
      <w:numFmt w:val="bullet"/>
      <w:lvlText w:val="→"/>
      <w:lvlJc w:val="left"/>
      <w:pPr>
        <w:tabs>
          <w:tab w:val="num" w:pos="1985"/>
        </w:tabs>
        <w:ind w:left="1985" w:hanging="397"/>
      </w:pPr>
      <w:rPr>
        <w:rFonts w:ascii="Courier New" w:hAnsi="Courier New" w:hint="default"/>
        <w:color w:val="auto"/>
      </w:rPr>
    </w:lvl>
    <w:lvl w:ilvl="5">
      <w:start w:val="1"/>
      <w:numFmt w:val="bullet"/>
      <w:lvlText w:val="▫"/>
      <w:lvlJc w:val="left"/>
      <w:pPr>
        <w:tabs>
          <w:tab w:val="num" w:pos="2381"/>
        </w:tabs>
        <w:ind w:left="2381" w:hanging="396"/>
      </w:pPr>
      <w:rPr>
        <w:rFonts w:ascii="Courier New" w:hAnsi="Courier New" w:hint="default"/>
        <w:color w:val="auto"/>
      </w:rPr>
    </w:lvl>
    <w:lvl w:ilvl="6">
      <w:start w:val="1"/>
      <w:numFmt w:val="bullet"/>
      <w:lvlText w:val="▪"/>
      <w:lvlJc w:val="left"/>
      <w:pPr>
        <w:tabs>
          <w:tab w:val="num" w:pos="2778"/>
        </w:tabs>
        <w:ind w:left="2778" w:hanging="397"/>
      </w:pPr>
      <w:rPr>
        <w:rFonts w:ascii="Courier New" w:hAnsi="Courier New" w:hint="default"/>
        <w:color w:val="auto"/>
      </w:rPr>
    </w:lvl>
    <w:lvl w:ilvl="7">
      <w:start w:val="1"/>
      <w:numFmt w:val="bullet"/>
      <w:lvlText w:val="▫"/>
      <w:lvlJc w:val="left"/>
      <w:pPr>
        <w:tabs>
          <w:tab w:val="num" w:pos="3175"/>
        </w:tabs>
        <w:ind w:left="3175" w:hanging="397"/>
      </w:pPr>
      <w:rPr>
        <w:rFonts w:ascii="Courier New" w:hAnsi="Courier New" w:hint="default"/>
        <w:color w:val="auto"/>
      </w:rPr>
    </w:lvl>
    <w:lvl w:ilvl="8">
      <w:start w:val="1"/>
      <w:numFmt w:val="bullet"/>
      <w:lvlText w:val="▪"/>
      <w:lvlJc w:val="left"/>
      <w:pPr>
        <w:tabs>
          <w:tab w:val="num" w:pos="3572"/>
        </w:tabs>
        <w:ind w:left="3572" w:hanging="397"/>
      </w:pPr>
      <w:rPr>
        <w:rFonts w:ascii="Courier New" w:hAnsi="Courier New" w:hint="default"/>
        <w:color w:val="auto"/>
      </w:rPr>
    </w:lvl>
  </w:abstractNum>
  <w:abstractNum w:abstractNumId="20" w15:restartNumberingAfterBreak="0">
    <w:nsid w:val="3BEC1FE0"/>
    <w:multiLevelType w:val="multilevel"/>
    <w:tmpl w:val="9976EDA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789"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1BE4CCD"/>
    <w:multiLevelType w:val="hybridMultilevel"/>
    <w:tmpl w:val="C2D4DB26"/>
    <w:lvl w:ilvl="0" w:tplc="73D66DB2">
      <w:start w:val="1"/>
      <w:numFmt w:val="lowerRoman"/>
      <w:lvlText w:val="(%1)"/>
      <w:lvlJc w:val="left"/>
      <w:pPr>
        <w:ind w:left="765" w:hanging="72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9620793"/>
    <w:multiLevelType w:val="multilevel"/>
    <w:tmpl w:val="7A1CFB14"/>
    <w:lvl w:ilvl="0">
      <w:start w:val="1"/>
      <w:numFmt w:val="decimal"/>
      <w:lvlText w:val="%1."/>
      <w:lvlJc w:val="left"/>
      <w:pPr>
        <w:tabs>
          <w:tab w:val="num" w:pos="720"/>
        </w:tabs>
        <w:ind w:left="720" w:hanging="360"/>
      </w:pPr>
      <w:rPr>
        <w:rFonts w:hint="default"/>
        <w:b/>
        <w:i w:val="0"/>
      </w:rPr>
    </w:lvl>
    <w:lvl w:ilvl="1">
      <w:start w:val="1"/>
      <w:numFmt w:val="decimal"/>
      <w:isLgl/>
      <w:lvlText w:val="%1.%2."/>
      <w:lvlJc w:val="left"/>
      <w:pPr>
        <w:tabs>
          <w:tab w:val="num" w:pos="1080"/>
        </w:tabs>
        <w:ind w:left="1080" w:hanging="720"/>
      </w:pPr>
      <w:rPr>
        <w:rFonts w:ascii="Segoe UI" w:hAnsi="Segoe UI" w:cs="Segoe UI" w:hint="default"/>
        <w:strike w:val="0"/>
        <w:sz w:val="22"/>
        <w:szCs w:val="22"/>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3" w15:restartNumberingAfterBreak="0">
    <w:nsid w:val="4E665277"/>
    <w:multiLevelType w:val="hybridMultilevel"/>
    <w:tmpl w:val="BDA6188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2CA4E73"/>
    <w:multiLevelType w:val="hybridMultilevel"/>
    <w:tmpl w:val="500C37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B">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30D7395"/>
    <w:multiLevelType w:val="multilevel"/>
    <w:tmpl w:val="92961630"/>
    <w:lvl w:ilvl="0">
      <w:start w:val="9"/>
      <w:numFmt w:val="decimal"/>
      <w:lvlText w:val="%1"/>
      <w:lvlJc w:val="left"/>
      <w:pPr>
        <w:ind w:left="360" w:hanging="360"/>
      </w:pPr>
      <w:rPr>
        <w:rFonts w:ascii="Arial" w:hAnsi="Arial" w:cs="Arial" w:hint="default"/>
        <w:sz w:val="22"/>
      </w:rPr>
    </w:lvl>
    <w:lvl w:ilvl="1">
      <w:start w:val="1"/>
      <w:numFmt w:val="decimal"/>
      <w:lvlText w:val="%1.%2"/>
      <w:lvlJc w:val="left"/>
      <w:pPr>
        <w:ind w:left="360" w:hanging="360"/>
      </w:pPr>
      <w:rPr>
        <w:rFonts w:ascii="Segoe UI" w:hAnsi="Segoe UI" w:cs="Segoe UI" w:hint="default"/>
        <w:sz w:val="22"/>
        <w:szCs w:val="22"/>
      </w:rPr>
    </w:lvl>
    <w:lvl w:ilvl="2">
      <w:start w:val="1"/>
      <w:numFmt w:val="decimal"/>
      <w:lvlText w:val="%1.%2.%3"/>
      <w:lvlJc w:val="left"/>
      <w:pPr>
        <w:ind w:left="720" w:hanging="720"/>
      </w:pPr>
      <w:rPr>
        <w:rFonts w:ascii="Segoe UI" w:hAnsi="Segoe UI" w:cs="Segoe UI" w:hint="default"/>
        <w:sz w:val="22"/>
        <w:szCs w:val="22"/>
      </w:rPr>
    </w:lvl>
    <w:lvl w:ilvl="3">
      <w:start w:val="1"/>
      <w:numFmt w:val="decimal"/>
      <w:lvlText w:val="%1.%2.%3.%4"/>
      <w:lvlJc w:val="left"/>
      <w:pPr>
        <w:ind w:left="720" w:hanging="720"/>
      </w:pPr>
      <w:rPr>
        <w:rFonts w:ascii="Arial" w:hAnsi="Arial" w:cs="Arial" w:hint="default"/>
        <w:sz w:val="22"/>
      </w:rPr>
    </w:lvl>
    <w:lvl w:ilvl="4">
      <w:start w:val="1"/>
      <w:numFmt w:val="decimal"/>
      <w:lvlText w:val="%1.%2.%3.%4.%5"/>
      <w:lvlJc w:val="left"/>
      <w:pPr>
        <w:ind w:left="720" w:hanging="720"/>
      </w:pPr>
      <w:rPr>
        <w:rFonts w:ascii="Arial" w:hAnsi="Arial" w:cs="Arial" w:hint="default"/>
        <w:sz w:val="22"/>
      </w:rPr>
    </w:lvl>
    <w:lvl w:ilvl="5">
      <w:start w:val="1"/>
      <w:numFmt w:val="decimal"/>
      <w:lvlText w:val="%1.%2.%3.%4.%5.%6"/>
      <w:lvlJc w:val="left"/>
      <w:pPr>
        <w:ind w:left="1080" w:hanging="1080"/>
      </w:pPr>
      <w:rPr>
        <w:rFonts w:ascii="Arial" w:hAnsi="Arial" w:cs="Arial" w:hint="default"/>
        <w:sz w:val="22"/>
      </w:rPr>
    </w:lvl>
    <w:lvl w:ilvl="6">
      <w:start w:val="1"/>
      <w:numFmt w:val="decimal"/>
      <w:lvlText w:val="%1.%2.%3.%4.%5.%6.%7"/>
      <w:lvlJc w:val="left"/>
      <w:pPr>
        <w:ind w:left="1080" w:hanging="1080"/>
      </w:pPr>
      <w:rPr>
        <w:rFonts w:ascii="Arial" w:hAnsi="Arial" w:cs="Arial" w:hint="default"/>
        <w:sz w:val="22"/>
      </w:rPr>
    </w:lvl>
    <w:lvl w:ilvl="7">
      <w:start w:val="1"/>
      <w:numFmt w:val="decimal"/>
      <w:lvlText w:val="%1.%2.%3.%4.%5.%6.%7.%8"/>
      <w:lvlJc w:val="left"/>
      <w:pPr>
        <w:ind w:left="1440" w:hanging="1440"/>
      </w:pPr>
      <w:rPr>
        <w:rFonts w:ascii="Arial" w:hAnsi="Arial" w:cs="Arial" w:hint="default"/>
        <w:sz w:val="22"/>
      </w:rPr>
    </w:lvl>
    <w:lvl w:ilvl="8">
      <w:start w:val="1"/>
      <w:numFmt w:val="decimal"/>
      <w:lvlText w:val="%1.%2.%3.%4.%5.%6.%7.%8.%9"/>
      <w:lvlJc w:val="left"/>
      <w:pPr>
        <w:ind w:left="1440" w:hanging="1440"/>
      </w:pPr>
      <w:rPr>
        <w:rFonts w:ascii="Arial" w:hAnsi="Arial" w:cs="Arial" w:hint="default"/>
        <w:sz w:val="22"/>
      </w:rPr>
    </w:lvl>
  </w:abstractNum>
  <w:abstractNum w:abstractNumId="26" w15:restartNumberingAfterBreak="0">
    <w:nsid w:val="5B800EEF"/>
    <w:multiLevelType w:val="hybridMultilevel"/>
    <w:tmpl w:val="4FACFE7C"/>
    <w:lvl w:ilvl="0" w:tplc="4E72F4C2">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7" w15:restartNumberingAfterBreak="0">
    <w:nsid w:val="5C1D0F2B"/>
    <w:multiLevelType w:val="hybridMultilevel"/>
    <w:tmpl w:val="E570A41E"/>
    <w:lvl w:ilvl="0" w:tplc="F874FC36">
      <w:start w:val="1"/>
      <w:numFmt w:val="lowerLetter"/>
      <w:lvlText w:val="%1)"/>
      <w:lvlJc w:val="left"/>
      <w:pPr>
        <w:tabs>
          <w:tab w:val="num" w:pos="720"/>
        </w:tabs>
        <w:ind w:left="720" w:hanging="360"/>
      </w:pPr>
      <w:rPr>
        <w:rFonts w:hint="default"/>
        <w:b w:val="0"/>
        <w:i w:val="0"/>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C516509"/>
    <w:multiLevelType w:val="hybridMultilevel"/>
    <w:tmpl w:val="67546B94"/>
    <w:lvl w:ilvl="0" w:tplc="04050005">
      <w:start w:val="1"/>
      <w:numFmt w:val="bullet"/>
      <w:lvlText w:val=""/>
      <w:lvlJc w:val="left"/>
      <w:pPr>
        <w:ind w:left="720" w:hanging="360"/>
      </w:pPr>
      <w:rPr>
        <w:rFonts w:ascii="Wingdings" w:hAnsi="Wingdings" w:hint="default"/>
      </w:rPr>
    </w:lvl>
    <w:lvl w:ilvl="1" w:tplc="04050001">
      <w:start w:val="1"/>
      <w:numFmt w:val="bullet"/>
      <w:lvlText w:val=""/>
      <w:lvlJc w:val="left"/>
      <w:pPr>
        <w:tabs>
          <w:tab w:val="num" w:pos="1440"/>
        </w:tabs>
        <w:ind w:left="1440" w:hanging="360"/>
      </w:pPr>
      <w:rPr>
        <w:rFonts w:ascii="Symbol" w:hAnsi="Symbol"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9" w15:restartNumberingAfterBreak="0">
    <w:nsid w:val="68BA6323"/>
    <w:multiLevelType w:val="hybridMultilevel"/>
    <w:tmpl w:val="EC24B106"/>
    <w:lvl w:ilvl="0" w:tplc="CB32CD0C">
      <w:start w:val="1"/>
      <w:numFmt w:val="decimal"/>
      <w:lvlText w:val="12.%1"/>
      <w:lvlJc w:val="left"/>
      <w:pPr>
        <w:ind w:left="135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E5C0CCF"/>
    <w:multiLevelType w:val="hybridMultilevel"/>
    <w:tmpl w:val="DD78C1F8"/>
    <w:lvl w:ilvl="0" w:tplc="8FA89916">
      <w:start w:val="1"/>
      <w:numFmt w:val="lowerLetter"/>
      <w:lvlText w:val="%1)"/>
      <w:lvlJc w:val="left"/>
      <w:pPr>
        <w:ind w:left="720" w:hanging="360"/>
      </w:pPr>
    </w:lvl>
    <w:lvl w:ilvl="1" w:tplc="797C160A">
      <w:start w:val="2"/>
      <w:numFmt w:val="bullet"/>
      <w:pStyle w:val="Citt1"/>
      <w:lvlText w:val="-"/>
      <w:lvlJc w:val="left"/>
      <w:pPr>
        <w:ind w:left="1440" w:hanging="360"/>
      </w:pPr>
      <w:rPr>
        <w:rFonts w:ascii="Arial" w:eastAsia="Times New Roman" w:hAnsi="Arial" w:cs="Arial" w:hint="default"/>
      </w:rPr>
    </w:lvl>
    <w:lvl w:ilvl="2" w:tplc="E3583912">
      <w:start w:val="1"/>
      <w:numFmt w:val="upperLetter"/>
      <w:lvlText w:val="%3."/>
      <w:lvlJc w:val="left"/>
      <w:pPr>
        <w:ind w:left="2700" w:hanging="720"/>
      </w:pPr>
      <w:rPr>
        <w:rFonts w:hint="default"/>
      </w:rPr>
    </w:lvl>
    <w:lvl w:ilvl="3" w:tplc="F9E8CCB8" w:tentative="1">
      <w:start w:val="1"/>
      <w:numFmt w:val="decimal"/>
      <w:lvlText w:val="%4."/>
      <w:lvlJc w:val="left"/>
      <w:pPr>
        <w:ind w:left="2880" w:hanging="360"/>
      </w:pPr>
    </w:lvl>
    <w:lvl w:ilvl="4" w:tplc="325085F8" w:tentative="1">
      <w:start w:val="1"/>
      <w:numFmt w:val="lowerLetter"/>
      <w:lvlText w:val="%5."/>
      <w:lvlJc w:val="left"/>
      <w:pPr>
        <w:ind w:left="3600" w:hanging="360"/>
      </w:pPr>
    </w:lvl>
    <w:lvl w:ilvl="5" w:tplc="0A70BC26" w:tentative="1">
      <w:start w:val="1"/>
      <w:numFmt w:val="lowerRoman"/>
      <w:lvlText w:val="%6."/>
      <w:lvlJc w:val="right"/>
      <w:pPr>
        <w:ind w:left="4320" w:hanging="180"/>
      </w:pPr>
    </w:lvl>
    <w:lvl w:ilvl="6" w:tplc="B688314E" w:tentative="1">
      <w:start w:val="1"/>
      <w:numFmt w:val="decimal"/>
      <w:lvlText w:val="%7."/>
      <w:lvlJc w:val="left"/>
      <w:pPr>
        <w:ind w:left="5040" w:hanging="360"/>
      </w:pPr>
    </w:lvl>
    <w:lvl w:ilvl="7" w:tplc="E814EB34" w:tentative="1">
      <w:start w:val="1"/>
      <w:numFmt w:val="lowerLetter"/>
      <w:lvlText w:val="%8."/>
      <w:lvlJc w:val="left"/>
      <w:pPr>
        <w:ind w:left="5760" w:hanging="360"/>
      </w:pPr>
    </w:lvl>
    <w:lvl w:ilvl="8" w:tplc="DD7672CC" w:tentative="1">
      <w:start w:val="1"/>
      <w:numFmt w:val="lowerRoman"/>
      <w:lvlText w:val="%9."/>
      <w:lvlJc w:val="right"/>
      <w:pPr>
        <w:ind w:left="6480" w:hanging="180"/>
      </w:pPr>
    </w:lvl>
  </w:abstractNum>
  <w:abstractNum w:abstractNumId="31" w15:restartNumberingAfterBreak="0">
    <w:nsid w:val="70DC7C22"/>
    <w:multiLevelType w:val="hybridMultilevel"/>
    <w:tmpl w:val="FBA6BD7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6F72DAA"/>
    <w:multiLevelType w:val="hybridMultilevel"/>
    <w:tmpl w:val="1012E4F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3" w15:restartNumberingAfterBreak="0">
    <w:nsid w:val="7AF96415"/>
    <w:multiLevelType w:val="hybridMultilevel"/>
    <w:tmpl w:val="FEF0EC4E"/>
    <w:lvl w:ilvl="0" w:tplc="00000003">
      <w:start w:val="1"/>
      <w:numFmt w:val="lowerLetter"/>
      <w:lvlText w:val="%1)"/>
      <w:lvlJc w:val="left"/>
      <w:pPr>
        <w:ind w:left="1778" w:hanging="360"/>
      </w:pPr>
      <w:rPr>
        <w:rFonts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4" w15:restartNumberingAfterBreak="0">
    <w:nsid w:val="7C37265C"/>
    <w:multiLevelType w:val="multilevel"/>
    <w:tmpl w:val="A7C81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CBD3C8E"/>
    <w:multiLevelType w:val="hybridMultilevel"/>
    <w:tmpl w:val="4880E6D8"/>
    <w:lvl w:ilvl="0" w:tplc="724C4D2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809433">
    <w:abstractNumId w:val="22"/>
  </w:num>
  <w:num w:numId="2" w16cid:durableId="1891652438">
    <w:abstractNumId w:val="27"/>
  </w:num>
  <w:num w:numId="3" w16cid:durableId="1381128483">
    <w:abstractNumId w:val="2"/>
  </w:num>
  <w:num w:numId="4" w16cid:durableId="2035764681">
    <w:abstractNumId w:val="33"/>
  </w:num>
  <w:num w:numId="5" w16cid:durableId="1134643230">
    <w:abstractNumId w:val="12"/>
  </w:num>
  <w:num w:numId="6" w16cid:durableId="1654988578">
    <w:abstractNumId w:val="30"/>
  </w:num>
  <w:num w:numId="7" w16cid:durableId="2050183534">
    <w:abstractNumId w:val="23"/>
  </w:num>
  <w:num w:numId="8" w16cid:durableId="591205971">
    <w:abstractNumId w:val="13"/>
  </w:num>
  <w:num w:numId="9" w16cid:durableId="871235954">
    <w:abstractNumId w:val="24"/>
  </w:num>
  <w:num w:numId="10" w16cid:durableId="1821463200">
    <w:abstractNumId w:val="25"/>
  </w:num>
  <w:num w:numId="11" w16cid:durableId="1546211857">
    <w:abstractNumId w:val="1"/>
  </w:num>
  <w:num w:numId="12" w16cid:durableId="1790509354">
    <w:abstractNumId w:val="7"/>
  </w:num>
  <w:num w:numId="13" w16cid:durableId="480318247">
    <w:abstractNumId w:val="20"/>
  </w:num>
  <w:num w:numId="14" w16cid:durableId="239872148">
    <w:abstractNumId w:val="19"/>
  </w:num>
  <w:num w:numId="15" w16cid:durableId="1517646787">
    <w:abstractNumId w:val="15"/>
  </w:num>
  <w:num w:numId="16" w16cid:durableId="1810122464">
    <w:abstractNumId w:val="4"/>
  </w:num>
  <w:num w:numId="17" w16cid:durableId="143165760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202532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72191459">
    <w:abstractNumId w:val="3"/>
  </w:num>
  <w:num w:numId="20" w16cid:durableId="573470924">
    <w:abstractNumId w:val="6"/>
  </w:num>
  <w:num w:numId="21" w16cid:durableId="237249341">
    <w:abstractNumId w:val="28"/>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347620">
    <w:abstractNumId w:val="34"/>
  </w:num>
  <w:num w:numId="23" w16cid:durableId="1111391043">
    <w:abstractNumId w:val="18"/>
  </w:num>
  <w:num w:numId="24" w16cid:durableId="1713530297">
    <w:abstractNumId w:val="17"/>
  </w:num>
  <w:num w:numId="25" w16cid:durableId="697857315">
    <w:abstractNumId w:val="0"/>
  </w:num>
  <w:num w:numId="26" w16cid:durableId="1972327312">
    <w:abstractNumId w:val="26"/>
  </w:num>
  <w:num w:numId="27" w16cid:durableId="1696420533">
    <w:abstractNumId w:val="35"/>
  </w:num>
  <w:num w:numId="28" w16cid:durableId="1649674346">
    <w:abstractNumId w:val="31"/>
  </w:num>
  <w:num w:numId="29" w16cid:durableId="1950307695">
    <w:abstractNumId w:val="9"/>
  </w:num>
  <w:num w:numId="30" w16cid:durableId="1884713782">
    <w:abstractNumId w:val="5"/>
  </w:num>
  <w:num w:numId="31" w16cid:durableId="14667753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75123143">
    <w:abstractNumId w:val="29"/>
  </w:num>
  <w:num w:numId="33" w16cid:durableId="7906321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6222189">
    <w:abstractNumId w:val="11"/>
  </w:num>
  <w:num w:numId="35" w16cid:durableId="293953051">
    <w:abstractNumId w:val="10"/>
  </w:num>
  <w:num w:numId="36" w16cid:durableId="673924336">
    <w:abstractNumId w:val="8"/>
  </w:num>
  <w:num w:numId="37" w16cid:durableId="372703793">
    <w:abstractNumId w:val="32"/>
  </w:num>
  <w:num w:numId="38" w16cid:durableId="172806450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ilan Friedrich">
    <w15:presenceInfo w15:providerId="AD" w15:userId="S::Friedrich@mt-legal.com::3cfebed5-357c-4654-bc1b-dc3c9967a17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DD4"/>
    <w:rsid w:val="000075BF"/>
    <w:rsid w:val="00012225"/>
    <w:rsid w:val="000128B6"/>
    <w:rsid w:val="00012D20"/>
    <w:rsid w:val="00015E22"/>
    <w:rsid w:val="00020852"/>
    <w:rsid w:val="00022AAC"/>
    <w:rsid w:val="00022D24"/>
    <w:rsid w:val="000247EE"/>
    <w:rsid w:val="000274AE"/>
    <w:rsid w:val="0002787D"/>
    <w:rsid w:val="00027C89"/>
    <w:rsid w:val="00030FCA"/>
    <w:rsid w:val="00031682"/>
    <w:rsid w:val="00031C52"/>
    <w:rsid w:val="00032983"/>
    <w:rsid w:val="000342A7"/>
    <w:rsid w:val="0003497C"/>
    <w:rsid w:val="00034E3F"/>
    <w:rsid w:val="00035D18"/>
    <w:rsid w:val="00037425"/>
    <w:rsid w:val="00040EAA"/>
    <w:rsid w:val="0004154E"/>
    <w:rsid w:val="00042998"/>
    <w:rsid w:val="00045682"/>
    <w:rsid w:val="00045684"/>
    <w:rsid w:val="00046929"/>
    <w:rsid w:val="00047AB8"/>
    <w:rsid w:val="00051F22"/>
    <w:rsid w:val="000524FD"/>
    <w:rsid w:val="00057363"/>
    <w:rsid w:val="00060863"/>
    <w:rsid w:val="00061432"/>
    <w:rsid w:val="00062179"/>
    <w:rsid w:val="00062481"/>
    <w:rsid w:val="00062567"/>
    <w:rsid w:val="000645F1"/>
    <w:rsid w:val="000659D1"/>
    <w:rsid w:val="00066DD6"/>
    <w:rsid w:val="00067F88"/>
    <w:rsid w:val="00071D68"/>
    <w:rsid w:val="0007242A"/>
    <w:rsid w:val="00072577"/>
    <w:rsid w:val="00081DF0"/>
    <w:rsid w:val="00081F6E"/>
    <w:rsid w:val="00083E71"/>
    <w:rsid w:val="00084587"/>
    <w:rsid w:val="00086872"/>
    <w:rsid w:val="00086B73"/>
    <w:rsid w:val="00094271"/>
    <w:rsid w:val="0009568E"/>
    <w:rsid w:val="000A0213"/>
    <w:rsid w:val="000A28AF"/>
    <w:rsid w:val="000A64B1"/>
    <w:rsid w:val="000A75EC"/>
    <w:rsid w:val="000B1410"/>
    <w:rsid w:val="000B336B"/>
    <w:rsid w:val="000B3527"/>
    <w:rsid w:val="000B4914"/>
    <w:rsid w:val="000B5513"/>
    <w:rsid w:val="000C1963"/>
    <w:rsid w:val="000C2B83"/>
    <w:rsid w:val="000C3443"/>
    <w:rsid w:val="000C6EB8"/>
    <w:rsid w:val="000C7BE7"/>
    <w:rsid w:val="000D0A0B"/>
    <w:rsid w:val="000D25FB"/>
    <w:rsid w:val="000D2906"/>
    <w:rsid w:val="000D3968"/>
    <w:rsid w:val="000E110D"/>
    <w:rsid w:val="000E33DF"/>
    <w:rsid w:val="000E46D2"/>
    <w:rsid w:val="000E4C9C"/>
    <w:rsid w:val="000E50C3"/>
    <w:rsid w:val="000F0F24"/>
    <w:rsid w:val="000F1550"/>
    <w:rsid w:val="000F1672"/>
    <w:rsid w:val="000F2820"/>
    <w:rsid w:val="000F3235"/>
    <w:rsid w:val="000F3662"/>
    <w:rsid w:val="000F4021"/>
    <w:rsid w:val="000F55B7"/>
    <w:rsid w:val="000F66E9"/>
    <w:rsid w:val="000F6DFE"/>
    <w:rsid w:val="00101DDB"/>
    <w:rsid w:val="00102804"/>
    <w:rsid w:val="00104C85"/>
    <w:rsid w:val="00110008"/>
    <w:rsid w:val="00111ECB"/>
    <w:rsid w:val="001210F4"/>
    <w:rsid w:val="001214B9"/>
    <w:rsid w:val="00123C29"/>
    <w:rsid w:val="00125DBD"/>
    <w:rsid w:val="00127BE8"/>
    <w:rsid w:val="00127DCD"/>
    <w:rsid w:val="00130326"/>
    <w:rsid w:val="00132436"/>
    <w:rsid w:val="00133394"/>
    <w:rsid w:val="001351D3"/>
    <w:rsid w:val="0013524D"/>
    <w:rsid w:val="00140F90"/>
    <w:rsid w:val="00141A1C"/>
    <w:rsid w:val="00145139"/>
    <w:rsid w:val="00146442"/>
    <w:rsid w:val="00146B12"/>
    <w:rsid w:val="00152A3F"/>
    <w:rsid w:val="00154052"/>
    <w:rsid w:val="0015733B"/>
    <w:rsid w:val="00160F14"/>
    <w:rsid w:val="0016356C"/>
    <w:rsid w:val="00164497"/>
    <w:rsid w:val="001644CB"/>
    <w:rsid w:val="00166BD4"/>
    <w:rsid w:val="001678F5"/>
    <w:rsid w:val="00167DD2"/>
    <w:rsid w:val="00170521"/>
    <w:rsid w:val="00174F1D"/>
    <w:rsid w:val="00176301"/>
    <w:rsid w:val="00176EF7"/>
    <w:rsid w:val="00182493"/>
    <w:rsid w:val="00184297"/>
    <w:rsid w:val="00184A8B"/>
    <w:rsid w:val="00186878"/>
    <w:rsid w:val="00187228"/>
    <w:rsid w:val="00190189"/>
    <w:rsid w:val="00190A95"/>
    <w:rsid w:val="00191324"/>
    <w:rsid w:val="00194034"/>
    <w:rsid w:val="00196CE1"/>
    <w:rsid w:val="00196DB9"/>
    <w:rsid w:val="00197768"/>
    <w:rsid w:val="001A142F"/>
    <w:rsid w:val="001A281C"/>
    <w:rsid w:val="001A560B"/>
    <w:rsid w:val="001A5C46"/>
    <w:rsid w:val="001A7B09"/>
    <w:rsid w:val="001B13CF"/>
    <w:rsid w:val="001B2554"/>
    <w:rsid w:val="001B3BC1"/>
    <w:rsid w:val="001B5252"/>
    <w:rsid w:val="001B55FD"/>
    <w:rsid w:val="001B5679"/>
    <w:rsid w:val="001B583E"/>
    <w:rsid w:val="001B683F"/>
    <w:rsid w:val="001B68F3"/>
    <w:rsid w:val="001C056E"/>
    <w:rsid w:val="001C0CF2"/>
    <w:rsid w:val="001C12FA"/>
    <w:rsid w:val="001C1EB3"/>
    <w:rsid w:val="001C4083"/>
    <w:rsid w:val="001C463F"/>
    <w:rsid w:val="001C6DF8"/>
    <w:rsid w:val="001D559E"/>
    <w:rsid w:val="001D68CA"/>
    <w:rsid w:val="001D6D09"/>
    <w:rsid w:val="001D7C54"/>
    <w:rsid w:val="001E0249"/>
    <w:rsid w:val="001E0EFC"/>
    <w:rsid w:val="001E63B3"/>
    <w:rsid w:val="001F1B78"/>
    <w:rsid w:val="001F335A"/>
    <w:rsid w:val="001F53B5"/>
    <w:rsid w:val="00204272"/>
    <w:rsid w:val="00205309"/>
    <w:rsid w:val="00207307"/>
    <w:rsid w:val="002075A9"/>
    <w:rsid w:val="00211193"/>
    <w:rsid w:val="002138F2"/>
    <w:rsid w:val="0021609E"/>
    <w:rsid w:val="002167A8"/>
    <w:rsid w:val="002168FB"/>
    <w:rsid w:val="00216DBC"/>
    <w:rsid w:val="00217555"/>
    <w:rsid w:val="002175EA"/>
    <w:rsid w:val="00217C7F"/>
    <w:rsid w:val="00217C97"/>
    <w:rsid w:val="00220329"/>
    <w:rsid w:val="00220782"/>
    <w:rsid w:val="00222222"/>
    <w:rsid w:val="00223105"/>
    <w:rsid w:val="00223A42"/>
    <w:rsid w:val="00224B7C"/>
    <w:rsid w:val="002254FF"/>
    <w:rsid w:val="00226FBD"/>
    <w:rsid w:val="00227C7F"/>
    <w:rsid w:val="00230CE6"/>
    <w:rsid w:val="00232199"/>
    <w:rsid w:val="00233777"/>
    <w:rsid w:val="00233F93"/>
    <w:rsid w:val="0023453B"/>
    <w:rsid w:val="002364EE"/>
    <w:rsid w:val="0024283D"/>
    <w:rsid w:val="00244551"/>
    <w:rsid w:val="002450A3"/>
    <w:rsid w:val="0024600D"/>
    <w:rsid w:val="00246957"/>
    <w:rsid w:val="00247FD1"/>
    <w:rsid w:val="00250D97"/>
    <w:rsid w:val="00252A62"/>
    <w:rsid w:val="00253302"/>
    <w:rsid w:val="00255AD0"/>
    <w:rsid w:val="00265378"/>
    <w:rsid w:val="00265E2A"/>
    <w:rsid w:val="002712BA"/>
    <w:rsid w:val="00271A27"/>
    <w:rsid w:val="002727AE"/>
    <w:rsid w:val="00272C5B"/>
    <w:rsid w:val="00280809"/>
    <w:rsid w:val="002819C0"/>
    <w:rsid w:val="002873CA"/>
    <w:rsid w:val="002901B9"/>
    <w:rsid w:val="00293A9D"/>
    <w:rsid w:val="0029496B"/>
    <w:rsid w:val="00295FEC"/>
    <w:rsid w:val="00296A08"/>
    <w:rsid w:val="00297001"/>
    <w:rsid w:val="002A1740"/>
    <w:rsid w:val="002A5BB1"/>
    <w:rsid w:val="002A5CB4"/>
    <w:rsid w:val="002A6450"/>
    <w:rsid w:val="002B1AA3"/>
    <w:rsid w:val="002B256F"/>
    <w:rsid w:val="002B376E"/>
    <w:rsid w:val="002B4D04"/>
    <w:rsid w:val="002B5EB7"/>
    <w:rsid w:val="002B7E1E"/>
    <w:rsid w:val="002C11B6"/>
    <w:rsid w:val="002C1C77"/>
    <w:rsid w:val="002C368A"/>
    <w:rsid w:val="002C48E5"/>
    <w:rsid w:val="002C4E8A"/>
    <w:rsid w:val="002C7424"/>
    <w:rsid w:val="002C74E8"/>
    <w:rsid w:val="002D02EB"/>
    <w:rsid w:val="002D2051"/>
    <w:rsid w:val="002D32BE"/>
    <w:rsid w:val="002D74EE"/>
    <w:rsid w:val="002E268B"/>
    <w:rsid w:val="002E63E4"/>
    <w:rsid w:val="002E68E6"/>
    <w:rsid w:val="002F09B9"/>
    <w:rsid w:val="002F264A"/>
    <w:rsid w:val="002F4293"/>
    <w:rsid w:val="002F4D62"/>
    <w:rsid w:val="002F6F91"/>
    <w:rsid w:val="002F73DE"/>
    <w:rsid w:val="002F7F8B"/>
    <w:rsid w:val="00300EAA"/>
    <w:rsid w:val="003034E8"/>
    <w:rsid w:val="00304223"/>
    <w:rsid w:val="00305C2C"/>
    <w:rsid w:val="00311355"/>
    <w:rsid w:val="00311BC1"/>
    <w:rsid w:val="00311FF5"/>
    <w:rsid w:val="003179AF"/>
    <w:rsid w:val="00321903"/>
    <w:rsid w:val="00323999"/>
    <w:rsid w:val="00323B7B"/>
    <w:rsid w:val="00324192"/>
    <w:rsid w:val="003267BB"/>
    <w:rsid w:val="0033063B"/>
    <w:rsid w:val="00332009"/>
    <w:rsid w:val="00332AC0"/>
    <w:rsid w:val="00334896"/>
    <w:rsid w:val="00334C72"/>
    <w:rsid w:val="00336F23"/>
    <w:rsid w:val="00341A36"/>
    <w:rsid w:val="00343CEB"/>
    <w:rsid w:val="003445C9"/>
    <w:rsid w:val="003475A5"/>
    <w:rsid w:val="00347BB5"/>
    <w:rsid w:val="003502E5"/>
    <w:rsid w:val="0035243F"/>
    <w:rsid w:val="003529D8"/>
    <w:rsid w:val="003548CE"/>
    <w:rsid w:val="00355281"/>
    <w:rsid w:val="00356F90"/>
    <w:rsid w:val="00363049"/>
    <w:rsid w:val="00363710"/>
    <w:rsid w:val="00363AEF"/>
    <w:rsid w:val="00364F40"/>
    <w:rsid w:val="003661BC"/>
    <w:rsid w:val="00366240"/>
    <w:rsid w:val="00367971"/>
    <w:rsid w:val="0037285D"/>
    <w:rsid w:val="00375D28"/>
    <w:rsid w:val="00376658"/>
    <w:rsid w:val="00377EC1"/>
    <w:rsid w:val="00380772"/>
    <w:rsid w:val="00383203"/>
    <w:rsid w:val="003835FA"/>
    <w:rsid w:val="00383CD0"/>
    <w:rsid w:val="003852F1"/>
    <w:rsid w:val="00385A1B"/>
    <w:rsid w:val="003865A4"/>
    <w:rsid w:val="00386995"/>
    <w:rsid w:val="00392781"/>
    <w:rsid w:val="0039432F"/>
    <w:rsid w:val="00396B67"/>
    <w:rsid w:val="003A028B"/>
    <w:rsid w:val="003A1C00"/>
    <w:rsid w:val="003A2CEB"/>
    <w:rsid w:val="003A30E1"/>
    <w:rsid w:val="003A4112"/>
    <w:rsid w:val="003A5235"/>
    <w:rsid w:val="003A639B"/>
    <w:rsid w:val="003A6AB3"/>
    <w:rsid w:val="003B1B41"/>
    <w:rsid w:val="003B51B5"/>
    <w:rsid w:val="003C14C0"/>
    <w:rsid w:val="003C331E"/>
    <w:rsid w:val="003C34AA"/>
    <w:rsid w:val="003D0FAF"/>
    <w:rsid w:val="003D11F1"/>
    <w:rsid w:val="003D3322"/>
    <w:rsid w:val="003D7DB5"/>
    <w:rsid w:val="003E21C5"/>
    <w:rsid w:val="003E3973"/>
    <w:rsid w:val="003E3F89"/>
    <w:rsid w:val="003E707E"/>
    <w:rsid w:val="003E7FED"/>
    <w:rsid w:val="003F132B"/>
    <w:rsid w:val="003F190E"/>
    <w:rsid w:val="003F4A2A"/>
    <w:rsid w:val="003F6CD4"/>
    <w:rsid w:val="003F764C"/>
    <w:rsid w:val="004048C7"/>
    <w:rsid w:val="00404ABC"/>
    <w:rsid w:val="004057D3"/>
    <w:rsid w:val="004059EE"/>
    <w:rsid w:val="00406BC7"/>
    <w:rsid w:val="00407885"/>
    <w:rsid w:val="00411C36"/>
    <w:rsid w:val="004133B2"/>
    <w:rsid w:val="004141C4"/>
    <w:rsid w:val="00416206"/>
    <w:rsid w:val="0042100D"/>
    <w:rsid w:val="00424372"/>
    <w:rsid w:val="00433923"/>
    <w:rsid w:val="0043437F"/>
    <w:rsid w:val="004367A3"/>
    <w:rsid w:val="004378E8"/>
    <w:rsid w:val="004405A4"/>
    <w:rsid w:val="00440A95"/>
    <w:rsid w:val="004436DF"/>
    <w:rsid w:val="00444278"/>
    <w:rsid w:val="00454DF1"/>
    <w:rsid w:val="00454F33"/>
    <w:rsid w:val="00457770"/>
    <w:rsid w:val="00461F5D"/>
    <w:rsid w:val="00463429"/>
    <w:rsid w:val="004635CA"/>
    <w:rsid w:val="00466FA7"/>
    <w:rsid w:val="0047016A"/>
    <w:rsid w:val="004703C3"/>
    <w:rsid w:val="004718BD"/>
    <w:rsid w:val="00473F21"/>
    <w:rsid w:val="00473F6B"/>
    <w:rsid w:val="0047512A"/>
    <w:rsid w:val="00475F00"/>
    <w:rsid w:val="00482F2A"/>
    <w:rsid w:val="004837D3"/>
    <w:rsid w:val="00486ADA"/>
    <w:rsid w:val="00486E3B"/>
    <w:rsid w:val="00486E72"/>
    <w:rsid w:val="00487758"/>
    <w:rsid w:val="00491306"/>
    <w:rsid w:val="00492ACC"/>
    <w:rsid w:val="00493823"/>
    <w:rsid w:val="00494A62"/>
    <w:rsid w:val="004A1E31"/>
    <w:rsid w:val="004A2EA1"/>
    <w:rsid w:val="004A35D6"/>
    <w:rsid w:val="004A379B"/>
    <w:rsid w:val="004A4879"/>
    <w:rsid w:val="004A5158"/>
    <w:rsid w:val="004A6006"/>
    <w:rsid w:val="004B056A"/>
    <w:rsid w:val="004B5BF7"/>
    <w:rsid w:val="004C1E57"/>
    <w:rsid w:val="004C6959"/>
    <w:rsid w:val="004D05EB"/>
    <w:rsid w:val="004D2B13"/>
    <w:rsid w:val="004D3EC2"/>
    <w:rsid w:val="004D4BA7"/>
    <w:rsid w:val="004D4C15"/>
    <w:rsid w:val="004E16F4"/>
    <w:rsid w:val="004E3A6D"/>
    <w:rsid w:val="004E5AA5"/>
    <w:rsid w:val="004E5F11"/>
    <w:rsid w:val="004E60D6"/>
    <w:rsid w:val="004E6351"/>
    <w:rsid w:val="004F172A"/>
    <w:rsid w:val="004F1DC8"/>
    <w:rsid w:val="004F5E64"/>
    <w:rsid w:val="004F6717"/>
    <w:rsid w:val="00500A80"/>
    <w:rsid w:val="00500CEF"/>
    <w:rsid w:val="0050246F"/>
    <w:rsid w:val="005052A9"/>
    <w:rsid w:val="00505ED7"/>
    <w:rsid w:val="005076F3"/>
    <w:rsid w:val="00510D31"/>
    <w:rsid w:val="00511D05"/>
    <w:rsid w:val="00512698"/>
    <w:rsid w:val="005140F3"/>
    <w:rsid w:val="00515BBE"/>
    <w:rsid w:val="00516A49"/>
    <w:rsid w:val="00516BF3"/>
    <w:rsid w:val="0051745A"/>
    <w:rsid w:val="00520CD9"/>
    <w:rsid w:val="00521ED0"/>
    <w:rsid w:val="00522580"/>
    <w:rsid w:val="0052277F"/>
    <w:rsid w:val="00523C13"/>
    <w:rsid w:val="00531F22"/>
    <w:rsid w:val="00533366"/>
    <w:rsid w:val="00541A81"/>
    <w:rsid w:val="00543953"/>
    <w:rsid w:val="00543D23"/>
    <w:rsid w:val="00543E56"/>
    <w:rsid w:val="00547243"/>
    <w:rsid w:val="005506FA"/>
    <w:rsid w:val="00550CBD"/>
    <w:rsid w:val="00551A10"/>
    <w:rsid w:val="0055288E"/>
    <w:rsid w:val="00554C7E"/>
    <w:rsid w:val="00556A08"/>
    <w:rsid w:val="00561F25"/>
    <w:rsid w:val="00563BE4"/>
    <w:rsid w:val="00563E16"/>
    <w:rsid w:val="00566714"/>
    <w:rsid w:val="00571D2F"/>
    <w:rsid w:val="005769E9"/>
    <w:rsid w:val="00577419"/>
    <w:rsid w:val="005810EF"/>
    <w:rsid w:val="0058266D"/>
    <w:rsid w:val="00582F23"/>
    <w:rsid w:val="00583932"/>
    <w:rsid w:val="00584B0D"/>
    <w:rsid w:val="005857FD"/>
    <w:rsid w:val="00585DD4"/>
    <w:rsid w:val="005873EB"/>
    <w:rsid w:val="00590FD4"/>
    <w:rsid w:val="005917BD"/>
    <w:rsid w:val="00592F43"/>
    <w:rsid w:val="0059316D"/>
    <w:rsid w:val="0059334D"/>
    <w:rsid w:val="00594EC6"/>
    <w:rsid w:val="00595E62"/>
    <w:rsid w:val="00596126"/>
    <w:rsid w:val="005A3BBB"/>
    <w:rsid w:val="005A5CE8"/>
    <w:rsid w:val="005B1CD9"/>
    <w:rsid w:val="005B7A02"/>
    <w:rsid w:val="005C0D9F"/>
    <w:rsid w:val="005C1C6E"/>
    <w:rsid w:val="005C2C2E"/>
    <w:rsid w:val="005C2E61"/>
    <w:rsid w:val="005C59C2"/>
    <w:rsid w:val="005C691E"/>
    <w:rsid w:val="005D13F3"/>
    <w:rsid w:val="005D45D9"/>
    <w:rsid w:val="005D6534"/>
    <w:rsid w:val="005D7006"/>
    <w:rsid w:val="005D7B86"/>
    <w:rsid w:val="005E13B5"/>
    <w:rsid w:val="005E186C"/>
    <w:rsid w:val="005E261F"/>
    <w:rsid w:val="005E3864"/>
    <w:rsid w:val="005E44D4"/>
    <w:rsid w:val="005E557B"/>
    <w:rsid w:val="005E60F5"/>
    <w:rsid w:val="005E7B52"/>
    <w:rsid w:val="005F03FB"/>
    <w:rsid w:val="005F1BE2"/>
    <w:rsid w:val="005F502E"/>
    <w:rsid w:val="005F5874"/>
    <w:rsid w:val="005F62D4"/>
    <w:rsid w:val="00600EA0"/>
    <w:rsid w:val="006062C9"/>
    <w:rsid w:val="00610F29"/>
    <w:rsid w:val="00614CAD"/>
    <w:rsid w:val="00615725"/>
    <w:rsid w:val="006234E7"/>
    <w:rsid w:val="00623818"/>
    <w:rsid w:val="00624003"/>
    <w:rsid w:val="00627114"/>
    <w:rsid w:val="00627E68"/>
    <w:rsid w:val="00627F26"/>
    <w:rsid w:val="00631980"/>
    <w:rsid w:val="00632120"/>
    <w:rsid w:val="00632D76"/>
    <w:rsid w:val="006345C5"/>
    <w:rsid w:val="006367AF"/>
    <w:rsid w:val="00636E23"/>
    <w:rsid w:val="0063744E"/>
    <w:rsid w:val="006405D5"/>
    <w:rsid w:val="00640745"/>
    <w:rsid w:val="006410D5"/>
    <w:rsid w:val="00641B50"/>
    <w:rsid w:val="006443A8"/>
    <w:rsid w:val="00645882"/>
    <w:rsid w:val="00646977"/>
    <w:rsid w:val="0065196D"/>
    <w:rsid w:val="00651E45"/>
    <w:rsid w:val="0066360A"/>
    <w:rsid w:val="0066650E"/>
    <w:rsid w:val="00666CBF"/>
    <w:rsid w:val="00670A7B"/>
    <w:rsid w:val="00671B11"/>
    <w:rsid w:val="00673E32"/>
    <w:rsid w:val="006743ED"/>
    <w:rsid w:val="00674EB9"/>
    <w:rsid w:val="00676CCE"/>
    <w:rsid w:val="00683CA1"/>
    <w:rsid w:val="006876EB"/>
    <w:rsid w:val="00691499"/>
    <w:rsid w:val="0069214A"/>
    <w:rsid w:val="00692C31"/>
    <w:rsid w:val="006934C3"/>
    <w:rsid w:val="00694600"/>
    <w:rsid w:val="00694B66"/>
    <w:rsid w:val="0069566B"/>
    <w:rsid w:val="006A04F8"/>
    <w:rsid w:val="006A052C"/>
    <w:rsid w:val="006A16C0"/>
    <w:rsid w:val="006A1F1E"/>
    <w:rsid w:val="006A3710"/>
    <w:rsid w:val="006A4009"/>
    <w:rsid w:val="006B0FF8"/>
    <w:rsid w:val="006B1C7B"/>
    <w:rsid w:val="006B2558"/>
    <w:rsid w:val="006B2BE7"/>
    <w:rsid w:val="006B31E8"/>
    <w:rsid w:val="006B767F"/>
    <w:rsid w:val="006C1798"/>
    <w:rsid w:val="006C27A0"/>
    <w:rsid w:val="006C6B67"/>
    <w:rsid w:val="006C7291"/>
    <w:rsid w:val="006C7F8E"/>
    <w:rsid w:val="006D1B3A"/>
    <w:rsid w:val="006D45D8"/>
    <w:rsid w:val="006D55F8"/>
    <w:rsid w:val="006D6CF0"/>
    <w:rsid w:val="006E1B64"/>
    <w:rsid w:val="006E35D1"/>
    <w:rsid w:val="006E57D5"/>
    <w:rsid w:val="006E5CA4"/>
    <w:rsid w:val="006E5EF1"/>
    <w:rsid w:val="006E718E"/>
    <w:rsid w:val="006F2D77"/>
    <w:rsid w:val="006F40C1"/>
    <w:rsid w:val="006F51C3"/>
    <w:rsid w:val="006F584B"/>
    <w:rsid w:val="006F5E66"/>
    <w:rsid w:val="006F687E"/>
    <w:rsid w:val="006F7B02"/>
    <w:rsid w:val="00700ABC"/>
    <w:rsid w:val="00701570"/>
    <w:rsid w:val="00701A2D"/>
    <w:rsid w:val="0070292A"/>
    <w:rsid w:val="00703D95"/>
    <w:rsid w:val="0070493C"/>
    <w:rsid w:val="00705AA5"/>
    <w:rsid w:val="00705AFC"/>
    <w:rsid w:val="00706402"/>
    <w:rsid w:val="0070688F"/>
    <w:rsid w:val="00713BD0"/>
    <w:rsid w:val="00713EA9"/>
    <w:rsid w:val="00714CE1"/>
    <w:rsid w:val="00715F8D"/>
    <w:rsid w:val="007224EF"/>
    <w:rsid w:val="007241FB"/>
    <w:rsid w:val="00730286"/>
    <w:rsid w:val="00731F17"/>
    <w:rsid w:val="0073276B"/>
    <w:rsid w:val="00736D72"/>
    <w:rsid w:val="0073718F"/>
    <w:rsid w:val="00740E04"/>
    <w:rsid w:val="0074174B"/>
    <w:rsid w:val="00747F18"/>
    <w:rsid w:val="00751536"/>
    <w:rsid w:val="007516FA"/>
    <w:rsid w:val="00751A02"/>
    <w:rsid w:val="00752356"/>
    <w:rsid w:val="007526D3"/>
    <w:rsid w:val="00752C91"/>
    <w:rsid w:val="00754274"/>
    <w:rsid w:val="007550D4"/>
    <w:rsid w:val="00760D5E"/>
    <w:rsid w:val="00760F33"/>
    <w:rsid w:val="0076271B"/>
    <w:rsid w:val="00762CBC"/>
    <w:rsid w:val="007657B7"/>
    <w:rsid w:val="007659C5"/>
    <w:rsid w:val="00770C48"/>
    <w:rsid w:val="00774017"/>
    <w:rsid w:val="00774388"/>
    <w:rsid w:val="007774E5"/>
    <w:rsid w:val="0078063C"/>
    <w:rsid w:val="0078279A"/>
    <w:rsid w:val="0078779D"/>
    <w:rsid w:val="00790BB4"/>
    <w:rsid w:val="00791A6D"/>
    <w:rsid w:val="00791EF1"/>
    <w:rsid w:val="00794C83"/>
    <w:rsid w:val="0079600C"/>
    <w:rsid w:val="0079664D"/>
    <w:rsid w:val="007967B2"/>
    <w:rsid w:val="007A75D3"/>
    <w:rsid w:val="007B18BF"/>
    <w:rsid w:val="007B2066"/>
    <w:rsid w:val="007B27F4"/>
    <w:rsid w:val="007B455A"/>
    <w:rsid w:val="007B5A67"/>
    <w:rsid w:val="007B6C04"/>
    <w:rsid w:val="007C1ABA"/>
    <w:rsid w:val="007C1D61"/>
    <w:rsid w:val="007C3DD4"/>
    <w:rsid w:val="007C65E2"/>
    <w:rsid w:val="007D2D0B"/>
    <w:rsid w:val="007D3E19"/>
    <w:rsid w:val="007D4945"/>
    <w:rsid w:val="007D5008"/>
    <w:rsid w:val="007D6F36"/>
    <w:rsid w:val="007D70C7"/>
    <w:rsid w:val="007D7DA3"/>
    <w:rsid w:val="007E4632"/>
    <w:rsid w:val="007E5D36"/>
    <w:rsid w:val="007E61D7"/>
    <w:rsid w:val="007E7FD7"/>
    <w:rsid w:val="007F2102"/>
    <w:rsid w:val="007F2620"/>
    <w:rsid w:val="007F2CBE"/>
    <w:rsid w:val="007F2EE1"/>
    <w:rsid w:val="007F44C2"/>
    <w:rsid w:val="007F475A"/>
    <w:rsid w:val="00803232"/>
    <w:rsid w:val="00803A33"/>
    <w:rsid w:val="00807ADB"/>
    <w:rsid w:val="00807F5B"/>
    <w:rsid w:val="008111C1"/>
    <w:rsid w:val="00814FA9"/>
    <w:rsid w:val="00817C5D"/>
    <w:rsid w:val="008202B8"/>
    <w:rsid w:val="0082058D"/>
    <w:rsid w:val="00820B62"/>
    <w:rsid w:val="00821146"/>
    <w:rsid w:val="00824F97"/>
    <w:rsid w:val="00827CB7"/>
    <w:rsid w:val="00827ED8"/>
    <w:rsid w:val="00833C19"/>
    <w:rsid w:val="00833D31"/>
    <w:rsid w:val="00833E9B"/>
    <w:rsid w:val="00841EE8"/>
    <w:rsid w:val="00843EE0"/>
    <w:rsid w:val="008440AF"/>
    <w:rsid w:val="00844CD2"/>
    <w:rsid w:val="008464CE"/>
    <w:rsid w:val="00846E1C"/>
    <w:rsid w:val="00847E8F"/>
    <w:rsid w:val="00847F7D"/>
    <w:rsid w:val="00851DC0"/>
    <w:rsid w:val="00852DE2"/>
    <w:rsid w:val="00853889"/>
    <w:rsid w:val="008641EC"/>
    <w:rsid w:val="00865F79"/>
    <w:rsid w:val="0087148A"/>
    <w:rsid w:val="008714DA"/>
    <w:rsid w:val="008727F0"/>
    <w:rsid w:val="008770A4"/>
    <w:rsid w:val="00880877"/>
    <w:rsid w:val="008814ED"/>
    <w:rsid w:val="00882BB4"/>
    <w:rsid w:val="0088386A"/>
    <w:rsid w:val="00885563"/>
    <w:rsid w:val="00886D95"/>
    <w:rsid w:val="00890E78"/>
    <w:rsid w:val="00896FDD"/>
    <w:rsid w:val="00897F2F"/>
    <w:rsid w:val="008A045B"/>
    <w:rsid w:val="008A1F4C"/>
    <w:rsid w:val="008B00C6"/>
    <w:rsid w:val="008B0293"/>
    <w:rsid w:val="008B05D0"/>
    <w:rsid w:val="008B4948"/>
    <w:rsid w:val="008B72E2"/>
    <w:rsid w:val="008C4D95"/>
    <w:rsid w:val="008C688A"/>
    <w:rsid w:val="008D0A4B"/>
    <w:rsid w:val="008D1068"/>
    <w:rsid w:val="008D21B7"/>
    <w:rsid w:val="008D2B23"/>
    <w:rsid w:val="008D3303"/>
    <w:rsid w:val="008D7B9E"/>
    <w:rsid w:val="008E0BF9"/>
    <w:rsid w:val="008E1C03"/>
    <w:rsid w:val="008E2C8B"/>
    <w:rsid w:val="008E70B2"/>
    <w:rsid w:val="008E7DE7"/>
    <w:rsid w:val="008F2CA8"/>
    <w:rsid w:val="008F52BD"/>
    <w:rsid w:val="008F6CB8"/>
    <w:rsid w:val="008F7DFE"/>
    <w:rsid w:val="00901752"/>
    <w:rsid w:val="00901E4E"/>
    <w:rsid w:val="0090482E"/>
    <w:rsid w:val="009064B1"/>
    <w:rsid w:val="0090677F"/>
    <w:rsid w:val="00911480"/>
    <w:rsid w:val="009138D3"/>
    <w:rsid w:val="00913CE9"/>
    <w:rsid w:val="0091415B"/>
    <w:rsid w:val="00914490"/>
    <w:rsid w:val="009158FB"/>
    <w:rsid w:val="00915C21"/>
    <w:rsid w:val="009161FC"/>
    <w:rsid w:val="00920FCF"/>
    <w:rsid w:val="009218C2"/>
    <w:rsid w:val="0092495C"/>
    <w:rsid w:val="00925280"/>
    <w:rsid w:val="009351AF"/>
    <w:rsid w:val="009371A1"/>
    <w:rsid w:val="00943BF0"/>
    <w:rsid w:val="009440B6"/>
    <w:rsid w:val="00945542"/>
    <w:rsid w:val="00946D76"/>
    <w:rsid w:val="009476A3"/>
    <w:rsid w:val="0095344A"/>
    <w:rsid w:val="00953B59"/>
    <w:rsid w:val="00954832"/>
    <w:rsid w:val="00957365"/>
    <w:rsid w:val="00957732"/>
    <w:rsid w:val="009638F2"/>
    <w:rsid w:val="00971E8B"/>
    <w:rsid w:val="00972022"/>
    <w:rsid w:val="0097242D"/>
    <w:rsid w:val="0097256A"/>
    <w:rsid w:val="00972CEE"/>
    <w:rsid w:val="00973B61"/>
    <w:rsid w:val="00983172"/>
    <w:rsid w:val="00983634"/>
    <w:rsid w:val="0098761F"/>
    <w:rsid w:val="00991E9D"/>
    <w:rsid w:val="0099675D"/>
    <w:rsid w:val="009A052B"/>
    <w:rsid w:val="009A4E06"/>
    <w:rsid w:val="009A6C75"/>
    <w:rsid w:val="009A70E4"/>
    <w:rsid w:val="009A73C0"/>
    <w:rsid w:val="009B1C46"/>
    <w:rsid w:val="009B40E5"/>
    <w:rsid w:val="009B4914"/>
    <w:rsid w:val="009B5C46"/>
    <w:rsid w:val="009C09D5"/>
    <w:rsid w:val="009C2E8A"/>
    <w:rsid w:val="009C5D8B"/>
    <w:rsid w:val="009C5F6C"/>
    <w:rsid w:val="009C716D"/>
    <w:rsid w:val="009D1993"/>
    <w:rsid w:val="009D524C"/>
    <w:rsid w:val="009D600A"/>
    <w:rsid w:val="009D67AC"/>
    <w:rsid w:val="009E229F"/>
    <w:rsid w:val="009F1785"/>
    <w:rsid w:val="009F20A4"/>
    <w:rsid w:val="009F29DD"/>
    <w:rsid w:val="00A0009C"/>
    <w:rsid w:val="00A002C4"/>
    <w:rsid w:val="00A052A2"/>
    <w:rsid w:val="00A06754"/>
    <w:rsid w:val="00A07FC4"/>
    <w:rsid w:val="00A122F8"/>
    <w:rsid w:val="00A1381C"/>
    <w:rsid w:val="00A14A4F"/>
    <w:rsid w:val="00A14E7B"/>
    <w:rsid w:val="00A206F3"/>
    <w:rsid w:val="00A249EE"/>
    <w:rsid w:val="00A252B7"/>
    <w:rsid w:val="00A27D84"/>
    <w:rsid w:val="00A30956"/>
    <w:rsid w:val="00A32597"/>
    <w:rsid w:val="00A357A4"/>
    <w:rsid w:val="00A37365"/>
    <w:rsid w:val="00A41DE1"/>
    <w:rsid w:val="00A43573"/>
    <w:rsid w:val="00A44667"/>
    <w:rsid w:val="00A5213D"/>
    <w:rsid w:val="00A532C1"/>
    <w:rsid w:val="00A55F58"/>
    <w:rsid w:val="00A569EF"/>
    <w:rsid w:val="00A602B3"/>
    <w:rsid w:val="00A61BAB"/>
    <w:rsid w:val="00A61DF4"/>
    <w:rsid w:val="00A62D98"/>
    <w:rsid w:val="00A648B3"/>
    <w:rsid w:val="00A656A0"/>
    <w:rsid w:val="00A738A7"/>
    <w:rsid w:val="00A74FAD"/>
    <w:rsid w:val="00A82149"/>
    <w:rsid w:val="00A83872"/>
    <w:rsid w:val="00A8482B"/>
    <w:rsid w:val="00A84F4B"/>
    <w:rsid w:val="00A85618"/>
    <w:rsid w:val="00A859E6"/>
    <w:rsid w:val="00A90A09"/>
    <w:rsid w:val="00A919CC"/>
    <w:rsid w:val="00A93D41"/>
    <w:rsid w:val="00A9419B"/>
    <w:rsid w:val="00A966E3"/>
    <w:rsid w:val="00A9712B"/>
    <w:rsid w:val="00AA258A"/>
    <w:rsid w:val="00AA2E52"/>
    <w:rsid w:val="00AA5CE1"/>
    <w:rsid w:val="00AA5D53"/>
    <w:rsid w:val="00AA76AE"/>
    <w:rsid w:val="00AB05A0"/>
    <w:rsid w:val="00AB14F9"/>
    <w:rsid w:val="00AB16AE"/>
    <w:rsid w:val="00AB2CDA"/>
    <w:rsid w:val="00AB3964"/>
    <w:rsid w:val="00AB506A"/>
    <w:rsid w:val="00AB5359"/>
    <w:rsid w:val="00AC21C9"/>
    <w:rsid w:val="00AC26AC"/>
    <w:rsid w:val="00AC2A6E"/>
    <w:rsid w:val="00AC2EF1"/>
    <w:rsid w:val="00AC4F65"/>
    <w:rsid w:val="00AC5968"/>
    <w:rsid w:val="00AC7373"/>
    <w:rsid w:val="00AD00DA"/>
    <w:rsid w:val="00AD029A"/>
    <w:rsid w:val="00AD1831"/>
    <w:rsid w:val="00AD3577"/>
    <w:rsid w:val="00AD3DC6"/>
    <w:rsid w:val="00AD51F6"/>
    <w:rsid w:val="00AD52AB"/>
    <w:rsid w:val="00AD5A3A"/>
    <w:rsid w:val="00AD5ECD"/>
    <w:rsid w:val="00AD6D37"/>
    <w:rsid w:val="00AE0512"/>
    <w:rsid w:val="00AE340E"/>
    <w:rsid w:val="00AE6049"/>
    <w:rsid w:val="00AE783F"/>
    <w:rsid w:val="00AF0F9A"/>
    <w:rsid w:val="00AF3BC1"/>
    <w:rsid w:val="00AF3C37"/>
    <w:rsid w:val="00AF3FC7"/>
    <w:rsid w:val="00AF4CA4"/>
    <w:rsid w:val="00AF671F"/>
    <w:rsid w:val="00AF6B91"/>
    <w:rsid w:val="00AF7C79"/>
    <w:rsid w:val="00B02C1D"/>
    <w:rsid w:val="00B034FB"/>
    <w:rsid w:val="00B04D82"/>
    <w:rsid w:val="00B0537F"/>
    <w:rsid w:val="00B104EB"/>
    <w:rsid w:val="00B12AED"/>
    <w:rsid w:val="00B14DE9"/>
    <w:rsid w:val="00B174AF"/>
    <w:rsid w:val="00B175EC"/>
    <w:rsid w:val="00B210AD"/>
    <w:rsid w:val="00B2237E"/>
    <w:rsid w:val="00B238DC"/>
    <w:rsid w:val="00B24A58"/>
    <w:rsid w:val="00B268A3"/>
    <w:rsid w:val="00B26C45"/>
    <w:rsid w:val="00B30E67"/>
    <w:rsid w:val="00B3639A"/>
    <w:rsid w:val="00B37B60"/>
    <w:rsid w:val="00B37DA1"/>
    <w:rsid w:val="00B400EE"/>
    <w:rsid w:val="00B4038B"/>
    <w:rsid w:val="00B4243D"/>
    <w:rsid w:val="00B42467"/>
    <w:rsid w:val="00B42610"/>
    <w:rsid w:val="00B43013"/>
    <w:rsid w:val="00B44A26"/>
    <w:rsid w:val="00B4528B"/>
    <w:rsid w:val="00B46F3A"/>
    <w:rsid w:val="00B47963"/>
    <w:rsid w:val="00B51379"/>
    <w:rsid w:val="00B5333F"/>
    <w:rsid w:val="00B56D3A"/>
    <w:rsid w:val="00B57605"/>
    <w:rsid w:val="00B63056"/>
    <w:rsid w:val="00B65917"/>
    <w:rsid w:val="00B66757"/>
    <w:rsid w:val="00B758C0"/>
    <w:rsid w:val="00B76D20"/>
    <w:rsid w:val="00B7702D"/>
    <w:rsid w:val="00B773A1"/>
    <w:rsid w:val="00B777E1"/>
    <w:rsid w:val="00B802FD"/>
    <w:rsid w:val="00B8108E"/>
    <w:rsid w:val="00B85A12"/>
    <w:rsid w:val="00B85BE5"/>
    <w:rsid w:val="00B86E79"/>
    <w:rsid w:val="00B905B5"/>
    <w:rsid w:val="00B917E6"/>
    <w:rsid w:val="00B9190B"/>
    <w:rsid w:val="00B91E5E"/>
    <w:rsid w:val="00B9286C"/>
    <w:rsid w:val="00B942D1"/>
    <w:rsid w:val="00BA2972"/>
    <w:rsid w:val="00BA49FD"/>
    <w:rsid w:val="00BA55EB"/>
    <w:rsid w:val="00BA5F31"/>
    <w:rsid w:val="00BA71D0"/>
    <w:rsid w:val="00BA733C"/>
    <w:rsid w:val="00BC0226"/>
    <w:rsid w:val="00BC3825"/>
    <w:rsid w:val="00BC3C12"/>
    <w:rsid w:val="00BD0820"/>
    <w:rsid w:val="00BD10A6"/>
    <w:rsid w:val="00BD133E"/>
    <w:rsid w:val="00BD7BEA"/>
    <w:rsid w:val="00BE0848"/>
    <w:rsid w:val="00BE16E0"/>
    <w:rsid w:val="00BE39C7"/>
    <w:rsid w:val="00BE75B4"/>
    <w:rsid w:val="00BE7934"/>
    <w:rsid w:val="00BF0765"/>
    <w:rsid w:val="00BF4E69"/>
    <w:rsid w:val="00BF5BA8"/>
    <w:rsid w:val="00BF7447"/>
    <w:rsid w:val="00BF745C"/>
    <w:rsid w:val="00C00E8D"/>
    <w:rsid w:val="00C015D8"/>
    <w:rsid w:val="00C05B16"/>
    <w:rsid w:val="00C07346"/>
    <w:rsid w:val="00C0774A"/>
    <w:rsid w:val="00C12D80"/>
    <w:rsid w:val="00C137E6"/>
    <w:rsid w:val="00C167C9"/>
    <w:rsid w:val="00C16D74"/>
    <w:rsid w:val="00C20E14"/>
    <w:rsid w:val="00C2186D"/>
    <w:rsid w:val="00C223F5"/>
    <w:rsid w:val="00C25B8C"/>
    <w:rsid w:val="00C27E6B"/>
    <w:rsid w:val="00C34601"/>
    <w:rsid w:val="00C35DE7"/>
    <w:rsid w:val="00C364B2"/>
    <w:rsid w:val="00C3790F"/>
    <w:rsid w:val="00C41430"/>
    <w:rsid w:val="00C41801"/>
    <w:rsid w:val="00C465BD"/>
    <w:rsid w:val="00C47A9D"/>
    <w:rsid w:val="00C519DC"/>
    <w:rsid w:val="00C560A0"/>
    <w:rsid w:val="00C60B97"/>
    <w:rsid w:val="00C612E2"/>
    <w:rsid w:val="00C6215B"/>
    <w:rsid w:val="00C62CF4"/>
    <w:rsid w:val="00C63DFD"/>
    <w:rsid w:val="00C641CD"/>
    <w:rsid w:val="00C66147"/>
    <w:rsid w:val="00C667CE"/>
    <w:rsid w:val="00C66819"/>
    <w:rsid w:val="00C70F4E"/>
    <w:rsid w:val="00C80B88"/>
    <w:rsid w:val="00C82FBF"/>
    <w:rsid w:val="00C8321F"/>
    <w:rsid w:val="00C911FB"/>
    <w:rsid w:val="00C916F5"/>
    <w:rsid w:val="00C92967"/>
    <w:rsid w:val="00C929C4"/>
    <w:rsid w:val="00C93057"/>
    <w:rsid w:val="00C94AA3"/>
    <w:rsid w:val="00C94EBF"/>
    <w:rsid w:val="00C96BF2"/>
    <w:rsid w:val="00C97421"/>
    <w:rsid w:val="00CA2068"/>
    <w:rsid w:val="00CA36B4"/>
    <w:rsid w:val="00CA383D"/>
    <w:rsid w:val="00CA5A11"/>
    <w:rsid w:val="00CA5FEA"/>
    <w:rsid w:val="00CA6A2F"/>
    <w:rsid w:val="00CA7CC9"/>
    <w:rsid w:val="00CB12DB"/>
    <w:rsid w:val="00CB7BF6"/>
    <w:rsid w:val="00CC0DCC"/>
    <w:rsid w:val="00CC2B7D"/>
    <w:rsid w:val="00CC5192"/>
    <w:rsid w:val="00CC5448"/>
    <w:rsid w:val="00CC6161"/>
    <w:rsid w:val="00CC71D5"/>
    <w:rsid w:val="00CD135B"/>
    <w:rsid w:val="00CD1850"/>
    <w:rsid w:val="00CD49FD"/>
    <w:rsid w:val="00CD64CB"/>
    <w:rsid w:val="00CE0EFF"/>
    <w:rsid w:val="00CE0F44"/>
    <w:rsid w:val="00CE1769"/>
    <w:rsid w:val="00CE19C3"/>
    <w:rsid w:val="00CE1F95"/>
    <w:rsid w:val="00CE6517"/>
    <w:rsid w:val="00CE6CFD"/>
    <w:rsid w:val="00CF1C7A"/>
    <w:rsid w:val="00CF430A"/>
    <w:rsid w:val="00CF4813"/>
    <w:rsid w:val="00D00018"/>
    <w:rsid w:val="00D00C86"/>
    <w:rsid w:val="00D01EF6"/>
    <w:rsid w:val="00D04546"/>
    <w:rsid w:val="00D05D0E"/>
    <w:rsid w:val="00D10A0C"/>
    <w:rsid w:val="00D11048"/>
    <w:rsid w:val="00D11FAB"/>
    <w:rsid w:val="00D12473"/>
    <w:rsid w:val="00D152A3"/>
    <w:rsid w:val="00D1770C"/>
    <w:rsid w:val="00D2007F"/>
    <w:rsid w:val="00D23507"/>
    <w:rsid w:val="00D24E00"/>
    <w:rsid w:val="00D25E7F"/>
    <w:rsid w:val="00D26477"/>
    <w:rsid w:val="00D2781D"/>
    <w:rsid w:val="00D27D19"/>
    <w:rsid w:val="00D303A2"/>
    <w:rsid w:val="00D31E50"/>
    <w:rsid w:val="00D32658"/>
    <w:rsid w:val="00D32C60"/>
    <w:rsid w:val="00D32D6F"/>
    <w:rsid w:val="00D34D20"/>
    <w:rsid w:val="00D3586A"/>
    <w:rsid w:val="00D36989"/>
    <w:rsid w:val="00D4079E"/>
    <w:rsid w:val="00D40EC5"/>
    <w:rsid w:val="00D43AFB"/>
    <w:rsid w:val="00D43CA1"/>
    <w:rsid w:val="00D45773"/>
    <w:rsid w:val="00D55EC9"/>
    <w:rsid w:val="00D6006B"/>
    <w:rsid w:val="00D63D78"/>
    <w:rsid w:val="00D67352"/>
    <w:rsid w:val="00D73EF8"/>
    <w:rsid w:val="00D77092"/>
    <w:rsid w:val="00D77415"/>
    <w:rsid w:val="00D777FD"/>
    <w:rsid w:val="00D81323"/>
    <w:rsid w:val="00D813B3"/>
    <w:rsid w:val="00D8211E"/>
    <w:rsid w:val="00D87BB2"/>
    <w:rsid w:val="00D902B4"/>
    <w:rsid w:val="00D90FD8"/>
    <w:rsid w:val="00D91C13"/>
    <w:rsid w:val="00D9256A"/>
    <w:rsid w:val="00D92A4C"/>
    <w:rsid w:val="00D93E46"/>
    <w:rsid w:val="00D9561B"/>
    <w:rsid w:val="00D95D1E"/>
    <w:rsid w:val="00D9635D"/>
    <w:rsid w:val="00D96A4B"/>
    <w:rsid w:val="00DA1084"/>
    <w:rsid w:val="00DA25B2"/>
    <w:rsid w:val="00DA6ABD"/>
    <w:rsid w:val="00DA7B6D"/>
    <w:rsid w:val="00DA7F57"/>
    <w:rsid w:val="00DB01D2"/>
    <w:rsid w:val="00DB067B"/>
    <w:rsid w:val="00DB1840"/>
    <w:rsid w:val="00DB193A"/>
    <w:rsid w:val="00DB20E4"/>
    <w:rsid w:val="00DB21F2"/>
    <w:rsid w:val="00DB3C03"/>
    <w:rsid w:val="00DB48B9"/>
    <w:rsid w:val="00DB5C45"/>
    <w:rsid w:val="00DB64E8"/>
    <w:rsid w:val="00DB759F"/>
    <w:rsid w:val="00DB7D37"/>
    <w:rsid w:val="00DC048D"/>
    <w:rsid w:val="00DC2950"/>
    <w:rsid w:val="00DC4636"/>
    <w:rsid w:val="00DC4E67"/>
    <w:rsid w:val="00DD0805"/>
    <w:rsid w:val="00DD1E80"/>
    <w:rsid w:val="00DD4384"/>
    <w:rsid w:val="00DD5515"/>
    <w:rsid w:val="00DD5B99"/>
    <w:rsid w:val="00DD69B7"/>
    <w:rsid w:val="00DD7E15"/>
    <w:rsid w:val="00DE2568"/>
    <w:rsid w:val="00DE2B50"/>
    <w:rsid w:val="00DF0A94"/>
    <w:rsid w:val="00DF4D3A"/>
    <w:rsid w:val="00DF6A49"/>
    <w:rsid w:val="00DF74D6"/>
    <w:rsid w:val="00DF7924"/>
    <w:rsid w:val="00E048AC"/>
    <w:rsid w:val="00E05A3E"/>
    <w:rsid w:val="00E16355"/>
    <w:rsid w:val="00E20C09"/>
    <w:rsid w:val="00E24A9B"/>
    <w:rsid w:val="00E31FFE"/>
    <w:rsid w:val="00E33424"/>
    <w:rsid w:val="00E3518E"/>
    <w:rsid w:val="00E3643F"/>
    <w:rsid w:val="00E36986"/>
    <w:rsid w:val="00E36C20"/>
    <w:rsid w:val="00E36F93"/>
    <w:rsid w:val="00E37FC7"/>
    <w:rsid w:val="00E407D1"/>
    <w:rsid w:val="00E40AA5"/>
    <w:rsid w:val="00E4174A"/>
    <w:rsid w:val="00E41C19"/>
    <w:rsid w:val="00E42566"/>
    <w:rsid w:val="00E42DB8"/>
    <w:rsid w:val="00E43883"/>
    <w:rsid w:val="00E43FF2"/>
    <w:rsid w:val="00E46FC7"/>
    <w:rsid w:val="00E47993"/>
    <w:rsid w:val="00E50013"/>
    <w:rsid w:val="00E523EE"/>
    <w:rsid w:val="00E560E1"/>
    <w:rsid w:val="00E57864"/>
    <w:rsid w:val="00E57DD1"/>
    <w:rsid w:val="00E634B2"/>
    <w:rsid w:val="00E70809"/>
    <w:rsid w:val="00E7199E"/>
    <w:rsid w:val="00E71BA4"/>
    <w:rsid w:val="00E7232F"/>
    <w:rsid w:val="00E73E10"/>
    <w:rsid w:val="00E80C09"/>
    <w:rsid w:val="00E814EF"/>
    <w:rsid w:val="00E871E6"/>
    <w:rsid w:val="00E93383"/>
    <w:rsid w:val="00E97C06"/>
    <w:rsid w:val="00EA0D4B"/>
    <w:rsid w:val="00EA1798"/>
    <w:rsid w:val="00EA39EF"/>
    <w:rsid w:val="00EA3EEE"/>
    <w:rsid w:val="00EA50CC"/>
    <w:rsid w:val="00EA52D2"/>
    <w:rsid w:val="00EA6488"/>
    <w:rsid w:val="00EB0E0A"/>
    <w:rsid w:val="00EB0F2F"/>
    <w:rsid w:val="00EB28D6"/>
    <w:rsid w:val="00EB50E2"/>
    <w:rsid w:val="00EB5186"/>
    <w:rsid w:val="00EB79DE"/>
    <w:rsid w:val="00EC07DC"/>
    <w:rsid w:val="00EC37F1"/>
    <w:rsid w:val="00EC3A0F"/>
    <w:rsid w:val="00EC67D6"/>
    <w:rsid w:val="00EC729F"/>
    <w:rsid w:val="00EC738F"/>
    <w:rsid w:val="00EC771B"/>
    <w:rsid w:val="00ED0755"/>
    <w:rsid w:val="00ED0AEC"/>
    <w:rsid w:val="00ED0DFA"/>
    <w:rsid w:val="00ED0FCD"/>
    <w:rsid w:val="00ED3355"/>
    <w:rsid w:val="00ED5DB5"/>
    <w:rsid w:val="00EE14D4"/>
    <w:rsid w:val="00EE1F5D"/>
    <w:rsid w:val="00EE3245"/>
    <w:rsid w:val="00EE62E9"/>
    <w:rsid w:val="00EF5BE9"/>
    <w:rsid w:val="00F012D6"/>
    <w:rsid w:val="00F01330"/>
    <w:rsid w:val="00F02319"/>
    <w:rsid w:val="00F02F31"/>
    <w:rsid w:val="00F03BBD"/>
    <w:rsid w:val="00F04901"/>
    <w:rsid w:val="00F04F49"/>
    <w:rsid w:val="00F05894"/>
    <w:rsid w:val="00F10555"/>
    <w:rsid w:val="00F13AAE"/>
    <w:rsid w:val="00F1482F"/>
    <w:rsid w:val="00F14982"/>
    <w:rsid w:val="00F15136"/>
    <w:rsid w:val="00F15D04"/>
    <w:rsid w:val="00F161B3"/>
    <w:rsid w:val="00F17575"/>
    <w:rsid w:val="00F24FDB"/>
    <w:rsid w:val="00F27514"/>
    <w:rsid w:val="00F27B1A"/>
    <w:rsid w:val="00F3213B"/>
    <w:rsid w:val="00F33057"/>
    <w:rsid w:val="00F33556"/>
    <w:rsid w:val="00F34AE7"/>
    <w:rsid w:val="00F35A5B"/>
    <w:rsid w:val="00F37E45"/>
    <w:rsid w:val="00F37E8D"/>
    <w:rsid w:val="00F37F2F"/>
    <w:rsid w:val="00F429AD"/>
    <w:rsid w:val="00F430A5"/>
    <w:rsid w:val="00F43D32"/>
    <w:rsid w:val="00F45655"/>
    <w:rsid w:val="00F47841"/>
    <w:rsid w:val="00F523A5"/>
    <w:rsid w:val="00F5247A"/>
    <w:rsid w:val="00F52BEC"/>
    <w:rsid w:val="00F54A79"/>
    <w:rsid w:val="00F60E6E"/>
    <w:rsid w:val="00F61C1A"/>
    <w:rsid w:val="00F62A2D"/>
    <w:rsid w:val="00F637D4"/>
    <w:rsid w:val="00F637D5"/>
    <w:rsid w:val="00F6422F"/>
    <w:rsid w:val="00F658BB"/>
    <w:rsid w:val="00F811A5"/>
    <w:rsid w:val="00F82DA3"/>
    <w:rsid w:val="00F82F8C"/>
    <w:rsid w:val="00F83CC1"/>
    <w:rsid w:val="00F8700F"/>
    <w:rsid w:val="00F9165B"/>
    <w:rsid w:val="00F91ED3"/>
    <w:rsid w:val="00F9349F"/>
    <w:rsid w:val="00F934A0"/>
    <w:rsid w:val="00F9466C"/>
    <w:rsid w:val="00F9563F"/>
    <w:rsid w:val="00F97B72"/>
    <w:rsid w:val="00FA0778"/>
    <w:rsid w:val="00FA0863"/>
    <w:rsid w:val="00FB1C7C"/>
    <w:rsid w:val="00FC0A34"/>
    <w:rsid w:val="00FC15DC"/>
    <w:rsid w:val="00FC342D"/>
    <w:rsid w:val="00FC64AD"/>
    <w:rsid w:val="00FC6621"/>
    <w:rsid w:val="00FC740B"/>
    <w:rsid w:val="00FC7D4F"/>
    <w:rsid w:val="00FD0ACC"/>
    <w:rsid w:val="00FD136A"/>
    <w:rsid w:val="00FD35DD"/>
    <w:rsid w:val="00FD3A48"/>
    <w:rsid w:val="00FD4165"/>
    <w:rsid w:val="00FD5C27"/>
    <w:rsid w:val="00FD5D9D"/>
    <w:rsid w:val="00FD7B5B"/>
    <w:rsid w:val="00FD7D77"/>
    <w:rsid w:val="00FE1C21"/>
    <w:rsid w:val="00FE2723"/>
    <w:rsid w:val="00FE3066"/>
    <w:rsid w:val="00FF05C8"/>
    <w:rsid w:val="00FF2E82"/>
    <w:rsid w:val="00FF3013"/>
    <w:rsid w:val="00FF364C"/>
    <w:rsid w:val="00FF3B38"/>
    <w:rsid w:val="00FF5974"/>
    <w:rsid w:val="00FF5A7E"/>
    <w:rsid w:val="00FF65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93B479"/>
  <w15:chartTrackingRefBased/>
  <w15:docId w15:val="{DB75EF0E-2396-46B2-B065-ADE0230B9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lang w:val="en-GB" w:eastAsia="en-GB"/>
    </w:rPr>
  </w:style>
  <w:style w:type="paragraph" w:styleId="Nadpis1">
    <w:name w:val="heading 1"/>
    <w:basedOn w:val="Normln"/>
    <w:next w:val="Normln"/>
    <w:qFormat/>
    <w:pPr>
      <w:keepNext/>
      <w:jc w:val="center"/>
      <w:outlineLvl w:val="0"/>
    </w:pPr>
    <w:rPr>
      <w:b/>
      <w:bCs/>
      <w:lang w:val="cs-CZ"/>
    </w:rPr>
  </w:style>
  <w:style w:type="paragraph" w:styleId="Nadpis2">
    <w:name w:val="heading 2"/>
    <w:basedOn w:val="Normln"/>
    <w:next w:val="Normln"/>
    <w:link w:val="Nadpis2Char"/>
    <w:semiHidden/>
    <w:unhideWhenUsed/>
    <w:qFormat/>
    <w:rsid w:val="00C27E6B"/>
    <w:pPr>
      <w:keepNext/>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
    <w:unhideWhenUsed/>
    <w:qFormat/>
    <w:rsid w:val="006E5CA4"/>
    <w:pPr>
      <w:keepNext/>
      <w:spacing w:before="240" w:after="60"/>
      <w:outlineLvl w:val="2"/>
    </w:pPr>
    <w:rPr>
      <w:rFonts w:ascii="Cambria" w:hAnsi="Cambria"/>
      <w:b/>
      <w:bCs/>
      <w:sz w:val="26"/>
      <w:szCs w:val="26"/>
    </w:rPr>
  </w:style>
  <w:style w:type="paragraph" w:styleId="Nadpis5">
    <w:name w:val="heading 5"/>
    <w:basedOn w:val="Normln"/>
    <w:next w:val="Normln"/>
    <w:link w:val="Nadpis5Char"/>
    <w:uiPriority w:val="9"/>
    <w:unhideWhenUsed/>
    <w:qFormat/>
    <w:rsid w:val="00D27D19"/>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rPr>
      <w:sz w:val="16"/>
      <w:szCs w:val="16"/>
    </w:rPr>
  </w:style>
  <w:style w:type="paragraph" w:styleId="Textkomente">
    <w:name w:val="annotation text"/>
    <w:basedOn w:val="Normln"/>
    <w:link w:val="TextkomenteChar"/>
    <w:rPr>
      <w:sz w:val="20"/>
      <w:szCs w:val="20"/>
    </w:rPr>
  </w:style>
  <w:style w:type="paragraph" w:customStyle="1" w:styleId="Textbubliny1">
    <w:name w:val="Text bubliny1"/>
    <w:basedOn w:val="Normln"/>
    <w:semiHidden/>
    <w:rPr>
      <w:rFonts w:ascii="Tahoma" w:hAnsi="Tahoma" w:cs="Tahoma"/>
      <w:sz w:val="16"/>
      <w:szCs w:val="16"/>
    </w:rPr>
  </w:style>
  <w:style w:type="paragraph" w:customStyle="1" w:styleId="Pedmtkomente1">
    <w:name w:val="Předmět komentáře1"/>
    <w:basedOn w:val="Textkomente"/>
    <w:next w:val="Textkomente"/>
    <w:semiHidden/>
    <w:rPr>
      <w:b/>
      <w:bCs/>
    </w:rPr>
  </w:style>
  <w:style w:type="paragraph" w:styleId="Zkladntext">
    <w:name w:val="Body Text"/>
    <w:aliases w:val="b"/>
    <w:basedOn w:val="Normln"/>
    <w:semiHidden/>
    <w:pPr>
      <w:widowControl w:val="0"/>
      <w:autoSpaceDE w:val="0"/>
      <w:autoSpaceDN w:val="0"/>
      <w:adjustRightInd w:val="0"/>
      <w:spacing w:line="249" w:lineRule="exact"/>
      <w:jc w:val="both"/>
    </w:pPr>
    <w:rPr>
      <w:rFonts w:ascii="Arial" w:hAnsi="Arial" w:cs="Arial"/>
      <w:sz w:val="22"/>
      <w:szCs w:val="22"/>
      <w:lang w:val="cs-CZ"/>
    </w:rPr>
  </w:style>
  <w:style w:type="paragraph" w:styleId="Zkladntext2">
    <w:name w:val="Body Text 2"/>
    <w:basedOn w:val="Normln"/>
    <w:semiHidden/>
    <w:pPr>
      <w:widowControl w:val="0"/>
      <w:autoSpaceDE w:val="0"/>
      <w:autoSpaceDN w:val="0"/>
      <w:adjustRightInd w:val="0"/>
      <w:spacing w:line="384" w:lineRule="exact"/>
    </w:pPr>
    <w:rPr>
      <w:rFonts w:ascii="Arial" w:hAnsi="Arial" w:cs="Arial"/>
      <w:sz w:val="22"/>
      <w:szCs w:val="22"/>
      <w:lang w:val="cs-CZ"/>
    </w:rPr>
  </w:style>
  <w:style w:type="paragraph" w:styleId="Prosttext">
    <w:name w:val="Plain Text"/>
    <w:basedOn w:val="Normln"/>
    <w:semiHidden/>
    <w:rPr>
      <w:rFonts w:ascii="Courier New" w:hAnsi="Courier New" w:cs="Courier New"/>
      <w:sz w:val="20"/>
      <w:szCs w:val="20"/>
      <w:lang w:val="cs-CZ" w:eastAsia="cs-CZ"/>
    </w:rPr>
  </w:style>
  <w:style w:type="paragraph" w:styleId="Zhlav">
    <w:name w:val="header"/>
    <w:basedOn w:val="Normln"/>
    <w:link w:val="ZhlavChar"/>
    <w:uiPriority w:val="99"/>
    <w:pPr>
      <w:tabs>
        <w:tab w:val="center" w:pos="4536"/>
        <w:tab w:val="right" w:pos="9072"/>
      </w:tabs>
    </w:p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Bezmezer">
    <w:name w:val="No Spacing"/>
    <w:qFormat/>
    <w:rPr>
      <w:rFonts w:ascii="Calibri" w:eastAsia="Calibri" w:hAnsi="Calibri"/>
      <w:sz w:val="22"/>
      <w:szCs w:val="22"/>
      <w:lang w:eastAsia="en-US"/>
    </w:rPr>
  </w:style>
  <w:style w:type="character" w:customStyle="1" w:styleId="ProsttextChar">
    <w:name w:val="Prostý text Char"/>
    <w:semiHidden/>
    <w:rPr>
      <w:rFonts w:ascii="Courier New" w:hAnsi="Courier New" w:cs="Courier New"/>
    </w:rPr>
  </w:style>
  <w:style w:type="paragraph" w:styleId="Zkladntextodsazen2">
    <w:name w:val="Body Text Indent 2"/>
    <w:basedOn w:val="Normln"/>
    <w:link w:val="Zkladntextodsazen2Char"/>
    <w:uiPriority w:val="99"/>
    <w:unhideWhenUsed/>
    <w:rsid w:val="00040EAA"/>
    <w:pPr>
      <w:spacing w:after="120" w:line="480" w:lineRule="auto"/>
      <w:ind w:left="283"/>
    </w:pPr>
  </w:style>
  <w:style w:type="character" w:customStyle="1" w:styleId="Zkladntextodsazen2Char">
    <w:name w:val="Základní text odsazený 2 Char"/>
    <w:link w:val="Zkladntextodsazen2"/>
    <w:uiPriority w:val="99"/>
    <w:rsid w:val="00040EAA"/>
    <w:rPr>
      <w:sz w:val="24"/>
      <w:szCs w:val="24"/>
      <w:lang w:val="en-GB" w:eastAsia="en-GB"/>
    </w:rPr>
  </w:style>
  <w:style w:type="paragraph" w:styleId="Textbubliny">
    <w:name w:val="Balloon Text"/>
    <w:basedOn w:val="Normln"/>
    <w:link w:val="TextbublinyChar"/>
    <w:uiPriority w:val="99"/>
    <w:semiHidden/>
    <w:unhideWhenUsed/>
    <w:rsid w:val="00125DBD"/>
    <w:rPr>
      <w:rFonts w:ascii="Tahoma" w:hAnsi="Tahoma"/>
      <w:sz w:val="16"/>
      <w:szCs w:val="16"/>
    </w:rPr>
  </w:style>
  <w:style w:type="character" w:customStyle="1" w:styleId="TextbublinyChar">
    <w:name w:val="Text bubliny Char"/>
    <w:link w:val="Textbubliny"/>
    <w:uiPriority w:val="99"/>
    <w:semiHidden/>
    <w:rsid w:val="00125DBD"/>
    <w:rPr>
      <w:rFonts w:ascii="Tahoma" w:hAnsi="Tahoma" w:cs="Tahoma"/>
      <w:sz w:val="16"/>
      <w:szCs w:val="16"/>
      <w:lang w:val="en-GB" w:eastAsia="en-GB"/>
    </w:rPr>
  </w:style>
  <w:style w:type="paragraph" w:styleId="Pedmtkomente">
    <w:name w:val="annotation subject"/>
    <w:basedOn w:val="Textkomente"/>
    <w:next w:val="Textkomente"/>
    <w:link w:val="PedmtkomenteChar"/>
    <w:uiPriority w:val="99"/>
    <w:semiHidden/>
    <w:unhideWhenUsed/>
    <w:rsid w:val="00C07346"/>
    <w:rPr>
      <w:b/>
      <w:bCs/>
    </w:rPr>
  </w:style>
  <w:style w:type="character" w:customStyle="1" w:styleId="TextkomenteChar">
    <w:name w:val="Text komentáře Char"/>
    <w:link w:val="Textkomente"/>
    <w:rsid w:val="00C07346"/>
    <w:rPr>
      <w:lang w:val="en-GB" w:eastAsia="en-GB"/>
    </w:rPr>
  </w:style>
  <w:style w:type="character" w:customStyle="1" w:styleId="PedmtkomenteChar">
    <w:name w:val="Předmět komentáře Char"/>
    <w:basedOn w:val="TextkomenteChar"/>
    <w:link w:val="Pedmtkomente"/>
    <w:rsid w:val="00C07346"/>
    <w:rPr>
      <w:lang w:val="en-GB" w:eastAsia="en-GB"/>
    </w:rPr>
  </w:style>
  <w:style w:type="paragraph" w:styleId="Revize">
    <w:name w:val="Revision"/>
    <w:hidden/>
    <w:uiPriority w:val="99"/>
    <w:semiHidden/>
    <w:rsid w:val="00BF5BA8"/>
    <w:rPr>
      <w:sz w:val="24"/>
      <w:szCs w:val="24"/>
      <w:lang w:val="en-GB" w:eastAsia="en-GB"/>
    </w:rPr>
  </w:style>
  <w:style w:type="paragraph" w:customStyle="1" w:styleId="adresat">
    <w:name w:val="adresat"/>
    <w:basedOn w:val="Normln"/>
    <w:rsid w:val="00B30E67"/>
    <w:rPr>
      <w:rFonts w:ascii="Verdana" w:hAnsi="Verdana"/>
      <w:color w:val="000000"/>
      <w:sz w:val="16"/>
      <w:szCs w:val="18"/>
      <w:lang w:val="cs-CZ" w:eastAsia="cs-CZ"/>
    </w:rPr>
  </w:style>
  <w:style w:type="paragraph" w:styleId="Zkladntextodsazen">
    <w:name w:val="Body Text Indent"/>
    <w:basedOn w:val="Normln"/>
    <w:link w:val="ZkladntextodsazenChar"/>
    <w:uiPriority w:val="99"/>
    <w:unhideWhenUsed/>
    <w:rsid w:val="009138D3"/>
    <w:pPr>
      <w:spacing w:after="120"/>
      <w:ind w:left="283"/>
    </w:pPr>
  </w:style>
  <w:style w:type="character" w:customStyle="1" w:styleId="ZkladntextodsazenChar">
    <w:name w:val="Základní text odsazený Char"/>
    <w:link w:val="Zkladntextodsazen"/>
    <w:uiPriority w:val="99"/>
    <w:rsid w:val="009138D3"/>
    <w:rPr>
      <w:sz w:val="24"/>
      <w:szCs w:val="24"/>
      <w:lang w:val="en-GB" w:eastAsia="en-GB"/>
    </w:rPr>
  </w:style>
  <w:style w:type="character" w:customStyle="1" w:styleId="ZpatChar">
    <w:name w:val="Zápatí Char"/>
    <w:link w:val="Zpat"/>
    <w:uiPriority w:val="99"/>
    <w:rsid w:val="007B5A67"/>
    <w:rPr>
      <w:sz w:val="24"/>
      <w:szCs w:val="24"/>
      <w:lang w:val="en-GB" w:eastAsia="en-GB"/>
    </w:rPr>
  </w:style>
  <w:style w:type="paragraph" w:customStyle="1" w:styleId="center">
    <w:name w:val="center"/>
    <w:basedOn w:val="Normln"/>
    <w:rsid w:val="00081F6E"/>
    <w:pPr>
      <w:spacing w:before="100" w:beforeAutospacing="1" w:after="100" w:afterAutospacing="1"/>
    </w:pPr>
    <w:rPr>
      <w:lang w:val="cs-CZ" w:eastAsia="cs-CZ"/>
    </w:rPr>
  </w:style>
  <w:style w:type="paragraph" w:customStyle="1" w:styleId="slovanseznamnumerika">
    <w:name w:val="Číslovaný seznam numerika"/>
    <w:basedOn w:val="slovanseznam"/>
    <w:rsid w:val="00760D5E"/>
    <w:pPr>
      <w:keepLines/>
      <w:numPr>
        <w:numId w:val="0"/>
      </w:numPr>
      <w:tabs>
        <w:tab w:val="left" w:pos="6096"/>
      </w:tabs>
      <w:spacing w:before="72"/>
      <w:contextualSpacing w:val="0"/>
    </w:pPr>
    <w:rPr>
      <w:rFonts w:ascii="Arial" w:hAnsi="Arial"/>
      <w:sz w:val="20"/>
      <w:szCs w:val="20"/>
      <w:lang w:val="cs-CZ" w:eastAsia="cs-CZ"/>
    </w:rPr>
  </w:style>
  <w:style w:type="paragraph" w:styleId="slovanseznam">
    <w:name w:val="List Number"/>
    <w:basedOn w:val="Normln"/>
    <w:uiPriority w:val="99"/>
    <w:semiHidden/>
    <w:unhideWhenUsed/>
    <w:rsid w:val="00760D5E"/>
    <w:pPr>
      <w:numPr>
        <w:numId w:val="5"/>
      </w:numPr>
      <w:contextualSpacing/>
    </w:pPr>
  </w:style>
  <w:style w:type="character" w:customStyle="1" w:styleId="Zkladntext20">
    <w:name w:val="Základní text (2)_"/>
    <w:link w:val="Zkladntext21"/>
    <w:rsid w:val="00EF5BE9"/>
    <w:rPr>
      <w:rFonts w:ascii="Arial" w:hAnsi="Arial" w:cs="Arial"/>
      <w:sz w:val="18"/>
      <w:szCs w:val="18"/>
      <w:shd w:val="clear" w:color="auto" w:fill="FFFFFF"/>
    </w:rPr>
  </w:style>
  <w:style w:type="paragraph" w:customStyle="1" w:styleId="Zkladntext21">
    <w:name w:val="Základní text (2)"/>
    <w:basedOn w:val="Normln"/>
    <w:link w:val="Zkladntext20"/>
    <w:rsid w:val="00EF5BE9"/>
    <w:pPr>
      <w:widowControl w:val="0"/>
      <w:shd w:val="clear" w:color="auto" w:fill="FFFFFF"/>
      <w:spacing w:before="300" w:line="493" w:lineRule="exact"/>
      <w:ind w:hanging="900"/>
    </w:pPr>
    <w:rPr>
      <w:rFonts w:ascii="Arial" w:hAnsi="Arial"/>
      <w:sz w:val="18"/>
      <w:szCs w:val="18"/>
      <w:lang w:val="x-none" w:eastAsia="x-none"/>
    </w:rPr>
  </w:style>
  <w:style w:type="character" w:customStyle="1" w:styleId="Nadpis2Char">
    <w:name w:val="Nadpis 2 Char"/>
    <w:link w:val="Nadpis2"/>
    <w:rsid w:val="00C27E6B"/>
    <w:rPr>
      <w:rFonts w:ascii="Cambria" w:eastAsia="Times New Roman" w:hAnsi="Cambria" w:cs="Times New Roman"/>
      <w:b/>
      <w:bCs/>
      <w:i/>
      <w:iCs/>
      <w:sz w:val="28"/>
      <w:szCs w:val="28"/>
      <w:lang w:val="en-GB" w:eastAsia="en-GB"/>
    </w:rPr>
  </w:style>
  <w:style w:type="paragraph" w:customStyle="1" w:styleId="RLdajeosmluvnstran">
    <w:name w:val="RL  údaje o smluvní straně"/>
    <w:basedOn w:val="Normln"/>
    <w:uiPriority w:val="99"/>
    <w:rsid w:val="00C27E6B"/>
    <w:pPr>
      <w:spacing w:after="120" w:line="280" w:lineRule="exact"/>
      <w:jc w:val="center"/>
    </w:pPr>
    <w:rPr>
      <w:rFonts w:ascii="Calibri" w:hAnsi="Calibri"/>
      <w:sz w:val="22"/>
      <w:lang w:val="cs-CZ" w:eastAsia="en-US"/>
    </w:rPr>
  </w:style>
  <w:style w:type="character" w:customStyle="1" w:styleId="platne1">
    <w:name w:val="platne1"/>
    <w:basedOn w:val="Standardnpsmoodstavce"/>
    <w:rsid w:val="00C27E6B"/>
  </w:style>
  <w:style w:type="character" w:customStyle="1" w:styleId="Nadpis3Char">
    <w:name w:val="Nadpis 3 Char"/>
    <w:link w:val="Nadpis3"/>
    <w:uiPriority w:val="9"/>
    <w:rsid w:val="006E5CA4"/>
    <w:rPr>
      <w:rFonts w:ascii="Cambria" w:eastAsia="Times New Roman" w:hAnsi="Cambria" w:cs="Times New Roman"/>
      <w:b/>
      <w:bCs/>
      <w:sz w:val="26"/>
      <w:szCs w:val="26"/>
      <w:lang w:val="en-GB" w:eastAsia="en-GB"/>
    </w:rPr>
  </w:style>
  <w:style w:type="paragraph" w:customStyle="1" w:styleId="Citt1">
    <w:name w:val="Citát1"/>
    <w:basedOn w:val="Odstavecseseznamem"/>
    <w:next w:val="Normln"/>
    <w:uiPriority w:val="29"/>
    <w:qFormat/>
    <w:rsid w:val="006E5CA4"/>
    <w:pPr>
      <w:numPr>
        <w:ilvl w:val="1"/>
        <w:numId w:val="6"/>
      </w:numPr>
      <w:spacing w:after="120"/>
      <w:contextualSpacing/>
      <w:jc w:val="both"/>
    </w:pPr>
    <w:rPr>
      <w:rFonts w:ascii="Arial" w:hAnsi="Arial"/>
      <w:i/>
      <w:color w:val="00B050"/>
      <w:sz w:val="20"/>
      <w:szCs w:val="20"/>
      <w:lang w:val="x-none" w:eastAsia="x-none" w:bidi="en-US"/>
    </w:rPr>
  </w:style>
  <w:style w:type="paragraph" w:styleId="Odstavecseseznamem">
    <w:name w:val="List Paragraph"/>
    <w:aliases w:val="Základní styl odstavce,Odrážky,Odstavec se seznamem a odrážkou,1 úroveň Odstavec se seznamem,List Paragraph (Czech Tourism),Nad,Odstavec cíl se seznamem,Odstavec se seznamem5,Odstavec_muj,NAKIT List Paragraph,Reference List,Odstavec"/>
    <w:basedOn w:val="Normln"/>
    <w:link w:val="OdstavecseseznamemChar"/>
    <w:uiPriority w:val="34"/>
    <w:qFormat/>
    <w:rsid w:val="006E5CA4"/>
    <w:pPr>
      <w:ind w:left="708"/>
    </w:pPr>
  </w:style>
  <w:style w:type="character" w:customStyle="1" w:styleId="TextkomenteChar1">
    <w:name w:val="Text komentáře Char1"/>
    <w:basedOn w:val="Standardnpsmoodstavce"/>
    <w:locked/>
    <w:rsid w:val="00AB3964"/>
  </w:style>
  <w:style w:type="paragraph" w:customStyle="1" w:styleId="lnek">
    <w:name w:val="Článek"/>
    <w:basedOn w:val="Normln"/>
    <w:next w:val="Normln"/>
    <w:rsid w:val="000524FD"/>
    <w:pPr>
      <w:widowControl w:val="0"/>
      <w:tabs>
        <w:tab w:val="num" w:pos="917"/>
      </w:tabs>
      <w:suppressAutoHyphens/>
      <w:ind w:left="1637" w:hanging="360"/>
      <w:jc w:val="center"/>
    </w:pPr>
    <w:rPr>
      <w:rFonts w:eastAsia="DejaVu Sans" w:cs="DejaVu Sans"/>
      <w:b/>
      <w:kern w:val="1"/>
      <w:szCs w:val="20"/>
      <w:lang w:val="cs-CZ" w:eastAsia="zh-CN" w:bidi="hi-IN"/>
    </w:rPr>
  </w:style>
  <w:style w:type="paragraph" w:customStyle="1" w:styleId="Zkladntext210">
    <w:name w:val="Základní text 21"/>
    <w:basedOn w:val="Normln"/>
    <w:rsid w:val="006234E7"/>
    <w:rPr>
      <w:szCs w:val="20"/>
      <w:lang w:val="cs-CZ" w:eastAsia="cs-CZ"/>
    </w:rPr>
  </w:style>
  <w:style w:type="character" w:styleId="PromnnHTML">
    <w:name w:val="HTML Variable"/>
    <w:uiPriority w:val="99"/>
    <w:semiHidden/>
    <w:unhideWhenUsed/>
    <w:rsid w:val="006234E7"/>
    <w:rPr>
      <w:i/>
      <w:iCs/>
    </w:rPr>
  </w:style>
  <w:style w:type="character" w:customStyle="1" w:styleId="apple-converted-space">
    <w:name w:val="apple-converted-space"/>
    <w:basedOn w:val="Standardnpsmoodstavce"/>
    <w:rsid w:val="006234E7"/>
  </w:style>
  <w:style w:type="character" w:customStyle="1" w:styleId="Nadpis5Char">
    <w:name w:val="Nadpis 5 Char"/>
    <w:link w:val="Nadpis5"/>
    <w:uiPriority w:val="9"/>
    <w:rsid w:val="00D27D19"/>
    <w:rPr>
      <w:rFonts w:ascii="Calibri" w:eastAsia="Times New Roman" w:hAnsi="Calibri" w:cs="Times New Roman"/>
      <w:b/>
      <w:bCs/>
      <w:i/>
      <w:iCs/>
      <w:sz w:val="26"/>
      <w:szCs w:val="26"/>
      <w:lang w:val="en-GB" w:eastAsia="en-GB"/>
    </w:rPr>
  </w:style>
  <w:style w:type="paragraph" w:customStyle="1" w:styleId="Normal1">
    <w:name w:val="Normal 1"/>
    <w:basedOn w:val="Normln"/>
    <w:link w:val="Normal1Char"/>
    <w:rsid w:val="00D27D19"/>
    <w:pPr>
      <w:spacing w:before="120" w:after="120"/>
      <w:ind w:left="880"/>
      <w:jc w:val="both"/>
    </w:pPr>
    <w:rPr>
      <w:rFonts w:eastAsia="SimSun"/>
      <w:sz w:val="22"/>
      <w:szCs w:val="20"/>
      <w:lang w:val="x-none" w:eastAsia="en-US"/>
    </w:rPr>
  </w:style>
  <w:style w:type="character" w:customStyle="1" w:styleId="Normal1Char">
    <w:name w:val="Normal 1 Char"/>
    <w:link w:val="Normal1"/>
    <w:rsid w:val="00D27D19"/>
    <w:rPr>
      <w:rFonts w:eastAsia="SimSun"/>
      <w:sz w:val="22"/>
      <w:lang w:eastAsia="en-US"/>
    </w:rPr>
  </w:style>
  <w:style w:type="character" w:styleId="Hypertextovodkaz">
    <w:name w:val="Hyperlink"/>
    <w:rsid w:val="00037425"/>
    <w:rPr>
      <w:color w:val="0000FF"/>
      <w:u w:val="single"/>
    </w:rPr>
  </w:style>
  <w:style w:type="paragraph" w:styleId="Seznamsodrkami">
    <w:name w:val="List Bullet"/>
    <w:basedOn w:val="Normln"/>
    <w:link w:val="SeznamsodrkamiChar"/>
    <w:rsid w:val="00037425"/>
    <w:pPr>
      <w:numPr>
        <w:numId w:val="14"/>
      </w:numPr>
      <w:spacing w:before="120" w:after="60"/>
      <w:contextualSpacing/>
      <w:jc w:val="both"/>
    </w:pPr>
    <w:rPr>
      <w:kern w:val="24"/>
      <w:lang w:val="x-none" w:eastAsia="x-none"/>
    </w:rPr>
  </w:style>
  <w:style w:type="character" w:customStyle="1" w:styleId="SeznamsodrkamiChar">
    <w:name w:val="Seznam s odrážkami Char"/>
    <w:link w:val="Seznamsodrkami"/>
    <w:rsid w:val="00037425"/>
    <w:rPr>
      <w:kern w:val="24"/>
      <w:sz w:val="24"/>
      <w:szCs w:val="24"/>
    </w:rPr>
  </w:style>
  <w:style w:type="character" w:customStyle="1" w:styleId="ZhlavChar">
    <w:name w:val="Záhlaví Char"/>
    <w:basedOn w:val="Standardnpsmoodstavce"/>
    <w:link w:val="Zhlav"/>
    <w:uiPriority w:val="99"/>
    <w:rsid w:val="00ED0DFA"/>
    <w:rPr>
      <w:sz w:val="24"/>
      <w:szCs w:val="24"/>
      <w:lang w:val="en-GB" w:eastAsia="en-GB"/>
    </w:rPr>
  </w:style>
  <w:style w:type="paragraph" w:customStyle="1" w:styleId="KMSK-text">
    <w:name w:val="KÚ MSK - text"/>
    <w:basedOn w:val="Zkladntext"/>
    <w:rsid w:val="00C0774A"/>
    <w:pPr>
      <w:widowControl/>
      <w:autoSpaceDE/>
      <w:autoSpaceDN/>
      <w:adjustRightInd/>
      <w:spacing w:before="140" w:after="280" w:line="280" w:lineRule="exact"/>
    </w:pPr>
    <w:rPr>
      <w:rFonts w:ascii="Tahoma" w:eastAsiaTheme="minorEastAsia" w:hAnsi="Tahoma" w:cstheme="minorBidi"/>
      <w:sz w:val="20"/>
      <w:lang w:eastAsia="cs-CZ"/>
    </w:rPr>
  </w:style>
  <w:style w:type="character" w:customStyle="1" w:styleId="OdstavecseseznamemChar">
    <w:name w:val="Odstavec se seznamem Char"/>
    <w:aliases w:val="Základní styl odstavce Char,Odrážky Char,Odstavec se seznamem a odrážkou Char,1 úroveň Odstavec se seznamem Char,List Paragraph (Czech Tourism) Char,Nad Char,Odstavec cíl se seznamem Char,Odstavec se seznamem5 Char"/>
    <w:basedOn w:val="Standardnpsmoodstavce"/>
    <w:link w:val="Odstavecseseznamem"/>
    <w:uiPriority w:val="34"/>
    <w:qFormat/>
    <w:locked/>
    <w:rsid w:val="00A122F8"/>
    <w:rPr>
      <w:sz w:val="24"/>
      <w:szCs w:val="24"/>
      <w:lang w:val="en-GB" w:eastAsia="en-GB"/>
    </w:rPr>
  </w:style>
  <w:style w:type="paragraph" w:customStyle="1" w:styleId="NormlnIMP0">
    <w:name w:val="Normální_IMP~0"/>
    <w:basedOn w:val="Normln"/>
    <w:rsid w:val="00A122F8"/>
    <w:pPr>
      <w:suppressAutoHyphens/>
      <w:overflowPunct w:val="0"/>
      <w:autoSpaceDE w:val="0"/>
      <w:autoSpaceDN w:val="0"/>
      <w:adjustRightInd w:val="0"/>
      <w:spacing w:line="189" w:lineRule="auto"/>
    </w:pPr>
    <w:rPr>
      <w:szCs w:val="20"/>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854691">
      <w:bodyDiv w:val="1"/>
      <w:marLeft w:val="0"/>
      <w:marRight w:val="0"/>
      <w:marTop w:val="0"/>
      <w:marBottom w:val="0"/>
      <w:divBdr>
        <w:top w:val="none" w:sz="0" w:space="0" w:color="auto"/>
        <w:left w:val="none" w:sz="0" w:space="0" w:color="auto"/>
        <w:bottom w:val="none" w:sz="0" w:space="0" w:color="auto"/>
        <w:right w:val="none" w:sz="0" w:space="0" w:color="auto"/>
      </w:divBdr>
    </w:div>
    <w:div w:id="142044938">
      <w:bodyDiv w:val="1"/>
      <w:marLeft w:val="0"/>
      <w:marRight w:val="0"/>
      <w:marTop w:val="0"/>
      <w:marBottom w:val="0"/>
      <w:divBdr>
        <w:top w:val="none" w:sz="0" w:space="0" w:color="auto"/>
        <w:left w:val="none" w:sz="0" w:space="0" w:color="auto"/>
        <w:bottom w:val="none" w:sz="0" w:space="0" w:color="auto"/>
        <w:right w:val="none" w:sz="0" w:space="0" w:color="auto"/>
      </w:divBdr>
    </w:div>
    <w:div w:id="393815221">
      <w:bodyDiv w:val="1"/>
      <w:marLeft w:val="0"/>
      <w:marRight w:val="0"/>
      <w:marTop w:val="0"/>
      <w:marBottom w:val="0"/>
      <w:divBdr>
        <w:top w:val="none" w:sz="0" w:space="0" w:color="auto"/>
        <w:left w:val="none" w:sz="0" w:space="0" w:color="auto"/>
        <w:bottom w:val="none" w:sz="0" w:space="0" w:color="auto"/>
        <w:right w:val="none" w:sz="0" w:space="0" w:color="auto"/>
      </w:divBdr>
    </w:div>
    <w:div w:id="401949649">
      <w:bodyDiv w:val="1"/>
      <w:marLeft w:val="0"/>
      <w:marRight w:val="0"/>
      <w:marTop w:val="0"/>
      <w:marBottom w:val="0"/>
      <w:divBdr>
        <w:top w:val="none" w:sz="0" w:space="0" w:color="auto"/>
        <w:left w:val="none" w:sz="0" w:space="0" w:color="auto"/>
        <w:bottom w:val="none" w:sz="0" w:space="0" w:color="auto"/>
        <w:right w:val="none" w:sz="0" w:space="0" w:color="auto"/>
      </w:divBdr>
    </w:div>
    <w:div w:id="473526386">
      <w:bodyDiv w:val="1"/>
      <w:marLeft w:val="0"/>
      <w:marRight w:val="0"/>
      <w:marTop w:val="0"/>
      <w:marBottom w:val="0"/>
      <w:divBdr>
        <w:top w:val="none" w:sz="0" w:space="0" w:color="auto"/>
        <w:left w:val="none" w:sz="0" w:space="0" w:color="auto"/>
        <w:bottom w:val="none" w:sz="0" w:space="0" w:color="auto"/>
        <w:right w:val="none" w:sz="0" w:space="0" w:color="auto"/>
      </w:divBdr>
    </w:div>
    <w:div w:id="504592543">
      <w:bodyDiv w:val="1"/>
      <w:marLeft w:val="0"/>
      <w:marRight w:val="0"/>
      <w:marTop w:val="0"/>
      <w:marBottom w:val="0"/>
      <w:divBdr>
        <w:top w:val="none" w:sz="0" w:space="0" w:color="auto"/>
        <w:left w:val="none" w:sz="0" w:space="0" w:color="auto"/>
        <w:bottom w:val="none" w:sz="0" w:space="0" w:color="auto"/>
        <w:right w:val="none" w:sz="0" w:space="0" w:color="auto"/>
      </w:divBdr>
    </w:div>
    <w:div w:id="520779108">
      <w:bodyDiv w:val="1"/>
      <w:marLeft w:val="0"/>
      <w:marRight w:val="0"/>
      <w:marTop w:val="0"/>
      <w:marBottom w:val="0"/>
      <w:divBdr>
        <w:top w:val="none" w:sz="0" w:space="0" w:color="auto"/>
        <w:left w:val="none" w:sz="0" w:space="0" w:color="auto"/>
        <w:bottom w:val="none" w:sz="0" w:space="0" w:color="auto"/>
        <w:right w:val="none" w:sz="0" w:space="0" w:color="auto"/>
      </w:divBdr>
    </w:div>
    <w:div w:id="648443281">
      <w:bodyDiv w:val="1"/>
      <w:marLeft w:val="0"/>
      <w:marRight w:val="0"/>
      <w:marTop w:val="0"/>
      <w:marBottom w:val="0"/>
      <w:divBdr>
        <w:top w:val="none" w:sz="0" w:space="0" w:color="auto"/>
        <w:left w:val="none" w:sz="0" w:space="0" w:color="auto"/>
        <w:bottom w:val="none" w:sz="0" w:space="0" w:color="auto"/>
        <w:right w:val="none" w:sz="0" w:space="0" w:color="auto"/>
      </w:divBdr>
    </w:div>
    <w:div w:id="698774687">
      <w:bodyDiv w:val="1"/>
      <w:marLeft w:val="0"/>
      <w:marRight w:val="0"/>
      <w:marTop w:val="0"/>
      <w:marBottom w:val="0"/>
      <w:divBdr>
        <w:top w:val="none" w:sz="0" w:space="0" w:color="auto"/>
        <w:left w:val="none" w:sz="0" w:space="0" w:color="auto"/>
        <w:bottom w:val="none" w:sz="0" w:space="0" w:color="auto"/>
        <w:right w:val="none" w:sz="0" w:space="0" w:color="auto"/>
      </w:divBdr>
    </w:div>
    <w:div w:id="733238110">
      <w:bodyDiv w:val="1"/>
      <w:marLeft w:val="0"/>
      <w:marRight w:val="0"/>
      <w:marTop w:val="0"/>
      <w:marBottom w:val="0"/>
      <w:divBdr>
        <w:top w:val="none" w:sz="0" w:space="0" w:color="auto"/>
        <w:left w:val="none" w:sz="0" w:space="0" w:color="auto"/>
        <w:bottom w:val="none" w:sz="0" w:space="0" w:color="auto"/>
        <w:right w:val="none" w:sz="0" w:space="0" w:color="auto"/>
      </w:divBdr>
    </w:div>
    <w:div w:id="798768370">
      <w:bodyDiv w:val="1"/>
      <w:marLeft w:val="0"/>
      <w:marRight w:val="0"/>
      <w:marTop w:val="0"/>
      <w:marBottom w:val="0"/>
      <w:divBdr>
        <w:top w:val="none" w:sz="0" w:space="0" w:color="auto"/>
        <w:left w:val="none" w:sz="0" w:space="0" w:color="auto"/>
        <w:bottom w:val="none" w:sz="0" w:space="0" w:color="auto"/>
        <w:right w:val="none" w:sz="0" w:space="0" w:color="auto"/>
      </w:divBdr>
    </w:div>
    <w:div w:id="1008287612">
      <w:bodyDiv w:val="1"/>
      <w:marLeft w:val="0"/>
      <w:marRight w:val="0"/>
      <w:marTop w:val="0"/>
      <w:marBottom w:val="0"/>
      <w:divBdr>
        <w:top w:val="none" w:sz="0" w:space="0" w:color="auto"/>
        <w:left w:val="none" w:sz="0" w:space="0" w:color="auto"/>
        <w:bottom w:val="none" w:sz="0" w:space="0" w:color="auto"/>
        <w:right w:val="none" w:sz="0" w:space="0" w:color="auto"/>
      </w:divBdr>
    </w:div>
    <w:div w:id="1217819082">
      <w:bodyDiv w:val="1"/>
      <w:marLeft w:val="0"/>
      <w:marRight w:val="0"/>
      <w:marTop w:val="0"/>
      <w:marBottom w:val="0"/>
      <w:divBdr>
        <w:top w:val="none" w:sz="0" w:space="0" w:color="auto"/>
        <w:left w:val="none" w:sz="0" w:space="0" w:color="auto"/>
        <w:bottom w:val="none" w:sz="0" w:space="0" w:color="auto"/>
        <w:right w:val="none" w:sz="0" w:space="0" w:color="auto"/>
      </w:divBdr>
    </w:div>
    <w:div w:id="1661958229">
      <w:bodyDiv w:val="1"/>
      <w:marLeft w:val="0"/>
      <w:marRight w:val="0"/>
      <w:marTop w:val="0"/>
      <w:marBottom w:val="0"/>
      <w:divBdr>
        <w:top w:val="none" w:sz="0" w:space="0" w:color="auto"/>
        <w:left w:val="none" w:sz="0" w:space="0" w:color="auto"/>
        <w:bottom w:val="none" w:sz="0" w:space="0" w:color="auto"/>
        <w:right w:val="none" w:sz="0" w:space="0" w:color="auto"/>
      </w:divBdr>
    </w:div>
    <w:div w:id="1735666755">
      <w:bodyDiv w:val="1"/>
      <w:marLeft w:val="0"/>
      <w:marRight w:val="0"/>
      <w:marTop w:val="0"/>
      <w:marBottom w:val="0"/>
      <w:divBdr>
        <w:top w:val="none" w:sz="0" w:space="0" w:color="auto"/>
        <w:left w:val="none" w:sz="0" w:space="0" w:color="auto"/>
        <w:bottom w:val="none" w:sz="0" w:space="0" w:color="auto"/>
        <w:right w:val="none" w:sz="0" w:space="0" w:color="auto"/>
      </w:divBdr>
    </w:div>
    <w:div w:id="1780369327">
      <w:bodyDiv w:val="1"/>
      <w:marLeft w:val="0"/>
      <w:marRight w:val="0"/>
      <w:marTop w:val="0"/>
      <w:marBottom w:val="0"/>
      <w:divBdr>
        <w:top w:val="none" w:sz="0" w:space="0" w:color="auto"/>
        <w:left w:val="none" w:sz="0" w:space="0" w:color="auto"/>
        <w:bottom w:val="none" w:sz="0" w:space="0" w:color="auto"/>
        <w:right w:val="none" w:sz="0" w:space="0" w:color="auto"/>
      </w:divBdr>
    </w:div>
    <w:div w:id="1926186920">
      <w:bodyDiv w:val="1"/>
      <w:marLeft w:val="0"/>
      <w:marRight w:val="0"/>
      <w:marTop w:val="0"/>
      <w:marBottom w:val="0"/>
      <w:divBdr>
        <w:top w:val="none" w:sz="0" w:space="0" w:color="auto"/>
        <w:left w:val="none" w:sz="0" w:space="0" w:color="auto"/>
        <w:bottom w:val="none" w:sz="0" w:space="0" w:color="auto"/>
        <w:right w:val="none" w:sz="0" w:space="0" w:color="auto"/>
      </w:divBdr>
    </w:div>
    <w:div w:id="1927154012">
      <w:bodyDiv w:val="1"/>
      <w:marLeft w:val="0"/>
      <w:marRight w:val="0"/>
      <w:marTop w:val="0"/>
      <w:marBottom w:val="0"/>
      <w:divBdr>
        <w:top w:val="none" w:sz="0" w:space="0" w:color="auto"/>
        <w:left w:val="none" w:sz="0" w:space="0" w:color="auto"/>
        <w:bottom w:val="none" w:sz="0" w:space="0" w:color="auto"/>
        <w:right w:val="none" w:sz="0" w:space="0" w:color="auto"/>
      </w:divBdr>
    </w:div>
    <w:div w:id="1960913340">
      <w:bodyDiv w:val="1"/>
      <w:marLeft w:val="0"/>
      <w:marRight w:val="0"/>
      <w:marTop w:val="0"/>
      <w:marBottom w:val="0"/>
      <w:divBdr>
        <w:top w:val="none" w:sz="0" w:space="0" w:color="auto"/>
        <w:left w:val="none" w:sz="0" w:space="0" w:color="auto"/>
        <w:bottom w:val="none" w:sz="0" w:space="0" w:color="auto"/>
        <w:right w:val="none" w:sz="0" w:space="0" w:color="auto"/>
      </w:divBdr>
    </w:div>
    <w:div w:id="2093618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people" Target="peop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kumentId xmlns="b5cc2ae1-2329-4532-9ccf-347daa3d07cd" xsi:nil="true"/>
    <DruhDokumentu xmlns="B5CC2AE1-2329-4532-9CCF-347DAA3D07CD">Dopis</DruhDokumentu>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Koncept</StavDokumentu>
    <Rizeni xmlns="B5CC2AE1-2329-4532-9CCF-347DAA3D07CD" xsi:nil="true"/>
    <MailId xmlns="B5CC2AE1-2329-4532-9CCF-347DAA3D07CD" xsi:nil="true"/>
    <StavSchvalovani xmlns="B5CC2AE1-2329-4532-9CCF-347DAA3D07CD">Neschváleno</StavSchvalovani>
    <NazevSouboruProtistrany xmlns="B5CC2AE1-2329-4532-9CCF-347DAA3D07C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5BFD7C00-81C9-4EBD-82BF-B3976FB01D77}">
  <ds:schemaRefs>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purl.org/dc/terms/"/>
    <ds:schemaRef ds:uri="http://www.w3.org/XML/1998/namespace"/>
    <ds:schemaRef ds:uri="b5cc2ae1-2329-4532-9ccf-347daa3d07cd"/>
    <ds:schemaRef ds:uri="B5CC2AE1-2329-4532-9CCF-347DAA3D07CD"/>
    <ds:schemaRef ds:uri="http://purl.org/dc/dcmitype/"/>
    <ds:schemaRef ds:uri="http://schemas.microsoft.com/office/infopath/2007/PartnerControls"/>
  </ds:schemaRefs>
</ds:datastoreItem>
</file>

<file path=customXml/itemProps2.xml><?xml version="1.0" encoding="utf-8"?>
<ds:datastoreItem xmlns:ds="http://schemas.openxmlformats.org/officeDocument/2006/customXml" ds:itemID="{9317359A-FDFA-4F4A-9EA0-212790685C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6720747-4F04-4414-A827-204FDC496197}">
  <ds:schemaRefs>
    <ds:schemaRef ds:uri="http://schemas.openxmlformats.org/officeDocument/2006/bibliography"/>
  </ds:schemaRefs>
</ds:datastoreItem>
</file>

<file path=customXml/itemProps4.xml><?xml version="1.0" encoding="utf-8"?>
<ds:datastoreItem xmlns:ds="http://schemas.openxmlformats.org/officeDocument/2006/customXml" ds:itemID="{2269705A-B1A4-4EBE-9115-2FCE282D443A}">
  <ds:schemaRefs>
    <ds:schemaRef ds:uri="http://schemas.microsoft.com/sharepoint/v3/contenttype/forms"/>
  </ds:schemaRefs>
</ds:datastoreItem>
</file>

<file path=customXml/itemProps5.xml><?xml version="1.0" encoding="utf-8"?>
<ds:datastoreItem xmlns:ds="http://schemas.openxmlformats.org/officeDocument/2006/customXml" ds:itemID="{A73F8E53-1C59-4505-B909-EECE563BBA9F}">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17</Pages>
  <Words>5690</Words>
  <Characters>35136</Characters>
  <Application>Microsoft Office Word</Application>
  <DocSecurity>0</DocSecurity>
  <Lines>292</Lines>
  <Paragraphs>81</Paragraphs>
  <ScaleCrop>false</ScaleCrop>
  <HeadingPairs>
    <vt:vector size="2" baseType="variant">
      <vt:variant>
        <vt:lpstr>Název</vt:lpstr>
      </vt:variant>
      <vt:variant>
        <vt:i4>1</vt:i4>
      </vt:variant>
    </vt:vector>
  </HeadingPairs>
  <TitlesOfParts>
    <vt:vector size="1" baseType="lpstr">
      <vt:lpstr>Rámcová smlouva</vt:lpstr>
    </vt:vector>
  </TitlesOfParts>
  <Company>I.R.I.S.</Company>
  <LinksUpToDate>false</LinksUpToDate>
  <CharactersWithSpaces>40745</CharactersWithSpaces>
  <SharedDoc>false</SharedDoc>
  <HLinks>
    <vt:vector size="6" baseType="variant">
      <vt:variant>
        <vt:i4>3473479</vt:i4>
      </vt:variant>
      <vt:variant>
        <vt:i4>21</vt:i4>
      </vt:variant>
      <vt:variant>
        <vt:i4>0</vt:i4>
      </vt:variant>
      <vt:variant>
        <vt:i4>5</vt:i4>
      </vt:variant>
      <vt:variant>
        <vt:lpwstr>mailto:elektronicka.fakturace@dpo.cz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dc:title>
  <dc:subject/>
  <dc:creator>MT Legal</dc:creator>
  <cp:keywords/>
  <cp:lastModifiedBy>Milan Friedrich</cp:lastModifiedBy>
  <cp:revision>19</cp:revision>
  <cp:lastPrinted>2019-07-30T20:18:00Z</cp:lastPrinted>
  <dcterms:created xsi:type="dcterms:W3CDTF">2023-01-09T09:33:00Z</dcterms:created>
  <dcterms:modified xsi:type="dcterms:W3CDTF">2024-05-31T11:49:00Z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Readiris</vt:lpwstr>
  </property>
</Properties>
</file>