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5A96B91D"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AL INVEST Břidličná, a.s.</w:t>
      </w:r>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2EB484CB" w14:textId="5DA16DA0" w:rsidR="00044B63"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1433449" w:history="1">
        <w:r w:rsidR="00044B63" w:rsidRPr="00C40D86">
          <w:rPr>
            <w:rStyle w:val="Hypertextovodkaz"/>
            <w:rFonts w:ascii="Times" w:hAnsi="Times"/>
            <w:noProof/>
          </w:rPr>
          <w:t>1.</w:t>
        </w:r>
        <w:r w:rsidR="00044B63">
          <w:rPr>
            <w:rFonts w:asciiTheme="minorHAnsi" w:eastAsiaTheme="minorEastAsia" w:hAnsiTheme="minorHAnsi" w:cstheme="minorBidi"/>
            <w:b w:val="0"/>
            <w:bCs w:val="0"/>
            <w:caps w:val="0"/>
            <w:noProof/>
            <w:kern w:val="2"/>
            <w:sz w:val="24"/>
            <w:szCs w:val="24"/>
            <w:lang w:val="cs-CZ" w:eastAsia="cs-CZ"/>
            <w14:ligatures w14:val="standardContextual"/>
          </w:rPr>
          <w:tab/>
        </w:r>
        <w:r w:rsidR="00044B63" w:rsidRPr="00C40D86">
          <w:rPr>
            <w:rStyle w:val="Hypertextovodkaz"/>
            <w:noProof/>
          </w:rPr>
          <w:t>DEFINITIONS</w:t>
        </w:r>
        <w:r w:rsidR="00044B63">
          <w:rPr>
            <w:noProof/>
            <w:webHidden/>
          </w:rPr>
          <w:tab/>
        </w:r>
        <w:r w:rsidR="00044B63">
          <w:rPr>
            <w:noProof/>
            <w:webHidden/>
          </w:rPr>
          <w:fldChar w:fldCharType="begin"/>
        </w:r>
        <w:r w:rsidR="00044B63">
          <w:rPr>
            <w:noProof/>
            <w:webHidden/>
          </w:rPr>
          <w:instrText xml:space="preserve"> PAGEREF _Toc171433449 \h </w:instrText>
        </w:r>
        <w:r w:rsidR="00044B63">
          <w:rPr>
            <w:noProof/>
            <w:webHidden/>
          </w:rPr>
        </w:r>
        <w:r w:rsidR="00044B63">
          <w:rPr>
            <w:noProof/>
            <w:webHidden/>
          </w:rPr>
          <w:fldChar w:fldCharType="separate"/>
        </w:r>
        <w:r w:rsidR="00044B63">
          <w:rPr>
            <w:noProof/>
            <w:webHidden/>
          </w:rPr>
          <w:t>7</w:t>
        </w:r>
        <w:r w:rsidR="00044B63">
          <w:rPr>
            <w:noProof/>
            <w:webHidden/>
          </w:rPr>
          <w:fldChar w:fldCharType="end"/>
        </w:r>
      </w:hyperlink>
    </w:p>
    <w:p w14:paraId="5E573BC2" w14:textId="419C78D3"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0" w:history="1">
        <w:r w:rsidRPr="00C40D86">
          <w:rPr>
            <w:rStyle w:val="Hypertextovodkaz"/>
            <w:rFonts w:ascii="Times" w:hAnsi="Times"/>
            <w:noProof/>
          </w:rPr>
          <w:t>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SUBJECT OF THE CONTRACT</w:t>
        </w:r>
        <w:r>
          <w:rPr>
            <w:noProof/>
            <w:webHidden/>
          </w:rPr>
          <w:tab/>
        </w:r>
        <w:r>
          <w:rPr>
            <w:noProof/>
            <w:webHidden/>
          </w:rPr>
          <w:fldChar w:fldCharType="begin"/>
        </w:r>
        <w:r>
          <w:rPr>
            <w:noProof/>
            <w:webHidden/>
          </w:rPr>
          <w:instrText xml:space="preserve"> PAGEREF _Toc171433450 \h </w:instrText>
        </w:r>
        <w:r>
          <w:rPr>
            <w:noProof/>
            <w:webHidden/>
          </w:rPr>
        </w:r>
        <w:r>
          <w:rPr>
            <w:noProof/>
            <w:webHidden/>
          </w:rPr>
          <w:fldChar w:fldCharType="separate"/>
        </w:r>
        <w:r>
          <w:rPr>
            <w:noProof/>
            <w:webHidden/>
          </w:rPr>
          <w:t>12</w:t>
        </w:r>
        <w:r>
          <w:rPr>
            <w:noProof/>
            <w:webHidden/>
          </w:rPr>
          <w:fldChar w:fldCharType="end"/>
        </w:r>
      </w:hyperlink>
    </w:p>
    <w:p w14:paraId="539C5D6A" w14:textId="44CFD99D"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1" w:history="1">
        <w:r w:rsidRPr="00C40D86">
          <w:rPr>
            <w:rStyle w:val="Hypertextovodkaz"/>
            <w:rFonts w:ascii="Times" w:hAnsi="Times"/>
            <w:noProof/>
          </w:rPr>
          <w:t>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MAJOR PRINCIPLES OF EXECUTION OF THE WORK</w:t>
        </w:r>
        <w:r>
          <w:rPr>
            <w:noProof/>
            <w:webHidden/>
          </w:rPr>
          <w:tab/>
        </w:r>
        <w:r>
          <w:rPr>
            <w:noProof/>
            <w:webHidden/>
          </w:rPr>
          <w:fldChar w:fldCharType="begin"/>
        </w:r>
        <w:r>
          <w:rPr>
            <w:noProof/>
            <w:webHidden/>
          </w:rPr>
          <w:instrText xml:space="preserve"> PAGEREF _Toc171433451 \h </w:instrText>
        </w:r>
        <w:r>
          <w:rPr>
            <w:noProof/>
            <w:webHidden/>
          </w:rPr>
        </w:r>
        <w:r>
          <w:rPr>
            <w:noProof/>
            <w:webHidden/>
          </w:rPr>
          <w:fldChar w:fldCharType="separate"/>
        </w:r>
        <w:r>
          <w:rPr>
            <w:noProof/>
            <w:webHidden/>
          </w:rPr>
          <w:t>13</w:t>
        </w:r>
        <w:r>
          <w:rPr>
            <w:noProof/>
            <w:webHidden/>
          </w:rPr>
          <w:fldChar w:fldCharType="end"/>
        </w:r>
      </w:hyperlink>
    </w:p>
    <w:p w14:paraId="30B8807A" w14:textId="684B87D5"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2" w:history="1">
        <w:r w:rsidRPr="00C40D86">
          <w:rPr>
            <w:rStyle w:val="Hypertextovodkaz"/>
            <w:rFonts w:ascii="Times" w:hAnsi="Times"/>
            <w:noProof/>
          </w:rPr>
          <w:t>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STANDARDS</w:t>
        </w:r>
        <w:r>
          <w:rPr>
            <w:noProof/>
            <w:webHidden/>
          </w:rPr>
          <w:tab/>
        </w:r>
        <w:r>
          <w:rPr>
            <w:noProof/>
            <w:webHidden/>
          </w:rPr>
          <w:fldChar w:fldCharType="begin"/>
        </w:r>
        <w:r>
          <w:rPr>
            <w:noProof/>
            <w:webHidden/>
          </w:rPr>
          <w:instrText xml:space="preserve"> PAGEREF _Toc171433452 \h </w:instrText>
        </w:r>
        <w:r>
          <w:rPr>
            <w:noProof/>
            <w:webHidden/>
          </w:rPr>
        </w:r>
        <w:r>
          <w:rPr>
            <w:noProof/>
            <w:webHidden/>
          </w:rPr>
          <w:fldChar w:fldCharType="separate"/>
        </w:r>
        <w:r>
          <w:rPr>
            <w:noProof/>
            <w:webHidden/>
          </w:rPr>
          <w:t>14</w:t>
        </w:r>
        <w:r>
          <w:rPr>
            <w:noProof/>
            <w:webHidden/>
          </w:rPr>
          <w:fldChar w:fldCharType="end"/>
        </w:r>
      </w:hyperlink>
    </w:p>
    <w:p w14:paraId="3125A169" w14:textId="053CD1B5"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3" w:history="1">
        <w:r w:rsidRPr="00C40D86">
          <w:rPr>
            <w:rStyle w:val="Hypertextovodkaz"/>
            <w:rFonts w:ascii="Times" w:hAnsi="Times"/>
            <w:noProof/>
          </w:rPr>
          <w:t>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PACKING</w:t>
        </w:r>
        <w:r>
          <w:rPr>
            <w:noProof/>
            <w:webHidden/>
          </w:rPr>
          <w:tab/>
        </w:r>
        <w:r>
          <w:rPr>
            <w:noProof/>
            <w:webHidden/>
          </w:rPr>
          <w:fldChar w:fldCharType="begin"/>
        </w:r>
        <w:r>
          <w:rPr>
            <w:noProof/>
            <w:webHidden/>
          </w:rPr>
          <w:instrText xml:space="preserve"> PAGEREF _Toc171433453 \h </w:instrText>
        </w:r>
        <w:r>
          <w:rPr>
            <w:noProof/>
            <w:webHidden/>
          </w:rPr>
        </w:r>
        <w:r>
          <w:rPr>
            <w:noProof/>
            <w:webHidden/>
          </w:rPr>
          <w:fldChar w:fldCharType="separate"/>
        </w:r>
        <w:r>
          <w:rPr>
            <w:noProof/>
            <w:webHidden/>
          </w:rPr>
          <w:t>14</w:t>
        </w:r>
        <w:r>
          <w:rPr>
            <w:noProof/>
            <w:webHidden/>
          </w:rPr>
          <w:fldChar w:fldCharType="end"/>
        </w:r>
      </w:hyperlink>
    </w:p>
    <w:p w14:paraId="0BAE11DD" w14:textId="258A2174"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4" w:history="1">
        <w:r w:rsidRPr="00C40D86">
          <w:rPr>
            <w:rStyle w:val="Hypertextovodkaz"/>
            <w:rFonts w:ascii="Times" w:hAnsi="Times"/>
            <w:noProof/>
          </w:rPr>
          <w:t>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DELIVERY TO SITE</w:t>
        </w:r>
        <w:r>
          <w:rPr>
            <w:noProof/>
            <w:webHidden/>
          </w:rPr>
          <w:tab/>
        </w:r>
        <w:r>
          <w:rPr>
            <w:noProof/>
            <w:webHidden/>
          </w:rPr>
          <w:fldChar w:fldCharType="begin"/>
        </w:r>
        <w:r>
          <w:rPr>
            <w:noProof/>
            <w:webHidden/>
          </w:rPr>
          <w:instrText xml:space="preserve"> PAGEREF _Toc171433454 \h </w:instrText>
        </w:r>
        <w:r>
          <w:rPr>
            <w:noProof/>
            <w:webHidden/>
          </w:rPr>
        </w:r>
        <w:r>
          <w:rPr>
            <w:noProof/>
            <w:webHidden/>
          </w:rPr>
          <w:fldChar w:fldCharType="separate"/>
        </w:r>
        <w:r>
          <w:rPr>
            <w:noProof/>
            <w:webHidden/>
          </w:rPr>
          <w:t>15</w:t>
        </w:r>
        <w:r>
          <w:rPr>
            <w:noProof/>
            <w:webHidden/>
          </w:rPr>
          <w:fldChar w:fldCharType="end"/>
        </w:r>
      </w:hyperlink>
    </w:p>
    <w:p w14:paraId="2FF00129" w14:textId="6F292823"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5" w:history="1">
        <w:r w:rsidRPr="00C40D86">
          <w:rPr>
            <w:rStyle w:val="Hypertextovodkaz"/>
            <w:rFonts w:ascii="Times" w:hAnsi="Times"/>
            <w:noProof/>
          </w:rPr>
          <w:t>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TRANSPORTATION</w:t>
        </w:r>
        <w:r>
          <w:rPr>
            <w:noProof/>
            <w:webHidden/>
          </w:rPr>
          <w:tab/>
        </w:r>
        <w:r>
          <w:rPr>
            <w:noProof/>
            <w:webHidden/>
          </w:rPr>
          <w:fldChar w:fldCharType="begin"/>
        </w:r>
        <w:r>
          <w:rPr>
            <w:noProof/>
            <w:webHidden/>
          </w:rPr>
          <w:instrText xml:space="preserve"> PAGEREF _Toc171433455 \h </w:instrText>
        </w:r>
        <w:r>
          <w:rPr>
            <w:noProof/>
            <w:webHidden/>
          </w:rPr>
        </w:r>
        <w:r>
          <w:rPr>
            <w:noProof/>
            <w:webHidden/>
          </w:rPr>
          <w:fldChar w:fldCharType="separate"/>
        </w:r>
        <w:r>
          <w:rPr>
            <w:noProof/>
            <w:webHidden/>
          </w:rPr>
          <w:t>15</w:t>
        </w:r>
        <w:r>
          <w:rPr>
            <w:noProof/>
            <w:webHidden/>
          </w:rPr>
          <w:fldChar w:fldCharType="end"/>
        </w:r>
      </w:hyperlink>
    </w:p>
    <w:p w14:paraId="25694C60" w14:textId="3717B9A7"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6" w:history="1">
        <w:r w:rsidRPr="00C40D86">
          <w:rPr>
            <w:rStyle w:val="Hypertextovodkaz"/>
            <w:rFonts w:ascii="Times" w:hAnsi="Times"/>
            <w:noProof/>
          </w:rPr>
          <w:t>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INSURANCE</w:t>
        </w:r>
        <w:r>
          <w:rPr>
            <w:noProof/>
            <w:webHidden/>
          </w:rPr>
          <w:tab/>
        </w:r>
        <w:r>
          <w:rPr>
            <w:noProof/>
            <w:webHidden/>
          </w:rPr>
          <w:fldChar w:fldCharType="begin"/>
        </w:r>
        <w:r>
          <w:rPr>
            <w:noProof/>
            <w:webHidden/>
          </w:rPr>
          <w:instrText xml:space="preserve"> PAGEREF _Toc171433456 \h </w:instrText>
        </w:r>
        <w:r>
          <w:rPr>
            <w:noProof/>
            <w:webHidden/>
          </w:rPr>
        </w:r>
        <w:r>
          <w:rPr>
            <w:noProof/>
            <w:webHidden/>
          </w:rPr>
          <w:fldChar w:fldCharType="separate"/>
        </w:r>
        <w:r>
          <w:rPr>
            <w:noProof/>
            <w:webHidden/>
          </w:rPr>
          <w:t>16</w:t>
        </w:r>
        <w:r>
          <w:rPr>
            <w:noProof/>
            <w:webHidden/>
          </w:rPr>
          <w:fldChar w:fldCharType="end"/>
        </w:r>
      </w:hyperlink>
    </w:p>
    <w:p w14:paraId="53A3C77B" w14:textId="4AF5FC8A"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7" w:history="1">
        <w:r w:rsidRPr="00C40D86">
          <w:rPr>
            <w:rStyle w:val="Hypertextovodkaz"/>
            <w:rFonts w:ascii="Times" w:hAnsi="Times"/>
            <w:noProof/>
          </w:rPr>
          <w:t>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SERVICES AND OTHER DELIVERABLES</w:t>
        </w:r>
        <w:r>
          <w:rPr>
            <w:noProof/>
            <w:webHidden/>
          </w:rPr>
          <w:tab/>
        </w:r>
        <w:r>
          <w:rPr>
            <w:noProof/>
            <w:webHidden/>
          </w:rPr>
          <w:fldChar w:fldCharType="begin"/>
        </w:r>
        <w:r>
          <w:rPr>
            <w:noProof/>
            <w:webHidden/>
          </w:rPr>
          <w:instrText xml:space="preserve"> PAGEREF _Toc171433457 \h </w:instrText>
        </w:r>
        <w:r>
          <w:rPr>
            <w:noProof/>
            <w:webHidden/>
          </w:rPr>
        </w:r>
        <w:r>
          <w:rPr>
            <w:noProof/>
            <w:webHidden/>
          </w:rPr>
          <w:fldChar w:fldCharType="separate"/>
        </w:r>
        <w:r>
          <w:rPr>
            <w:noProof/>
            <w:webHidden/>
          </w:rPr>
          <w:t>17</w:t>
        </w:r>
        <w:r>
          <w:rPr>
            <w:noProof/>
            <w:webHidden/>
          </w:rPr>
          <w:fldChar w:fldCharType="end"/>
        </w:r>
      </w:hyperlink>
    </w:p>
    <w:p w14:paraId="4D2893E6" w14:textId="01A3D050"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8" w:history="1">
        <w:r w:rsidRPr="00C40D86">
          <w:rPr>
            <w:rStyle w:val="Hypertextovodkaz"/>
            <w:rFonts w:ascii="Times" w:hAnsi="Times"/>
            <w:noProof/>
          </w:rPr>
          <w:t>10.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EXAMINATION, INSPECTION AND TESTS</w:t>
        </w:r>
        <w:r>
          <w:rPr>
            <w:noProof/>
            <w:webHidden/>
          </w:rPr>
          <w:tab/>
        </w:r>
        <w:r>
          <w:rPr>
            <w:noProof/>
            <w:webHidden/>
          </w:rPr>
          <w:fldChar w:fldCharType="begin"/>
        </w:r>
        <w:r>
          <w:rPr>
            <w:noProof/>
            <w:webHidden/>
          </w:rPr>
          <w:instrText xml:space="preserve"> PAGEREF _Toc171433458 \h </w:instrText>
        </w:r>
        <w:r>
          <w:rPr>
            <w:noProof/>
            <w:webHidden/>
          </w:rPr>
        </w:r>
        <w:r>
          <w:rPr>
            <w:noProof/>
            <w:webHidden/>
          </w:rPr>
          <w:fldChar w:fldCharType="separate"/>
        </w:r>
        <w:r>
          <w:rPr>
            <w:noProof/>
            <w:webHidden/>
          </w:rPr>
          <w:t>17</w:t>
        </w:r>
        <w:r>
          <w:rPr>
            <w:noProof/>
            <w:webHidden/>
          </w:rPr>
          <w:fldChar w:fldCharType="end"/>
        </w:r>
      </w:hyperlink>
    </w:p>
    <w:p w14:paraId="28BEACB5" w14:textId="201F394B"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59" w:history="1">
        <w:r w:rsidRPr="00C40D86">
          <w:rPr>
            <w:rStyle w:val="Hypertextovodkaz"/>
            <w:rFonts w:ascii="Times" w:hAnsi="Times"/>
            <w:noProof/>
          </w:rPr>
          <w:t>11.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LABOUR</w:t>
        </w:r>
        <w:r>
          <w:rPr>
            <w:noProof/>
            <w:webHidden/>
          </w:rPr>
          <w:tab/>
        </w:r>
        <w:r>
          <w:rPr>
            <w:noProof/>
            <w:webHidden/>
          </w:rPr>
          <w:fldChar w:fldCharType="begin"/>
        </w:r>
        <w:r>
          <w:rPr>
            <w:noProof/>
            <w:webHidden/>
          </w:rPr>
          <w:instrText xml:space="preserve"> PAGEREF _Toc171433459 \h </w:instrText>
        </w:r>
        <w:r>
          <w:rPr>
            <w:noProof/>
            <w:webHidden/>
          </w:rPr>
        </w:r>
        <w:r>
          <w:rPr>
            <w:noProof/>
            <w:webHidden/>
          </w:rPr>
          <w:fldChar w:fldCharType="separate"/>
        </w:r>
        <w:r>
          <w:rPr>
            <w:noProof/>
            <w:webHidden/>
          </w:rPr>
          <w:t>20</w:t>
        </w:r>
        <w:r>
          <w:rPr>
            <w:noProof/>
            <w:webHidden/>
          </w:rPr>
          <w:fldChar w:fldCharType="end"/>
        </w:r>
      </w:hyperlink>
    </w:p>
    <w:p w14:paraId="35F4608A" w14:textId="35E5B720"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0" w:history="1">
        <w:r w:rsidRPr="00C40D86">
          <w:rPr>
            <w:rStyle w:val="Hypertextovodkaz"/>
            <w:rFonts w:ascii="Times" w:hAnsi="Times"/>
            <w:noProof/>
          </w:rPr>
          <w:t>12.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CARE OF WORK</w:t>
        </w:r>
        <w:r>
          <w:rPr>
            <w:noProof/>
            <w:webHidden/>
          </w:rPr>
          <w:tab/>
        </w:r>
        <w:r>
          <w:rPr>
            <w:noProof/>
            <w:webHidden/>
          </w:rPr>
          <w:fldChar w:fldCharType="begin"/>
        </w:r>
        <w:r>
          <w:rPr>
            <w:noProof/>
            <w:webHidden/>
          </w:rPr>
          <w:instrText xml:space="preserve"> PAGEREF _Toc171433460 \h </w:instrText>
        </w:r>
        <w:r>
          <w:rPr>
            <w:noProof/>
            <w:webHidden/>
          </w:rPr>
        </w:r>
        <w:r>
          <w:rPr>
            <w:noProof/>
            <w:webHidden/>
          </w:rPr>
          <w:fldChar w:fldCharType="separate"/>
        </w:r>
        <w:r>
          <w:rPr>
            <w:noProof/>
            <w:webHidden/>
          </w:rPr>
          <w:t>20</w:t>
        </w:r>
        <w:r>
          <w:rPr>
            <w:noProof/>
            <w:webHidden/>
          </w:rPr>
          <w:fldChar w:fldCharType="end"/>
        </w:r>
      </w:hyperlink>
    </w:p>
    <w:p w14:paraId="7B285E3A" w14:textId="468B4150"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1" w:history="1">
        <w:r w:rsidRPr="00C40D86">
          <w:rPr>
            <w:rStyle w:val="Hypertextovodkaz"/>
            <w:rFonts w:ascii="Times" w:hAnsi="Times"/>
            <w:noProof/>
          </w:rPr>
          <w:t>13.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TRANSFER OF OWNERSHIP AND RISK OF LOSS</w:t>
        </w:r>
        <w:r>
          <w:rPr>
            <w:noProof/>
            <w:webHidden/>
          </w:rPr>
          <w:tab/>
        </w:r>
        <w:r>
          <w:rPr>
            <w:noProof/>
            <w:webHidden/>
          </w:rPr>
          <w:fldChar w:fldCharType="begin"/>
        </w:r>
        <w:r>
          <w:rPr>
            <w:noProof/>
            <w:webHidden/>
          </w:rPr>
          <w:instrText xml:space="preserve"> PAGEREF _Toc171433461 \h </w:instrText>
        </w:r>
        <w:r>
          <w:rPr>
            <w:noProof/>
            <w:webHidden/>
          </w:rPr>
        </w:r>
        <w:r>
          <w:rPr>
            <w:noProof/>
            <w:webHidden/>
          </w:rPr>
          <w:fldChar w:fldCharType="separate"/>
        </w:r>
        <w:r>
          <w:rPr>
            <w:noProof/>
            <w:webHidden/>
          </w:rPr>
          <w:t>20</w:t>
        </w:r>
        <w:r>
          <w:rPr>
            <w:noProof/>
            <w:webHidden/>
          </w:rPr>
          <w:fldChar w:fldCharType="end"/>
        </w:r>
      </w:hyperlink>
    </w:p>
    <w:p w14:paraId="56B3DDF1" w14:textId="7387F30C"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2" w:history="1">
        <w:r w:rsidRPr="00C40D86">
          <w:rPr>
            <w:rStyle w:val="Hypertextovodkaz"/>
            <w:rFonts w:ascii="Times" w:hAnsi="Times"/>
            <w:noProof/>
          </w:rPr>
          <w:t>14.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CONTRACTOR’S RESPONSIBILITIES</w:t>
        </w:r>
        <w:r>
          <w:rPr>
            <w:noProof/>
            <w:webHidden/>
          </w:rPr>
          <w:tab/>
        </w:r>
        <w:r>
          <w:rPr>
            <w:noProof/>
            <w:webHidden/>
          </w:rPr>
          <w:fldChar w:fldCharType="begin"/>
        </w:r>
        <w:r>
          <w:rPr>
            <w:noProof/>
            <w:webHidden/>
          </w:rPr>
          <w:instrText xml:space="preserve"> PAGEREF _Toc171433462 \h </w:instrText>
        </w:r>
        <w:r>
          <w:rPr>
            <w:noProof/>
            <w:webHidden/>
          </w:rPr>
        </w:r>
        <w:r>
          <w:rPr>
            <w:noProof/>
            <w:webHidden/>
          </w:rPr>
          <w:fldChar w:fldCharType="separate"/>
        </w:r>
        <w:r>
          <w:rPr>
            <w:noProof/>
            <w:webHidden/>
          </w:rPr>
          <w:t>21</w:t>
        </w:r>
        <w:r>
          <w:rPr>
            <w:noProof/>
            <w:webHidden/>
          </w:rPr>
          <w:fldChar w:fldCharType="end"/>
        </w:r>
      </w:hyperlink>
    </w:p>
    <w:p w14:paraId="4D563E97" w14:textId="11E2F1F5"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3" w:history="1">
        <w:r w:rsidRPr="00C40D86">
          <w:rPr>
            <w:rStyle w:val="Hypertextovodkaz"/>
            <w:rFonts w:ascii="Times" w:hAnsi="Times"/>
            <w:noProof/>
          </w:rPr>
          <w:t>15.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CUSTOMER’S RESPONSIBILITIES</w:t>
        </w:r>
        <w:r>
          <w:rPr>
            <w:noProof/>
            <w:webHidden/>
          </w:rPr>
          <w:tab/>
        </w:r>
        <w:r>
          <w:rPr>
            <w:noProof/>
            <w:webHidden/>
          </w:rPr>
          <w:fldChar w:fldCharType="begin"/>
        </w:r>
        <w:r>
          <w:rPr>
            <w:noProof/>
            <w:webHidden/>
          </w:rPr>
          <w:instrText xml:space="preserve"> PAGEREF _Toc171433463 \h </w:instrText>
        </w:r>
        <w:r>
          <w:rPr>
            <w:noProof/>
            <w:webHidden/>
          </w:rPr>
        </w:r>
        <w:r>
          <w:rPr>
            <w:noProof/>
            <w:webHidden/>
          </w:rPr>
          <w:fldChar w:fldCharType="separate"/>
        </w:r>
        <w:r>
          <w:rPr>
            <w:noProof/>
            <w:webHidden/>
          </w:rPr>
          <w:t>21</w:t>
        </w:r>
        <w:r>
          <w:rPr>
            <w:noProof/>
            <w:webHidden/>
          </w:rPr>
          <w:fldChar w:fldCharType="end"/>
        </w:r>
      </w:hyperlink>
    </w:p>
    <w:p w14:paraId="00AC111C" w14:textId="6DEAA3C5"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4" w:history="1">
        <w:r w:rsidRPr="00C40D86">
          <w:rPr>
            <w:rStyle w:val="Hypertextovodkaz"/>
            <w:rFonts w:ascii="Times" w:hAnsi="Times"/>
            <w:noProof/>
          </w:rPr>
          <w:t>16.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PERSONNEL</w:t>
        </w:r>
        <w:r>
          <w:rPr>
            <w:noProof/>
            <w:webHidden/>
          </w:rPr>
          <w:tab/>
        </w:r>
        <w:r>
          <w:rPr>
            <w:noProof/>
            <w:webHidden/>
          </w:rPr>
          <w:fldChar w:fldCharType="begin"/>
        </w:r>
        <w:r>
          <w:rPr>
            <w:noProof/>
            <w:webHidden/>
          </w:rPr>
          <w:instrText xml:space="preserve"> PAGEREF _Toc171433464 \h </w:instrText>
        </w:r>
        <w:r>
          <w:rPr>
            <w:noProof/>
            <w:webHidden/>
          </w:rPr>
        </w:r>
        <w:r>
          <w:rPr>
            <w:noProof/>
            <w:webHidden/>
          </w:rPr>
          <w:fldChar w:fldCharType="separate"/>
        </w:r>
        <w:r>
          <w:rPr>
            <w:noProof/>
            <w:webHidden/>
          </w:rPr>
          <w:t>22</w:t>
        </w:r>
        <w:r>
          <w:rPr>
            <w:noProof/>
            <w:webHidden/>
          </w:rPr>
          <w:fldChar w:fldCharType="end"/>
        </w:r>
      </w:hyperlink>
    </w:p>
    <w:p w14:paraId="64190203" w14:textId="1DD5CC52"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5" w:history="1">
        <w:r w:rsidRPr="00C40D86">
          <w:rPr>
            <w:rStyle w:val="Hypertextovodkaz"/>
            <w:rFonts w:ascii="Times" w:hAnsi="Times"/>
            <w:noProof/>
          </w:rPr>
          <w:t>17.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SITE-RELATED OBLIGATIONS AND PERFORMANCE</w:t>
        </w:r>
        <w:r>
          <w:rPr>
            <w:noProof/>
            <w:webHidden/>
          </w:rPr>
          <w:tab/>
        </w:r>
        <w:r>
          <w:rPr>
            <w:noProof/>
            <w:webHidden/>
          </w:rPr>
          <w:fldChar w:fldCharType="begin"/>
        </w:r>
        <w:r>
          <w:rPr>
            <w:noProof/>
            <w:webHidden/>
          </w:rPr>
          <w:instrText xml:space="preserve"> PAGEREF _Toc171433465 \h </w:instrText>
        </w:r>
        <w:r>
          <w:rPr>
            <w:noProof/>
            <w:webHidden/>
          </w:rPr>
        </w:r>
        <w:r>
          <w:rPr>
            <w:noProof/>
            <w:webHidden/>
          </w:rPr>
          <w:fldChar w:fldCharType="separate"/>
        </w:r>
        <w:r>
          <w:rPr>
            <w:noProof/>
            <w:webHidden/>
          </w:rPr>
          <w:t>22</w:t>
        </w:r>
        <w:r>
          <w:rPr>
            <w:noProof/>
            <w:webHidden/>
          </w:rPr>
          <w:fldChar w:fldCharType="end"/>
        </w:r>
      </w:hyperlink>
    </w:p>
    <w:p w14:paraId="2E6F18B0" w14:textId="4C23A9C8"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6" w:history="1">
        <w:r w:rsidRPr="00C40D86">
          <w:rPr>
            <w:rStyle w:val="Hypertextovodkaz"/>
            <w:rFonts w:ascii="Times" w:hAnsi="Times"/>
            <w:noProof/>
          </w:rPr>
          <w:t>18.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SITE REGULATIONS</w:t>
        </w:r>
        <w:r>
          <w:rPr>
            <w:noProof/>
            <w:webHidden/>
          </w:rPr>
          <w:tab/>
        </w:r>
        <w:r>
          <w:rPr>
            <w:noProof/>
            <w:webHidden/>
          </w:rPr>
          <w:fldChar w:fldCharType="begin"/>
        </w:r>
        <w:r>
          <w:rPr>
            <w:noProof/>
            <w:webHidden/>
          </w:rPr>
          <w:instrText xml:space="preserve"> PAGEREF _Toc171433466 \h </w:instrText>
        </w:r>
        <w:r>
          <w:rPr>
            <w:noProof/>
            <w:webHidden/>
          </w:rPr>
        </w:r>
        <w:r>
          <w:rPr>
            <w:noProof/>
            <w:webHidden/>
          </w:rPr>
          <w:fldChar w:fldCharType="separate"/>
        </w:r>
        <w:r>
          <w:rPr>
            <w:noProof/>
            <w:webHidden/>
          </w:rPr>
          <w:t>23</w:t>
        </w:r>
        <w:r>
          <w:rPr>
            <w:noProof/>
            <w:webHidden/>
          </w:rPr>
          <w:fldChar w:fldCharType="end"/>
        </w:r>
      </w:hyperlink>
    </w:p>
    <w:p w14:paraId="7712F6F2" w14:textId="77820209"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7" w:history="1">
        <w:r w:rsidRPr="00C40D86">
          <w:rPr>
            <w:rStyle w:val="Hypertextovodkaz"/>
            <w:rFonts w:ascii="Times" w:hAnsi="Times"/>
            <w:noProof/>
          </w:rPr>
          <w:t>19.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CONTRACT SCHEDULES</w:t>
        </w:r>
        <w:r>
          <w:rPr>
            <w:noProof/>
            <w:webHidden/>
          </w:rPr>
          <w:tab/>
        </w:r>
        <w:r>
          <w:rPr>
            <w:noProof/>
            <w:webHidden/>
          </w:rPr>
          <w:fldChar w:fldCharType="begin"/>
        </w:r>
        <w:r>
          <w:rPr>
            <w:noProof/>
            <w:webHidden/>
          </w:rPr>
          <w:instrText xml:space="preserve"> PAGEREF _Toc171433467 \h </w:instrText>
        </w:r>
        <w:r>
          <w:rPr>
            <w:noProof/>
            <w:webHidden/>
          </w:rPr>
        </w:r>
        <w:r>
          <w:rPr>
            <w:noProof/>
            <w:webHidden/>
          </w:rPr>
          <w:fldChar w:fldCharType="separate"/>
        </w:r>
        <w:r>
          <w:rPr>
            <w:noProof/>
            <w:webHidden/>
          </w:rPr>
          <w:t>24</w:t>
        </w:r>
        <w:r>
          <w:rPr>
            <w:noProof/>
            <w:webHidden/>
          </w:rPr>
          <w:fldChar w:fldCharType="end"/>
        </w:r>
      </w:hyperlink>
    </w:p>
    <w:p w14:paraId="2D98880B" w14:textId="349453F5"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8" w:history="1">
        <w:r w:rsidRPr="00C40D86">
          <w:rPr>
            <w:rStyle w:val="Hypertextovodkaz"/>
            <w:rFonts w:ascii="Times" w:hAnsi="Times"/>
            <w:noProof/>
          </w:rPr>
          <w:t>20.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INFORMATION TO THE CUSTOMER</w:t>
        </w:r>
        <w:r>
          <w:rPr>
            <w:noProof/>
            <w:webHidden/>
          </w:rPr>
          <w:tab/>
        </w:r>
        <w:r>
          <w:rPr>
            <w:noProof/>
            <w:webHidden/>
          </w:rPr>
          <w:fldChar w:fldCharType="begin"/>
        </w:r>
        <w:r>
          <w:rPr>
            <w:noProof/>
            <w:webHidden/>
          </w:rPr>
          <w:instrText xml:space="preserve"> PAGEREF _Toc171433468 \h </w:instrText>
        </w:r>
        <w:r>
          <w:rPr>
            <w:noProof/>
            <w:webHidden/>
          </w:rPr>
        </w:r>
        <w:r>
          <w:rPr>
            <w:noProof/>
            <w:webHidden/>
          </w:rPr>
          <w:fldChar w:fldCharType="separate"/>
        </w:r>
        <w:r>
          <w:rPr>
            <w:noProof/>
            <w:webHidden/>
          </w:rPr>
          <w:t>25</w:t>
        </w:r>
        <w:r>
          <w:rPr>
            <w:noProof/>
            <w:webHidden/>
          </w:rPr>
          <w:fldChar w:fldCharType="end"/>
        </w:r>
      </w:hyperlink>
    </w:p>
    <w:p w14:paraId="4FA7D7A6" w14:textId="637B4188"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69" w:history="1">
        <w:r w:rsidRPr="00C40D86">
          <w:rPr>
            <w:rStyle w:val="Hypertextovodkaz"/>
            <w:rFonts w:ascii="Times" w:hAnsi="Times"/>
            <w:noProof/>
          </w:rPr>
          <w:t>21.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OBLIGATIONS AND ASSISTANCE BY THE CUSTOMER</w:t>
        </w:r>
        <w:r>
          <w:rPr>
            <w:noProof/>
            <w:webHidden/>
          </w:rPr>
          <w:tab/>
        </w:r>
        <w:r>
          <w:rPr>
            <w:noProof/>
            <w:webHidden/>
          </w:rPr>
          <w:fldChar w:fldCharType="begin"/>
        </w:r>
        <w:r>
          <w:rPr>
            <w:noProof/>
            <w:webHidden/>
          </w:rPr>
          <w:instrText xml:space="preserve"> PAGEREF _Toc171433469 \h </w:instrText>
        </w:r>
        <w:r>
          <w:rPr>
            <w:noProof/>
            <w:webHidden/>
          </w:rPr>
        </w:r>
        <w:r>
          <w:rPr>
            <w:noProof/>
            <w:webHidden/>
          </w:rPr>
          <w:fldChar w:fldCharType="separate"/>
        </w:r>
        <w:r>
          <w:rPr>
            <w:noProof/>
            <w:webHidden/>
          </w:rPr>
          <w:t>27</w:t>
        </w:r>
        <w:r>
          <w:rPr>
            <w:noProof/>
            <w:webHidden/>
          </w:rPr>
          <w:fldChar w:fldCharType="end"/>
        </w:r>
      </w:hyperlink>
    </w:p>
    <w:p w14:paraId="7508EA58" w14:textId="2EBB309B"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0" w:history="1">
        <w:r w:rsidRPr="00C40D86">
          <w:rPr>
            <w:rStyle w:val="Hypertextovodkaz"/>
            <w:rFonts w:ascii="Times" w:hAnsi="Times"/>
            <w:noProof/>
          </w:rPr>
          <w:t>22.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SUSPENSION</w:t>
        </w:r>
        <w:r>
          <w:rPr>
            <w:noProof/>
            <w:webHidden/>
          </w:rPr>
          <w:tab/>
        </w:r>
        <w:r>
          <w:rPr>
            <w:noProof/>
            <w:webHidden/>
          </w:rPr>
          <w:fldChar w:fldCharType="begin"/>
        </w:r>
        <w:r>
          <w:rPr>
            <w:noProof/>
            <w:webHidden/>
          </w:rPr>
          <w:instrText xml:space="preserve"> PAGEREF _Toc171433470 \h </w:instrText>
        </w:r>
        <w:r>
          <w:rPr>
            <w:noProof/>
            <w:webHidden/>
          </w:rPr>
        </w:r>
        <w:r>
          <w:rPr>
            <w:noProof/>
            <w:webHidden/>
          </w:rPr>
          <w:fldChar w:fldCharType="separate"/>
        </w:r>
        <w:r>
          <w:rPr>
            <w:noProof/>
            <w:webHidden/>
          </w:rPr>
          <w:t>28</w:t>
        </w:r>
        <w:r>
          <w:rPr>
            <w:noProof/>
            <w:webHidden/>
          </w:rPr>
          <w:fldChar w:fldCharType="end"/>
        </w:r>
      </w:hyperlink>
    </w:p>
    <w:p w14:paraId="72133983" w14:textId="35D6C7C6"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1" w:history="1">
        <w:r w:rsidRPr="00C40D86">
          <w:rPr>
            <w:rStyle w:val="Hypertextovodkaz"/>
            <w:rFonts w:ascii="Times" w:hAnsi="Times"/>
            <w:noProof/>
          </w:rPr>
          <w:t>23.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COMPLETION OF WORK</w:t>
        </w:r>
        <w:r>
          <w:rPr>
            <w:noProof/>
            <w:webHidden/>
          </w:rPr>
          <w:tab/>
        </w:r>
        <w:r>
          <w:rPr>
            <w:noProof/>
            <w:webHidden/>
          </w:rPr>
          <w:fldChar w:fldCharType="begin"/>
        </w:r>
        <w:r>
          <w:rPr>
            <w:noProof/>
            <w:webHidden/>
          </w:rPr>
          <w:instrText xml:space="preserve"> PAGEREF _Toc171433471 \h </w:instrText>
        </w:r>
        <w:r>
          <w:rPr>
            <w:noProof/>
            <w:webHidden/>
          </w:rPr>
        </w:r>
        <w:r>
          <w:rPr>
            <w:noProof/>
            <w:webHidden/>
          </w:rPr>
          <w:fldChar w:fldCharType="separate"/>
        </w:r>
        <w:r>
          <w:rPr>
            <w:noProof/>
            <w:webHidden/>
          </w:rPr>
          <w:t>29</w:t>
        </w:r>
        <w:r>
          <w:rPr>
            <w:noProof/>
            <w:webHidden/>
          </w:rPr>
          <w:fldChar w:fldCharType="end"/>
        </w:r>
      </w:hyperlink>
    </w:p>
    <w:p w14:paraId="6692470E" w14:textId="007AE2CF"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2" w:history="1">
        <w:r w:rsidRPr="00C40D86">
          <w:rPr>
            <w:rStyle w:val="Hypertextovodkaz"/>
            <w:rFonts w:ascii="Times" w:hAnsi="Times"/>
            <w:noProof/>
          </w:rPr>
          <w:t>24.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STABLE PERFORMANCE GUARANTEES</w:t>
        </w:r>
        <w:r>
          <w:rPr>
            <w:noProof/>
            <w:webHidden/>
          </w:rPr>
          <w:tab/>
        </w:r>
        <w:r>
          <w:rPr>
            <w:noProof/>
            <w:webHidden/>
          </w:rPr>
          <w:fldChar w:fldCharType="begin"/>
        </w:r>
        <w:r>
          <w:rPr>
            <w:noProof/>
            <w:webHidden/>
          </w:rPr>
          <w:instrText xml:space="preserve"> PAGEREF _Toc171433472 \h </w:instrText>
        </w:r>
        <w:r>
          <w:rPr>
            <w:noProof/>
            <w:webHidden/>
          </w:rPr>
        </w:r>
        <w:r>
          <w:rPr>
            <w:noProof/>
            <w:webHidden/>
          </w:rPr>
          <w:fldChar w:fldCharType="separate"/>
        </w:r>
        <w:r>
          <w:rPr>
            <w:noProof/>
            <w:webHidden/>
          </w:rPr>
          <w:t>36</w:t>
        </w:r>
        <w:r>
          <w:rPr>
            <w:noProof/>
            <w:webHidden/>
          </w:rPr>
          <w:fldChar w:fldCharType="end"/>
        </w:r>
      </w:hyperlink>
    </w:p>
    <w:p w14:paraId="14BCD6A7" w14:textId="67AED97A"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3" w:history="1">
        <w:r w:rsidRPr="00C40D86">
          <w:rPr>
            <w:rStyle w:val="Hypertextovodkaz"/>
            <w:rFonts w:ascii="Times" w:hAnsi="Times"/>
            <w:noProof/>
          </w:rPr>
          <w:t>25.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LIABILITY FOR DEFECTS OF WORK AND WARRANTY</w:t>
        </w:r>
        <w:r>
          <w:rPr>
            <w:noProof/>
            <w:webHidden/>
          </w:rPr>
          <w:tab/>
        </w:r>
        <w:r>
          <w:rPr>
            <w:noProof/>
            <w:webHidden/>
          </w:rPr>
          <w:fldChar w:fldCharType="begin"/>
        </w:r>
        <w:r>
          <w:rPr>
            <w:noProof/>
            <w:webHidden/>
          </w:rPr>
          <w:instrText xml:space="preserve"> PAGEREF _Toc171433473 \h </w:instrText>
        </w:r>
        <w:r>
          <w:rPr>
            <w:noProof/>
            <w:webHidden/>
          </w:rPr>
        </w:r>
        <w:r>
          <w:rPr>
            <w:noProof/>
            <w:webHidden/>
          </w:rPr>
          <w:fldChar w:fldCharType="separate"/>
        </w:r>
        <w:r>
          <w:rPr>
            <w:noProof/>
            <w:webHidden/>
          </w:rPr>
          <w:t>36</w:t>
        </w:r>
        <w:r>
          <w:rPr>
            <w:noProof/>
            <w:webHidden/>
          </w:rPr>
          <w:fldChar w:fldCharType="end"/>
        </w:r>
      </w:hyperlink>
    </w:p>
    <w:p w14:paraId="2B839418" w14:textId="087D2849"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4" w:history="1">
        <w:r w:rsidRPr="00C40D86">
          <w:rPr>
            <w:rStyle w:val="Hypertextovodkaz"/>
            <w:rFonts w:ascii="Times" w:hAnsi="Times"/>
            <w:noProof/>
          </w:rPr>
          <w:t>26.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BANK GUARANTEES</w:t>
        </w:r>
        <w:r>
          <w:rPr>
            <w:noProof/>
            <w:webHidden/>
          </w:rPr>
          <w:tab/>
        </w:r>
        <w:r>
          <w:rPr>
            <w:noProof/>
            <w:webHidden/>
          </w:rPr>
          <w:fldChar w:fldCharType="begin"/>
        </w:r>
        <w:r>
          <w:rPr>
            <w:noProof/>
            <w:webHidden/>
          </w:rPr>
          <w:instrText xml:space="preserve"> PAGEREF _Toc171433474 \h </w:instrText>
        </w:r>
        <w:r>
          <w:rPr>
            <w:noProof/>
            <w:webHidden/>
          </w:rPr>
        </w:r>
        <w:r>
          <w:rPr>
            <w:noProof/>
            <w:webHidden/>
          </w:rPr>
          <w:fldChar w:fldCharType="separate"/>
        </w:r>
        <w:r>
          <w:rPr>
            <w:noProof/>
            <w:webHidden/>
          </w:rPr>
          <w:t>38</w:t>
        </w:r>
        <w:r>
          <w:rPr>
            <w:noProof/>
            <w:webHidden/>
          </w:rPr>
          <w:fldChar w:fldCharType="end"/>
        </w:r>
      </w:hyperlink>
    </w:p>
    <w:p w14:paraId="71D524DF" w14:textId="18379798"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5" w:history="1">
        <w:r w:rsidRPr="00C40D86">
          <w:rPr>
            <w:rStyle w:val="Hypertextovodkaz"/>
            <w:rFonts w:ascii="Times" w:hAnsi="Times"/>
            <w:noProof/>
          </w:rPr>
          <w:t>27.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CONTRACT PRICE</w:t>
        </w:r>
        <w:r>
          <w:rPr>
            <w:noProof/>
            <w:webHidden/>
          </w:rPr>
          <w:tab/>
        </w:r>
        <w:r>
          <w:rPr>
            <w:noProof/>
            <w:webHidden/>
          </w:rPr>
          <w:fldChar w:fldCharType="begin"/>
        </w:r>
        <w:r>
          <w:rPr>
            <w:noProof/>
            <w:webHidden/>
          </w:rPr>
          <w:instrText xml:space="preserve"> PAGEREF _Toc171433475 \h </w:instrText>
        </w:r>
        <w:r>
          <w:rPr>
            <w:noProof/>
            <w:webHidden/>
          </w:rPr>
        </w:r>
        <w:r>
          <w:rPr>
            <w:noProof/>
            <w:webHidden/>
          </w:rPr>
          <w:fldChar w:fldCharType="separate"/>
        </w:r>
        <w:r>
          <w:rPr>
            <w:noProof/>
            <w:webHidden/>
          </w:rPr>
          <w:t>39</w:t>
        </w:r>
        <w:r>
          <w:rPr>
            <w:noProof/>
            <w:webHidden/>
          </w:rPr>
          <w:fldChar w:fldCharType="end"/>
        </w:r>
      </w:hyperlink>
    </w:p>
    <w:p w14:paraId="18F47C25" w14:textId="5E815115"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6" w:history="1">
        <w:r w:rsidRPr="00C40D86">
          <w:rPr>
            <w:rStyle w:val="Hypertextovodkaz"/>
            <w:rFonts w:ascii="Times" w:hAnsi="Times"/>
            <w:noProof/>
          </w:rPr>
          <w:t>28.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PAYMENT</w:t>
        </w:r>
        <w:r>
          <w:rPr>
            <w:noProof/>
            <w:webHidden/>
          </w:rPr>
          <w:tab/>
        </w:r>
        <w:r>
          <w:rPr>
            <w:noProof/>
            <w:webHidden/>
          </w:rPr>
          <w:fldChar w:fldCharType="begin"/>
        </w:r>
        <w:r>
          <w:rPr>
            <w:noProof/>
            <w:webHidden/>
          </w:rPr>
          <w:instrText xml:space="preserve"> PAGEREF _Toc171433476 \h </w:instrText>
        </w:r>
        <w:r>
          <w:rPr>
            <w:noProof/>
            <w:webHidden/>
          </w:rPr>
        </w:r>
        <w:r>
          <w:rPr>
            <w:noProof/>
            <w:webHidden/>
          </w:rPr>
          <w:fldChar w:fldCharType="separate"/>
        </w:r>
        <w:r>
          <w:rPr>
            <w:noProof/>
            <w:webHidden/>
          </w:rPr>
          <w:t>41</w:t>
        </w:r>
        <w:r>
          <w:rPr>
            <w:noProof/>
            <w:webHidden/>
          </w:rPr>
          <w:fldChar w:fldCharType="end"/>
        </w:r>
      </w:hyperlink>
    </w:p>
    <w:p w14:paraId="764B581A" w14:textId="63F5251B"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7" w:history="1">
        <w:r w:rsidRPr="00C40D86">
          <w:rPr>
            <w:rStyle w:val="Hypertextovodkaz"/>
            <w:rFonts w:ascii="Times" w:hAnsi="Times"/>
            <w:noProof/>
          </w:rPr>
          <w:t>29.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TAXES AND DUTIES</w:t>
        </w:r>
        <w:r>
          <w:rPr>
            <w:noProof/>
            <w:webHidden/>
          </w:rPr>
          <w:tab/>
        </w:r>
        <w:r>
          <w:rPr>
            <w:noProof/>
            <w:webHidden/>
          </w:rPr>
          <w:fldChar w:fldCharType="begin"/>
        </w:r>
        <w:r>
          <w:rPr>
            <w:noProof/>
            <w:webHidden/>
          </w:rPr>
          <w:instrText xml:space="preserve"> PAGEREF _Toc171433477 \h </w:instrText>
        </w:r>
        <w:r>
          <w:rPr>
            <w:noProof/>
            <w:webHidden/>
          </w:rPr>
        </w:r>
        <w:r>
          <w:rPr>
            <w:noProof/>
            <w:webHidden/>
          </w:rPr>
          <w:fldChar w:fldCharType="separate"/>
        </w:r>
        <w:r>
          <w:rPr>
            <w:noProof/>
            <w:webHidden/>
          </w:rPr>
          <w:t>42</w:t>
        </w:r>
        <w:r>
          <w:rPr>
            <w:noProof/>
            <w:webHidden/>
          </w:rPr>
          <w:fldChar w:fldCharType="end"/>
        </w:r>
      </w:hyperlink>
    </w:p>
    <w:p w14:paraId="437FD448" w14:textId="2F734610"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8" w:history="1">
        <w:r w:rsidRPr="00C40D86">
          <w:rPr>
            <w:rStyle w:val="Hypertextovodkaz"/>
            <w:rFonts w:ascii="Times" w:hAnsi="Times"/>
            <w:noProof/>
          </w:rPr>
          <w:t>30.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CHANGES</w:t>
        </w:r>
        <w:r>
          <w:rPr>
            <w:noProof/>
            <w:webHidden/>
          </w:rPr>
          <w:tab/>
        </w:r>
        <w:r>
          <w:rPr>
            <w:noProof/>
            <w:webHidden/>
          </w:rPr>
          <w:fldChar w:fldCharType="begin"/>
        </w:r>
        <w:r>
          <w:rPr>
            <w:noProof/>
            <w:webHidden/>
          </w:rPr>
          <w:instrText xml:space="preserve"> PAGEREF _Toc171433478 \h </w:instrText>
        </w:r>
        <w:r>
          <w:rPr>
            <w:noProof/>
            <w:webHidden/>
          </w:rPr>
        </w:r>
        <w:r>
          <w:rPr>
            <w:noProof/>
            <w:webHidden/>
          </w:rPr>
          <w:fldChar w:fldCharType="separate"/>
        </w:r>
        <w:r>
          <w:rPr>
            <w:noProof/>
            <w:webHidden/>
          </w:rPr>
          <w:t>43</w:t>
        </w:r>
        <w:r>
          <w:rPr>
            <w:noProof/>
            <w:webHidden/>
          </w:rPr>
          <w:fldChar w:fldCharType="end"/>
        </w:r>
      </w:hyperlink>
    </w:p>
    <w:p w14:paraId="19FFAB4B" w14:textId="475B313E"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79" w:history="1">
        <w:r w:rsidRPr="00C40D86">
          <w:rPr>
            <w:rStyle w:val="Hypertextovodkaz"/>
            <w:rFonts w:ascii="Times" w:hAnsi="Times"/>
            <w:noProof/>
          </w:rPr>
          <w:t>31.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CONTRACT AMENDMENTS</w:t>
        </w:r>
        <w:r>
          <w:rPr>
            <w:noProof/>
            <w:webHidden/>
          </w:rPr>
          <w:tab/>
        </w:r>
        <w:r>
          <w:rPr>
            <w:noProof/>
            <w:webHidden/>
          </w:rPr>
          <w:fldChar w:fldCharType="begin"/>
        </w:r>
        <w:r>
          <w:rPr>
            <w:noProof/>
            <w:webHidden/>
          </w:rPr>
          <w:instrText xml:space="preserve"> PAGEREF _Toc171433479 \h </w:instrText>
        </w:r>
        <w:r>
          <w:rPr>
            <w:noProof/>
            <w:webHidden/>
          </w:rPr>
        </w:r>
        <w:r>
          <w:rPr>
            <w:noProof/>
            <w:webHidden/>
          </w:rPr>
          <w:fldChar w:fldCharType="separate"/>
        </w:r>
        <w:r>
          <w:rPr>
            <w:noProof/>
            <w:webHidden/>
          </w:rPr>
          <w:t>44</w:t>
        </w:r>
        <w:r>
          <w:rPr>
            <w:noProof/>
            <w:webHidden/>
          </w:rPr>
          <w:fldChar w:fldCharType="end"/>
        </w:r>
      </w:hyperlink>
    </w:p>
    <w:p w14:paraId="005B2D9F" w14:textId="40931887"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0" w:history="1">
        <w:r w:rsidRPr="00C40D86">
          <w:rPr>
            <w:rStyle w:val="Hypertextovodkaz"/>
            <w:rFonts w:ascii="Times" w:hAnsi="Times"/>
            <w:noProof/>
          </w:rPr>
          <w:t>32.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ASSIGNMENT</w:t>
        </w:r>
        <w:r>
          <w:rPr>
            <w:noProof/>
            <w:webHidden/>
          </w:rPr>
          <w:tab/>
        </w:r>
        <w:r>
          <w:rPr>
            <w:noProof/>
            <w:webHidden/>
          </w:rPr>
          <w:fldChar w:fldCharType="begin"/>
        </w:r>
        <w:r>
          <w:rPr>
            <w:noProof/>
            <w:webHidden/>
          </w:rPr>
          <w:instrText xml:space="preserve"> PAGEREF _Toc171433480 \h </w:instrText>
        </w:r>
        <w:r>
          <w:rPr>
            <w:noProof/>
            <w:webHidden/>
          </w:rPr>
        </w:r>
        <w:r>
          <w:rPr>
            <w:noProof/>
            <w:webHidden/>
          </w:rPr>
          <w:fldChar w:fldCharType="separate"/>
        </w:r>
        <w:r>
          <w:rPr>
            <w:noProof/>
            <w:webHidden/>
          </w:rPr>
          <w:t>44</w:t>
        </w:r>
        <w:r>
          <w:rPr>
            <w:noProof/>
            <w:webHidden/>
          </w:rPr>
          <w:fldChar w:fldCharType="end"/>
        </w:r>
      </w:hyperlink>
    </w:p>
    <w:p w14:paraId="44F1EA47" w14:textId="01CD9A79"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1" w:history="1">
        <w:r w:rsidRPr="00C40D86">
          <w:rPr>
            <w:rStyle w:val="Hypertextovodkaz"/>
            <w:rFonts w:ascii="Times" w:hAnsi="Times"/>
            <w:noProof/>
          </w:rPr>
          <w:t>33.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SUBCONTRACTORS</w:t>
        </w:r>
        <w:r>
          <w:rPr>
            <w:noProof/>
            <w:webHidden/>
          </w:rPr>
          <w:tab/>
        </w:r>
        <w:r>
          <w:rPr>
            <w:noProof/>
            <w:webHidden/>
          </w:rPr>
          <w:fldChar w:fldCharType="begin"/>
        </w:r>
        <w:r>
          <w:rPr>
            <w:noProof/>
            <w:webHidden/>
          </w:rPr>
          <w:instrText xml:space="preserve"> PAGEREF _Toc171433481 \h </w:instrText>
        </w:r>
        <w:r>
          <w:rPr>
            <w:noProof/>
            <w:webHidden/>
          </w:rPr>
        </w:r>
        <w:r>
          <w:rPr>
            <w:noProof/>
            <w:webHidden/>
          </w:rPr>
          <w:fldChar w:fldCharType="separate"/>
        </w:r>
        <w:r>
          <w:rPr>
            <w:noProof/>
            <w:webHidden/>
          </w:rPr>
          <w:t>45</w:t>
        </w:r>
        <w:r>
          <w:rPr>
            <w:noProof/>
            <w:webHidden/>
          </w:rPr>
          <w:fldChar w:fldCharType="end"/>
        </w:r>
      </w:hyperlink>
    </w:p>
    <w:p w14:paraId="0FB58482" w14:textId="317C4EC4"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2" w:history="1">
        <w:r w:rsidRPr="00C40D86">
          <w:rPr>
            <w:rStyle w:val="Hypertextovodkaz"/>
            <w:rFonts w:ascii="Times" w:hAnsi="Times"/>
            <w:noProof/>
          </w:rPr>
          <w:t>34.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DELAYS IN THE CONTRACTOR’S PERFORMANCE</w:t>
        </w:r>
        <w:r>
          <w:rPr>
            <w:noProof/>
            <w:webHidden/>
          </w:rPr>
          <w:tab/>
        </w:r>
        <w:r>
          <w:rPr>
            <w:noProof/>
            <w:webHidden/>
          </w:rPr>
          <w:fldChar w:fldCharType="begin"/>
        </w:r>
        <w:r>
          <w:rPr>
            <w:noProof/>
            <w:webHidden/>
          </w:rPr>
          <w:instrText xml:space="preserve"> PAGEREF _Toc171433482 \h </w:instrText>
        </w:r>
        <w:r>
          <w:rPr>
            <w:noProof/>
            <w:webHidden/>
          </w:rPr>
        </w:r>
        <w:r>
          <w:rPr>
            <w:noProof/>
            <w:webHidden/>
          </w:rPr>
          <w:fldChar w:fldCharType="separate"/>
        </w:r>
        <w:r>
          <w:rPr>
            <w:noProof/>
            <w:webHidden/>
          </w:rPr>
          <w:t>45</w:t>
        </w:r>
        <w:r>
          <w:rPr>
            <w:noProof/>
            <w:webHidden/>
          </w:rPr>
          <w:fldChar w:fldCharType="end"/>
        </w:r>
      </w:hyperlink>
    </w:p>
    <w:p w14:paraId="41A92181" w14:textId="16637A5F"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3" w:history="1">
        <w:r w:rsidRPr="00C40D86">
          <w:rPr>
            <w:rStyle w:val="Hypertextovodkaz"/>
            <w:rFonts w:ascii="Times" w:hAnsi="Times"/>
            <w:noProof/>
          </w:rPr>
          <w:t>35.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LIABILITY</w:t>
        </w:r>
        <w:r>
          <w:rPr>
            <w:noProof/>
            <w:webHidden/>
          </w:rPr>
          <w:tab/>
        </w:r>
        <w:r>
          <w:rPr>
            <w:noProof/>
            <w:webHidden/>
          </w:rPr>
          <w:fldChar w:fldCharType="begin"/>
        </w:r>
        <w:r>
          <w:rPr>
            <w:noProof/>
            <w:webHidden/>
          </w:rPr>
          <w:instrText xml:space="preserve"> PAGEREF _Toc171433483 \h </w:instrText>
        </w:r>
        <w:r>
          <w:rPr>
            <w:noProof/>
            <w:webHidden/>
          </w:rPr>
        </w:r>
        <w:r>
          <w:rPr>
            <w:noProof/>
            <w:webHidden/>
          </w:rPr>
          <w:fldChar w:fldCharType="separate"/>
        </w:r>
        <w:r>
          <w:rPr>
            <w:noProof/>
            <w:webHidden/>
          </w:rPr>
          <w:t>45</w:t>
        </w:r>
        <w:r>
          <w:rPr>
            <w:noProof/>
            <w:webHidden/>
          </w:rPr>
          <w:fldChar w:fldCharType="end"/>
        </w:r>
      </w:hyperlink>
    </w:p>
    <w:p w14:paraId="10772723" w14:textId="07F94AC5"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4" w:history="1">
        <w:r w:rsidRPr="00C40D86">
          <w:rPr>
            <w:rStyle w:val="Hypertextovodkaz"/>
            <w:rFonts w:ascii="Times" w:hAnsi="Times"/>
            <w:noProof/>
          </w:rPr>
          <w:t>36.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THIRD PARTY CLAIMS</w:t>
        </w:r>
        <w:r>
          <w:rPr>
            <w:noProof/>
            <w:webHidden/>
          </w:rPr>
          <w:tab/>
        </w:r>
        <w:r>
          <w:rPr>
            <w:noProof/>
            <w:webHidden/>
          </w:rPr>
          <w:fldChar w:fldCharType="begin"/>
        </w:r>
        <w:r>
          <w:rPr>
            <w:noProof/>
            <w:webHidden/>
          </w:rPr>
          <w:instrText xml:space="preserve"> PAGEREF _Toc171433484 \h </w:instrText>
        </w:r>
        <w:r>
          <w:rPr>
            <w:noProof/>
            <w:webHidden/>
          </w:rPr>
        </w:r>
        <w:r>
          <w:rPr>
            <w:noProof/>
            <w:webHidden/>
          </w:rPr>
          <w:fldChar w:fldCharType="separate"/>
        </w:r>
        <w:r>
          <w:rPr>
            <w:noProof/>
            <w:webHidden/>
          </w:rPr>
          <w:t>46</w:t>
        </w:r>
        <w:r>
          <w:rPr>
            <w:noProof/>
            <w:webHidden/>
          </w:rPr>
          <w:fldChar w:fldCharType="end"/>
        </w:r>
      </w:hyperlink>
    </w:p>
    <w:p w14:paraId="462511F4" w14:textId="2ECC69C6"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5" w:history="1">
        <w:r w:rsidRPr="00C40D86">
          <w:rPr>
            <w:rStyle w:val="Hypertextovodkaz"/>
            <w:rFonts w:ascii="Times" w:hAnsi="Times"/>
            <w:noProof/>
          </w:rPr>
          <w:t>37.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CONTRACTUAL PENALTIES</w:t>
        </w:r>
        <w:r>
          <w:rPr>
            <w:noProof/>
            <w:webHidden/>
          </w:rPr>
          <w:tab/>
        </w:r>
        <w:r>
          <w:rPr>
            <w:noProof/>
            <w:webHidden/>
          </w:rPr>
          <w:fldChar w:fldCharType="begin"/>
        </w:r>
        <w:r>
          <w:rPr>
            <w:noProof/>
            <w:webHidden/>
          </w:rPr>
          <w:instrText xml:space="preserve"> PAGEREF _Toc171433485 \h </w:instrText>
        </w:r>
        <w:r>
          <w:rPr>
            <w:noProof/>
            <w:webHidden/>
          </w:rPr>
        </w:r>
        <w:r>
          <w:rPr>
            <w:noProof/>
            <w:webHidden/>
          </w:rPr>
          <w:fldChar w:fldCharType="separate"/>
        </w:r>
        <w:r>
          <w:rPr>
            <w:noProof/>
            <w:webHidden/>
          </w:rPr>
          <w:t>46</w:t>
        </w:r>
        <w:r>
          <w:rPr>
            <w:noProof/>
            <w:webHidden/>
          </w:rPr>
          <w:fldChar w:fldCharType="end"/>
        </w:r>
      </w:hyperlink>
    </w:p>
    <w:p w14:paraId="172E85E0" w14:textId="06612554"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6" w:history="1">
        <w:r w:rsidRPr="00C40D86">
          <w:rPr>
            <w:rStyle w:val="Hypertextovodkaz"/>
            <w:rFonts w:ascii="Times" w:hAnsi="Times"/>
            <w:noProof/>
          </w:rPr>
          <w:t>38.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FORCE MAJEURE</w:t>
        </w:r>
        <w:r>
          <w:rPr>
            <w:noProof/>
            <w:webHidden/>
          </w:rPr>
          <w:tab/>
        </w:r>
        <w:r>
          <w:rPr>
            <w:noProof/>
            <w:webHidden/>
          </w:rPr>
          <w:fldChar w:fldCharType="begin"/>
        </w:r>
        <w:r>
          <w:rPr>
            <w:noProof/>
            <w:webHidden/>
          </w:rPr>
          <w:instrText xml:space="preserve"> PAGEREF _Toc171433486 \h </w:instrText>
        </w:r>
        <w:r>
          <w:rPr>
            <w:noProof/>
            <w:webHidden/>
          </w:rPr>
        </w:r>
        <w:r>
          <w:rPr>
            <w:noProof/>
            <w:webHidden/>
          </w:rPr>
          <w:fldChar w:fldCharType="separate"/>
        </w:r>
        <w:r>
          <w:rPr>
            <w:noProof/>
            <w:webHidden/>
          </w:rPr>
          <w:t>49</w:t>
        </w:r>
        <w:r>
          <w:rPr>
            <w:noProof/>
            <w:webHidden/>
          </w:rPr>
          <w:fldChar w:fldCharType="end"/>
        </w:r>
      </w:hyperlink>
    </w:p>
    <w:p w14:paraId="6ED299BF" w14:textId="20251409"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7" w:history="1">
        <w:r w:rsidRPr="00C40D86">
          <w:rPr>
            <w:rStyle w:val="Hypertextovodkaz"/>
            <w:rFonts w:ascii="Times" w:hAnsi="Times"/>
            <w:noProof/>
          </w:rPr>
          <w:t>39.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WITHDRAWAL FROM THE CONTRACT</w:t>
        </w:r>
        <w:r>
          <w:rPr>
            <w:noProof/>
            <w:webHidden/>
          </w:rPr>
          <w:tab/>
        </w:r>
        <w:r>
          <w:rPr>
            <w:noProof/>
            <w:webHidden/>
          </w:rPr>
          <w:fldChar w:fldCharType="begin"/>
        </w:r>
        <w:r>
          <w:rPr>
            <w:noProof/>
            <w:webHidden/>
          </w:rPr>
          <w:instrText xml:space="preserve"> PAGEREF _Toc171433487 \h </w:instrText>
        </w:r>
        <w:r>
          <w:rPr>
            <w:noProof/>
            <w:webHidden/>
          </w:rPr>
        </w:r>
        <w:r>
          <w:rPr>
            <w:noProof/>
            <w:webHidden/>
          </w:rPr>
          <w:fldChar w:fldCharType="separate"/>
        </w:r>
        <w:r>
          <w:rPr>
            <w:noProof/>
            <w:webHidden/>
          </w:rPr>
          <w:t>49</w:t>
        </w:r>
        <w:r>
          <w:rPr>
            <w:noProof/>
            <w:webHidden/>
          </w:rPr>
          <w:fldChar w:fldCharType="end"/>
        </w:r>
      </w:hyperlink>
    </w:p>
    <w:p w14:paraId="20611725" w14:textId="69BF577A"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8" w:history="1">
        <w:r w:rsidRPr="00C40D86">
          <w:rPr>
            <w:rStyle w:val="Hypertextovodkaz"/>
            <w:rFonts w:ascii="Times" w:hAnsi="Times"/>
            <w:noProof/>
          </w:rPr>
          <w:t>40.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WITHDRAWAL FROM THE CONTRACT FOR CONTRACTOR’S DEFAULT</w:t>
        </w:r>
        <w:r>
          <w:rPr>
            <w:noProof/>
            <w:webHidden/>
          </w:rPr>
          <w:tab/>
        </w:r>
        <w:r>
          <w:rPr>
            <w:noProof/>
            <w:webHidden/>
          </w:rPr>
          <w:fldChar w:fldCharType="begin"/>
        </w:r>
        <w:r>
          <w:rPr>
            <w:noProof/>
            <w:webHidden/>
          </w:rPr>
          <w:instrText xml:space="preserve"> PAGEREF _Toc171433488 \h </w:instrText>
        </w:r>
        <w:r>
          <w:rPr>
            <w:noProof/>
            <w:webHidden/>
          </w:rPr>
        </w:r>
        <w:r>
          <w:rPr>
            <w:noProof/>
            <w:webHidden/>
          </w:rPr>
          <w:fldChar w:fldCharType="separate"/>
        </w:r>
        <w:r>
          <w:rPr>
            <w:noProof/>
            <w:webHidden/>
          </w:rPr>
          <w:t>50</w:t>
        </w:r>
        <w:r>
          <w:rPr>
            <w:noProof/>
            <w:webHidden/>
          </w:rPr>
          <w:fldChar w:fldCharType="end"/>
        </w:r>
      </w:hyperlink>
    </w:p>
    <w:p w14:paraId="47C1A981" w14:textId="74C9CA3B"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89" w:history="1">
        <w:r w:rsidRPr="00C40D86">
          <w:rPr>
            <w:rStyle w:val="Hypertextovodkaz"/>
            <w:rFonts w:ascii="Times" w:hAnsi="Times"/>
            <w:noProof/>
          </w:rPr>
          <w:t>41.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WITHDRAWAL FROM THE CONTRACT FOR INSOLVENCY</w:t>
        </w:r>
        <w:r>
          <w:rPr>
            <w:noProof/>
            <w:webHidden/>
          </w:rPr>
          <w:tab/>
        </w:r>
        <w:r>
          <w:rPr>
            <w:noProof/>
            <w:webHidden/>
          </w:rPr>
          <w:fldChar w:fldCharType="begin"/>
        </w:r>
        <w:r>
          <w:rPr>
            <w:noProof/>
            <w:webHidden/>
          </w:rPr>
          <w:instrText xml:space="preserve"> PAGEREF _Toc171433489 \h </w:instrText>
        </w:r>
        <w:r>
          <w:rPr>
            <w:noProof/>
            <w:webHidden/>
          </w:rPr>
        </w:r>
        <w:r>
          <w:rPr>
            <w:noProof/>
            <w:webHidden/>
          </w:rPr>
          <w:fldChar w:fldCharType="separate"/>
        </w:r>
        <w:r>
          <w:rPr>
            <w:noProof/>
            <w:webHidden/>
          </w:rPr>
          <w:t>51</w:t>
        </w:r>
        <w:r>
          <w:rPr>
            <w:noProof/>
            <w:webHidden/>
          </w:rPr>
          <w:fldChar w:fldCharType="end"/>
        </w:r>
      </w:hyperlink>
    </w:p>
    <w:p w14:paraId="6B908324" w14:textId="4B325ED8"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0" w:history="1">
        <w:r w:rsidRPr="00C40D86">
          <w:rPr>
            <w:rStyle w:val="Hypertextovodkaz"/>
            <w:rFonts w:ascii="Times" w:hAnsi="Times"/>
            <w:noProof/>
          </w:rPr>
          <w:t>42.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WITHDRAWAL FROM THE CONTRACT FOR CUSTOMER’S DEFAULT</w:t>
        </w:r>
        <w:r>
          <w:rPr>
            <w:noProof/>
            <w:webHidden/>
          </w:rPr>
          <w:tab/>
        </w:r>
        <w:r>
          <w:rPr>
            <w:noProof/>
            <w:webHidden/>
          </w:rPr>
          <w:fldChar w:fldCharType="begin"/>
        </w:r>
        <w:r>
          <w:rPr>
            <w:noProof/>
            <w:webHidden/>
          </w:rPr>
          <w:instrText xml:space="preserve"> PAGEREF _Toc171433490 \h </w:instrText>
        </w:r>
        <w:r>
          <w:rPr>
            <w:noProof/>
            <w:webHidden/>
          </w:rPr>
        </w:r>
        <w:r>
          <w:rPr>
            <w:noProof/>
            <w:webHidden/>
          </w:rPr>
          <w:fldChar w:fldCharType="separate"/>
        </w:r>
        <w:r>
          <w:rPr>
            <w:noProof/>
            <w:webHidden/>
          </w:rPr>
          <w:t>51</w:t>
        </w:r>
        <w:r>
          <w:rPr>
            <w:noProof/>
            <w:webHidden/>
          </w:rPr>
          <w:fldChar w:fldCharType="end"/>
        </w:r>
      </w:hyperlink>
    </w:p>
    <w:p w14:paraId="2203EEA5" w14:textId="33182993"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1" w:history="1">
        <w:r w:rsidRPr="00C40D86">
          <w:rPr>
            <w:rStyle w:val="Hypertextovodkaz"/>
            <w:rFonts w:ascii="Times" w:hAnsi="Times"/>
            <w:noProof/>
          </w:rPr>
          <w:t>43.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USE OF DOCUMENTS AND INFORMATION</w:t>
        </w:r>
        <w:r>
          <w:rPr>
            <w:noProof/>
            <w:webHidden/>
          </w:rPr>
          <w:tab/>
        </w:r>
        <w:r>
          <w:rPr>
            <w:noProof/>
            <w:webHidden/>
          </w:rPr>
          <w:fldChar w:fldCharType="begin"/>
        </w:r>
        <w:r>
          <w:rPr>
            <w:noProof/>
            <w:webHidden/>
          </w:rPr>
          <w:instrText xml:space="preserve"> PAGEREF _Toc171433491 \h </w:instrText>
        </w:r>
        <w:r>
          <w:rPr>
            <w:noProof/>
            <w:webHidden/>
          </w:rPr>
        </w:r>
        <w:r>
          <w:rPr>
            <w:noProof/>
            <w:webHidden/>
          </w:rPr>
          <w:fldChar w:fldCharType="separate"/>
        </w:r>
        <w:r>
          <w:rPr>
            <w:noProof/>
            <w:webHidden/>
          </w:rPr>
          <w:t>51</w:t>
        </w:r>
        <w:r>
          <w:rPr>
            <w:noProof/>
            <w:webHidden/>
          </w:rPr>
          <w:fldChar w:fldCharType="end"/>
        </w:r>
      </w:hyperlink>
    </w:p>
    <w:p w14:paraId="0BE6FF72" w14:textId="03C310DD"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2" w:history="1">
        <w:r w:rsidRPr="00C40D86">
          <w:rPr>
            <w:rStyle w:val="Hypertextovodkaz"/>
            <w:rFonts w:ascii="Times" w:hAnsi="Times"/>
            <w:noProof/>
          </w:rPr>
          <w:t>44.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INTELLECTUAL PROPERTY RIGHTS</w:t>
        </w:r>
        <w:r>
          <w:rPr>
            <w:noProof/>
            <w:webHidden/>
          </w:rPr>
          <w:tab/>
        </w:r>
        <w:r>
          <w:rPr>
            <w:noProof/>
            <w:webHidden/>
          </w:rPr>
          <w:fldChar w:fldCharType="begin"/>
        </w:r>
        <w:r>
          <w:rPr>
            <w:noProof/>
            <w:webHidden/>
          </w:rPr>
          <w:instrText xml:space="preserve"> PAGEREF _Toc171433492 \h </w:instrText>
        </w:r>
        <w:r>
          <w:rPr>
            <w:noProof/>
            <w:webHidden/>
          </w:rPr>
        </w:r>
        <w:r>
          <w:rPr>
            <w:noProof/>
            <w:webHidden/>
          </w:rPr>
          <w:fldChar w:fldCharType="separate"/>
        </w:r>
        <w:r>
          <w:rPr>
            <w:noProof/>
            <w:webHidden/>
          </w:rPr>
          <w:t>53</w:t>
        </w:r>
        <w:r>
          <w:rPr>
            <w:noProof/>
            <w:webHidden/>
          </w:rPr>
          <w:fldChar w:fldCharType="end"/>
        </w:r>
      </w:hyperlink>
    </w:p>
    <w:p w14:paraId="37E2612D" w14:textId="43F36D94"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3" w:history="1">
        <w:r w:rsidRPr="00C40D86">
          <w:rPr>
            <w:rStyle w:val="Hypertextovodkaz"/>
            <w:rFonts w:ascii="Times" w:hAnsi="Times"/>
            <w:noProof/>
          </w:rPr>
          <w:t>45.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SOURCE CODE</w:t>
        </w:r>
        <w:r>
          <w:rPr>
            <w:noProof/>
            <w:webHidden/>
          </w:rPr>
          <w:tab/>
        </w:r>
        <w:r>
          <w:rPr>
            <w:noProof/>
            <w:webHidden/>
          </w:rPr>
          <w:fldChar w:fldCharType="begin"/>
        </w:r>
        <w:r>
          <w:rPr>
            <w:noProof/>
            <w:webHidden/>
          </w:rPr>
          <w:instrText xml:space="preserve"> PAGEREF _Toc171433493 \h </w:instrText>
        </w:r>
        <w:r>
          <w:rPr>
            <w:noProof/>
            <w:webHidden/>
          </w:rPr>
        </w:r>
        <w:r>
          <w:rPr>
            <w:noProof/>
            <w:webHidden/>
          </w:rPr>
          <w:fldChar w:fldCharType="separate"/>
        </w:r>
        <w:r>
          <w:rPr>
            <w:noProof/>
            <w:webHidden/>
          </w:rPr>
          <w:t>54</w:t>
        </w:r>
        <w:r>
          <w:rPr>
            <w:noProof/>
            <w:webHidden/>
          </w:rPr>
          <w:fldChar w:fldCharType="end"/>
        </w:r>
      </w:hyperlink>
    </w:p>
    <w:p w14:paraId="02B6CDFF" w14:textId="3C376600"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4" w:history="1">
        <w:r w:rsidRPr="00C40D86">
          <w:rPr>
            <w:rStyle w:val="Hypertextovodkaz"/>
            <w:rFonts w:ascii="Times" w:hAnsi="Times"/>
            <w:noProof/>
          </w:rPr>
          <w:t>46.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DISPUTE RESOLUTION</w:t>
        </w:r>
        <w:r>
          <w:rPr>
            <w:noProof/>
            <w:webHidden/>
          </w:rPr>
          <w:tab/>
        </w:r>
        <w:r>
          <w:rPr>
            <w:noProof/>
            <w:webHidden/>
          </w:rPr>
          <w:fldChar w:fldCharType="begin"/>
        </w:r>
        <w:r>
          <w:rPr>
            <w:noProof/>
            <w:webHidden/>
          </w:rPr>
          <w:instrText xml:space="preserve"> PAGEREF _Toc171433494 \h </w:instrText>
        </w:r>
        <w:r>
          <w:rPr>
            <w:noProof/>
            <w:webHidden/>
          </w:rPr>
        </w:r>
        <w:r>
          <w:rPr>
            <w:noProof/>
            <w:webHidden/>
          </w:rPr>
          <w:fldChar w:fldCharType="separate"/>
        </w:r>
        <w:r>
          <w:rPr>
            <w:noProof/>
            <w:webHidden/>
          </w:rPr>
          <w:t>55</w:t>
        </w:r>
        <w:r>
          <w:rPr>
            <w:noProof/>
            <w:webHidden/>
          </w:rPr>
          <w:fldChar w:fldCharType="end"/>
        </w:r>
      </w:hyperlink>
    </w:p>
    <w:p w14:paraId="3A097086" w14:textId="2416CC41"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5" w:history="1">
        <w:r w:rsidRPr="00C40D86">
          <w:rPr>
            <w:rStyle w:val="Hypertextovodkaz"/>
            <w:rFonts w:ascii="Times" w:hAnsi="Times"/>
            <w:noProof/>
          </w:rPr>
          <w:t>47.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GOVERNING LANGUAGE</w:t>
        </w:r>
        <w:r>
          <w:rPr>
            <w:noProof/>
            <w:webHidden/>
          </w:rPr>
          <w:tab/>
        </w:r>
        <w:r>
          <w:rPr>
            <w:noProof/>
            <w:webHidden/>
          </w:rPr>
          <w:fldChar w:fldCharType="begin"/>
        </w:r>
        <w:r>
          <w:rPr>
            <w:noProof/>
            <w:webHidden/>
          </w:rPr>
          <w:instrText xml:space="preserve"> PAGEREF _Toc171433495 \h </w:instrText>
        </w:r>
        <w:r>
          <w:rPr>
            <w:noProof/>
            <w:webHidden/>
          </w:rPr>
        </w:r>
        <w:r>
          <w:rPr>
            <w:noProof/>
            <w:webHidden/>
          </w:rPr>
          <w:fldChar w:fldCharType="separate"/>
        </w:r>
        <w:r>
          <w:rPr>
            <w:noProof/>
            <w:webHidden/>
          </w:rPr>
          <w:t>55</w:t>
        </w:r>
        <w:r>
          <w:rPr>
            <w:noProof/>
            <w:webHidden/>
          </w:rPr>
          <w:fldChar w:fldCharType="end"/>
        </w:r>
      </w:hyperlink>
    </w:p>
    <w:p w14:paraId="172EAA10" w14:textId="2894F8C9"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6" w:history="1">
        <w:r w:rsidRPr="00C40D86">
          <w:rPr>
            <w:rStyle w:val="Hypertextovodkaz"/>
            <w:rFonts w:ascii="Times" w:hAnsi="Times"/>
            <w:noProof/>
          </w:rPr>
          <w:t>48.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APPLICABLE LAW</w:t>
        </w:r>
        <w:r>
          <w:rPr>
            <w:noProof/>
            <w:webHidden/>
          </w:rPr>
          <w:tab/>
        </w:r>
        <w:r>
          <w:rPr>
            <w:noProof/>
            <w:webHidden/>
          </w:rPr>
          <w:fldChar w:fldCharType="begin"/>
        </w:r>
        <w:r>
          <w:rPr>
            <w:noProof/>
            <w:webHidden/>
          </w:rPr>
          <w:instrText xml:space="preserve"> PAGEREF _Toc171433496 \h </w:instrText>
        </w:r>
        <w:r>
          <w:rPr>
            <w:noProof/>
            <w:webHidden/>
          </w:rPr>
        </w:r>
        <w:r>
          <w:rPr>
            <w:noProof/>
            <w:webHidden/>
          </w:rPr>
          <w:fldChar w:fldCharType="separate"/>
        </w:r>
        <w:r>
          <w:rPr>
            <w:noProof/>
            <w:webHidden/>
          </w:rPr>
          <w:t>55</w:t>
        </w:r>
        <w:r>
          <w:rPr>
            <w:noProof/>
            <w:webHidden/>
          </w:rPr>
          <w:fldChar w:fldCharType="end"/>
        </w:r>
      </w:hyperlink>
    </w:p>
    <w:p w14:paraId="743EE912" w14:textId="1B1AD9D8"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7" w:history="1">
        <w:r w:rsidRPr="00C40D86">
          <w:rPr>
            <w:rStyle w:val="Hypertextovodkaz"/>
            <w:rFonts w:ascii="Times" w:hAnsi="Times"/>
            <w:noProof/>
          </w:rPr>
          <w:t>49.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NOTICES</w:t>
        </w:r>
        <w:r>
          <w:rPr>
            <w:noProof/>
            <w:webHidden/>
          </w:rPr>
          <w:tab/>
        </w:r>
        <w:r>
          <w:rPr>
            <w:noProof/>
            <w:webHidden/>
          </w:rPr>
          <w:fldChar w:fldCharType="begin"/>
        </w:r>
        <w:r>
          <w:rPr>
            <w:noProof/>
            <w:webHidden/>
          </w:rPr>
          <w:instrText xml:space="preserve"> PAGEREF _Toc171433497 \h </w:instrText>
        </w:r>
        <w:r>
          <w:rPr>
            <w:noProof/>
            <w:webHidden/>
          </w:rPr>
        </w:r>
        <w:r>
          <w:rPr>
            <w:noProof/>
            <w:webHidden/>
          </w:rPr>
          <w:fldChar w:fldCharType="separate"/>
        </w:r>
        <w:r>
          <w:rPr>
            <w:noProof/>
            <w:webHidden/>
          </w:rPr>
          <w:t>55</w:t>
        </w:r>
        <w:r>
          <w:rPr>
            <w:noProof/>
            <w:webHidden/>
          </w:rPr>
          <w:fldChar w:fldCharType="end"/>
        </w:r>
      </w:hyperlink>
    </w:p>
    <w:p w14:paraId="2C805FC3" w14:textId="3C5D3A9B"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8" w:history="1">
        <w:r w:rsidRPr="00C40D86">
          <w:rPr>
            <w:rStyle w:val="Hypertextovodkaz"/>
            <w:rFonts w:ascii="Times" w:hAnsi="Times"/>
            <w:noProof/>
          </w:rPr>
          <w:t>50.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C40D86">
          <w:rPr>
            <w:rStyle w:val="Hypertextovodkaz"/>
            <w:noProof/>
          </w:rPr>
          <w:t>OTHER PROVISIONS</w:t>
        </w:r>
        <w:r>
          <w:rPr>
            <w:noProof/>
            <w:webHidden/>
          </w:rPr>
          <w:tab/>
        </w:r>
        <w:r>
          <w:rPr>
            <w:noProof/>
            <w:webHidden/>
          </w:rPr>
          <w:fldChar w:fldCharType="begin"/>
        </w:r>
        <w:r>
          <w:rPr>
            <w:noProof/>
            <w:webHidden/>
          </w:rPr>
          <w:instrText xml:space="preserve"> PAGEREF _Toc171433498 \h </w:instrText>
        </w:r>
        <w:r>
          <w:rPr>
            <w:noProof/>
            <w:webHidden/>
          </w:rPr>
        </w:r>
        <w:r>
          <w:rPr>
            <w:noProof/>
            <w:webHidden/>
          </w:rPr>
          <w:fldChar w:fldCharType="separate"/>
        </w:r>
        <w:r>
          <w:rPr>
            <w:noProof/>
            <w:webHidden/>
          </w:rPr>
          <w:t>56</w:t>
        </w:r>
        <w:r>
          <w:rPr>
            <w:noProof/>
            <w:webHidden/>
          </w:rPr>
          <w:fldChar w:fldCharType="end"/>
        </w:r>
      </w:hyperlink>
    </w:p>
    <w:p w14:paraId="53E67802" w14:textId="223FC7B3" w:rsidR="00044B63" w:rsidRDefault="00044B63">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33499" w:history="1">
        <w:r w:rsidRPr="00C40D86">
          <w:rPr>
            <w:rStyle w:val="Hypertextovodkaz"/>
            <w:noProof/>
          </w:rPr>
          <w:t>SIGNATURE PAGE</w:t>
        </w:r>
        <w:r>
          <w:rPr>
            <w:noProof/>
            <w:webHidden/>
          </w:rPr>
          <w:tab/>
        </w:r>
        <w:r>
          <w:rPr>
            <w:noProof/>
            <w:webHidden/>
          </w:rPr>
          <w:fldChar w:fldCharType="begin"/>
        </w:r>
        <w:r>
          <w:rPr>
            <w:noProof/>
            <w:webHidden/>
          </w:rPr>
          <w:instrText xml:space="preserve"> PAGEREF _Toc171433499 \h </w:instrText>
        </w:r>
        <w:r>
          <w:rPr>
            <w:noProof/>
            <w:webHidden/>
          </w:rPr>
        </w:r>
        <w:r>
          <w:rPr>
            <w:noProof/>
            <w:webHidden/>
          </w:rPr>
          <w:fldChar w:fldCharType="separate"/>
        </w:r>
        <w:r>
          <w:rPr>
            <w:noProof/>
            <w:webHidden/>
          </w:rPr>
          <w:t>84</w:t>
        </w:r>
        <w:r>
          <w:rPr>
            <w:noProof/>
            <w:webHidden/>
          </w:rPr>
          <w:fldChar w:fldCharType="end"/>
        </w:r>
      </w:hyperlink>
    </w:p>
    <w:p w14:paraId="3EEFCC2C" w14:textId="4B96B918"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AL INVEST Břidličná, a.s.</w:t>
      </w:r>
      <w:r w:rsidRPr="00A75846">
        <w:rPr>
          <w:b/>
          <w:caps/>
          <w:lang w:val="en-GB"/>
        </w:rPr>
        <w:t>,</w:t>
      </w:r>
    </w:p>
    <w:p w14:paraId="6806841E" w14:textId="000147C5" w:rsidR="006F20B1" w:rsidRPr="00A75846" w:rsidRDefault="009A4183" w:rsidP="00A26AE6">
      <w:pPr>
        <w:pStyle w:val="ENText11"/>
        <w:rPr>
          <w:lang w:val="en-GB"/>
        </w:rPr>
      </w:pPr>
      <w:r w:rsidRPr="00A75846">
        <w:rPr>
          <w:lang w:val="en-GB"/>
        </w:rPr>
        <w:t>company incorporated and existing under the laws of the Czech Republic, with its registered office at Bruntálská 167, 793 51 Břidličná, Identification No. 273 76 184,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The Customer intends to modernize its production line for aluminium products within its business premises located at Bruntálská 167, Břidličná, Postal Code: 793 51 Czech Republic, within the</w:t>
      </w:r>
      <w:r w:rsidR="00EE2770" w:rsidRPr="00A75846">
        <w:t> </w:t>
      </w:r>
      <w:r w:rsidRPr="00A75846">
        <w:t>subsidy program of the European Union named “</w:t>
      </w:r>
      <w:r w:rsidRPr="00A75846">
        <w:rPr>
          <w:i/>
          <w:iCs/>
        </w:rPr>
        <w:t>ALFAGEN – Modernizace technologie tavení a lití</w:t>
      </w:r>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Considering the above, the Parties wish to enter into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1433449"/>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r w:rsidRPr="00A75846">
        <w:rPr>
          <w:lang w:val="en-GB"/>
        </w:rPr>
        <w:t>For the purpose of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4E4EDAA2"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044B63">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51A6F456"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044B63">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3115A444"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044B63">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r w:rsidRPr="00A75846">
              <w:rPr>
                <w:i/>
                <w:iCs/>
                <w:lang w:val="en-GB"/>
              </w:rPr>
              <w:t>smlouva o dílo</w:t>
            </w:r>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provisions of Section 2586 et seq. of the Civil Code, entered into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1E596E4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its alloys, including all items, machinery, equipment, apparatus, materials and instruments to be designed, delivered, installation-supervised, commissioned and tested by the Contractor.</w:t>
            </w:r>
          </w:p>
          <w:p w14:paraId="7DE595D7" w14:textId="3C256227"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044B63">
              <w:rPr>
                <w:lang w:val="en-GB"/>
              </w:rPr>
              <w:t>1.2(d)</w:t>
            </w:r>
            <w:r w:rsidR="002C7241" w:rsidRPr="00A75846">
              <w:rPr>
                <w:lang w:val="en-GB"/>
              </w:rPr>
              <w:fldChar w:fldCharType="end"/>
            </w:r>
            <w:r w:rsidRPr="00A75846">
              <w:rPr>
                <w:lang w:val="en-GB"/>
              </w:rPr>
              <w:t>, in case of any discrepancies between the specifications contained (i)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any representative thereof whether or not legally valid or any similar event;</w:t>
            </w:r>
          </w:p>
          <w:p w14:paraId="2E93ACFC" w14:textId="77777777" w:rsidR="00CA3383" w:rsidRPr="00A75846" w:rsidRDefault="00CA3383" w:rsidP="00CE6FAD">
            <w:pPr>
              <w:pStyle w:val="ENClaneka"/>
              <w:ind w:left="709"/>
              <w:rPr>
                <w:lang w:val="en-GB"/>
              </w:rPr>
            </w:pPr>
            <w:r w:rsidRPr="00A75846">
              <w:rPr>
                <w:lang w:val="en-GB"/>
              </w:rPr>
              <w:t>epidemics, quarantine, plague or any similar event;</w:t>
            </w:r>
          </w:p>
          <w:p w14:paraId="2E58E9FB" w14:textId="77777777" w:rsidR="00CA3383" w:rsidRPr="00A75846" w:rsidRDefault="00CA3383" w:rsidP="00CE6FAD">
            <w:pPr>
              <w:pStyle w:val="ENClaneka"/>
              <w:ind w:left="709"/>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75AFBBA"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p>
          <w:p w14:paraId="6BB28603" w14:textId="7CECEE74" w:rsidR="00CA3383" w:rsidRPr="00A75846" w:rsidRDefault="00CA3383" w:rsidP="00CE6FAD">
            <w:pPr>
              <w:pStyle w:val="ENClaneka"/>
              <w:ind w:left="709"/>
              <w:rPr>
                <w:lang w:val="en-GB"/>
              </w:rPr>
            </w:pPr>
            <w:r w:rsidRPr="00A75846">
              <w:rPr>
                <w:lang w:val="en-GB"/>
              </w:rPr>
              <w:t>strike, lock-out, industrial dispute, national, regional or</w:t>
            </w:r>
            <w:r w:rsidR="00FE11A5" w:rsidRPr="00A75846">
              <w:rPr>
                <w:lang w:val="en-GB"/>
              </w:rPr>
              <w:t> </w:t>
            </w:r>
            <w:r w:rsidRPr="00A75846">
              <w:rPr>
                <w:lang w:val="en-GB"/>
              </w:rPr>
              <w:t>provincial strikes or any similar event</w:t>
            </w:r>
            <w:r w:rsidR="00FE11A5" w:rsidRPr="00A75846">
              <w:rPr>
                <w:lang w:val="en-GB"/>
              </w:rPr>
              <w:t>.</w:t>
            </w:r>
          </w:p>
          <w:p w14:paraId="6970B6C0" w14:textId="77777777" w:rsidR="00CA3383" w:rsidRPr="00A75846" w:rsidRDefault="00E740B4" w:rsidP="00CA3383">
            <w:pPr>
              <w:pStyle w:val="ENNormalni"/>
              <w:rPr>
                <w:lang w:val="en-GB"/>
              </w:rPr>
            </w:pPr>
            <w:r w:rsidRPr="00A75846">
              <w:rPr>
                <w:lang w:val="en-GB"/>
              </w:rPr>
              <w:t>In order to avoid any doubts and without affecting the Force Majeure definition above, the following events shall not be considered a Force Majeure:</w:t>
            </w:r>
          </w:p>
          <w:p w14:paraId="19D8F376" w14:textId="4955AA40"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future related emergency measures, other measures, regulations, administrative acts or interventions by public authorities of the European union, the Czech Republic or other states, as well as direct or indirect impacts of the above acts on</w:t>
            </w:r>
            <w:r w:rsidR="00562D7F" w:rsidRPr="00A75846">
              <w:rPr>
                <w:lang w:val="en-GB"/>
              </w:rPr>
              <w:t> </w:t>
            </w:r>
            <w:r w:rsidRPr="00A75846">
              <w:rPr>
                <w:lang w:val="en-GB"/>
              </w:rPr>
              <w:t xml:space="preserve">the economic or political situation, especially supply chains (e.g. deficiencies in supplies by subcontractors); shortages </w:t>
            </w:r>
            <w:r w:rsidRPr="00A75846">
              <w:rPr>
                <w:lang w:val="en-GB"/>
              </w:rPr>
              <w:lastRenderedPageBreak/>
              <w:t>of</w:t>
            </w:r>
            <w:r w:rsidR="00562D7F" w:rsidRPr="00A75846">
              <w:rPr>
                <w:lang w:val="en-GB"/>
              </w:rPr>
              <w:t> </w:t>
            </w:r>
            <w:r w:rsidRPr="00A75846">
              <w:rPr>
                <w:lang w:val="en-GB"/>
              </w:rPr>
              <w:t>labour or material, lack of financial liquidity or other impacts;</w:t>
            </w:r>
          </w:p>
          <w:p w14:paraId="2E8043C9" w14:textId="23712BC3" w:rsidR="00546728" w:rsidRPr="00A75846" w:rsidRDefault="00546728" w:rsidP="00A96457">
            <w:pPr>
              <w:pStyle w:val="ENClaneka"/>
              <w:numPr>
                <w:ilvl w:val="2"/>
                <w:numId w:val="15"/>
              </w:numPr>
              <w:tabs>
                <w:tab w:val="clear" w:pos="992"/>
              </w:tabs>
              <w:ind w:left="709" w:hanging="567"/>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 or any similar event;</w:t>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2967A9D9"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044B63">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535D6D18"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044B63">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2360BD23"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044B63">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5304D5D0"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044B63">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012CEE5D" w:rsidR="00F7117B" w:rsidRPr="00A75846" w:rsidRDefault="00F7117B" w:rsidP="00F7117B">
            <w:pPr>
              <w:pStyle w:val="ENText11"/>
              <w:ind w:left="0"/>
              <w:rPr>
                <w:lang w:val="en-GB"/>
              </w:rPr>
            </w:pPr>
            <w:r w:rsidRPr="00A75846">
              <w:rPr>
                <w:lang w:val="en-GB"/>
              </w:rPr>
              <w:t>means all companies and corporations controlled, directly or indirectly by MTX Group a.s., company incorporated and existing under the laws of the Czech Republic, with its registered office at Štěpánská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 xml:space="preserve">means the “overall equipment effectiveness” performance indicators including (i) availability, (ii) performance, (iii) quality and (iv) “overall OEE” with numerical values to be complied with by the Equipment </w:t>
            </w:r>
            <w:r w:rsidRPr="00A75846">
              <w:rPr>
                <w:lang w:val="en-GB"/>
              </w:rPr>
              <w:lastRenderedPageBreak/>
              <w:t>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lastRenderedPageBreak/>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2F0981E6"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044B63">
              <w:rPr>
                <w:lang w:val="en-GB"/>
              </w:rPr>
              <w:t>26.1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3333A84C"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044B63">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365E0ED1"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044B63">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1BB84304"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044B63">
              <w:rPr>
                <w:lang w:val="en-GB"/>
              </w:rPr>
              <w:t>27.2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Customer’s business premises located at Bruntálská 167, Břidličná,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323CF576"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044B63">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4FC4003C" w:rsidR="00A96515" w:rsidRPr="00A75846" w:rsidRDefault="00A96515" w:rsidP="00A96515">
            <w:pPr>
              <w:pStyle w:val="ENText11"/>
              <w:ind w:left="0"/>
              <w:rPr>
                <w:lang w:val="en-GB"/>
              </w:rPr>
            </w:pPr>
            <w:r w:rsidRPr="00A75846">
              <w:rPr>
                <w:lang w:val="en-GB"/>
              </w:rPr>
              <w:t>shall mean the Act No. 134/2016 Sb., Czech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3AB9BB99"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044B63">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Bruntálská 167, Břidličná,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082CCC07"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 xml:space="preserve">executable format corresponding to the programming language and environment in which the software of the Equipment shall </w:t>
            </w:r>
            <w:r w:rsidRPr="00A75846">
              <w:rPr>
                <w:lang w:val="en-GB"/>
              </w:rPr>
              <w:lastRenderedPageBreak/>
              <w:t>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044B63">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lastRenderedPageBreak/>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ALFAGEN – Modernizace technologie tavení a lití</w:t>
            </w:r>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2D15004F"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044B63">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7777777" w:rsidR="00D86519" w:rsidRPr="00A75846" w:rsidRDefault="00D86519" w:rsidP="00C54A88">
      <w:pPr>
        <w:pStyle w:val="ENClaneki"/>
        <w:rPr>
          <w:lang w:val="en-GB"/>
        </w:rPr>
      </w:pPr>
      <w:r w:rsidRPr="00A75846">
        <w:rPr>
          <w:lang w:val="en-GB"/>
        </w:rPr>
        <w:t>“</w:t>
      </w:r>
      <w:r w:rsidRPr="00A75846">
        <w:rPr>
          <w:b/>
          <w:bCs/>
          <w:lang w:val="en-GB"/>
        </w:rPr>
        <w:t>day</w:t>
      </w:r>
      <w:r w:rsidRPr="00A75846">
        <w:rPr>
          <w:lang w:val="en-GB"/>
        </w:rPr>
        <w:t>” means any day of the week, from Monday to Sunday, both inclusive, unless otherwise expressly established; whereas “business day” means any day of the week (excluding Saturday, Sunday and public holidays in the Czech Republic or Austria);</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p>
    <w:p w14:paraId="08545D86" w14:textId="4F950EBD" w:rsidR="00D86519" w:rsidRPr="00A75846" w:rsidRDefault="00D86519" w:rsidP="00C54A88">
      <w:pPr>
        <w:pStyle w:val="ENClaneki"/>
        <w:rPr>
          <w:lang w:val="en-GB"/>
        </w:rPr>
      </w:pPr>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agency of a state or any association, trust, joint venture, consortium, partnership or other entity (whether or not having separate legal personality);</w:t>
      </w:r>
    </w:p>
    <w:p w14:paraId="27949D38" w14:textId="7AAA72B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supranational body, agency, department or of any regulatory, self regulatory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lastRenderedPageBreak/>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(i)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1433450"/>
      <w:r w:rsidRPr="00A75846">
        <w:rPr>
          <w:lang w:val="en-GB"/>
        </w:rPr>
        <w:t>SUBJECT OF THE CONTRACT</w:t>
      </w:r>
      <w:bookmarkEnd w:id="6"/>
    </w:p>
    <w:p w14:paraId="431AE648" w14:textId="51F32CAE" w:rsidR="00A529D5" w:rsidRPr="00A75846" w:rsidRDefault="00A529D5" w:rsidP="00A529D5">
      <w:pPr>
        <w:pStyle w:val="ENClanek11"/>
        <w:rPr>
          <w:lang w:val="en-GB"/>
        </w:rPr>
      </w:pPr>
      <w:bookmarkStart w:id="7" w:name="_Ref171348514"/>
      <w:r w:rsidRPr="00A75846">
        <w:rPr>
          <w:lang w:val="en-GB"/>
        </w:rPr>
        <w:t>The subject of the Contract is the Contractor’s obligation to deliver to the Customer the 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17B9FCB7"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8" w:name="_Ref171349350"/>
      <w:bookmarkStart w:id="9" w:name="_Toc171433451"/>
      <w:r w:rsidRPr="00A75846">
        <w:rPr>
          <w:lang w:val="en-GB"/>
        </w:rPr>
        <w:lastRenderedPageBreak/>
        <w:t>MAJOR PRINCIPLES OF EXECUTION OF THE WORK</w:t>
      </w:r>
      <w:bookmarkEnd w:id="8"/>
      <w:bookmarkEnd w:id="9"/>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r w:rsidRPr="00A75846">
        <w:rPr>
          <w:lang w:val="en-GB"/>
        </w:rPr>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6F6DD6FB"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AF57F5">
      <w:pPr>
        <w:pStyle w:val="ENNadpis1"/>
        <w:keepLines/>
        <w:rPr>
          <w:lang w:val="en-GB"/>
        </w:rPr>
      </w:pPr>
      <w:bookmarkStart w:id="10" w:name="_Ref171342089"/>
      <w:bookmarkStart w:id="11" w:name="_Toc171433452"/>
      <w:r w:rsidRPr="00A75846">
        <w:rPr>
          <w:lang w:val="en-GB"/>
        </w:rPr>
        <w:lastRenderedPageBreak/>
        <w:t>STANDARDS</w:t>
      </w:r>
      <w:bookmarkEnd w:id="10"/>
      <w:bookmarkEnd w:id="11"/>
    </w:p>
    <w:p w14:paraId="5B595D50" w14:textId="7C14C92C" w:rsidR="00B800D9" w:rsidRPr="00A75846" w:rsidRDefault="00CE2A44" w:rsidP="00AF57F5">
      <w:pPr>
        <w:pStyle w:val="ENClanek11"/>
        <w:keepNext/>
        <w:keepLines/>
        <w:rPr>
          <w:lang w:val="en-GB"/>
        </w:rPr>
      </w:pPr>
      <w:r w:rsidRPr="00A75846">
        <w:rPr>
          <w:lang w:val="en-GB"/>
        </w:rPr>
        <w:t>The Contractor undertakes to comply with laws, generally binding regulations, technical standards valid in the European Union, valid regulations of the Customer set forth in the Contract, the terms and conditions of this Contract and the terms and conditions of the Subsidy Program. Alternative international standards may be applied (after the prior written Customer’s approval) as long as they meet or are stricter than the requirements of European standards. The Contractor shall also follow the Customer’s instructions (provided that they do not collide with applicable legal regulations) in compliance with Customer’s interests and with the decisions of the respective Czech authorities which may affect the execution of the Contract and bind the Contractor and its subcontractors and vendors.</w:t>
      </w:r>
    </w:p>
    <w:p w14:paraId="6520083D" w14:textId="20B1D82C" w:rsidR="004E7CAF" w:rsidRPr="00A75846" w:rsidRDefault="004E7CAF" w:rsidP="004E7CAF">
      <w:pPr>
        <w:pStyle w:val="ENClanek11"/>
        <w:rPr>
          <w:lang w:val="en-GB"/>
        </w:rPr>
      </w:pPr>
      <w:r w:rsidRPr="00A75846">
        <w:rPr>
          <w:lang w:val="en-GB"/>
        </w:rPr>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7176B3D8" w:rsidR="004E7CAF" w:rsidRPr="00A75846" w:rsidRDefault="004E7CAF" w:rsidP="004E7CAF">
      <w:pPr>
        <w:pStyle w:val="ENClanek11"/>
        <w:rPr>
          <w:lang w:val="en-GB"/>
        </w:rPr>
      </w:pPr>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p>
    <w:p w14:paraId="3E52CB8E" w14:textId="69B66DC4" w:rsidR="004E7CAF" w:rsidRPr="00A75846" w:rsidRDefault="004E7CAF" w:rsidP="004E7CAF">
      <w:pPr>
        <w:pStyle w:val="ENClanek11"/>
        <w:rPr>
          <w:lang w:val="en-GB"/>
        </w:rPr>
      </w:pPr>
      <w:bookmarkStart w:id="12"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Contract Price and/or time schedule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2"/>
    </w:p>
    <w:p w14:paraId="0957D4D1" w14:textId="01636A94"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r w:rsidR="008A530C" w:rsidRPr="00A75846">
        <w:rPr>
          <w:lang w:val="en-GB"/>
        </w:rPr>
        <w:fldChar w:fldCharType="begin"/>
      </w:r>
      <w:r w:rsidR="008A530C" w:rsidRPr="00A75846">
        <w:rPr>
          <w:lang w:val="en-GB"/>
        </w:rPr>
        <w:instrText xml:space="preserve"> REF _Ref171348614 \w \h </w:instrText>
      </w:r>
      <w:r w:rsidR="008A530C" w:rsidRPr="00A75846">
        <w:rPr>
          <w:lang w:val="en-GB"/>
        </w:rPr>
      </w:r>
      <w:r w:rsidR="008A530C" w:rsidRPr="00A75846">
        <w:rPr>
          <w:lang w:val="en-GB"/>
        </w:rPr>
        <w:fldChar w:fldCharType="separate"/>
      </w:r>
      <w:r w:rsidR="00044B63">
        <w:rPr>
          <w:lang w:val="en-GB"/>
        </w:rPr>
        <w:t>4.4</w:t>
      </w:r>
      <w:r w:rsidR="008A530C" w:rsidRPr="00A75846">
        <w:rPr>
          <w:lang w:val="en-GB"/>
        </w:rPr>
        <w:fldChar w:fldCharType="end"/>
      </w:r>
      <w:r w:rsidRPr="00A75846">
        <w:rPr>
          <w:lang w:val="en-GB"/>
        </w:rPr>
        <w:t xml:space="preserve"> to the Customer without undue delay. </w:t>
      </w:r>
    </w:p>
    <w:p w14:paraId="68866CC7" w14:textId="37C2A453"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044B63">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3" w:name="_Toc171433453"/>
      <w:r w:rsidRPr="00A75846">
        <w:rPr>
          <w:lang w:val="en-GB"/>
        </w:rPr>
        <w:t>PACKING</w:t>
      </w:r>
      <w:bookmarkEnd w:id="13"/>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2C5DBA8E" w14:textId="0ABD6F59"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044B63">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lastRenderedPageBreak/>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14" w:name="_Toc171433454"/>
      <w:r w:rsidRPr="00A75846">
        <w:rPr>
          <w:lang w:val="en-GB"/>
        </w:rPr>
        <w:t>DELIVERY TO SITE</w:t>
      </w:r>
      <w:bookmarkEnd w:id="14"/>
    </w:p>
    <w:p w14:paraId="173C4CD3" w14:textId="29D474EA" w:rsidR="004865FB" w:rsidRPr="00A75846" w:rsidRDefault="004865FB" w:rsidP="004865FB">
      <w:pPr>
        <w:pStyle w:val="ENClanek11"/>
        <w:rPr>
          <w:lang w:val="en-GB"/>
        </w:rPr>
      </w:pPr>
      <w:bookmarkStart w:id="15" w:name="_Ref171342859"/>
      <w:r w:rsidRPr="00A75846">
        <w:rPr>
          <w:lang w:val="en-GB"/>
        </w:rPr>
        <w:t>The Equipment shall be delivered: DDP (INCOTERMS 2024), Bruntálská 167, Břidličná, Czech Republic, in accordance with Project Time Schedule. The Contractor is entitled to deliver the</w:t>
      </w:r>
      <w:r w:rsidR="00FE11A5" w:rsidRPr="00A75846">
        <w:rPr>
          <w:lang w:val="en-GB"/>
        </w:rPr>
        <w:t> </w:t>
      </w:r>
      <w:r w:rsidRPr="00A75846">
        <w:rPr>
          <w:lang w:val="en-GB"/>
        </w:rPr>
        <w:t>Equipment to the Customer before the date specified in the Project Time Schedule only with the prior written consent of the Customer.</w:t>
      </w:r>
      <w:bookmarkEnd w:id="15"/>
    </w:p>
    <w:p w14:paraId="1EFF16FC" w14:textId="53464937" w:rsidR="00FE41AC" w:rsidRPr="00A75846"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3D30353A" w14:textId="01699E4D" w:rsidR="004865FB" w:rsidRPr="00A75846" w:rsidRDefault="00471198" w:rsidP="004865FB">
      <w:pPr>
        <w:pStyle w:val="ENNadpis1"/>
        <w:rPr>
          <w:lang w:val="en-GB"/>
        </w:rPr>
      </w:pPr>
      <w:bookmarkStart w:id="16" w:name="_Ref171343755"/>
      <w:bookmarkStart w:id="17" w:name="_Toc171433455"/>
      <w:r w:rsidRPr="00A75846">
        <w:rPr>
          <w:lang w:val="en-GB"/>
        </w:rPr>
        <w:t>TRANSPORTATION</w:t>
      </w:r>
      <w:bookmarkEnd w:id="16"/>
      <w:bookmarkEnd w:id="17"/>
    </w:p>
    <w:p w14:paraId="53664B69" w14:textId="69955AAA"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044B63">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18" w:name="_Ref171343539"/>
      <w:bookmarkStart w:id="19" w:name="_Toc171433456"/>
      <w:r w:rsidRPr="00A75846">
        <w:rPr>
          <w:lang w:val="en-GB"/>
        </w:rPr>
        <w:lastRenderedPageBreak/>
        <w:t>INSURANCE</w:t>
      </w:r>
      <w:bookmarkEnd w:id="18"/>
      <w:bookmarkEnd w:id="19"/>
    </w:p>
    <w:p w14:paraId="3A0A4257" w14:textId="0CB1DAD6" w:rsidR="00D53C3F" w:rsidRPr="00A75846" w:rsidRDefault="00D53C3F" w:rsidP="00F128FA">
      <w:pPr>
        <w:pStyle w:val="ENClanek11"/>
        <w:keepNext/>
        <w:keepLines/>
        <w:rPr>
          <w:lang w:val="en-GB"/>
        </w:rPr>
      </w:pPr>
      <w:r w:rsidRPr="00A75846">
        <w:rPr>
          <w:lang w:val="en-GB"/>
        </w:rPr>
        <w:t>The Work supplied under the Contract shall be fully insured against loss or damage incidental to</w:t>
      </w:r>
      <w:r w:rsidR="00FE11A5" w:rsidRPr="00A75846">
        <w:rPr>
          <w:lang w:val="en-GB"/>
        </w:rPr>
        <w:t> </w:t>
      </w:r>
      <w:r w:rsidRPr="00A75846">
        <w:rPr>
          <w:lang w:val="en-GB"/>
        </w:rPr>
        <w:t>manufacture or acquisition, transportation, storage, delivery and construction, dismantling, erection and operation in the manner specified herein below.</w:t>
      </w:r>
    </w:p>
    <w:p w14:paraId="15B36F19" w14:textId="369FC791" w:rsidR="004D62B5" w:rsidRPr="00A75846" w:rsidRDefault="00D53C3F" w:rsidP="00F128FA">
      <w:pPr>
        <w:pStyle w:val="ENClanek11"/>
        <w:keepNext/>
        <w:keepLines/>
        <w:rPr>
          <w:lang w:val="en-GB"/>
        </w:rPr>
      </w:pPr>
      <w:bookmarkStart w:id="20" w:name="_Ref171348760"/>
      <w:r w:rsidRPr="00A75846">
        <w:rPr>
          <w:lang w:val="en-GB"/>
        </w:rPr>
        <w:t>The Contractor shall at its own expense take out and maintain in effect, or cause to be taken out and maintained in effect, until issuance of the Project Closing Certificate insurance set forth below:</w:t>
      </w:r>
      <w:bookmarkEnd w:id="20"/>
    </w:p>
    <w:p w14:paraId="1DB2379B" w14:textId="77777777" w:rsidR="00A0311E" w:rsidRPr="00A75846" w:rsidRDefault="00A0311E" w:rsidP="00F128FA">
      <w:pPr>
        <w:pStyle w:val="ENClaneka"/>
        <w:keepNext/>
        <w:keepLines/>
        <w:rPr>
          <w:lang w:val="en-GB"/>
        </w:rPr>
      </w:pPr>
      <w:r w:rsidRPr="00A75846">
        <w:rPr>
          <w:lang w:val="en-GB"/>
        </w:rPr>
        <w:t>Cargo transit insurance</w:t>
      </w:r>
    </w:p>
    <w:p w14:paraId="590BEBA1" w14:textId="3F499A08"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37909AF3" w14:textId="395B73C7" w:rsidR="00A0311E" w:rsidRPr="00A75846" w:rsidRDefault="00A0311E" w:rsidP="00A0311E">
      <w:pPr>
        <w:pStyle w:val="ENClaneka"/>
        <w:rPr>
          <w:lang w:val="en-GB"/>
        </w:rPr>
      </w:pPr>
      <w:bookmarkStart w:id="21" w:name="_Ref171348742"/>
      <w:r w:rsidRPr="00A75846">
        <w:rPr>
          <w:lang w:val="en-GB"/>
        </w:rPr>
        <w:t>Contractor’s all risks insurance</w:t>
      </w:r>
      <w:bookmarkEnd w:id="21"/>
    </w:p>
    <w:p w14:paraId="7A4464E2" w14:textId="069B9E84" w:rsidR="00A0311E" w:rsidRPr="00A75846" w:rsidRDefault="00612EC3" w:rsidP="00A0311E">
      <w:pPr>
        <w:pStyle w:val="ENTexta"/>
      </w:pPr>
      <w:r w:rsidRPr="00A75846">
        <w:t>covering physical loss or damage to the Work, including the Equipment, for full replacement value of the Works.</w:t>
      </w:r>
    </w:p>
    <w:p w14:paraId="26BB2C6E" w14:textId="7C6D1E55" w:rsidR="00421273" w:rsidRPr="00A75846" w:rsidRDefault="00421273" w:rsidP="00421273">
      <w:pPr>
        <w:pStyle w:val="ENClanek11"/>
        <w:rPr>
          <w:lang w:val="en-GB"/>
        </w:rPr>
      </w:pPr>
      <w:bookmarkStart w:id="22" w:name="_Ref171348766"/>
      <w:r w:rsidRPr="00A75846">
        <w:rPr>
          <w:lang w:val="en-GB"/>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044B63">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22"/>
    </w:p>
    <w:p w14:paraId="622497FD" w14:textId="30010514" w:rsidR="001F630B" w:rsidRPr="00A75846" w:rsidRDefault="001F630B" w:rsidP="001F630B">
      <w:pPr>
        <w:pStyle w:val="ENClaneka"/>
        <w:rPr>
          <w:lang w:val="en-GB"/>
        </w:rPr>
      </w:pPr>
      <w:bookmarkStart w:id="23" w:name="_Ref171348750"/>
      <w:r w:rsidRPr="00A75846">
        <w:rPr>
          <w:lang w:val="en-GB"/>
        </w:rPr>
        <w:t>Third party liability insurance</w:t>
      </w:r>
      <w:bookmarkEnd w:id="23"/>
    </w:p>
    <w:p w14:paraId="73B7FFCF" w14:textId="2756428D"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r w:rsidRPr="00A75846">
        <w:rPr>
          <w:lang w:val="en-GB"/>
        </w:rPr>
        <w:t>Such other insurance as may be specifically agreed upon by the Parties.</w:t>
      </w:r>
    </w:p>
    <w:p w14:paraId="71AAA575" w14:textId="77777777" w:rsidR="00B25D1C" w:rsidRPr="00A75846" w:rsidRDefault="00B25D1C" w:rsidP="00B25D1C">
      <w:pPr>
        <w:pStyle w:val="ENClanek11"/>
        <w:rPr>
          <w:lang w:val="en-GB"/>
        </w:rPr>
      </w:pPr>
      <w:r w:rsidRPr="00A75846">
        <w:rPr>
          <w:lang w:val="en-GB"/>
        </w:rPr>
        <w:t>Such insurance shall be conducted between the Contractor and the insurer 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3A9A7A15" w14:textId="658CCDEE"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_Ref171348742 \w \h </w:instrText>
      </w:r>
      <w:r w:rsidR="00423F6B" w:rsidRPr="00A75846">
        <w:rPr>
          <w:lang w:val="en-GB"/>
        </w:rPr>
      </w:r>
      <w:r w:rsidR="00423F6B" w:rsidRPr="00A75846">
        <w:rPr>
          <w:lang w:val="en-GB"/>
        </w:rPr>
        <w:fldChar w:fldCharType="separate"/>
      </w:r>
      <w:r w:rsidR="00044B63">
        <w:rPr>
          <w:lang w:val="en-GB"/>
        </w:rPr>
        <w:t>8.2(b)</w:t>
      </w:r>
      <w:r w:rsidR="00423F6B" w:rsidRPr="00A75846">
        <w:rPr>
          <w:lang w:val="en-GB"/>
        </w:rPr>
        <w:fldChar w:fldCharType="end"/>
      </w:r>
      <w:r w:rsidRPr="00A75846">
        <w:rPr>
          <w:lang w:val="en-GB"/>
        </w:rPr>
        <w:t xml:space="preserve"> (Contractor’s all risk 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p>
    <w:p w14:paraId="534A45C7" w14:textId="5366D6E4"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044B63">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 </w:t>
      </w:r>
    </w:p>
    <w:p w14:paraId="6363CE70" w14:textId="121AAF81" w:rsidR="00B25D1C" w:rsidRPr="00A75846" w:rsidRDefault="00B25D1C" w:rsidP="00B25D1C">
      <w:pPr>
        <w:pStyle w:val="ENClanek11"/>
        <w:rPr>
          <w:lang w:val="en-GB"/>
        </w:rPr>
      </w:pPr>
      <w:r w:rsidRPr="00A75846">
        <w:rPr>
          <w:lang w:val="en-GB"/>
        </w:rPr>
        <w:t xml:space="preserve">The Contractor will be the policyholder under the above-mentioned insurances. The Customer must be explicitly listed as an additional insured in the insurance contracts pursuant to Clause </w:t>
      </w:r>
      <w:r w:rsidR="00423F6B" w:rsidRPr="00A75846">
        <w:rPr>
          <w:lang w:val="en-GB"/>
        </w:rPr>
        <w:fldChar w:fldCharType="begin"/>
      </w:r>
      <w:r w:rsidR="00423F6B" w:rsidRPr="00A75846">
        <w:rPr>
          <w:lang w:val="en-GB"/>
        </w:rPr>
        <w:instrText xml:space="preserve"> REF _Ref171348760 \w \h </w:instrText>
      </w:r>
      <w:r w:rsidR="00423F6B" w:rsidRPr="00A75846">
        <w:rPr>
          <w:lang w:val="en-GB"/>
        </w:rPr>
      </w:r>
      <w:r w:rsidR="00423F6B" w:rsidRPr="00A75846">
        <w:rPr>
          <w:lang w:val="en-GB"/>
        </w:rPr>
        <w:fldChar w:fldCharType="separate"/>
      </w:r>
      <w:r w:rsidR="00044B63">
        <w:rPr>
          <w:lang w:val="en-GB"/>
        </w:rPr>
        <w:t>8.2</w:t>
      </w:r>
      <w:r w:rsidR="00423F6B" w:rsidRPr="00A75846">
        <w:rPr>
          <w:lang w:val="en-GB"/>
        </w:rPr>
        <w:fldChar w:fldCharType="end"/>
      </w:r>
      <w:r w:rsidRPr="00A75846">
        <w:rPr>
          <w:lang w:val="en-GB"/>
        </w:rPr>
        <w:t xml:space="preserve"> and </w:t>
      </w:r>
      <w:r w:rsidR="00423F6B" w:rsidRPr="00A75846">
        <w:rPr>
          <w:lang w:val="en-GB"/>
        </w:rPr>
        <w:fldChar w:fldCharType="begin"/>
      </w:r>
      <w:r w:rsidR="00423F6B" w:rsidRPr="00A75846">
        <w:rPr>
          <w:lang w:val="en-GB"/>
        </w:rPr>
        <w:instrText xml:space="preserve"> REF _Ref171348766 \w \h </w:instrText>
      </w:r>
      <w:r w:rsidR="00423F6B" w:rsidRPr="00A75846">
        <w:rPr>
          <w:lang w:val="en-GB"/>
        </w:rPr>
      </w:r>
      <w:r w:rsidR="00423F6B" w:rsidRPr="00A75846">
        <w:rPr>
          <w:lang w:val="en-GB"/>
        </w:rPr>
        <w:fldChar w:fldCharType="separate"/>
      </w:r>
      <w:r w:rsidR="00044B63">
        <w:rPr>
          <w:lang w:val="en-GB"/>
        </w:rPr>
        <w:t>8.3</w:t>
      </w:r>
      <w:r w:rsidR="00423F6B" w:rsidRPr="00A75846">
        <w:rPr>
          <w:lang w:val="en-GB"/>
        </w:rPr>
        <w:fldChar w:fldCharType="end"/>
      </w:r>
      <w:r w:rsidRPr="00A75846">
        <w:rPr>
          <w:lang w:val="en-GB"/>
        </w:rPr>
        <w:t>, and the Contractor as policyholder must expressly waive all rights of subrogation against the Customer as an additional insured for any losses or claims arising from the execution of this Contract under all the above-mentioned insurances.</w:t>
      </w:r>
    </w:p>
    <w:p w14:paraId="06F39527" w14:textId="7F34C642" w:rsidR="00B25D1C" w:rsidRPr="00A75846" w:rsidRDefault="00B25D1C" w:rsidP="00B25D1C">
      <w:pPr>
        <w:pStyle w:val="ENClanek11"/>
        <w:rPr>
          <w:lang w:val="en-GB"/>
        </w:rPr>
      </w:pPr>
      <w:bookmarkStart w:id="24"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044B63">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044B63">
        <w:rPr>
          <w:lang w:val="en-GB"/>
        </w:rPr>
        <w:t>8.8</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24"/>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044B63">
        <w:rPr>
          <w:lang w:val="en-GB"/>
        </w:rPr>
        <w:t>40.1(e)</w:t>
      </w:r>
      <w:r w:rsidR="005D6D8F" w:rsidRPr="00A75846">
        <w:rPr>
          <w:lang w:val="en-GB"/>
        </w:rPr>
        <w:fldChar w:fldCharType="end"/>
      </w:r>
      <w:r w:rsidRPr="00A75846">
        <w:rPr>
          <w:lang w:val="en-GB"/>
        </w:rPr>
        <w:t>.</w:t>
      </w:r>
    </w:p>
    <w:p w14:paraId="49ADB350" w14:textId="318995E4" w:rsidR="00B25D1C" w:rsidRPr="00A75846" w:rsidRDefault="00B25D1C" w:rsidP="00B25D1C">
      <w:pPr>
        <w:pStyle w:val="ENClanek11"/>
        <w:rPr>
          <w:lang w:val="en-GB"/>
        </w:rPr>
      </w:pPr>
      <w:r w:rsidRPr="00A75846">
        <w:rPr>
          <w:lang w:val="en-GB"/>
        </w:rPr>
        <w:lastRenderedPageBreak/>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6EA7C0CD" w:rsidR="00B25D1C" w:rsidRPr="00A75846" w:rsidRDefault="00B25D1C" w:rsidP="00B25D1C">
      <w:pPr>
        <w:pStyle w:val="ENClanek11"/>
        <w:rPr>
          <w:lang w:val="en-GB"/>
        </w:rPr>
      </w:pPr>
      <w:bookmarkStart w:id="25" w:name="_Ref171349529"/>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044B63">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044B63">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25"/>
    </w:p>
    <w:p w14:paraId="463CBBB2" w14:textId="6EAF3A8B" w:rsidR="00B25D1C" w:rsidRPr="00A75846" w:rsidRDefault="00B25D1C" w:rsidP="00B25D1C">
      <w:pPr>
        <w:pStyle w:val="ENClanek11"/>
        <w:rPr>
          <w:lang w:val="en-GB"/>
        </w:rPr>
      </w:pPr>
      <w:r w:rsidRPr="00A75846">
        <w:rPr>
          <w:lang w:val="en-GB"/>
        </w:rPr>
        <w:t xml:space="preserve">Unless stipulated otherwise in the Contract, the Contractor shall prepare and conduct any and all claims made under the policies effected pursuant to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044B63">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 all money payable by any insurers shall be paid to the Customer. Upon the request of the Contractor, the</w:t>
      </w:r>
      <w:r w:rsidR="00FE11A5" w:rsidRPr="00A75846">
        <w:rPr>
          <w:lang w:val="en-GB"/>
        </w:rPr>
        <w:t> </w:t>
      </w:r>
      <w:r w:rsidRPr="00A75846">
        <w:rPr>
          <w:lang w:val="en-GB"/>
        </w:rPr>
        <w:t xml:space="preserve">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60A2F73D" w14:textId="5500E88B" w:rsidR="004819EC" w:rsidRPr="00A75846" w:rsidRDefault="00B25D1C" w:rsidP="00B25D1C">
      <w:pPr>
        <w:pStyle w:val="ENClanek11"/>
        <w:rPr>
          <w:lang w:val="en-GB"/>
        </w:rPr>
      </w:pPr>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044B63">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misrepresentation, non-disclosure, lack of due diligence or breach of any declaration, condition or warranty contained in the relevant insurance policy which is not unintentional or inadvertent, or a deliberate act or omission, in each case by the management or managers of the Contractor or</w:t>
      </w:r>
      <w:r w:rsidR="00FE11A5" w:rsidRPr="00A75846">
        <w:rPr>
          <w:lang w:val="en-GB"/>
        </w:rPr>
        <w:t> </w:t>
      </w:r>
      <w:r w:rsidRPr="00A75846">
        <w:rPr>
          <w:lang w:val="en-GB"/>
        </w:rPr>
        <w:t>of any subcontractor/vendor, and, provided this inability to recover is a result of gross negligence and/or wilful misconduct of the Contractor, Contractor’s subcontractors and/or vendors, this indemnity shall apply notwithstanding any 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044B63">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exemptions from payment of 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p>
    <w:p w14:paraId="6A5F4F3F" w14:textId="55EDB6D8" w:rsidR="00B25D1C" w:rsidRPr="00A75846" w:rsidRDefault="00B816A1" w:rsidP="00B25D1C">
      <w:pPr>
        <w:pStyle w:val="ENNadpis1"/>
        <w:rPr>
          <w:lang w:val="en-GB"/>
        </w:rPr>
      </w:pPr>
      <w:bookmarkStart w:id="26" w:name="_Toc171433457"/>
      <w:r w:rsidRPr="00A75846">
        <w:rPr>
          <w:lang w:val="en-GB"/>
        </w:rPr>
        <w:t>SERVICES AND OTHER DELIVERABLES</w:t>
      </w:r>
      <w:bookmarkEnd w:id="26"/>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27" w:name="_Ref171349106"/>
      <w:bookmarkStart w:id="28" w:name="_Toc171433458"/>
      <w:r w:rsidRPr="00A75846">
        <w:rPr>
          <w:lang w:val="en-GB"/>
        </w:rPr>
        <w:t>EXAMINATION, INSPECTION AND TESTS</w:t>
      </w:r>
      <w:bookmarkEnd w:id="27"/>
      <w:bookmarkEnd w:id="28"/>
    </w:p>
    <w:p w14:paraId="6B6EB81E" w14:textId="0EC48A3D" w:rsidR="00F44518" w:rsidRPr="00A75846" w:rsidRDefault="00F44518" w:rsidP="00F44518">
      <w:pPr>
        <w:pStyle w:val="ENClanek11"/>
        <w:rPr>
          <w:lang w:val="en-GB"/>
        </w:rPr>
      </w:pPr>
      <w:bookmarkStart w:id="29" w:name="_Ref171349066"/>
      <w:r w:rsidRPr="00A75846">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29"/>
    </w:p>
    <w:p w14:paraId="119A5887" w14:textId="77777777" w:rsidR="00F44518" w:rsidRPr="00A75846" w:rsidRDefault="00F44518" w:rsidP="00F44518">
      <w:pPr>
        <w:pStyle w:val="ENClanek11"/>
        <w:rPr>
          <w:lang w:val="en-GB"/>
        </w:rPr>
      </w:pPr>
      <w:bookmarkStart w:id="30" w:name="_Ref171349074"/>
      <w:r w:rsidRPr="00A75846">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30"/>
    </w:p>
    <w:p w14:paraId="6942EFCF" w14:textId="27542310"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044B63">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044B63">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If examination shows that items are not defective, or if re-examination proves that items previously rejected are in fact not defective, any time spent </w:t>
      </w:r>
      <w:r w:rsidRPr="00A75846">
        <w:rPr>
          <w:lang w:val="en-GB"/>
        </w:rPr>
        <w:lastRenderedPageBreak/>
        <w:t>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p>
    <w:p w14:paraId="47F6BDF4" w14:textId="4B1082F5" w:rsidR="00F44518" w:rsidRPr="00A75846" w:rsidRDefault="00F44518" w:rsidP="00F44518">
      <w:pPr>
        <w:pStyle w:val="ENClanek11"/>
        <w:rPr>
          <w:lang w:val="en-GB"/>
        </w:rPr>
      </w:pPr>
      <w:r w:rsidRPr="00A75846">
        <w:rPr>
          <w:lang w:val="en-GB"/>
        </w:rPr>
        <w:t>The Customer, Customer’s representative or an authorized third-party auditor shall have the right to inspect and/or to test the Work to confirm its conformity to the Contract, any Contractor’s and/or main subcontractor’s (identified in the Contractor’s bid in the tender process) manufacturing sites, in order to verify whether Contractor fulfils or is capable to fulfil its obligations arising from this Contract, in particular whether Contractor is capable to manufacture the Equipment in compliance with the conditions of this Contract, within fourteen (14)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Costs for inspections, except costs described in clause </w:t>
      </w:r>
      <w:r w:rsidR="00F74E20" w:rsidRPr="00A75846">
        <w:rPr>
          <w:lang w:val="en-GB"/>
        </w:rPr>
        <w:fldChar w:fldCharType="begin"/>
      </w:r>
      <w:r w:rsidR="00F74E20" w:rsidRPr="00A75846">
        <w:rPr>
          <w:lang w:val="en-GB"/>
        </w:rPr>
        <w:instrText xml:space="preserve"> REF _Ref171349097 \w \h </w:instrText>
      </w:r>
      <w:r w:rsidR="00F74E20" w:rsidRPr="00A75846">
        <w:rPr>
          <w:lang w:val="en-GB"/>
        </w:rPr>
      </w:r>
      <w:r w:rsidR="00F74E20" w:rsidRPr="00A75846">
        <w:rPr>
          <w:lang w:val="en-GB"/>
        </w:rPr>
        <w:fldChar w:fldCharType="separate"/>
      </w:r>
      <w:r w:rsidR="00044B63">
        <w:rPr>
          <w:lang w:val="en-GB"/>
        </w:rPr>
        <w:t>10.5</w:t>
      </w:r>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p>
    <w:p w14:paraId="5FE206BD" w14:textId="788FAD5C" w:rsidR="00F44518" w:rsidRPr="00A75846" w:rsidRDefault="00F44518" w:rsidP="00F44518">
      <w:pPr>
        <w:pStyle w:val="ENClanek11"/>
        <w:rPr>
          <w:lang w:val="en-GB"/>
        </w:rPr>
      </w:pPr>
      <w:bookmarkStart w:id="31" w:name="_Ref171349097"/>
      <w:r w:rsidRPr="00A75846">
        <w:rPr>
          <w:lang w:val="en-GB"/>
        </w:rPr>
        <w:t>The inspections and tests may be conducted in the premises of the Contractor</w:t>
      </w:r>
      <w:r w:rsidR="005A50C2">
        <w:rPr>
          <w:lang w:val="en-GB"/>
        </w:rPr>
        <w:t>,</w:t>
      </w:r>
      <w:r w:rsidRPr="00A75846">
        <w:rPr>
          <w:lang w:val="en-GB"/>
        </w:rPr>
        <w:t xml:space="preserve"> or its main subcontractor(s) and vendor(s) identified in the Contractor’s bid in the tender process, at the point of delivery and/or at the place where the Work is constructed. When conducted in the premises of the Contractor or its main subcontractor(s) and vendor(s) identified in the Contractor’s bid in</w:t>
      </w:r>
      <w:r w:rsidR="00FE11A5" w:rsidRPr="00A75846">
        <w:rPr>
          <w:lang w:val="en-GB"/>
        </w:rPr>
        <w:t> </w:t>
      </w:r>
      <w:r w:rsidRPr="00A75846">
        <w:rPr>
          <w:lang w:val="en-GB"/>
        </w:rPr>
        <w:t>the tender process,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1"/>
    </w:p>
    <w:p w14:paraId="6B9C916F" w14:textId="7D297D56" w:rsidR="00147F77" w:rsidRPr="00A75846" w:rsidRDefault="00F44518" w:rsidP="00F44518">
      <w:pPr>
        <w:pStyle w:val="ENClanek11"/>
        <w:rPr>
          <w:lang w:val="en-GB"/>
        </w:rPr>
      </w:pPr>
      <w:r w:rsidRPr="00A75846">
        <w:rPr>
          <w:lang w:val="en-GB"/>
        </w:rPr>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75C66EE8"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044B63">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E3AEFAD" w14:textId="0770DD51" w:rsidR="000E4012" w:rsidRPr="00A75846" w:rsidRDefault="000E4012" w:rsidP="000E4012">
      <w:pPr>
        <w:pStyle w:val="ENClanek11"/>
        <w:rPr>
          <w:lang w:val="en-GB"/>
        </w:rPr>
      </w:pPr>
      <w:bookmarkStart w:id="32"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32"/>
    </w:p>
    <w:p w14:paraId="71C87158" w14:textId="2E80CC75" w:rsidR="00C54A88" w:rsidRPr="00A75846" w:rsidRDefault="000E4012" w:rsidP="00F128FA">
      <w:pPr>
        <w:pStyle w:val="ENClanek11"/>
        <w:keepNext/>
        <w:keepLines/>
        <w:rPr>
          <w:lang w:val="en-GB"/>
        </w:rPr>
      </w:pPr>
      <w:r w:rsidRPr="00A75846">
        <w:rPr>
          <w:lang w:val="en-GB"/>
        </w:rPr>
        <w:lastRenderedPageBreak/>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Czech authorities (institutions) and/or specialized companies for the above approvals, certificates, certificates of compliance, etc. are included in the Contract Price. The costs incurred by replacing the parts damaged during the tests will be borne by the Contractor. For the avoidance of doubt, the provision of a CE-Certificate by the Contractor shall be deemed admissible evidence that the Work is in compliance with applicable legislation and standards of the Czech Republic.</w:t>
      </w:r>
    </w:p>
    <w:p w14:paraId="03FB1270" w14:textId="4263AA8F"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5D988C05" w:rsidR="00A875DF" w:rsidRPr="00A75846" w:rsidRDefault="00A875DF" w:rsidP="00A875DF">
      <w:pPr>
        <w:pStyle w:val="ENClanek11"/>
        <w:rPr>
          <w:lang w:val="en-GB"/>
        </w:rPr>
      </w:pPr>
      <w:r w:rsidRPr="00A75846">
        <w:rPr>
          <w:lang w:val="en-GB"/>
        </w:rPr>
        <w:t>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p>
    <w:p w14:paraId="416B161C" w14:textId="0860CC7E" w:rsidR="00A875DF" w:rsidRPr="00A75846" w:rsidRDefault="00A875DF" w:rsidP="00A875DF">
      <w:pPr>
        <w:pStyle w:val="ENClanek11"/>
        <w:rPr>
          <w:lang w:val="en-GB"/>
        </w:rPr>
      </w:pPr>
      <w:r w:rsidRPr="00A75846">
        <w:rPr>
          <w:lang w:val="en-GB"/>
        </w:rPr>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p>
    <w:p w14:paraId="443BFE3F" w14:textId="1891C70A"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044B63">
        <w:rPr>
          <w:lang w:val="en-GB"/>
        </w:rPr>
        <w:t>10.10</w:t>
      </w:r>
      <w:r w:rsidR="00AF776E" w:rsidRPr="00A75846">
        <w:rPr>
          <w:lang w:val="en-GB"/>
        </w:rPr>
        <w:fldChar w:fldCharType="end"/>
      </w:r>
      <w:r w:rsidRPr="00A75846">
        <w:rPr>
          <w:lang w:val="en-GB"/>
        </w:rPr>
        <w:t xml:space="preserve"> hereof.</w:t>
      </w:r>
    </w:p>
    <w:p w14:paraId="4C959B11" w14:textId="7233BB6A"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044B63">
        <w:rPr>
          <w:lang w:val="en-GB"/>
        </w:rPr>
        <w:t>10.10</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F128FA">
      <w:pPr>
        <w:pStyle w:val="ENClanek11"/>
        <w:keepNext/>
        <w:keepLines/>
        <w:rPr>
          <w:lang w:val="en-GB"/>
        </w:rPr>
      </w:pPr>
      <w:r w:rsidRPr="00A75846">
        <w:rPr>
          <w:lang w:val="en-GB"/>
        </w:rPr>
        <w:lastRenderedPageBreak/>
        <w:t>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33" w:name="_Toc171433459"/>
      <w:r w:rsidRPr="00A75846">
        <w:rPr>
          <w:lang w:val="en-GB"/>
        </w:rPr>
        <w:t>LABOUR</w:t>
      </w:r>
      <w:bookmarkEnd w:id="33"/>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34" w:name="_Toc171433460"/>
      <w:r w:rsidRPr="00A75846">
        <w:rPr>
          <w:lang w:val="en-GB"/>
        </w:rPr>
        <w:t>CARE OF WORK</w:t>
      </w:r>
      <w:bookmarkEnd w:id="34"/>
    </w:p>
    <w:p w14:paraId="2AB14D69" w14:textId="13E62730"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35" w:name="_Toc171433461"/>
      <w:r w:rsidRPr="00A75846">
        <w:rPr>
          <w:lang w:val="en-GB"/>
        </w:rPr>
        <w:t>TRANSFER OF OWNERSHIP AND RISK OF LOSS</w:t>
      </w:r>
      <w:bookmarkEnd w:id="35"/>
    </w:p>
    <w:p w14:paraId="78E4355D" w14:textId="031AE28D" w:rsidR="00A42BDF" w:rsidRPr="00A75846" w:rsidRDefault="00A42BDF" w:rsidP="00A42BDF">
      <w:pPr>
        <w:pStyle w:val="ENClanek11"/>
        <w:rPr>
          <w:lang w:val="en-GB"/>
        </w:rPr>
      </w:pPr>
      <w:r w:rsidRPr="00A75846">
        <w:rPr>
          <w:lang w:val="en-GB"/>
        </w:rPr>
        <w:t>The ownership of Services and Engineering which are the subject matter of this Contract shall be</w:t>
      </w:r>
      <w:r w:rsidR="00FE11A5" w:rsidRPr="00A75846">
        <w:rPr>
          <w:lang w:val="en-GB"/>
        </w:rPr>
        <w:t> </w:t>
      </w:r>
      <w:r w:rsidRPr="00A75846">
        <w:rPr>
          <w:lang w:val="en-GB"/>
        </w:rPr>
        <w:t>transferred to the Customer upon their delivery to the Site or upon provision of such Services and Engineering, whichever of these two conditions occurs earlier.</w:t>
      </w:r>
    </w:p>
    <w:p w14:paraId="65E03615" w14:textId="3AFA8D1F" w:rsidR="00A42BDF" w:rsidRPr="00A75846" w:rsidRDefault="00A42BDF" w:rsidP="00A42BDF">
      <w:pPr>
        <w:pStyle w:val="ENClanek11"/>
        <w:rPr>
          <w:lang w:val="en-GB"/>
        </w:rPr>
      </w:pPr>
      <w:r w:rsidRPr="00A75846">
        <w:rPr>
          <w:lang w:val="en-GB"/>
        </w:rPr>
        <w:t>The ownership of the Equipment shall be transferred to the Customer upon the Project Closing Certificate is issued. The risk of loss lies with the Contractor until the Work</w:t>
      </w:r>
      <w:r w:rsidR="005A50C2">
        <w:rPr>
          <w:lang w:val="en-GB"/>
        </w:rPr>
        <w:t>,</w:t>
      </w:r>
      <w:r w:rsidRPr="00A75846">
        <w:rPr>
          <w:lang w:val="en-GB"/>
        </w:rPr>
        <w:t xml:space="preserve"> or any part thereof is</w:t>
      </w:r>
      <w:r w:rsidR="00FE11A5" w:rsidRPr="00A75846">
        <w:rPr>
          <w:lang w:val="en-GB"/>
        </w:rPr>
        <w:t> </w:t>
      </w:r>
      <w:r w:rsidRPr="00A75846">
        <w:rPr>
          <w:lang w:val="en-GB"/>
        </w:rPr>
        <w:t xml:space="preserve">at the Site; in such a case, the risk of loss with the respect to the Work or the respective part thereof transfer to the Customer. </w:t>
      </w:r>
    </w:p>
    <w:p w14:paraId="1E3067B1" w14:textId="567C5FBE" w:rsidR="00D52D42" w:rsidRPr="00A75846" w:rsidRDefault="00A42BDF" w:rsidP="00A42BDF">
      <w:pPr>
        <w:pStyle w:val="ENClanek11"/>
        <w:rPr>
          <w:lang w:val="en-GB"/>
        </w:rPr>
      </w:pPr>
      <w:r w:rsidRPr="00A75846">
        <w:rPr>
          <w:lang w:val="en-GB"/>
        </w:rPr>
        <w:t>The ownership of any Materials in excess of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36" w:name="_Toc171433462"/>
      <w:r w:rsidRPr="00A75846">
        <w:rPr>
          <w:lang w:val="en-GB"/>
        </w:rPr>
        <w:lastRenderedPageBreak/>
        <w:t>CONTRACTOR’S RESPONSIBILITIES</w:t>
      </w:r>
      <w:bookmarkEnd w:id="36"/>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77777777"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Contractor. The Contractor shall hold the Customer harmless from and against any and all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The Contractor waives any and all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24447DD6" w14:textId="559749EA" w:rsidR="009E1B32" w:rsidRPr="00A75846" w:rsidRDefault="00692396" w:rsidP="009E1B32">
      <w:pPr>
        <w:pStyle w:val="ENNadpis1"/>
        <w:rPr>
          <w:lang w:val="en-GB"/>
        </w:rPr>
      </w:pPr>
      <w:bookmarkStart w:id="37" w:name="_Ref171348869"/>
      <w:bookmarkStart w:id="38" w:name="_Toc171433463"/>
      <w:r w:rsidRPr="00A75846">
        <w:rPr>
          <w:lang w:val="en-GB"/>
        </w:rPr>
        <w:t>CUSTOMER’S RESPONSIBILITIES</w:t>
      </w:r>
      <w:bookmarkEnd w:id="37"/>
      <w:bookmarkEnd w:id="38"/>
    </w:p>
    <w:p w14:paraId="2EE050AD" w14:textId="50E9FA53" w:rsidR="001D6529" w:rsidRPr="00A75846" w:rsidRDefault="001D6529" w:rsidP="001D6529">
      <w:pPr>
        <w:pStyle w:val="ENClanek11"/>
        <w:rPr>
          <w:lang w:val="en-GB"/>
        </w:rPr>
      </w:pPr>
      <w:r w:rsidRPr="00A75846">
        <w:rPr>
          <w:lang w:val="en-GB"/>
        </w:rPr>
        <w:t>The Customer shall be responsible for the following:</w:t>
      </w:r>
    </w:p>
    <w:p w14:paraId="347B6825" w14:textId="77777777" w:rsidR="00447ABA" w:rsidRPr="00A75846" w:rsidRDefault="00447ABA" w:rsidP="00447ABA">
      <w:pPr>
        <w:pStyle w:val="ENClaneka"/>
        <w:rPr>
          <w:lang w:val="en-GB"/>
        </w:rPr>
      </w:pPr>
      <w:r w:rsidRPr="00A75846">
        <w:rPr>
          <w:lang w:val="en-GB"/>
        </w:rPr>
        <w:t>Clarification of all TOP’s and coordination of all suppliers;</w:t>
      </w:r>
    </w:p>
    <w:p w14:paraId="7D573585" w14:textId="77777777" w:rsidR="00447ABA" w:rsidRPr="00A75846" w:rsidRDefault="00447ABA" w:rsidP="00447ABA">
      <w:pPr>
        <w:pStyle w:val="ENClaneka"/>
        <w:rPr>
          <w:lang w:val="en-GB"/>
        </w:rPr>
      </w:pPr>
      <w:r w:rsidRPr="00A75846">
        <w:rPr>
          <w:lang w:val="en-GB"/>
        </w:rPr>
        <w:t>Workforce for installation, Commissioning (Cold Commissioning, Hot Commissioning);</w:t>
      </w:r>
    </w:p>
    <w:p w14:paraId="15AD269B" w14:textId="77777777" w:rsidR="00447ABA" w:rsidRPr="00A75846" w:rsidRDefault="00447ABA" w:rsidP="00447ABA">
      <w:pPr>
        <w:pStyle w:val="ENClaneka"/>
        <w:rPr>
          <w:lang w:val="en-GB"/>
        </w:rPr>
      </w:pPr>
      <w:r w:rsidRPr="00A75846">
        <w:rPr>
          <w:lang w:val="en-GB"/>
        </w:rPr>
        <w:t xml:space="preserve">operation of line after training; </w:t>
      </w:r>
    </w:p>
    <w:p w14:paraId="2EAEC261" w14:textId="65D5CD18" w:rsidR="00447ABA" w:rsidRPr="00A75846" w:rsidRDefault="00447ABA" w:rsidP="00447ABA">
      <w:pPr>
        <w:pStyle w:val="ENClaneka"/>
        <w:rPr>
          <w:lang w:val="en-GB"/>
        </w:rPr>
      </w:pPr>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p>
    <w:p w14:paraId="01A1D861" w14:textId="44547762" w:rsidR="001D6529" w:rsidRPr="00A75846" w:rsidRDefault="00447ABA" w:rsidP="00447ABA">
      <w:pPr>
        <w:pStyle w:val="ENClaneka"/>
        <w:rPr>
          <w:lang w:val="en-GB"/>
        </w:rPr>
      </w:pPr>
      <w:r w:rsidRPr="00A75846">
        <w:rPr>
          <w:lang w:val="en-GB"/>
        </w:rPr>
        <w:t>personal qualifications of worker</w:t>
      </w:r>
      <w:r w:rsidR="000409D1" w:rsidRPr="00A75846">
        <w:rPr>
          <w:lang w:val="en-GB"/>
        </w:rPr>
        <w:t>s</w:t>
      </w:r>
      <w:r w:rsidRPr="00A75846">
        <w:rPr>
          <w:lang w:val="en-GB"/>
        </w:rPr>
        <w:t>.</w:t>
      </w:r>
    </w:p>
    <w:p w14:paraId="704BAA6C" w14:textId="0174C4D7" w:rsidR="004B35F2" w:rsidRPr="00A75846" w:rsidRDefault="004B35F2" w:rsidP="004B35F2">
      <w:pPr>
        <w:pStyle w:val="ENClanek11"/>
        <w:rPr>
          <w:lang w:val="en-GB"/>
        </w:rPr>
      </w:pPr>
      <w:r w:rsidRPr="00A75846">
        <w:rPr>
          <w:lang w:val="en-GB"/>
        </w:rPr>
        <w:lastRenderedPageBreak/>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p>
    <w:p w14:paraId="64FF5DCF" w14:textId="309CA4A3" w:rsidR="00447ABA" w:rsidRPr="00A75846" w:rsidRDefault="004B35F2" w:rsidP="004B35F2">
      <w:pPr>
        <w:pStyle w:val="ENClanek11"/>
        <w:rPr>
          <w:lang w:val="en-GB"/>
        </w:rPr>
      </w:pPr>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p>
    <w:p w14:paraId="59128E19" w14:textId="63383644" w:rsidR="005B2DEC" w:rsidRPr="00A75846" w:rsidRDefault="005B2DEC" w:rsidP="004B35F2">
      <w:pPr>
        <w:pStyle w:val="ENClanek11"/>
        <w:rPr>
          <w:lang w:val="en-GB"/>
        </w:rPr>
      </w:pPr>
      <w:r w:rsidRPr="00A75846">
        <w:rPr>
          <w:lang w:val="en-GB"/>
        </w:rPr>
        <w:t>This preliminary work includes, in particular, without limitation:</w:t>
      </w:r>
    </w:p>
    <w:p w14:paraId="5F63A30F" w14:textId="2A181213" w:rsidR="0075215E" w:rsidRPr="00A75846" w:rsidRDefault="0075215E" w:rsidP="0075215E">
      <w:pPr>
        <w:pStyle w:val="ENClaneka"/>
        <w:rPr>
          <w:lang w:val="en-GB"/>
        </w:rPr>
      </w:pPr>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p>
    <w:p w14:paraId="23A353C6" w14:textId="0C7356BC" w:rsidR="0027501E" w:rsidRPr="00A75846" w:rsidRDefault="0075215E" w:rsidP="0075215E">
      <w:pPr>
        <w:pStyle w:val="ENClaneka"/>
        <w:rPr>
          <w:lang w:val="en-GB"/>
        </w:rPr>
      </w:pPr>
      <w:r w:rsidRPr="00A75846">
        <w:rPr>
          <w:lang w:val="en-GB"/>
        </w:rPr>
        <w:t>All equipment and installations (light, electricity, water, gas, etc.) and all necessary equipment (including any lifting devices, hoists, gantry crane, mobile crane and mobile working platforms etc.) that must be installed or provided and must function perfectly.</w:t>
      </w:r>
    </w:p>
    <w:p w14:paraId="1D86BF85" w14:textId="724B8147" w:rsidR="00994E8F" w:rsidRPr="00A75846" w:rsidRDefault="00F249F2" w:rsidP="00994E8F">
      <w:pPr>
        <w:pStyle w:val="ENClanek11"/>
        <w:rPr>
          <w:lang w:val="en-GB"/>
        </w:rPr>
      </w:pPr>
      <w:r w:rsidRPr="00A75846">
        <w:rPr>
          <w:lang w:val="en-GB"/>
        </w:rPr>
        <w:t>The Customer shall also provide the Contractor's personnel free of charge “on-Site”:</w:t>
      </w:r>
    </w:p>
    <w:p w14:paraId="6BDF278B" w14:textId="77777777" w:rsidR="00C63BD0" w:rsidRPr="00A75846" w:rsidRDefault="00C63BD0" w:rsidP="00C63BD0">
      <w:pPr>
        <w:pStyle w:val="ENClaneka"/>
        <w:rPr>
          <w:lang w:val="en-GB"/>
        </w:rPr>
      </w:pPr>
      <w:r w:rsidRPr="00A75846">
        <w:rPr>
          <w:lang w:val="en-GB"/>
        </w:rPr>
        <w:t>An office and any other necessary premises.</w:t>
      </w:r>
    </w:p>
    <w:p w14:paraId="2DB77CDF" w14:textId="6AFD00AC" w:rsidR="00F249F2" w:rsidRPr="00A75846" w:rsidRDefault="00C63BD0" w:rsidP="00C63BD0">
      <w:pPr>
        <w:pStyle w:val="ENClaneka"/>
        <w:rPr>
          <w:lang w:val="en-GB"/>
        </w:rPr>
      </w:pPr>
      <w:r w:rsidRPr="00A75846">
        <w:rPr>
          <w:lang w:val="en-GB"/>
        </w:rPr>
        <w:t>An internet connection.</w:t>
      </w:r>
    </w:p>
    <w:p w14:paraId="3888FF71" w14:textId="6E2FFBA4" w:rsidR="00C63BD0" w:rsidRPr="00A75846" w:rsidRDefault="00373151" w:rsidP="00C63BD0">
      <w:pPr>
        <w:pStyle w:val="ENNadpis1"/>
        <w:rPr>
          <w:lang w:val="en-GB"/>
        </w:rPr>
      </w:pPr>
      <w:bookmarkStart w:id="39" w:name="_Toc171433464"/>
      <w:r w:rsidRPr="00A75846">
        <w:rPr>
          <w:lang w:val="en-GB"/>
        </w:rPr>
        <w:t>PERSONNEL</w:t>
      </w:r>
      <w:bookmarkEnd w:id="39"/>
    </w:p>
    <w:p w14:paraId="63B735B7" w14:textId="78D7E921"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3E3CDFD2" w14:textId="1B8F0AF1" w:rsidR="00373151" w:rsidRPr="00A75846" w:rsidRDefault="00714C32" w:rsidP="00714C32">
      <w:pPr>
        <w:pStyle w:val="ENClanek11"/>
        <w:rPr>
          <w:lang w:val="en-GB"/>
        </w:rPr>
      </w:pPr>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r w:rsidR="0009355B" w:rsidRPr="00A75846">
        <w:rPr>
          <w:lang w:val="en-GB"/>
        </w:rPr>
      </w:r>
      <w:r w:rsidR="0009355B" w:rsidRPr="00A75846">
        <w:rPr>
          <w:lang w:val="en-GB"/>
        </w:rPr>
        <w:fldChar w:fldCharType="separate"/>
      </w:r>
      <w:r w:rsidR="00044B63">
        <w:rPr>
          <w:lang w:val="en-GB"/>
        </w:rPr>
        <w:t>15</w:t>
      </w:r>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p>
    <w:p w14:paraId="30832881" w14:textId="3A596202" w:rsidR="00714C32" w:rsidRPr="00A75846" w:rsidRDefault="00743065" w:rsidP="00714C32">
      <w:pPr>
        <w:pStyle w:val="ENNadpis1"/>
        <w:rPr>
          <w:lang w:val="en-GB"/>
        </w:rPr>
      </w:pPr>
      <w:bookmarkStart w:id="40" w:name="_Toc171433465"/>
      <w:r w:rsidRPr="00A75846">
        <w:rPr>
          <w:lang w:val="en-GB"/>
        </w:rPr>
        <w:t>SITE-RELATED OBLIGATIONS AND PERFORMANCE</w:t>
      </w:r>
      <w:bookmarkEnd w:id="40"/>
    </w:p>
    <w:p w14:paraId="6AEF9A30" w14:textId="77777777" w:rsidR="003F092B" w:rsidRPr="00A75846" w:rsidRDefault="003F092B" w:rsidP="003F092B">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04FB267E" w14:textId="77777777" w:rsidR="003F092B" w:rsidRPr="00A75846" w:rsidRDefault="003F092B" w:rsidP="003F092B">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41" w:name="_Ref171346466"/>
      <w:bookmarkStart w:id="42" w:name="_Toc171433466"/>
      <w:r w:rsidRPr="00A75846">
        <w:rPr>
          <w:lang w:val="en-GB"/>
        </w:rPr>
        <w:lastRenderedPageBreak/>
        <w:t>SITE REGULATIONS</w:t>
      </w:r>
      <w:bookmarkEnd w:id="41"/>
      <w:bookmarkEnd w:id="42"/>
    </w:p>
    <w:p w14:paraId="3875BFF3" w14:textId="3BE66821" w:rsidR="00627EEF" w:rsidRPr="00A75846" w:rsidRDefault="00627EEF" w:rsidP="00627EEF">
      <w:pPr>
        <w:pStyle w:val="ENClanek11"/>
        <w:rPr>
          <w:lang w:val="en-GB"/>
        </w:rPr>
      </w:pPr>
      <w:bookmarkStart w:id="43"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43"/>
    </w:p>
    <w:p w14:paraId="185198CF" w14:textId="4799AE85" w:rsidR="00627EEF" w:rsidRPr="00A75846" w:rsidRDefault="00627EEF" w:rsidP="00627EEF">
      <w:pPr>
        <w:pStyle w:val="ENClanek11"/>
        <w:rPr>
          <w:lang w:val="en-GB"/>
        </w:rPr>
      </w:pPr>
      <w:bookmarkStart w:id="44"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health protection of its personnel and will ensure protective work equipment to all of its personnel and those of its subcontractors. Furthermore, the Contractor undertakes to comply with the relevant hygiene and fire regulations.</w:t>
      </w:r>
      <w:bookmarkEnd w:id="44"/>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6371A918" w:rsidR="00710A4C" w:rsidRPr="00A75846" w:rsidRDefault="00627EEF" w:rsidP="00627EEF">
      <w:pPr>
        <w:pStyle w:val="ENClanek11"/>
        <w:rPr>
          <w:lang w:val="en-GB"/>
        </w:rPr>
      </w:pPr>
      <w:r w:rsidRPr="00A75846">
        <w:rPr>
          <w:lang w:val="en-GB"/>
        </w:rPr>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044B63">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044B63">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7A854704"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044B63">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lastRenderedPageBreak/>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C578BD">
      <w:pPr>
        <w:pStyle w:val="ENNadpis1"/>
        <w:rPr>
          <w:lang w:val="en-GB"/>
        </w:rPr>
      </w:pPr>
      <w:bookmarkStart w:id="45" w:name="_Ref171343799"/>
      <w:bookmarkStart w:id="46" w:name="_Toc171433467"/>
      <w:r w:rsidRPr="00A75846">
        <w:rPr>
          <w:lang w:val="en-GB"/>
        </w:rPr>
        <w:t>CONTRACT SCHEDULES</w:t>
      </w:r>
      <w:bookmarkEnd w:id="45"/>
      <w:bookmarkEnd w:id="46"/>
    </w:p>
    <w:p w14:paraId="570505B8" w14:textId="05972A4D" w:rsidR="006B3E92" w:rsidRPr="00A75846" w:rsidRDefault="006B3E92" w:rsidP="006B3E92">
      <w:pPr>
        <w:pStyle w:val="ENClanek11"/>
        <w:rPr>
          <w:lang w:val="en-GB"/>
        </w:rPr>
      </w:pPr>
      <w:r w:rsidRPr="00A75846">
        <w:rPr>
          <w:lang w:val="en-GB"/>
        </w:rPr>
        <w:t>In the course of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044B63">
        <w:rPr>
          <w:lang w:val="en-GB"/>
        </w:rPr>
        <w:t>19</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47" w:name="_Ref171347714"/>
      <w:r w:rsidRPr="00A75846">
        <w:rPr>
          <w:b/>
          <w:bCs/>
          <w:lang w:val="en-GB"/>
        </w:rPr>
        <w:t>Contract Implementation Schedule (CIS)</w:t>
      </w:r>
      <w:bookmarkEnd w:id="47"/>
    </w:p>
    <w:p w14:paraId="77DE9948" w14:textId="3BC4D509" w:rsidR="006973CB" w:rsidRPr="00A75846" w:rsidRDefault="006973CB" w:rsidP="006973CB">
      <w:pPr>
        <w:pStyle w:val="ENTexta"/>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2A5F1A32"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Work in order to meet the milestones stipulated for each major event as well as</w:t>
      </w:r>
      <w:r w:rsidR="002C6455" w:rsidRPr="00A75846">
        <w:t> </w:t>
      </w:r>
      <w:r w:rsidRPr="00A75846">
        <w:t>the</w:t>
      </w:r>
      <w:r w:rsidR="002C6455" w:rsidRPr="00A75846">
        <w:t> </w:t>
      </w:r>
      <w:r w:rsidRPr="00A75846">
        <w:t xml:space="preserve">activities listed in the Price Schedule.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w:t>
      </w:r>
      <w:r w:rsidRPr="00A75846">
        <w:lastRenderedPageBreak/>
        <w:t>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77777777"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12C71868"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C5D1D">
      <w:pPr>
        <w:pStyle w:val="ENTexta"/>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151571">
      <w:pPr>
        <w:pStyle w:val="ENTexta"/>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402D2F30"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044B63">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044B63">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48" w:name="_Toc171433468"/>
      <w:r w:rsidRPr="00A75846">
        <w:rPr>
          <w:lang w:val="en-GB"/>
        </w:rPr>
        <w:t>INFORMATION TO THE CUSTOMER</w:t>
      </w:r>
      <w:bookmarkEnd w:id="48"/>
    </w:p>
    <w:p w14:paraId="1695B887" w14:textId="77777777" w:rsidR="0069498E" w:rsidRPr="00A75846" w:rsidRDefault="0069498E" w:rsidP="0069498E">
      <w:pPr>
        <w:pStyle w:val="ENClanek11"/>
        <w:rPr>
          <w:lang w:val="en-GB"/>
        </w:rPr>
      </w:pPr>
      <w:bookmarkStart w:id="49"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49"/>
    </w:p>
    <w:p w14:paraId="08D4E04C" w14:textId="7E6E9FE0"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Customer’s Representative without the prior review of such modification or deviation. The</w:t>
      </w:r>
      <w:r w:rsidR="002C6455" w:rsidRPr="00A75846">
        <w:rPr>
          <w:lang w:val="en-GB"/>
        </w:rPr>
        <w:t> </w:t>
      </w:r>
      <w:r w:rsidRPr="00A75846">
        <w:rPr>
          <w:lang w:val="en-GB"/>
        </w:rPr>
        <w:t xml:space="preserve">Customer’s decisions with respect to adequacy and correctness of prepared Information shall be final and binding on the Contractor. All Information submitted by the Contractor shall </w:t>
      </w:r>
      <w:r w:rsidRPr="00A75846">
        <w:rPr>
          <w:lang w:val="en-GB"/>
        </w:rPr>
        <w:lastRenderedPageBreak/>
        <w:t>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p>
    <w:p w14:paraId="063E2F75" w14:textId="1145D24A" w:rsidR="0069498E" w:rsidRPr="00A75846" w:rsidRDefault="0069498E" w:rsidP="0069498E">
      <w:pPr>
        <w:pStyle w:val="ENClanek11"/>
        <w:rPr>
          <w:lang w:val="en-GB"/>
        </w:rPr>
      </w:pPr>
      <w:r w:rsidRPr="00A75846">
        <w:rPr>
          <w:lang w:val="en-GB"/>
        </w:rPr>
        <w:t>The Contractor shall maintain a register showing the current status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Customer’s Representative on a monthly basis.</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77777777" w:rsidR="00627C29" w:rsidRPr="00A75846" w:rsidRDefault="00627C29" w:rsidP="00627C29">
      <w:pPr>
        <w:pStyle w:val="ENTexta"/>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At the kick-off meeting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within the dates specified therein. Drawings, which have to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 xml:space="preserve">checked and coordinated by the Contractor in all disciplines involved before they are submitted to the Customer’s Representative. Each drawing shall bear the Contractor’s stamp of approval as evidence of such checking and co-ordination and those drawings </w:t>
      </w:r>
      <w:r w:rsidRPr="00A75846">
        <w:lastRenderedPageBreak/>
        <w:t>submitted without such stamp of approval may be returned to the Contractor for re-submission.</w:t>
      </w:r>
    </w:p>
    <w:p w14:paraId="16968CD6" w14:textId="77777777" w:rsidR="00EC68AC" w:rsidRPr="00A75846" w:rsidRDefault="00EC68AC" w:rsidP="00EC68AC">
      <w:pPr>
        <w:pStyle w:val="ENTexta"/>
      </w:pPr>
      <w:r w:rsidRPr="00A75846">
        <w:t>The drawings, forms and tables, that are frequently repeated (i.e. more than thrice [3×]),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EC68AC">
      <w:pPr>
        <w:pStyle w:val="ENTexta"/>
      </w:pPr>
      <w:r w:rsidRPr="00A75846">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50" w:name="_Toc171433469"/>
      <w:r w:rsidRPr="00A75846">
        <w:rPr>
          <w:lang w:val="en-GB"/>
        </w:rPr>
        <w:t>OBLIGATIONS AND ASSISTANCE BY THE CUSTOMER</w:t>
      </w:r>
      <w:bookmarkEnd w:id="50"/>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in order to perform the Contract.</w:t>
      </w:r>
    </w:p>
    <w:p w14:paraId="6ECEAE1F" w14:textId="01ED118D" w:rsidR="003B78C8" w:rsidRPr="00A75846" w:rsidRDefault="003B78C8" w:rsidP="003B78C8">
      <w:pPr>
        <w:pStyle w:val="ENClanek11"/>
        <w:rPr>
          <w:lang w:val="en-GB"/>
        </w:rPr>
      </w:pPr>
      <w:r w:rsidRPr="00A75846">
        <w:rPr>
          <w:lang w:val="en-GB"/>
        </w:rPr>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provide full possession of and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the Contract shall be furnished, in reasonable extent, by the Customer on the basis of</w:t>
      </w:r>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700B6728"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044B63">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lastRenderedPageBreak/>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51" w:name="_Toc171433470"/>
      <w:r w:rsidRPr="00A75846">
        <w:rPr>
          <w:lang w:val="en-GB"/>
        </w:rPr>
        <w:t>SUSPENSION</w:t>
      </w:r>
      <w:bookmarkEnd w:id="51"/>
    </w:p>
    <w:p w14:paraId="4E9BF177" w14:textId="4319B9B1" w:rsidR="00D67E1D" w:rsidRPr="00A75846" w:rsidRDefault="009D4E7C" w:rsidP="00D67E1D">
      <w:pPr>
        <w:pStyle w:val="ENClanek11"/>
        <w:rPr>
          <w:lang w:val="en-GB"/>
        </w:rPr>
      </w:pPr>
      <w:r w:rsidRPr="00A75846">
        <w:rPr>
          <w:lang w:val="en-GB"/>
        </w:rPr>
        <w:t>The Customer shall be entitled to suspend the Work, either in whole or in part, by written notice to the Contractor, effective upon delivery to the Contractor, if any of the following events occurs:</w:t>
      </w:r>
    </w:p>
    <w:p w14:paraId="1C6FF22E" w14:textId="40C70780" w:rsidR="00A2795C" w:rsidRPr="00A75846" w:rsidRDefault="00A2795C" w:rsidP="00A2795C">
      <w:pPr>
        <w:pStyle w:val="ENClaneka"/>
        <w:rPr>
          <w:lang w:val="en-GB"/>
        </w:rPr>
      </w:pPr>
      <w:bookmarkStart w:id="52"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52"/>
    </w:p>
    <w:p w14:paraId="0DAA9226" w14:textId="77777777" w:rsidR="00A2795C" w:rsidRPr="00A75846" w:rsidRDefault="00A2795C" w:rsidP="00A2795C">
      <w:pPr>
        <w:pStyle w:val="ENClaneka"/>
        <w:rPr>
          <w:lang w:val="en-GB"/>
        </w:rPr>
      </w:pPr>
      <w:bookmarkStart w:id="53" w:name="_Ref171348541"/>
      <w:r w:rsidRPr="00A75846">
        <w:rPr>
          <w:lang w:val="en-GB"/>
        </w:rPr>
        <w:t>the Contractor is objectively unable to complete the Work due to a lack of Materials; or</w:t>
      </w:r>
      <w:bookmarkEnd w:id="53"/>
    </w:p>
    <w:p w14:paraId="5DC27938" w14:textId="63B58190" w:rsidR="00A2795C" w:rsidRPr="00A75846" w:rsidRDefault="00A2795C" w:rsidP="00A2795C">
      <w:pPr>
        <w:pStyle w:val="ENClaneka"/>
        <w:rPr>
          <w:lang w:val="en-GB"/>
        </w:rPr>
      </w:pPr>
      <w:bookmarkStart w:id="54" w:name="_Ref171348556"/>
      <w:r w:rsidRPr="00A75846">
        <w:rPr>
          <w:lang w:val="en-GB"/>
        </w:rPr>
        <w:t>an event of Force Majeure occurs.</w:t>
      </w:r>
      <w:bookmarkEnd w:id="54"/>
    </w:p>
    <w:p w14:paraId="173F7732" w14:textId="30D4F3EF"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10919E63"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044B63">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044B63">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70F6ADA4"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044B63">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complementary instructions that are reasonably issued by the Customer with regard to</w:t>
      </w:r>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3F6E43D8"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044B63">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044B63">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044B63">
        <w:rPr>
          <w:lang w:val="en-GB"/>
        </w:rPr>
        <w:t>40.1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55" w:name="_Toc171433471"/>
      <w:r w:rsidRPr="00A75846">
        <w:rPr>
          <w:lang w:val="en-GB"/>
        </w:rPr>
        <w:lastRenderedPageBreak/>
        <w:t>COMPLETION OF WORK</w:t>
      </w:r>
      <w:bookmarkEnd w:id="55"/>
    </w:p>
    <w:p w14:paraId="6ACB4D19" w14:textId="3A680277" w:rsidR="00DA1F3E" w:rsidRPr="00A75846" w:rsidRDefault="00DA1F3E" w:rsidP="00DA1F3E">
      <w:pPr>
        <w:pStyle w:val="ENClanek11"/>
        <w:rPr>
          <w:lang w:val="en-GB"/>
        </w:rPr>
      </w:pPr>
      <w:r w:rsidRPr="00A75846">
        <w:rPr>
          <w:lang w:val="en-GB"/>
        </w:rPr>
        <w:t>Completion of the Work shall be preceded especially by:</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56" w:name="_Ref171340345"/>
      <w:r w:rsidRPr="00A75846">
        <w:rPr>
          <w:b/>
          <w:bCs/>
          <w:lang w:val="en-GB"/>
        </w:rPr>
        <w:t>Cold Commissioning</w:t>
      </w:r>
      <w:bookmarkEnd w:id="56"/>
    </w:p>
    <w:p w14:paraId="3D7525E2" w14:textId="6261F6BE" w:rsidR="00FB3BFD" w:rsidRPr="00A75846" w:rsidRDefault="00FB3BFD" w:rsidP="00FB3BFD">
      <w:pPr>
        <w:pStyle w:val="ENTexta"/>
      </w:pPr>
      <w:r w:rsidRPr="00A75846">
        <w:t>The Cold Commissioning may commence once the construction and erection of (i)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FB3BFD">
      <w:pPr>
        <w:pStyle w:val="ENTexta"/>
      </w:pPr>
      <w:r w:rsidRPr="00A75846">
        <w:t>Through the course of the Cold Commissioning:</w:t>
      </w:r>
    </w:p>
    <w:p w14:paraId="47A5B947" w14:textId="77777777" w:rsidR="00B203E6" w:rsidRPr="00A75846" w:rsidRDefault="00B203E6" w:rsidP="00B203E6">
      <w:pPr>
        <w:pStyle w:val="ENClaneki"/>
        <w:rPr>
          <w:lang w:val="en-GB"/>
        </w:rPr>
      </w:pPr>
      <w:r w:rsidRPr="00A75846">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lastRenderedPageBreak/>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B203E6">
      <w:pPr>
        <w:pStyle w:val="ENClaneki"/>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61168FEF" w:rsidR="006A4D67" w:rsidRPr="00A75846" w:rsidRDefault="006A4D67" w:rsidP="006A4D67">
      <w:pPr>
        <w:pStyle w:val="ENTexta"/>
      </w:pPr>
      <w:r w:rsidRPr="00A75846">
        <w:t>Following completion of the Cold Commissioning, the Equipment shall be considered ready for 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aforementioned conditions under this Clause </w:t>
      </w:r>
      <w:r w:rsidR="00936496" w:rsidRPr="00A75846">
        <w:fldChar w:fldCharType="begin"/>
      </w:r>
      <w:r w:rsidR="00936496" w:rsidRPr="00A75846">
        <w:instrText xml:space="preserve"> REF _Ref171340345 \w \h </w:instrText>
      </w:r>
      <w:r w:rsidR="00936496" w:rsidRPr="00A75846">
        <w:fldChar w:fldCharType="separate"/>
      </w:r>
      <w:r w:rsidR="00044B63">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57" w:name="_Ref171341996"/>
      <w:r w:rsidRPr="00A75846">
        <w:rPr>
          <w:b/>
          <w:bCs/>
          <w:lang w:val="en-GB"/>
        </w:rPr>
        <w:t>Start-up and Hot Commissioning</w:t>
      </w:r>
      <w:bookmarkEnd w:id="57"/>
    </w:p>
    <w:p w14:paraId="7D9E1866" w14:textId="51DBF9D1"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 xml:space="preserve">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w:t>
      </w:r>
      <w:r w:rsidRPr="00A75846">
        <w:lastRenderedPageBreak/>
        <w:t>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t>All equipment and systems shall have been purged and pressurized with air, water and/or other relevant material.</w:t>
      </w:r>
    </w:p>
    <w:p w14:paraId="73D65878" w14:textId="77777777"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All shutdown, relief and emergency systems shall have been tested for proper functioning at the set values in the course of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5A80746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58" w:name="_Ref171341979"/>
      <w:r w:rsidRPr="00A75846">
        <w:rPr>
          <w:b/>
          <w:bCs/>
          <w:lang w:val="en-GB"/>
        </w:rPr>
        <w:t>Initial Operation Tests</w:t>
      </w:r>
      <w:bookmarkEnd w:id="58"/>
    </w:p>
    <w:p w14:paraId="6BDA21C1" w14:textId="371A44ED"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48BDEFE7"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044B63">
        <w:t>3</w:t>
      </w:r>
      <w:r w:rsidR="00936496" w:rsidRPr="00A75846">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 (</w:t>
      </w:r>
      <w:r w:rsidRPr="00A75846">
        <w:rPr>
          <w:i/>
          <w:iCs/>
        </w:rPr>
        <w:t>Parameters of Testing and Operation</w:t>
      </w:r>
      <w:r w:rsidRPr="00A75846">
        <w:t>).</w:t>
      </w:r>
    </w:p>
    <w:p w14:paraId="07C373C8" w14:textId="3A9536A9" w:rsidR="000B0167" w:rsidRPr="00A75846" w:rsidRDefault="000B0167" w:rsidP="000B0167">
      <w:pPr>
        <w:pStyle w:val="ENTexta"/>
      </w:pPr>
      <w:r w:rsidRPr="00A75846">
        <w:t xml:space="preserve">The Initial Operation Tests shall be considered successful, if (i) the OEE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044B63">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044B63">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044B63">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140F3553" w:rsidR="000B0167" w:rsidRPr="00A75846" w:rsidRDefault="000B0167" w:rsidP="000B0167">
      <w:pPr>
        <w:pStyle w:val="ENTexta"/>
      </w:pPr>
      <w:r w:rsidRPr="00A75846">
        <w:lastRenderedPageBreak/>
        <w:t xml:space="preserve">If, at any time during the Initial Operation Tests, any of the OEE parameters drop by more than </w:t>
      </w:r>
      <w:r w:rsidR="005A1B26" w:rsidRPr="00A75846">
        <w:t>ten percent (</w:t>
      </w:r>
      <w:r w:rsidRPr="00A75846">
        <w:t>10%</w:t>
      </w:r>
      <w:r w:rsidR="005A1B26" w:rsidRPr="00A75846">
        <w:t>)</w:t>
      </w:r>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044B63">
        <w:t>3.3(d)</w:t>
      </w:r>
      <w:r w:rsidR="00921BB6" w:rsidRPr="00A75846">
        <w:fldChar w:fldCharType="end"/>
      </w:r>
      <w:r w:rsidRPr="00A75846">
        <w:t xml:space="preserve"> of Annex 3 (</w:t>
      </w:r>
      <w:r w:rsidRPr="00A75846">
        <w:rPr>
          <w:i/>
          <w:iCs/>
        </w:rPr>
        <w:t>Parameters of Testing and Operation</w:t>
      </w:r>
      <w:r w:rsidRPr="00A75846">
        <w:t>), the Initial Operation Tests will be terminated immediately as non-compliant and considered failed.</w:t>
      </w:r>
    </w:p>
    <w:p w14:paraId="66D507AF" w14:textId="02FD73EE"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3BCDB39C"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170D7BD" w:rsidR="00B8012C" w:rsidRPr="00A75846" w:rsidRDefault="00B8012C" w:rsidP="00B8012C">
      <w:pPr>
        <w:pStyle w:val="ENTexta"/>
      </w:pPr>
      <w:r w:rsidRPr="00A75846">
        <w:t>In the event that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59" w:name="_Ref171346684"/>
      <w:r w:rsidRPr="00A75846">
        <w:rPr>
          <w:b/>
          <w:bCs/>
          <w:lang w:val="en-GB"/>
        </w:rPr>
        <w:t>Performance Tests</w:t>
      </w:r>
      <w:bookmarkEnd w:id="59"/>
    </w:p>
    <w:p w14:paraId="78CD222D" w14:textId="77777777" w:rsidR="008D0A83" w:rsidRPr="00A75846" w:rsidRDefault="008D0A83" w:rsidP="008D0A83">
      <w:pPr>
        <w:pStyle w:val="ENTexta"/>
      </w:pPr>
      <w:r w:rsidRPr="00A75846">
        <w:t xml:space="preserve">After the successful completion of the Initial Operation Tests, the Contractor shall subject the Equipment to the Performance Tests. </w:t>
      </w:r>
    </w:p>
    <w:p w14:paraId="70A5024B" w14:textId="37757907"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044B63">
        <w:t>4</w:t>
      </w:r>
      <w:r w:rsidR="001A72A8" w:rsidRPr="00A75846">
        <w:fldChar w:fldCharType="end"/>
      </w:r>
      <w:r w:rsidRPr="00A75846">
        <w:t xml:space="preserve">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3889B401"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70CAD0D6" w:rsidR="00D95681" w:rsidRPr="00A75846" w:rsidRDefault="00D95681" w:rsidP="00D95681">
      <w:pPr>
        <w:pStyle w:val="ENTexta"/>
      </w:pPr>
      <w:r w:rsidRPr="00A75846">
        <w:lastRenderedPageBreak/>
        <w:t>The required operational resources communicated sufficiently in advance, such as, but not limited to, operating personnel shall be made available free of costs to 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2225DBC7" w:rsidR="00D95681" w:rsidRPr="00A75846" w:rsidRDefault="00D95681" w:rsidP="00D95681">
      <w:pPr>
        <w:pStyle w:val="ENTexta"/>
      </w:pPr>
      <w:r w:rsidRPr="00A75846">
        <w:t xml:space="preserve">The Performance Tests shall be considered successful, if (i) the OEE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044B63">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044B63">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044B63">
        <w:t>4</w:t>
      </w:r>
      <w:r w:rsidR="00492E27" w:rsidRPr="00A75846">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7468D134" w:rsidR="00D95681" w:rsidRPr="00A75846" w:rsidRDefault="00D95681" w:rsidP="00D95681">
      <w:pPr>
        <w:pStyle w:val="ENTexta"/>
      </w:pPr>
      <w:r w:rsidRPr="00A75846">
        <w:t xml:space="preserve">If, at any time during the Performance Test, any of the OEE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044B63">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p>
    <w:p w14:paraId="5CF52DA0" w14:textId="467143DD"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29073F8F" w:rsidR="00D95681" w:rsidRPr="00A75846" w:rsidRDefault="00D95681" w:rsidP="00D95681">
      <w:pPr>
        <w:pStyle w:val="ENTexta"/>
      </w:pPr>
      <w:r w:rsidRPr="00A75846">
        <w:t>If 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D95681">
      <w:pPr>
        <w:pStyle w:val="ENTexta"/>
      </w:pPr>
      <w:r w:rsidRPr="00A75846">
        <w:t>For the purpose of rectification, the Contractor shall:</w:t>
      </w:r>
    </w:p>
    <w:p w14:paraId="2C3CEFCF" w14:textId="77777777"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prepare and implement the rectification changes to be effected;</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3FC95D7F"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044B63">
        <w:t>37.1</w:t>
      </w:r>
      <w:r w:rsidR="007D02BD" w:rsidRPr="00A75846">
        <w:fldChar w:fldCharType="end"/>
      </w:r>
      <w:r w:rsidRPr="00A75846">
        <w:t xml:space="preserve"> of this Contract.</w:t>
      </w:r>
    </w:p>
    <w:p w14:paraId="39DC052D" w14:textId="25C771FE"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48BF74A7" w:rsidR="00B90320" w:rsidRPr="00A75846" w:rsidRDefault="00B90320" w:rsidP="00B90320">
      <w:pPr>
        <w:pStyle w:val="ENTexta"/>
      </w:pPr>
      <w:r w:rsidRPr="00A75846">
        <w:lastRenderedPageBreak/>
        <w:t>Performance Tests have to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60" w:name="_Ref171342676"/>
      <w:r w:rsidRPr="00A75846">
        <w:rPr>
          <w:b/>
          <w:bCs/>
          <w:lang w:val="en-GB"/>
        </w:rPr>
        <w:t>Issue of the Project Closing Certificate</w:t>
      </w:r>
      <w:bookmarkEnd w:id="60"/>
    </w:p>
    <w:p w14:paraId="4462FB38" w14:textId="1EACD570"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3F1A6974"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 within fourteen (14) days of receiving the notice, verify whether all the relevant obligations of the Contractor under this Contract have been duly performed, the Customer:</w:t>
      </w:r>
    </w:p>
    <w:p w14:paraId="0218148F" w14:textId="5E7CC8C8"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A96457">
      <w:pPr>
        <w:pStyle w:val="ENClaneki"/>
        <w:numPr>
          <w:ilvl w:val="3"/>
          <w:numId w:val="17"/>
        </w:numPr>
        <w:tabs>
          <w:tab w:val="clear" w:pos="1418"/>
        </w:tabs>
        <w:ind w:left="1701" w:hanging="567"/>
        <w:rPr>
          <w:lang w:val="en-GB"/>
        </w:rPr>
      </w:pPr>
      <w:r w:rsidRPr="00A75846">
        <w:rPr>
          <w:lang w:val="en-GB"/>
        </w:rPr>
        <w:t>notify the Contractor of any unperformed works (pursuant to the above provisions of this Clause) or other obligations of the Contractor under the Contract which must be performed before the Customer will sign a Project Closing Certificate. In order to</w:t>
      </w:r>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CA59AD">
      <w:pPr>
        <w:pStyle w:val="ENTexta"/>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A96457">
      <w:pPr>
        <w:pStyle w:val="ENClaneki"/>
        <w:numPr>
          <w:ilvl w:val="3"/>
          <w:numId w:val="18"/>
        </w:numPr>
        <w:tabs>
          <w:tab w:val="clear" w:pos="1418"/>
        </w:tabs>
        <w:ind w:left="1701" w:hanging="567"/>
        <w:rPr>
          <w:lang w:val="en-GB"/>
        </w:rPr>
      </w:pPr>
      <w:r w:rsidRPr="00A75846">
        <w:rPr>
          <w:lang w:val="en-GB"/>
        </w:rPr>
        <w:lastRenderedPageBreak/>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61" w:name="_Ref171342661"/>
      <w:r w:rsidRPr="00A75846">
        <w:rPr>
          <w:b/>
          <w:bCs/>
          <w:lang w:val="en-GB"/>
        </w:rPr>
        <w:t>Hand-over</w:t>
      </w:r>
      <w:bookmarkEnd w:id="61"/>
    </w:p>
    <w:p w14:paraId="17B68B93" w14:textId="5B96966F"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62" w:name="_Ref171342325"/>
      <w:r w:rsidRPr="00A75846">
        <w:rPr>
          <w:b/>
          <w:bCs/>
          <w:lang w:val="en-GB"/>
        </w:rPr>
        <w:t>Final payment</w:t>
      </w:r>
      <w:bookmarkEnd w:id="62"/>
    </w:p>
    <w:p w14:paraId="0EDAF70B" w14:textId="77777777" w:rsidR="00313336" w:rsidRPr="00A75846" w:rsidRDefault="00313336" w:rsidP="00313336">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014421E3" w14:textId="54F17184" w:rsidR="00313336" w:rsidRPr="00A75846" w:rsidRDefault="00313336" w:rsidP="00313336">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7750137D" w14:textId="6CBCE621" w:rsidR="00E723FA" w:rsidRPr="00A75846" w:rsidRDefault="00313336" w:rsidP="00313336">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208A17C4" w14:textId="39029168" w:rsidR="00962CB9" w:rsidRPr="00A75846" w:rsidRDefault="006C678F" w:rsidP="006C678F">
      <w:pPr>
        <w:pStyle w:val="ENClaneka"/>
        <w:rPr>
          <w:b/>
          <w:bCs/>
          <w:lang w:val="en-GB"/>
        </w:rPr>
      </w:pPr>
      <w:bookmarkStart w:id="63" w:name="_Ref171342648"/>
      <w:r w:rsidRPr="00A75846">
        <w:rPr>
          <w:b/>
          <w:bCs/>
          <w:lang w:val="en-GB"/>
        </w:rPr>
        <w:t>Contractual Completion Date</w:t>
      </w:r>
      <w:bookmarkEnd w:id="63"/>
    </w:p>
    <w:p w14:paraId="288F1BA7" w14:textId="77777777"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r w:rsidRPr="00A75846">
        <w:rPr>
          <w:b/>
          <w:bCs/>
          <w:lang w:val="en-GB"/>
        </w:rPr>
        <w:t>Demobilization</w:t>
      </w:r>
    </w:p>
    <w:p w14:paraId="7490985B" w14:textId="61A126BA"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64" w:name="_Ref171342243"/>
      <w:r w:rsidRPr="00A75846">
        <w:rPr>
          <w:b/>
          <w:bCs/>
          <w:lang w:val="en-GB"/>
        </w:rPr>
        <w:t>Issuance of the Post-Warranty Control Certificate</w:t>
      </w:r>
      <w:bookmarkEnd w:id="64"/>
    </w:p>
    <w:p w14:paraId="28748A4B" w14:textId="53E17FA1"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044B63">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9EA2442" w:rsidR="005C3309" w:rsidRPr="00A75846" w:rsidRDefault="00AD17C1" w:rsidP="00AD17C1">
      <w:pPr>
        <w:pStyle w:val="ENTexta"/>
      </w:pPr>
      <w:r w:rsidRPr="00A75846">
        <w:lastRenderedPageBreak/>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65" w:name="_Toc171433472"/>
      <w:r w:rsidRPr="00A75846">
        <w:rPr>
          <w:lang w:val="en-GB"/>
        </w:rPr>
        <w:t>STABLE PERFORMANCE GUARANTEES</w:t>
      </w:r>
      <w:bookmarkEnd w:id="65"/>
    </w:p>
    <w:p w14:paraId="244AFF53" w14:textId="5E87CA97"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044B63">
        <w:rPr>
          <w:lang w:val="en-GB"/>
        </w:rPr>
        <w:t>25.7</w:t>
      </w:r>
      <w:r w:rsidR="00F3316A" w:rsidRPr="00A75846">
        <w:rPr>
          <w:lang w:val="en-GB"/>
        </w:rPr>
        <w:fldChar w:fldCharType="end"/>
      </w:r>
      <w:r w:rsidRPr="00A75846">
        <w:rPr>
          <w:lang w:val="en-GB"/>
        </w:rPr>
        <w:t xml:space="preserve"> the OEE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044B63">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7F1758C1"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044B63">
        <w:rPr>
          <w:lang w:val="en-GB"/>
        </w:rPr>
        <w:t>25.7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044B63">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3F077E">
      <w:pPr>
        <w:pStyle w:val="ENNadpis1"/>
        <w:rPr>
          <w:lang w:val="en-GB"/>
        </w:rPr>
      </w:pPr>
      <w:bookmarkStart w:id="66" w:name="_Ref171344351"/>
      <w:bookmarkStart w:id="67" w:name="_Toc171433473"/>
      <w:r w:rsidRPr="00A75846">
        <w:rPr>
          <w:lang w:val="en-GB"/>
        </w:rPr>
        <w:t>LIABILITY FOR DEFECTS OF WORK AND WARRANTY</w:t>
      </w:r>
      <w:bookmarkEnd w:id="66"/>
      <w:bookmarkEnd w:id="67"/>
    </w:p>
    <w:p w14:paraId="50EF15B1" w14:textId="3ED5DF07" w:rsidR="00847165" w:rsidRPr="00A75846" w:rsidRDefault="00847165" w:rsidP="00847165">
      <w:pPr>
        <w:pStyle w:val="ENClanek11"/>
        <w:rPr>
          <w:lang w:val="en-GB"/>
        </w:rPr>
      </w:pPr>
      <w:bookmarkStart w:id="68" w:name="_Ref171347385"/>
      <w:r w:rsidRPr="00A75846">
        <w:rPr>
          <w:lang w:val="en-GB"/>
        </w:rPr>
        <w:t>The Contractor warrants to the Customer that the Work, its parts, Materials, Services, Engineering provided by the Contractor under the Contract, are free of any and all defects, including legal defects.</w:t>
      </w:r>
      <w:bookmarkEnd w:id="68"/>
    </w:p>
    <w:p w14:paraId="7F201A9D" w14:textId="4211E232"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 or to the contractually defined purpose of their use 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lastRenderedPageBreak/>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remedy any and all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69" w:name="_Ref171347393"/>
      <w:r w:rsidRPr="00A75846">
        <w:rPr>
          <w:lang w:val="en-GB"/>
        </w:rPr>
        <w:t>The Contractor warrants that the Work, its parts, Materials, Services, Engineering shall conform to laws of the Czech Republic and be CE-certifiable.</w:t>
      </w:r>
      <w:bookmarkEnd w:id="69"/>
    </w:p>
    <w:p w14:paraId="7CAC45CC" w14:textId="51F68ED4" w:rsidR="00832227" w:rsidRPr="00A75846" w:rsidRDefault="00832227" w:rsidP="00832227">
      <w:pPr>
        <w:pStyle w:val="ENClanek11"/>
        <w:rPr>
          <w:lang w:val="en-GB"/>
        </w:rPr>
      </w:pPr>
      <w:bookmarkStart w:id="70"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044B63">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044B63">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 xml:space="preserve">the Project Closing Certificate of the complete Equipment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044B63">
        <w:rPr>
          <w:lang w:val="en-GB"/>
        </w:rPr>
        <w:t>25.12</w:t>
      </w:r>
      <w:r w:rsidR="00291400" w:rsidRPr="00A75846">
        <w:rPr>
          <w:lang w:val="en-GB"/>
        </w:rPr>
        <w:fldChar w:fldCharType="end"/>
      </w:r>
      <w:r w:rsidRPr="00A75846">
        <w:rPr>
          <w:lang w:val="en-GB"/>
        </w:rPr>
        <w:t>.</w:t>
      </w:r>
      <w:bookmarkEnd w:id="70"/>
    </w:p>
    <w:p w14:paraId="77FEA57B" w14:textId="75F16BB2" w:rsidR="00832227" w:rsidRPr="00A75846" w:rsidRDefault="00832227" w:rsidP="00832227">
      <w:pPr>
        <w:pStyle w:val="ENClanek11"/>
        <w:rPr>
          <w:lang w:val="en-GB"/>
        </w:rPr>
      </w:pPr>
      <w:bookmarkStart w:id="71" w:name="_Ref171347344"/>
      <w:r w:rsidRPr="00A75846">
        <w:rPr>
          <w:lang w:val="en-GB"/>
        </w:rPr>
        <w:t>The Customer shall promptly notify the Contractor in writing of any claims arising under this warranty and shall stipulate a reasonable specific time period for its remedy. The Contractor undertakes to remedy any and all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the Work during the warranty period on the Site within no more than three (3) days of their notification by the Customer, unless the Parties agree otherwise on a specific action plan.</w:t>
      </w:r>
      <w:bookmarkEnd w:id="71"/>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5C46902C"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044B63">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The Contractor’s warranty shall, however, not extend to repairs, re-engineering and/or 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72"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 xml:space="preserve">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w:t>
      </w:r>
      <w:r w:rsidRPr="00A75846">
        <w:rPr>
          <w:lang w:val="en-GB"/>
        </w:rPr>
        <w:lastRenderedPageBreak/>
        <w:t>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72"/>
      <w:r w:rsidRPr="00A75846">
        <w:rPr>
          <w:lang w:val="en-GB"/>
        </w:rPr>
        <w:t xml:space="preserve"> </w:t>
      </w:r>
    </w:p>
    <w:p w14:paraId="69931451" w14:textId="53AA7FEE" w:rsidR="00832227" w:rsidRPr="00A75846" w:rsidRDefault="00832227" w:rsidP="00832227">
      <w:pPr>
        <w:pStyle w:val="ENClanek11"/>
        <w:rPr>
          <w:lang w:val="en-GB"/>
        </w:rPr>
      </w:pPr>
      <w:r w:rsidRPr="00A75846">
        <w:rPr>
          <w:lang w:val="en-GB"/>
        </w:rPr>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044B63">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0291D3E5"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044B63">
        <w:rPr>
          <w:lang w:val="en-GB"/>
        </w:rPr>
        <w:t>25</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56F9C105"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044B63">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044B63">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00EB6114" w:rsidR="00832227" w:rsidRPr="00A75846"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warranty.</w:t>
      </w:r>
    </w:p>
    <w:p w14:paraId="0827928B" w14:textId="2D7E9796" w:rsidR="00E05DC6" w:rsidRPr="00A75846" w:rsidRDefault="00E05DC6" w:rsidP="00E05DC6">
      <w:pPr>
        <w:pStyle w:val="ENNadpis1"/>
        <w:rPr>
          <w:lang w:val="en-GB"/>
        </w:rPr>
      </w:pPr>
      <w:bookmarkStart w:id="73" w:name="_Ref171343555"/>
      <w:bookmarkStart w:id="74" w:name="_Toc171433474"/>
      <w:r w:rsidRPr="00A75846">
        <w:rPr>
          <w:lang w:val="en-GB"/>
        </w:rPr>
        <w:t>BANK GUARANTEES</w:t>
      </w:r>
      <w:bookmarkEnd w:id="73"/>
      <w:bookmarkEnd w:id="74"/>
    </w:p>
    <w:p w14:paraId="08C5C9E7" w14:textId="1C799DF2" w:rsidR="00E05DC6" w:rsidRPr="00A75846" w:rsidRDefault="00D8369E" w:rsidP="00E05DC6">
      <w:pPr>
        <w:pStyle w:val="ENClanek11"/>
        <w:rPr>
          <w:b/>
          <w:bCs/>
          <w:lang w:val="en-GB"/>
        </w:rPr>
      </w:pPr>
      <w:bookmarkStart w:id="75" w:name="_Ref171341910"/>
      <w:r w:rsidRPr="00A75846">
        <w:rPr>
          <w:b/>
          <w:bCs/>
          <w:lang w:val="en-GB"/>
        </w:rPr>
        <w:t>Performance Security</w:t>
      </w:r>
      <w:bookmarkEnd w:id="75"/>
    </w:p>
    <w:p w14:paraId="2DB10107" w14:textId="60F7E613"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p>
    <w:p w14:paraId="7A814481" w14:textId="7EA89CF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76" w:name="_Ref171347230"/>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date of issuance up the first day following the issuance of the Project Closing Certificate.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76"/>
    </w:p>
    <w:p w14:paraId="01CE661C" w14:textId="72C8AAA8" w:rsidR="001A5402" w:rsidRPr="00A75846" w:rsidRDefault="00821669" w:rsidP="00F128FA">
      <w:pPr>
        <w:pStyle w:val="ENClanek11"/>
        <w:keepNext/>
        <w:keepLines/>
        <w:rPr>
          <w:b/>
          <w:bCs/>
          <w:lang w:val="en-GB"/>
        </w:rPr>
      </w:pPr>
      <w:bookmarkStart w:id="77" w:name="_Ref171341885"/>
      <w:r w:rsidRPr="00A75846">
        <w:rPr>
          <w:b/>
          <w:bCs/>
          <w:lang w:val="en-GB"/>
        </w:rPr>
        <w:lastRenderedPageBreak/>
        <w:t>General Warranty Bond</w:t>
      </w:r>
      <w:bookmarkEnd w:id="77"/>
    </w:p>
    <w:p w14:paraId="3C879564" w14:textId="220B8991"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044B63">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p>
    <w:p w14:paraId="387AE8C8" w14:textId="1E493B70" w:rsidR="007A2EBF" w:rsidRPr="00A75846" w:rsidRDefault="007A2EBF" w:rsidP="007A2EBF">
      <w:pPr>
        <w:pStyle w:val="ENClaneka"/>
        <w:rPr>
          <w:lang w:val="en-GB"/>
        </w:rPr>
      </w:pPr>
      <w:bookmarkStart w:id="78"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Contractor at latest thirty (30) days prior to its expiry, in order to maintain its validity until the issuance of the Post-Warranty Control Certificate.</w:t>
      </w:r>
      <w:bookmarkEnd w:id="78"/>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094D1CB1"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044B63">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044B63">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79" w:name="_Toc171433475"/>
      <w:r w:rsidRPr="00A75846">
        <w:rPr>
          <w:lang w:val="en-GB"/>
        </w:rPr>
        <w:t>CONTRACT PRICE</w:t>
      </w:r>
      <w:bookmarkEnd w:id="79"/>
    </w:p>
    <w:p w14:paraId="56794177" w14:textId="13E18DB2" w:rsidR="00CF5038" w:rsidRPr="00A75846" w:rsidRDefault="00CF5038" w:rsidP="00CF5038">
      <w:pPr>
        <w:pStyle w:val="ENClanek11"/>
        <w:rPr>
          <w:lang w:val="en-GB"/>
        </w:rPr>
      </w:pPr>
      <w:bookmarkStart w:id="80"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80"/>
    </w:p>
    <w:p w14:paraId="45D60AD5" w14:textId="04D14747" w:rsidR="00CF5038" w:rsidRPr="00A75846" w:rsidRDefault="00CF5038" w:rsidP="00CF5038">
      <w:pPr>
        <w:pStyle w:val="ENClanek11"/>
        <w:rPr>
          <w:lang w:val="en-GB"/>
        </w:rPr>
      </w:pPr>
      <w:bookmarkStart w:id="81" w:name="_Ref171348183"/>
      <w:r w:rsidRPr="00A75846">
        <w:rPr>
          <w:lang w:val="en-GB"/>
        </w:rPr>
        <w:t>Payments of the Contract Price shall be made by the Customer to the Contractor as follows:</w:t>
      </w:r>
      <w:bookmarkEnd w:id="81"/>
    </w:p>
    <w:p w14:paraId="087BECB9" w14:textId="6DA1AE34" w:rsidR="00F219BC" w:rsidRPr="00A75846" w:rsidRDefault="0097604E" w:rsidP="0097604E">
      <w:pPr>
        <w:pStyle w:val="ENClaneka"/>
        <w:rPr>
          <w:lang w:val="en-GB"/>
        </w:rPr>
      </w:pPr>
      <w:r w:rsidRPr="00A75846">
        <w:rPr>
          <w:b/>
          <w:bCs/>
          <w:lang w:val="en-GB"/>
        </w:rPr>
        <w:t>First payment</w:t>
      </w:r>
      <w:r w:rsidRPr="00A75846">
        <w:rPr>
          <w:lang w:val="en-GB"/>
        </w:rPr>
        <w:t>:</w:t>
      </w:r>
    </w:p>
    <w:p w14:paraId="749FBA95" w14:textId="69C66217" w:rsidR="005518EF" w:rsidRPr="00A75846" w:rsidRDefault="00AA3F88" w:rsidP="005518EF">
      <w:pPr>
        <w:pStyle w:val="ENTexta"/>
      </w:pPr>
      <w:r w:rsidRPr="00A75846">
        <w:t>Twenty percent (20%) of the Contract Price shall be paid within fourteen (14) days after receipt of the following documents by the Customer:</w:t>
      </w:r>
    </w:p>
    <w:p w14:paraId="3A3AD4D1" w14:textId="7EDA0C69" w:rsidR="0097604E" w:rsidRPr="00A75846" w:rsidRDefault="00CB4F43" w:rsidP="0097604E">
      <w:pPr>
        <w:pStyle w:val="ENClaneki"/>
        <w:rPr>
          <w:lang w:val="en-GB"/>
        </w:rPr>
      </w:pPr>
      <w:r w:rsidRPr="00A75846">
        <w:rPr>
          <w:lang w:val="en-GB"/>
        </w:rPr>
        <w:t>first payment invoice;</w:t>
      </w:r>
    </w:p>
    <w:p w14:paraId="1F6CB235" w14:textId="22B735F8" w:rsidR="00CA4E23" w:rsidRPr="00A75846" w:rsidRDefault="00CA4E23" w:rsidP="00CA4E23">
      <w:pPr>
        <w:pStyle w:val="ENClaneki"/>
        <w:rPr>
          <w:lang w:val="en-GB"/>
        </w:rPr>
      </w:pPr>
      <w:r w:rsidRPr="00A75846">
        <w:rPr>
          <w:lang w:val="en-GB"/>
        </w:rPr>
        <w:t>Performance Security.</w:t>
      </w:r>
    </w:p>
    <w:p w14:paraId="731B8C4B" w14:textId="34BE9663" w:rsidR="00CA4E23" w:rsidRPr="00A75846" w:rsidRDefault="00E362C2" w:rsidP="00E362C2">
      <w:pPr>
        <w:pStyle w:val="ENClaneka"/>
        <w:rPr>
          <w:b/>
          <w:bCs/>
          <w:lang w:val="en-GB"/>
        </w:rPr>
      </w:pPr>
      <w:r w:rsidRPr="00A75846">
        <w:rPr>
          <w:b/>
          <w:bCs/>
          <w:lang w:val="en-GB"/>
        </w:rPr>
        <w:t>Partial payments:</w:t>
      </w:r>
    </w:p>
    <w:p w14:paraId="17FDB05D" w14:textId="53F8EB08" w:rsidR="00E362C2" w:rsidRPr="00A75846" w:rsidRDefault="0006267D" w:rsidP="00E362C2">
      <w:pPr>
        <w:pStyle w:val="ENTexta"/>
      </w:pPr>
      <w:r w:rsidRPr="00A75846">
        <w:t>Ten percent (10%) of the Contract Price shall be paid within forty-five (45) days after receipt of the following documents by the Customer:</w:t>
      </w:r>
    </w:p>
    <w:p w14:paraId="457EB563" w14:textId="6C72F9CE" w:rsidR="0006267D" w:rsidRPr="00A75846" w:rsidRDefault="00EA00C0" w:rsidP="0006267D">
      <w:pPr>
        <w:pStyle w:val="ENClaneki"/>
        <w:rPr>
          <w:lang w:val="en-GB"/>
        </w:rPr>
      </w:pPr>
      <w:r w:rsidRPr="00A75846">
        <w:rPr>
          <w:lang w:val="en-GB"/>
        </w:rPr>
        <w:t xml:space="preserve">The </w:t>
      </w:r>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044B63">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r w:rsidR="005126D4" w:rsidRPr="005126D4">
        <w:rPr>
          <w:lang w:val="en-GB"/>
        </w:rPr>
        <w:t xml:space="preserve"> </w:t>
      </w:r>
      <w:r w:rsidR="005126D4">
        <w:rPr>
          <w:lang w:val="en-GB"/>
        </w:rPr>
        <w:t>jointly with the respective invoice</w:t>
      </w:r>
      <w:r w:rsidR="00A450B0" w:rsidRPr="00A75846">
        <w:rPr>
          <w:lang w:val="en-GB"/>
        </w:rPr>
        <w:t>.</w:t>
      </w:r>
    </w:p>
    <w:p w14:paraId="14D3FAF3" w14:textId="7AADFF5E" w:rsidR="007F1DF8" w:rsidRPr="00A75846" w:rsidRDefault="00A85EBA" w:rsidP="00F128FA">
      <w:pPr>
        <w:pStyle w:val="ENTexta"/>
        <w:keepNext/>
        <w:keepLines/>
      </w:pPr>
      <w:r w:rsidRPr="00A75846">
        <w:lastRenderedPageBreak/>
        <w:t>Ten percent (10%) of the Contract Price shall be paid within thirty (30) days after receipt of the following documents by the Customer:</w:t>
      </w:r>
    </w:p>
    <w:p w14:paraId="7022B8AD" w14:textId="48EB7B24" w:rsidR="00A85EBA" w:rsidRPr="00A75846" w:rsidRDefault="00EA00C0" w:rsidP="00A96457">
      <w:pPr>
        <w:pStyle w:val="ENClaneki"/>
        <w:numPr>
          <w:ilvl w:val="3"/>
          <w:numId w:val="20"/>
        </w:numPr>
        <w:tabs>
          <w:tab w:val="clear" w:pos="1418"/>
        </w:tabs>
        <w:ind w:left="1701" w:hanging="567"/>
        <w:rPr>
          <w:lang w:val="en-GB"/>
        </w:rPr>
      </w:pPr>
      <w:r w:rsidRPr="00A75846">
        <w:rPr>
          <w:lang w:val="en-GB"/>
        </w:rPr>
        <w:t>The 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044B63">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r w:rsidR="005126D4" w:rsidRPr="005126D4">
        <w:rPr>
          <w:lang w:val="en-GB"/>
        </w:rPr>
        <w:t xml:space="preserve"> </w:t>
      </w:r>
      <w:r w:rsidR="005126D4">
        <w:rPr>
          <w:lang w:val="en-GB"/>
        </w:rPr>
        <w:t>jointly with the respective invoice</w:t>
      </w:r>
      <w:r w:rsidR="005126D4" w:rsidRPr="00A75846">
        <w:rPr>
          <w:lang w:val="en-GB"/>
        </w:rPr>
        <w:t>.</w:t>
      </w:r>
    </w:p>
    <w:p w14:paraId="63D4F0BA" w14:textId="699C3B90" w:rsidR="00EA00C0" w:rsidRPr="00A75846" w:rsidRDefault="00D73156" w:rsidP="00156495">
      <w:pPr>
        <w:pStyle w:val="ENTexta"/>
      </w:pPr>
      <w:r w:rsidRPr="00A75846">
        <w:t xml:space="preserve">Forty-five percent (45%) of the Contract Price </w:t>
      </w:r>
      <w:r w:rsidR="00C17CEA">
        <w:t>relating to the five (5) deliveries of the</w:t>
      </w:r>
      <w:r w:rsidR="000B2FF1">
        <w:t> </w:t>
      </w:r>
      <w:r w:rsidR="00C17CEA">
        <w:t xml:space="preserve">Equipment </w:t>
      </w:r>
      <w:r w:rsidRPr="00A75846">
        <w:t>shall be paid in five (5) pro-rata payments</w:t>
      </w:r>
      <w:r w:rsidR="00D416A6">
        <w:t>,</w:t>
      </w:r>
      <w:r w:rsidR="00FC47DA">
        <w:t xml:space="preserve"> </w:t>
      </w:r>
      <w:r w:rsidR="00D416A6">
        <w:t>each amounting to the value of the respective delivery</w:t>
      </w:r>
      <w:r w:rsidR="009665E4">
        <w:t>. F</w:t>
      </w:r>
      <w:r w:rsidR="00B758E3" w:rsidRPr="00A75846">
        <w:t>irst two</w:t>
      </w:r>
      <w:r w:rsidR="004728CE" w:rsidRPr="00A75846">
        <w:t> </w:t>
      </w:r>
      <w:r w:rsidR="00CB6403" w:rsidRPr="00A75846">
        <w:t>(2)</w:t>
      </w:r>
      <w:r w:rsidR="00CB6403">
        <w:t xml:space="preserve"> </w:t>
      </w:r>
      <w:r w:rsidR="00553E13">
        <w:t xml:space="preserve">of these </w:t>
      </w:r>
      <w:r w:rsidR="009665E4">
        <w:t>payments</w:t>
      </w:r>
      <w:r w:rsidRPr="00A75846">
        <w:t xml:space="preserve"> </w:t>
      </w:r>
      <w:r w:rsidR="00CD04E4">
        <w:t xml:space="preserve">shall be paid </w:t>
      </w:r>
      <w:r w:rsidRPr="00A75846">
        <w:t>within</w:t>
      </w:r>
      <w:r w:rsidR="007B75EF" w:rsidRPr="00A75846">
        <w:t xml:space="preserve"> fourteen (14) days and </w:t>
      </w:r>
      <w:r w:rsidR="00CC430E">
        <w:t xml:space="preserve">the </w:t>
      </w:r>
      <w:r w:rsidR="00285120" w:rsidRPr="00A75846">
        <w:t>other</w:t>
      </w:r>
      <w:r w:rsidR="00CC430E">
        <w:t>s</w:t>
      </w:r>
      <w:r w:rsidR="00285120" w:rsidRPr="00A75846">
        <w:t xml:space="preserve"> within</w:t>
      </w:r>
      <w:r w:rsidRPr="00A75846">
        <w:t xml:space="preserve"> thirty (30) days after receipt of</w:t>
      </w:r>
      <w:r w:rsidR="001C10DD" w:rsidRPr="00A75846">
        <w:t> </w:t>
      </w:r>
      <w:r w:rsidRPr="00A75846">
        <w:t>the</w:t>
      </w:r>
      <w:r w:rsidR="001C10DD" w:rsidRPr="00A75846">
        <w:t> </w:t>
      </w:r>
      <w:r w:rsidRPr="00A75846">
        <w:t>following documents by the</w:t>
      </w:r>
      <w:r w:rsidR="000B2FF1">
        <w:t> </w:t>
      </w:r>
      <w:r w:rsidRPr="00A75846">
        <w:t>Customer:</w:t>
      </w:r>
    </w:p>
    <w:p w14:paraId="23F92E44" w14:textId="08CD9E7B" w:rsidR="00D73156" w:rsidRPr="00A75846" w:rsidRDefault="00EC0315" w:rsidP="00A96457">
      <w:pPr>
        <w:pStyle w:val="ENClaneki"/>
        <w:numPr>
          <w:ilvl w:val="3"/>
          <w:numId w:val="21"/>
        </w:numPr>
        <w:tabs>
          <w:tab w:val="clear" w:pos="1418"/>
        </w:tabs>
        <w:ind w:left="1701" w:hanging="567"/>
        <w:rPr>
          <w:lang w:val="en-GB"/>
        </w:rPr>
      </w:pPr>
      <w:r w:rsidRPr="00A75846">
        <w:rPr>
          <w:lang w:val="en-GB"/>
        </w:rPr>
        <w:t xml:space="preserve">written confirmation by the Customer that the respective </w:t>
      </w:r>
      <w:r w:rsidR="00F33110">
        <w:rPr>
          <w:lang w:val="en-GB"/>
        </w:rPr>
        <w:t>delivery</w:t>
      </w:r>
      <w:r w:rsidRPr="00A75846">
        <w:rPr>
          <w:lang w:val="en-GB"/>
        </w:rPr>
        <w:t xml:space="preserve"> of the Equipment, was delivered to the Site pursuant to Clause </w:t>
      </w:r>
      <w:r w:rsidR="000F3865" w:rsidRPr="00A75846">
        <w:rPr>
          <w:lang w:val="en-GB"/>
        </w:rPr>
        <w:fldChar w:fldCharType="begin"/>
      </w:r>
      <w:r w:rsidR="000F3865" w:rsidRPr="00A75846">
        <w:rPr>
          <w:lang w:val="en-GB"/>
        </w:rPr>
        <w:instrText xml:space="preserve"> REF _Ref171342859 \w \h </w:instrText>
      </w:r>
      <w:r w:rsidR="000F3865" w:rsidRPr="00A75846">
        <w:rPr>
          <w:lang w:val="en-GB"/>
        </w:rPr>
      </w:r>
      <w:r w:rsidR="000F3865" w:rsidRPr="00A75846">
        <w:rPr>
          <w:lang w:val="en-GB"/>
        </w:rPr>
        <w:fldChar w:fldCharType="separate"/>
      </w:r>
      <w:r w:rsidR="00044B63">
        <w:rPr>
          <w:lang w:val="en-GB"/>
        </w:rPr>
        <w:t>6.1</w:t>
      </w:r>
      <w:r w:rsidR="000F3865" w:rsidRPr="00A75846">
        <w:rPr>
          <w:lang w:val="en-GB"/>
        </w:rPr>
        <w:fldChar w:fldCharType="end"/>
      </w:r>
      <w:r w:rsidR="00ED441A">
        <w:rPr>
          <w:lang w:val="en-GB"/>
        </w:rPr>
        <w:t xml:space="preserve"> jointly with the respective invoice</w:t>
      </w:r>
      <w:r w:rsidRPr="00A75846">
        <w:rPr>
          <w:lang w:val="en-GB"/>
        </w:rPr>
        <w:t>.</w:t>
      </w:r>
    </w:p>
    <w:p w14:paraId="7226EC96" w14:textId="3017A0F4" w:rsidR="00EC0315" w:rsidRPr="00A75846" w:rsidRDefault="00D16236" w:rsidP="00D16236">
      <w:pPr>
        <w:pStyle w:val="ENTexta"/>
      </w:pPr>
      <w:r w:rsidRPr="00A75846">
        <w:t>The Contractor shall be obliged to proceed with the delivery of the Equipment in</w:t>
      </w:r>
      <w:r w:rsidR="001C10DD" w:rsidRPr="00A75846">
        <w:t> </w:t>
      </w:r>
      <w:r w:rsidRPr="00A75846">
        <w:t xml:space="preserve">accordance with the Project Time Schedule and deliver the first two (2) </w:t>
      </w:r>
      <w:r w:rsidR="00B513BE">
        <w:t>deliveries</w:t>
      </w:r>
      <w:r w:rsidRPr="00A75846">
        <w:t xml:space="preserve"> of</w:t>
      </w:r>
      <w:r w:rsidR="001C10DD" w:rsidRPr="00A75846">
        <w:t> </w:t>
      </w:r>
      <w:r w:rsidRPr="00A75846">
        <w:t>the</w:t>
      </w:r>
      <w:r w:rsidR="001C10DD" w:rsidRPr="00A75846">
        <w:t> </w:t>
      </w:r>
      <w:r w:rsidRPr="00A75846">
        <w:t>Equipment in such a manner that allows delivery of both respective invoices to</w:t>
      </w:r>
      <w:r w:rsidR="001C10DD" w:rsidRPr="00A75846">
        <w:t> </w:t>
      </w:r>
      <w:r w:rsidRPr="00A75846">
        <w:t>the</w:t>
      </w:r>
      <w:r w:rsidR="001C10DD" w:rsidRPr="00A75846">
        <w:t> </w:t>
      </w:r>
      <w:r w:rsidRPr="00A75846">
        <w:t xml:space="preserve">Customer at </w:t>
      </w:r>
      <w:r w:rsidR="00B513BE">
        <w:t xml:space="preserve">the </w:t>
      </w:r>
      <w:r w:rsidRPr="00A75846">
        <w:t>latest on 15. 6. 2026.</w:t>
      </w:r>
      <w:r w:rsidR="00C538F4" w:rsidRPr="00A75846">
        <w:t xml:space="preserve"> For avoidance of doubt, issuance and delivery of the invoices shall further comply with the conditions provided in Clause </w:t>
      </w:r>
      <w:r w:rsidR="00C538F4" w:rsidRPr="00A75846">
        <w:fldChar w:fldCharType="begin"/>
      </w:r>
      <w:r w:rsidR="00C538F4" w:rsidRPr="00A75846">
        <w:instrText xml:space="preserve"> REF _Ref171356833 \r \h </w:instrText>
      </w:r>
      <w:r w:rsidR="00C538F4" w:rsidRPr="00A75846">
        <w:fldChar w:fldCharType="separate"/>
      </w:r>
      <w:r w:rsidR="00044B63">
        <w:t>28.1</w:t>
      </w:r>
      <w:r w:rsidR="00C538F4" w:rsidRPr="00A75846">
        <w:fldChar w:fldCharType="end"/>
      </w:r>
      <w:r w:rsidR="00AF57F5" w:rsidRPr="00A75846">
        <w:t>.</w:t>
      </w:r>
    </w:p>
    <w:p w14:paraId="1345CFD2" w14:textId="5E25CCC9" w:rsidR="00824044" w:rsidRPr="00A75846" w:rsidRDefault="00B935D5" w:rsidP="00D16236">
      <w:pPr>
        <w:pStyle w:val="ENTexta"/>
      </w:pPr>
      <w:r w:rsidRPr="00A75846">
        <w:t>Five percent (5%) of the Contract Price shall be paid within thirty (30) days after receipt of</w:t>
      </w:r>
      <w:r w:rsidR="001C10DD" w:rsidRPr="00A75846">
        <w:t> </w:t>
      </w:r>
      <w:r w:rsidRPr="00A75846">
        <w:t>the following documents by the Customer:</w:t>
      </w:r>
    </w:p>
    <w:p w14:paraId="71ADB27E" w14:textId="61F7AAD5"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_Ref171341996 \w \h </w:instrText>
      </w:r>
      <w:r w:rsidR="000F3865" w:rsidRPr="00A75846">
        <w:rPr>
          <w:lang w:val="en-GB"/>
        </w:rPr>
      </w:r>
      <w:r w:rsidR="000F3865" w:rsidRPr="00A75846">
        <w:rPr>
          <w:lang w:val="en-GB"/>
        </w:rPr>
        <w:fldChar w:fldCharType="separate"/>
      </w:r>
      <w:r w:rsidR="00044B63">
        <w:rPr>
          <w:lang w:val="en-GB"/>
        </w:rPr>
        <w:t>23.1(c)</w:t>
      </w:r>
      <w:r w:rsidR="000F3865" w:rsidRPr="00A75846">
        <w:rPr>
          <w:lang w:val="en-GB"/>
        </w:rPr>
        <w:fldChar w:fldCharType="end"/>
      </w:r>
      <w:r w:rsidR="005126D4" w:rsidRPr="005126D4">
        <w:rPr>
          <w:lang w:val="en-GB"/>
        </w:rPr>
        <w:t xml:space="preserve"> </w:t>
      </w:r>
      <w:r w:rsidR="005126D4">
        <w:rPr>
          <w:lang w:val="en-GB"/>
        </w:rPr>
        <w:t>jointly with the respective invoice</w:t>
      </w:r>
      <w:r w:rsidR="005126D4"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r w:rsidRPr="00A75846">
        <w:rPr>
          <w:b/>
          <w:bCs/>
          <w:lang w:val="en-GB"/>
        </w:rPr>
        <w:t>Final payment:</w:t>
      </w:r>
    </w:p>
    <w:p w14:paraId="75AE7B9B" w14:textId="6B2E12AF" w:rsidR="00FF6B4D" w:rsidRPr="00A75846" w:rsidRDefault="00897111" w:rsidP="00FF6B4D">
      <w:pPr>
        <w:pStyle w:val="ENTexta"/>
      </w:pPr>
      <w:r w:rsidRPr="00A75846">
        <w:t>Ten percent (10%) of the Contract Price shall be paid within thirty (30) days after receipt of the following documents by the Customer:</w:t>
      </w:r>
    </w:p>
    <w:p w14:paraId="232C64F3" w14:textId="1130097C" w:rsidR="00A14731" w:rsidRPr="00A75846" w:rsidRDefault="00A14731" w:rsidP="00A14731">
      <w:pPr>
        <w:pStyle w:val="ENClaneki"/>
        <w:rPr>
          <w:lang w:val="en-GB"/>
        </w:rPr>
      </w:pPr>
      <w:r w:rsidRPr="00A75846">
        <w:rPr>
          <w:lang w:val="en-GB"/>
        </w:rPr>
        <w:t>billing request on final payment</w:t>
      </w:r>
      <w:r w:rsidR="005C49FF" w:rsidRPr="005C49FF">
        <w:rPr>
          <w:lang w:val="en-GB"/>
        </w:rPr>
        <w:t xml:space="preserve"> </w:t>
      </w:r>
      <w:r w:rsidR="005C49FF">
        <w:rPr>
          <w:lang w:val="en-GB"/>
        </w:rPr>
        <w:t>jointly with the respective invoice</w:t>
      </w:r>
      <w:r w:rsidRPr="00A75846">
        <w:rPr>
          <w:lang w:val="en-GB"/>
        </w:rPr>
        <w:t>;</w:t>
      </w:r>
    </w:p>
    <w:p w14:paraId="792986A8" w14:textId="77777777" w:rsidR="00A14731" w:rsidRPr="00A75846" w:rsidRDefault="00A14731" w:rsidP="00A14731">
      <w:pPr>
        <w:pStyle w:val="ENClaneki"/>
        <w:rPr>
          <w:lang w:val="en-GB"/>
        </w:rPr>
      </w:pPr>
      <w:r w:rsidRPr="00A75846">
        <w:rPr>
          <w:lang w:val="en-GB"/>
        </w:rPr>
        <w:t>General Warranty Bond;</w:t>
      </w:r>
    </w:p>
    <w:p w14:paraId="5CA3A05F" w14:textId="491FC6B4" w:rsidR="00897111" w:rsidRPr="00A75846" w:rsidRDefault="00A14731" w:rsidP="00A14731">
      <w:pPr>
        <w:pStyle w:val="ENClaneki"/>
        <w:rPr>
          <w:lang w:val="en-GB"/>
        </w:rPr>
      </w:pPr>
      <w:r w:rsidRPr="00A75846">
        <w:rPr>
          <w:lang w:val="en-GB"/>
        </w:rPr>
        <w:t>Project Closing Certificate signed by both Parties.</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any and all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 xml:space="preserve">Contract. The Customer is not obliged to pay for works performed by the Contractor </w:t>
      </w:r>
      <w:r w:rsidRPr="00A75846">
        <w:rPr>
          <w:lang w:val="en-GB"/>
        </w:rPr>
        <w:lastRenderedPageBreak/>
        <w:t>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in order to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3D10F889"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044B63">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82" w:name="_Toc171433476"/>
      <w:r w:rsidRPr="00A75846">
        <w:rPr>
          <w:lang w:val="en-GB"/>
        </w:rPr>
        <w:t>PAYMENT</w:t>
      </w:r>
      <w:bookmarkEnd w:id="82"/>
    </w:p>
    <w:p w14:paraId="035DEBF1" w14:textId="1C710693" w:rsidR="00B71AEE" w:rsidRPr="00A75846" w:rsidRDefault="000373B4" w:rsidP="00B71AEE">
      <w:pPr>
        <w:pStyle w:val="ENClanek11"/>
        <w:rPr>
          <w:lang w:val="en-GB"/>
        </w:rPr>
      </w:pPr>
      <w:bookmarkStart w:id="83"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r w:rsidR="00B71AEE" w:rsidRPr="00A75846">
        <w:rPr>
          <w:lang w:val="en-GB"/>
        </w:rPr>
        <w:t>Notwithstanding anything to the contrary hereof, the</w:t>
      </w:r>
      <w:r w:rsidR="001913B8" w:rsidRPr="00A75846">
        <w:rPr>
          <w:lang w:val="en-GB"/>
        </w:rPr>
        <w:t> </w:t>
      </w:r>
      <w:r w:rsidR="00B71AEE" w:rsidRPr="00A75846">
        <w:rPr>
          <w:lang w:val="en-GB"/>
        </w:rPr>
        <w:t>Contractor shall not</w:t>
      </w:r>
      <w:bookmarkEnd w:id="83"/>
    </w:p>
    <w:p w14:paraId="4531272F" w14:textId="34D611AF" w:rsidR="00B71AEE" w:rsidRPr="00A75846" w:rsidRDefault="00B71AEE" w:rsidP="00B71AEE">
      <w:pPr>
        <w:pStyle w:val="ENClaneka"/>
        <w:rPr>
          <w:lang w:val="en-GB"/>
        </w:rPr>
      </w:pPr>
      <w:r w:rsidRPr="00A75846">
        <w:rPr>
          <w:lang w:val="en-GB"/>
        </w:rPr>
        <w:t xml:space="preserve">issue any single invoice and/or multiple invoices for the total amount equal to or higher than </w:t>
      </w:r>
      <w:r w:rsidR="005B5123">
        <w:rPr>
          <w:lang w:val="en-GB"/>
        </w:rPr>
        <w:t>twenty-five</w:t>
      </w:r>
      <w:r w:rsidRPr="00A75846">
        <w:rPr>
          <w:lang w:val="en-GB"/>
        </w:rPr>
        <w:t xml:space="preserve"> percent (</w:t>
      </w:r>
      <w:r w:rsidR="005B5123">
        <w:rPr>
          <w:lang w:val="en-GB"/>
        </w:rPr>
        <w:t>25</w:t>
      </w:r>
      <w:r w:rsidRPr="00A75846">
        <w:rPr>
          <w:lang w:val="en-GB"/>
        </w:rPr>
        <w:t>%) of the Contract Price; and at the same time</w:t>
      </w:r>
    </w:p>
    <w:p w14:paraId="09B91D7B" w14:textId="77777777" w:rsidR="00B71AEE" w:rsidRPr="00A75846" w:rsidRDefault="00B71AEE" w:rsidP="00B71AEE">
      <w:pPr>
        <w:pStyle w:val="ENClaneka"/>
        <w:rPr>
          <w:lang w:val="en-GB"/>
        </w:rPr>
      </w:pPr>
      <w:r w:rsidRPr="00A75846">
        <w:rPr>
          <w:lang w:val="en-GB"/>
        </w:rPr>
        <w:t>issue an invoice within thirty (30) days of reaching the limit stipulated in the previous point above,</w:t>
      </w:r>
    </w:p>
    <w:p w14:paraId="0D7110C5" w14:textId="1DAC9E46" w:rsidR="000373B4" w:rsidRPr="00A75846" w:rsidRDefault="00B71AEE" w:rsidP="00876126">
      <w:pPr>
        <w:pStyle w:val="AnnexesText11"/>
      </w:pPr>
      <w:r w:rsidRPr="00A75846">
        <w:t>even though the Contractor may have reached another payment milestone (i.e. the right to issue the respective invoice shall not arise until both of the above conditions are met).</w:t>
      </w:r>
    </w:p>
    <w:p w14:paraId="459D19C0" w14:textId="505761D7" w:rsidR="000373B4" w:rsidRPr="00A75846" w:rsidRDefault="000373B4" w:rsidP="000373B4">
      <w:pPr>
        <w:pStyle w:val="ENClanek11"/>
        <w:rPr>
          <w:lang w:val="en-GB"/>
        </w:rPr>
      </w:pPr>
      <w:bookmarkStart w:id="84" w:name="_Ref171347033"/>
      <w:r w:rsidRPr="00A75846">
        <w:rPr>
          <w:lang w:val="en-GB"/>
        </w:rPr>
        <w:t xml:space="preserve">The Contractor is obliged to deliver to the Customer a duly issued invoice in the electronic form (PDF format) within one (1) day from the date of issue at the e-mail address: </w:t>
      </w:r>
      <w:hyperlink r:id="rId8" w:history="1">
        <w:r w:rsidRPr="00A75846">
          <w:rPr>
            <w:rStyle w:val="Hypertextovodkaz"/>
            <w:lang w:val="en-GB"/>
          </w:rPr>
          <w:t>faktury@alinvest.cz</w:t>
        </w:r>
      </w:hyperlink>
      <w:r w:rsidRPr="00A75846">
        <w:rPr>
          <w:lang w:val="en-GB"/>
        </w:rPr>
        <w:t xml:space="preserve">. 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044B63">
        <w:rPr>
          <w:lang w:val="en-GB"/>
        </w:rPr>
        <w:t>28.2</w:t>
      </w:r>
      <w:r w:rsidR="00210148" w:rsidRPr="00A75846">
        <w:rPr>
          <w:lang w:val="en-GB"/>
        </w:rPr>
        <w:fldChar w:fldCharType="end"/>
      </w:r>
      <w:r w:rsidRPr="00A75846">
        <w:rPr>
          <w:lang w:val="en-GB"/>
        </w:rPr>
        <w:t>, nor sent by the Contractor in paper form.</w:t>
      </w:r>
      <w:bookmarkEnd w:id="84"/>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ALFAGEN – Modernizace technologie tavení a lití</w:t>
      </w:r>
      <w:r w:rsidRPr="00A75846">
        <w:rPr>
          <w:lang w:val="en-GB"/>
        </w:rPr>
        <w:t>”).</w:t>
      </w:r>
    </w:p>
    <w:p w14:paraId="73590320" w14:textId="77777777" w:rsidR="000373B4" w:rsidRPr="00A75846" w:rsidRDefault="000373B4" w:rsidP="000373B4">
      <w:pPr>
        <w:pStyle w:val="ENClanek11"/>
        <w:rPr>
          <w:lang w:val="en-GB"/>
        </w:rPr>
      </w:pPr>
      <w:r w:rsidRPr="00A75846">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p>
    <w:p w14:paraId="4C0681BF" w14:textId="38D9DE08" w:rsidR="00E837FE" w:rsidRPr="00A75846" w:rsidRDefault="000373B4" w:rsidP="000373B4">
      <w:pPr>
        <w:pStyle w:val="ENClanek11"/>
        <w:rPr>
          <w:lang w:val="en-GB"/>
        </w:rPr>
      </w:pPr>
      <w:r w:rsidRPr="00A75846">
        <w:rPr>
          <w:lang w:val="en-GB"/>
        </w:rPr>
        <w:t>Delay of payment by the Customer:</w:t>
      </w:r>
    </w:p>
    <w:p w14:paraId="55A2ECD5" w14:textId="77777777" w:rsidR="00B93A39" w:rsidRPr="00A75846" w:rsidRDefault="00B93A39" w:rsidP="00AF06A9">
      <w:pPr>
        <w:pStyle w:val="ENClaneka"/>
        <w:rPr>
          <w:lang w:val="en-GB"/>
        </w:rPr>
      </w:pPr>
      <w:r w:rsidRPr="00A75846">
        <w:rPr>
          <w:lang w:val="en-GB"/>
        </w:rPr>
        <w:t>If the Customer is in delay with its payment obligations the Contractor at Contractor’s option may demand performance of the Contract; and</w:t>
      </w:r>
    </w:p>
    <w:p w14:paraId="141582B8" w14:textId="2484869A" w:rsidR="00B93A39" w:rsidRPr="00A75846" w:rsidRDefault="00B93A39" w:rsidP="00B93A39">
      <w:pPr>
        <w:pStyle w:val="ENClaneka"/>
        <w:rPr>
          <w:lang w:val="en-GB"/>
        </w:rPr>
      </w:pPr>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r w:rsidR="00210148" w:rsidRPr="00A75846">
        <w:rPr>
          <w:lang w:val="en-GB"/>
        </w:rPr>
      </w:r>
      <w:r w:rsidR="00210148" w:rsidRPr="00A75846">
        <w:rPr>
          <w:lang w:val="en-GB"/>
        </w:rPr>
        <w:fldChar w:fldCharType="separate"/>
      </w:r>
      <w:r w:rsidR="00044B63">
        <w:rPr>
          <w:lang w:val="en-GB"/>
        </w:rPr>
        <w:t>28.10</w:t>
      </w:r>
      <w:r w:rsidR="00210148" w:rsidRPr="00A75846">
        <w:rPr>
          <w:lang w:val="en-GB"/>
        </w:rPr>
        <w:fldChar w:fldCharType="end"/>
      </w:r>
      <w:r w:rsidRPr="00A75846">
        <w:rPr>
          <w:lang w:val="en-GB"/>
        </w:rPr>
        <w:t>.</w:t>
      </w:r>
    </w:p>
    <w:p w14:paraId="323218D9" w14:textId="13C90867" w:rsidR="00DC31C3" w:rsidRPr="00A75846" w:rsidRDefault="00DC31C3" w:rsidP="00F128FA">
      <w:pPr>
        <w:pStyle w:val="ENClanek11"/>
        <w:keepNext/>
        <w:keepLines/>
        <w:rPr>
          <w:lang w:val="en-GB"/>
        </w:rPr>
      </w:pPr>
      <w:r w:rsidRPr="00A75846">
        <w:rPr>
          <w:lang w:val="en-GB"/>
        </w:rPr>
        <w:lastRenderedPageBreak/>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the invoices issued by Contractor have to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4AD54AD8"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85"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85"/>
    </w:p>
    <w:p w14:paraId="20EE6827" w14:textId="0BEF7672" w:rsidR="008101AA" w:rsidRPr="00A75846" w:rsidRDefault="00A043CC" w:rsidP="008101AA">
      <w:pPr>
        <w:pStyle w:val="ENNadpis1"/>
        <w:rPr>
          <w:lang w:val="en-GB"/>
        </w:rPr>
      </w:pPr>
      <w:bookmarkStart w:id="86" w:name="_Toc171433477"/>
      <w:r w:rsidRPr="00A75846">
        <w:rPr>
          <w:lang w:val="en-GB"/>
        </w:rPr>
        <w:t>TAXES AND DUTIES</w:t>
      </w:r>
      <w:bookmarkEnd w:id="86"/>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87" w:name="_Ref171344414"/>
      <w:r w:rsidRPr="00A75846">
        <w:rPr>
          <w:b/>
          <w:bCs/>
          <w:lang w:val="en-GB"/>
        </w:rPr>
        <w:t>Taxes in the Czech Republic</w:t>
      </w:r>
      <w:bookmarkEnd w:id="87"/>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effected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lastRenderedPageBreak/>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r w:rsidRPr="00A75846">
        <w:rPr>
          <w:lang w:val="en-GB"/>
        </w:rPr>
        <w:t>In the event that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45287051" w:rsidR="004D313E" w:rsidRPr="00A75846" w:rsidRDefault="004D313E" w:rsidP="004D313E">
      <w:pPr>
        <w:pStyle w:val="ENText11"/>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044B63">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conclusion of this Contract with the Contractor if so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88" w:name="_Ref171344440"/>
      <w:bookmarkStart w:id="89" w:name="_Toc171433478"/>
      <w:r w:rsidRPr="00A75846">
        <w:rPr>
          <w:lang w:val="en-GB"/>
        </w:rPr>
        <w:t>CHANGES</w:t>
      </w:r>
      <w:bookmarkEnd w:id="88"/>
      <w:bookmarkEnd w:id="89"/>
    </w:p>
    <w:p w14:paraId="3616FF84" w14:textId="0D7B8545" w:rsidR="00C5777E" w:rsidRPr="00A75846" w:rsidRDefault="00F52AD3" w:rsidP="00C5777E">
      <w:pPr>
        <w:pStyle w:val="ENClanek11"/>
        <w:rPr>
          <w:lang w:val="en-GB"/>
        </w:rPr>
      </w:pPr>
      <w:bookmarkStart w:id="90"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Customer’s approval, such approval (or disapproval as the case may be) to be provided without undue delay and in any event no later than within thirty (30) days after the submission, which document shall include: (i)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044B63">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change in the compensation, if so stated in the alteration to Work, shall be:</w:t>
      </w:r>
      <w:bookmarkEnd w:id="90"/>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40173D99" w:rsidR="008A44CA" w:rsidRPr="00A75846" w:rsidRDefault="008A44CA" w:rsidP="008A44CA">
      <w:pPr>
        <w:pStyle w:val="ENClanek11"/>
        <w:rPr>
          <w:lang w:val="en-GB"/>
        </w:rPr>
      </w:pPr>
      <w:r w:rsidRPr="00A75846">
        <w:rPr>
          <w:lang w:val="en-GB"/>
        </w:rPr>
        <w:lastRenderedPageBreak/>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Contractor shall provide copies of the register to the Customer on a monthly basis.</w:t>
      </w:r>
    </w:p>
    <w:p w14:paraId="6FDA530A" w14:textId="5F2600CE"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044B63">
        <w:rPr>
          <w:lang w:val="en-GB"/>
        </w:rPr>
        <w:t>30</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3DF46B11" w:rsidR="008A44CA" w:rsidRPr="00A75846" w:rsidRDefault="008A44CA" w:rsidP="008A44CA">
      <w:pPr>
        <w:pStyle w:val="ENClanek11"/>
        <w:rPr>
          <w:lang w:val="en-GB"/>
        </w:rPr>
      </w:pPr>
      <w:bookmarkStart w:id="91"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044B63">
        <w:rPr>
          <w:lang w:val="en-GB"/>
        </w:rPr>
        <w:t>30</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044B63">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91"/>
    </w:p>
    <w:p w14:paraId="00B8E2A3" w14:textId="2CFD5C3C" w:rsidR="008A44CA" w:rsidRPr="00A75846" w:rsidRDefault="008A44CA" w:rsidP="008A44CA">
      <w:pPr>
        <w:pStyle w:val="ENClanek11"/>
        <w:rPr>
          <w:lang w:val="en-GB"/>
        </w:rPr>
      </w:pPr>
      <w:r w:rsidRPr="00A75846">
        <w:rPr>
          <w:lang w:val="en-GB"/>
        </w:rPr>
        <w:t>However, if the need for change of Work was caused by a breach of Contractor’s duty, then (i)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The Contractor shall maintain during the course of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2F34E7FB" w14:textId="4DC5435E" w:rsidR="00334B8B" w:rsidRPr="00A75846" w:rsidRDefault="00082079" w:rsidP="00334B8B">
      <w:pPr>
        <w:pStyle w:val="ENNadpis1"/>
        <w:rPr>
          <w:lang w:val="en-GB"/>
        </w:rPr>
      </w:pPr>
      <w:bookmarkStart w:id="92" w:name="_Toc171433479"/>
      <w:r w:rsidRPr="00A75846">
        <w:rPr>
          <w:lang w:val="en-GB"/>
        </w:rPr>
        <w:t>CONTRACT AMENDMENTS</w:t>
      </w:r>
      <w:bookmarkEnd w:id="92"/>
    </w:p>
    <w:p w14:paraId="22ABAB23" w14:textId="03A58175" w:rsidR="00082079" w:rsidRPr="00A75846" w:rsidRDefault="00082151" w:rsidP="00082079">
      <w:pPr>
        <w:pStyle w:val="ENClanek11"/>
        <w:rPr>
          <w:lang w:val="en-GB"/>
        </w:rPr>
      </w:pPr>
      <w:bookmarkStart w:id="93"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044B63">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93"/>
    </w:p>
    <w:p w14:paraId="57C25554" w14:textId="59EB591A" w:rsidR="00107759" w:rsidRPr="00A75846" w:rsidRDefault="00135E30" w:rsidP="00107759">
      <w:pPr>
        <w:pStyle w:val="ENNadpis1"/>
        <w:rPr>
          <w:lang w:val="en-GB"/>
        </w:rPr>
      </w:pPr>
      <w:bookmarkStart w:id="94" w:name="_Ref171343573"/>
      <w:bookmarkStart w:id="95" w:name="_Toc171433480"/>
      <w:r w:rsidRPr="00A75846">
        <w:rPr>
          <w:lang w:val="en-GB"/>
        </w:rPr>
        <w:t>ASSIGNMENT</w:t>
      </w:r>
      <w:bookmarkEnd w:id="94"/>
      <w:bookmarkEnd w:id="95"/>
    </w:p>
    <w:p w14:paraId="2F275921" w14:textId="57CFF809"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96" w:name="_Ref171346923"/>
      <w:bookmarkStart w:id="97" w:name="_Toc171433481"/>
      <w:r w:rsidRPr="00A75846">
        <w:rPr>
          <w:lang w:val="en-GB"/>
        </w:rPr>
        <w:lastRenderedPageBreak/>
        <w:t>SUBCONTRACTORS</w:t>
      </w:r>
      <w:bookmarkEnd w:id="96"/>
      <w:bookmarkEnd w:id="97"/>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2515431C"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044B63">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98" w:name="_Toc171433482"/>
      <w:r w:rsidRPr="00A75846">
        <w:rPr>
          <w:lang w:val="en-GB"/>
        </w:rPr>
        <w:t>DELAYS IN THE CONTRACTOR’S PERFORMANCE</w:t>
      </w:r>
      <w:bookmarkEnd w:id="98"/>
    </w:p>
    <w:p w14:paraId="4A0A1F86" w14:textId="37899173"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43F8C9BB"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044B63">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99" w:name="_Ref171343640"/>
      <w:bookmarkStart w:id="100" w:name="_Toc171433483"/>
      <w:r w:rsidRPr="00A75846">
        <w:rPr>
          <w:lang w:val="en-GB"/>
        </w:rPr>
        <w:t>LIABILITY</w:t>
      </w:r>
      <w:bookmarkEnd w:id="99"/>
      <w:bookmarkEnd w:id="100"/>
    </w:p>
    <w:p w14:paraId="2FAC9BAD" w14:textId="097CACC3"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044B63">
        <w:rPr>
          <w:lang w:val="en-GB"/>
        </w:rPr>
        <w:t>35</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101" w:name="_Ref171343472"/>
      <w:r w:rsidRPr="00A75846">
        <w:rPr>
          <w:lang w:val="en-GB"/>
        </w:rPr>
        <w:lastRenderedPageBreak/>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01"/>
    </w:p>
    <w:p w14:paraId="01028CCD" w14:textId="03277AF1" w:rsidR="00E506F2" w:rsidRPr="00A75846" w:rsidRDefault="00E506F2" w:rsidP="00E506F2">
      <w:pPr>
        <w:pStyle w:val="ENClaneka"/>
        <w:rPr>
          <w:lang w:val="en-GB"/>
        </w:rPr>
      </w:pPr>
      <w:bookmarkStart w:id="102"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 provided that the limit of the Contractor’s maximum liability to pay such costs will not exceed hundred percent (100%) of the Contract Price;</w:t>
      </w:r>
      <w:bookmarkEnd w:id="102"/>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 committed by the Contractor or personnel within its sphere of</w:t>
      </w:r>
      <w:r w:rsidR="0029742E" w:rsidRPr="00A75846">
        <w:rPr>
          <w:lang w:val="en-GB"/>
        </w:rPr>
        <w:t> </w:t>
      </w:r>
      <w:r w:rsidRPr="00A75846">
        <w:rPr>
          <w:lang w:val="en-GB"/>
        </w:rPr>
        <w:t>responsibility;</w:t>
      </w:r>
    </w:p>
    <w:p w14:paraId="0C6304E2" w14:textId="075F98E4"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044B63">
        <w:rPr>
          <w:lang w:val="en-GB"/>
        </w:rPr>
        <w:t>8.10</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Pr="00A75846" w:rsidRDefault="00AD2517" w:rsidP="0037417B">
      <w:pPr>
        <w:pStyle w:val="ENClanek11"/>
        <w:rPr>
          <w:lang w:val="en-GB"/>
        </w:rPr>
      </w:pPr>
      <w:bookmarkStart w:id="103" w:name="_Ref171343682"/>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103"/>
    </w:p>
    <w:p w14:paraId="17BBE614" w14:textId="17D07F4B" w:rsidR="00AD2517" w:rsidRPr="00A75846" w:rsidRDefault="005A7C27" w:rsidP="00AD2517">
      <w:pPr>
        <w:pStyle w:val="ENNadpis1"/>
        <w:rPr>
          <w:lang w:val="en-GB"/>
        </w:rPr>
      </w:pPr>
      <w:bookmarkStart w:id="104" w:name="_Ref171343630"/>
      <w:bookmarkStart w:id="105" w:name="_Toc171433484"/>
      <w:r w:rsidRPr="00A75846">
        <w:rPr>
          <w:lang w:val="en-GB"/>
        </w:rPr>
        <w:t>THIRD PARTY CLAIMS</w:t>
      </w:r>
      <w:bookmarkEnd w:id="104"/>
      <w:bookmarkEnd w:id="105"/>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06" w:name="_Ref171343624"/>
      <w:bookmarkStart w:id="107" w:name="_Toc171433485"/>
      <w:r w:rsidRPr="00A75846">
        <w:rPr>
          <w:lang w:val="en-GB"/>
        </w:rPr>
        <w:t>CONTRACTUAL PENALTIES</w:t>
      </w:r>
      <w:bookmarkEnd w:id="106"/>
      <w:bookmarkEnd w:id="107"/>
    </w:p>
    <w:p w14:paraId="588A156E" w14:textId="5B87F368" w:rsidR="00B57CA7" w:rsidRPr="00A75846" w:rsidRDefault="00F546D8" w:rsidP="00B57CA7">
      <w:pPr>
        <w:pStyle w:val="ENClanek11"/>
        <w:rPr>
          <w:lang w:val="en-GB"/>
        </w:rPr>
      </w:pPr>
      <w:bookmarkStart w:id="108"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08"/>
    </w:p>
    <w:p w14:paraId="6D189505" w14:textId="34D545F5"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044B63">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418B31CC"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w:t>
      </w:r>
      <w:r w:rsidRPr="00A75846">
        <w:rPr>
          <w:lang w:val="en-GB"/>
        </w:rPr>
        <w:lastRenderedPageBreak/>
        <w:t xml:space="preserve">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044B63">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33809D43" w:rsidR="00C6446A" w:rsidRPr="00A75846" w:rsidRDefault="00C6446A" w:rsidP="00C6446A">
      <w:pPr>
        <w:pStyle w:val="ENClaneka"/>
        <w:rPr>
          <w:lang w:val="en-GB"/>
        </w:rPr>
      </w:pPr>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044B63">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5D88A1BF" w:rsidR="00C6446A" w:rsidRPr="00A75846" w:rsidRDefault="007B7DB9" w:rsidP="00C6446A">
      <w:pPr>
        <w:pStyle w:val="ENClaneka"/>
        <w:rPr>
          <w:lang w:val="en-GB"/>
        </w:rPr>
      </w:pPr>
      <w:bookmarkStart w:id="109" w:name="_Ref171403081"/>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044B63">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109"/>
    </w:p>
    <w:p w14:paraId="3998E5B0" w14:textId="10A450B5" w:rsidR="00C6446A" w:rsidRPr="00A75846" w:rsidRDefault="007B7DB9" w:rsidP="00C6446A">
      <w:pPr>
        <w:pStyle w:val="ENClaneka"/>
        <w:rPr>
          <w:lang w:val="en-GB"/>
        </w:rPr>
      </w:pPr>
      <w:bookmarkStart w:id="110" w:name="_Ref171403094"/>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044B63">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110"/>
    </w:p>
    <w:p w14:paraId="39B06682" w14:textId="75C933DF" w:rsidR="00C6446A" w:rsidRPr="00A75846" w:rsidRDefault="007B7DB9" w:rsidP="00C6446A">
      <w:pPr>
        <w:pStyle w:val="ENClaneka"/>
        <w:rPr>
          <w:lang w:val="en-GB"/>
        </w:rPr>
      </w:pPr>
      <w:bookmarkStart w:id="111" w:name="_Ref171403105"/>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044B63">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111"/>
    </w:p>
    <w:p w14:paraId="14B82C22" w14:textId="6E17A3BE"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256372AC"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044B63">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eight percent (8 %) of the Contract Price. Once the amount of the contractual penalties for delay equivalent to eight percent (8%)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044B63">
        <w:rPr>
          <w:lang w:val="en-GB"/>
        </w:rPr>
        <w:t>40.1</w:t>
      </w:r>
      <w:r w:rsidR="00506494" w:rsidRPr="00A75846">
        <w:rPr>
          <w:lang w:val="en-GB"/>
        </w:rPr>
        <w:fldChar w:fldCharType="end"/>
      </w:r>
      <w:r w:rsidRPr="00A75846">
        <w:rPr>
          <w:lang w:val="en-GB"/>
        </w:rPr>
        <w:t>.</w:t>
      </w:r>
    </w:p>
    <w:p w14:paraId="51D5233D" w14:textId="02280B51"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044B63">
        <w:t>37.1(d)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044B63">
        <w:rPr>
          <w:lang w:val="cs-CZ"/>
        </w:rPr>
        <w:t>37.1(e)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044B63">
        <w:rPr>
          <w:lang w:val="cs-CZ"/>
        </w:rPr>
        <w:t>37.1(f)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044B63">
        <w:t>23.1(h)</w:t>
      </w:r>
      <w:r w:rsidR="00B42D78">
        <w:fldChar w:fldCharType="end"/>
      </w:r>
      <w:r w:rsidRPr="00F5220B">
        <w:t>.</w:t>
      </w:r>
    </w:p>
    <w:p w14:paraId="334ADFAB" w14:textId="4BC4A405" w:rsidR="00E87B7D" w:rsidRPr="00A75846" w:rsidRDefault="008B0E22" w:rsidP="00E87B7D">
      <w:pPr>
        <w:pStyle w:val="ENClanek11"/>
        <w:rPr>
          <w:lang w:val="en-GB"/>
        </w:rPr>
      </w:pPr>
      <w:r w:rsidRPr="00A75846">
        <w:rPr>
          <w:lang w:val="en-GB"/>
        </w:rPr>
        <w:t>The Customer has the right to claim a contractual penalty of one percent (1%) of the Contract Price in the event that:</w:t>
      </w:r>
    </w:p>
    <w:p w14:paraId="36121BA6" w14:textId="18FED6CD"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044B63">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405F429A"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044B63">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044B63">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7C8C3488" w:rsidR="005D67D4" w:rsidRPr="00A75846" w:rsidRDefault="002E7319" w:rsidP="005D67D4">
      <w:pPr>
        <w:pStyle w:val="ENClanek11"/>
        <w:rPr>
          <w:lang w:val="en-GB"/>
        </w:rPr>
      </w:pPr>
      <w:r w:rsidRPr="00A75846">
        <w:rPr>
          <w:lang w:val="en-GB"/>
        </w:rPr>
        <w:t>The Customer has the right to claim a contractual penalty of three percent (3%) of the Contract Price in the event that:</w:t>
      </w:r>
    </w:p>
    <w:p w14:paraId="3104AD61" w14:textId="66F3D252" w:rsidR="004575EC" w:rsidRPr="00A75846" w:rsidRDefault="004575EC" w:rsidP="004575EC">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044B63">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02E26977" w:rsidR="002E7319" w:rsidRPr="00A75846" w:rsidRDefault="004575EC" w:rsidP="004575EC">
      <w:pPr>
        <w:pStyle w:val="ENClaneka"/>
        <w:rPr>
          <w:lang w:val="en-GB"/>
        </w:rPr>
      </w:pPr>
      <w:r w:rsidRPr="00A75846">
        <w:rPr>
          <w:lang w:val="en-GB"/>
        </w:rPr>
        <w:lastRenderedPageBreak/>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044B63">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044B63">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3DA5025B"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044B63">
        <w:rPr>
          <w:lang w:val="en-GB"/>
        </w:rPr>
        <w:t>40.1</w:t>
      </w:r>
      <w:r w:rsidR="00327F5D" w:rsidRPr="00A75846">
        <w:rPr>
          <w:lang w:val="en-GB"/>
        </w:rPr>
        <w:fldChar w:fldCharType="end"/>
      </w:r>
      <w:r w:rsidRPr="00A75846">
        <w:rPr>
          <w:lang w:val="en-GB"/>
        </w:rPr>
        <w:t>.</w:t>
      </w:r>
    </w:p>
    <w:p w14:paraId="1094528A" w14:textId="16258AEC" w:rsidR="000226B7" w:rsidRPr="00A75846" w:rsidRDefault="000226B7" w:rsidP="000226B7">
      <w:pPr>
        <w:pStyle w:val="ENClanek11"/>
        <w:rPr>
          <w:lang w:val="en-GB"/>
        </w:rPr>
      </w:pPr>
      <w:bookmarkStart w:id="112"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044B63">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12"/>
    </w:p>
    <w:p w14:paraId="45EBE767" w14:textId="321B45DF" w:rsidR="00AA76AB" w:rsidRPr="00A75846" w:rsidRDefault="00AA76AB" w:rsidP="00AA76AB">
      <w:pPr>
        <w:pStyle w:val="ENClaneka"/>
        <w:rPr>
          <w:lang w:val="en-GB"/>
        </w:rPr>
      </w:pPr>
      <w:bookmarkStart w:id="113"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044B63">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13"/>
      <w:r w:rsidRPr="00A75846">
        <w:rPr>
          <w:lang w:val="en-GB"/>
        </w:rPr>
        <w:t xml:space="preserve"> </w:t>
      </w:r>
    </w:p>
    <w:p w14:paraId="07D5BAC0" w14:textId="4C042E29"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044B63">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6B52999C"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044B63">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044B63">
        <w:rPr>
          <w:lang w:val="en-GB"/>
        </w:rPr>
        <w:t>37.5</w:t>
      </w:r>
      <w:r w:rsidR="003C05F2">
        <w:rPr>
          <w:lang w:val="en-GB"/>
        </w:rPr>
        <w:fldChar w:fldCharType="end"/>
      </w:r>
      <w:r w:rsidR="003C05F2">
        <w:rPr>
          <w:lang w:val="en-GB"/>
        </w:rPr>
        <w:t xml:space="preserve"> </w:t>
      </w:r>
      <w:r w:rsidRPr="00A75846">
        <w:rPr>
          <w:lang w:val="en-GB"/>
        </w:rPr>
        <w:t>shall not exceed five percent (5%) of the Contract Price.</w:t>
      </w:r>
    </w:p>
    <w:p w14:paraId="7BB2F1FE" w14:textId="3F3B761C"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044B63">
        <w:rPr>
          <w:lang w:val="en-GB"/>
        </w:rPr>
        <w:t>37.5</w:t>
      </w:r>
      <w:r w:rsidR="003C05F2">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044B63">
        <w:rPr>
          <w:lang w:val="en-GB"/>
        </w:rPr>
        <w:t>40.1</w:t>
      </w:r>
      <w:r w:rsidR="00FD4C42" w:rsidRPr="00A75846">
        <w:rPr>
          <w:lang w:val="en-GB"/>
        </w:rPr>
        <w:fldChar w:fldCharType="end"/>
      </w:r>
      <w:r w:rsidRPr="00A75846">
        <w:rPr>
          <w:lang w:val="en-GB"/>
        </w:rPr>
        <w:t>.</w:t>
      </w:r>
    </w:p>
    <w:p w14:paraId="47B3C3B1" w14:textId="0ED41B41" w:rsidR="00CA7398" w:rsidRPr="00A75846" w:rsidRDefault="00CA7398" w:rsidP="00CA7398">
      <w:pPr>
        <w:pStyle w:val="ENClanek11"/>
        <w:rPr>
          <w:lang w:val="en-GB"/>
        </w:rPr>
      </w:pPr>
      <w:bookmarkStart w:id="114"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044B63">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14"/>
    </w:p>
    <w:p w14:paraId="56674899" w14:textId="77777777" w:rsidR="00CA7398" w:rsidRPr="00A75846" w:rsidRDefault="00CA7398" w:rsidP="00CA7398">
      <w:pPr>
        <w:pStyle w:val="ENClanek11"/>
        <w:rPr>
          <w:lang w:val="en-GB"/>
        </w:rPr>
      </w:pPr>
      <w:bookmarkStart w:id="115"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15"/>
    </w:p>
    <w:p w14:paraId="5358F39E" w14:textId="543EF053" w:rsidR="00CA7398" w:rsidRPr="00A75846" w:rsidRDefault="00CA7398" w:rsidP="00CA7398">
      <w:pPr>
        <w:pStyle w:val="ENClanek11"/>
        <w:rPr>
          <w:lang w:val="en-GB"/>
        </w:rPr>
      </w:pPr>
      <w:bookmarkStart w:id="116" w:name="_Ref171343448"/>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r w:rsidR="00FD4C42" w:rsidRPr="00A75846">
        <w:rPr>
          <w:lang w:val="en-GB"/>
        </w:rPr>
      </w:r>
      <w:r w:rsidR="00FD4C42" w:rsidRPr="00A75846">
        <w:rPr>
          <w:lang w:val="en-GB"/>
        </w:rPr>
        <w:fldChar w:fldCharType="separate"/>
      </w:r>
      <w:r w:rsidR="00044B63">
        <w:rPr>
          <w:lang w:val="en-GB"/>
        </w:rPr>
        <w:t>37.7</w:t>
      </w:r>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r w:rsidR="00FD4C42" w:rsidRPr="00A75846">
        <w:rPr>
          <w:lang w:val="en-GB"/>
        </w:rPr>
      </w:r>
      <w:r w:rsidR="00FD4C42" w:rsidRPr="00A75846">
        <w:rPr>
          <w:lang w:val="en-GB"/>
        </w:rPr>
        <w:fldChar w:fldCharType="separate"/>
      </w:r>
      <w:r w:rsidR="00044B63">
        <w:rPr>
          <w:lang w:val="en-GB"/>
        </w:rPr>
        <w:t>37.8</w:t>
      </w:r>
      <w:r w:rsidR="00FD4C42" w:rsidRPr="00A75846">
        <w:rPr>
          <w:lang w:val="en-GB"/>
        </w:rPr>
        <w:fldChar w:fldCharType="end"/>
      </w:r>
      <w:r w:rsidRPr="00A75846">
        <w:rPr>
          <w:lang w:val="en-GB"/>
        </w:rPr>
        <w:t xml:space="preserve"> shall not exceed two percent (2%) of the Contract Price.</w:t>
      </w:r>
      <w:bookmarkEnd w:id="116"/>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633FBB02" w:rsidR="00DC36C4" w:rsidRPr="00A75846" w:rsidRDefault="00DC36C4" w:rsidP="00F128FA">
      <w:pPr>
        <w:pStyle w:val="ENClanek11"/>
        <w:keepNext/>
        <w:keepLines/>
        <w:rPr>
          <w:lang w:val="en-GB"/>
        </w:rPr>
      </w:pPr>
      <w:bookmarkStart w:id="117" w:name="_Ref171343431"/>
      <w:r w:rsidRPr="00A75846">
        <w:rPr>
          <w:lang w:val="en-GB"/>
        </w:rPr>
        <w:lastRenderedPageBreak/>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044B63">
        <w:rPr>
          <w:lang w:val="en-GB"/>
        </w:rPr>
        <w:t>40.1</w:t>
      </w:r>
      <w:r w:rsidR="00FD4C42" w:rsidRPr="00A75846">
        <w:rPr>
          <w:lang w:val="en-GB"/>
        </w:rPr>
        <w:fldChar w:fldCharType="end"/>
      </w:r>
      <w:r w:rsidRPr="00A75846">
        <w:rPr>
          <w:lang w:val="en-GB"/>
        </w:rPr>
        <w:t>.</w:t>
      </w:r>
      <w:bookmarkEnd w:id="117"/>
    </w:p>
    <w:p w14:paraId="5AFC497B" w14:textId="692778B4"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044B63">
        <w:rPr>
          <w:lang w:val="en-GB"/>
        </w:rPr>
        <w:t>37</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044B63">
        <w:rPr>
          <w:lang w:val="en-GB"/>
        </w:rPr>
        <w:t>35.4</w:t>
      </w:r>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044B63">
        <w:rPr>
          <w:lang w:val="en-GB"/>
        </w:rPr>
        <w:t>37</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118" w:name="_Toc171433486"/>
      <w:r w:rsidRPr="00A75846">
        <w:rPr>
          <w:lang w:val="en-GB"/>
        </w:rPr>
        <w:t>FORCE MAJEURE</w:t>
      </w:r>
      <w:bookmarkEnd w:id="118"/>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19" w:name="_Toc171433487"/>
      <w:r w:rsidRPr="00A75846">
        <w:rPr>
          <w:lang w:val="en-GB"/>
        </w:rPr>
        <w:t>WITHDRAWAL FROM THE CONTRACT</w:t>
      </w:r>
      <w:bookmarkEnd w:id="119"/>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r w:rsidRPr="00A75846">
        <w:rPr>
          <w:i/>
          <w:iCs/>
          <w:lang w:val="en-GB"/>
        </w:rPr>
        <w:t>odstoupení</w:t>
      </w:r>
      <w:r w:rsidRPr="00A75846">
        <w:rPr>
          <w:lang w:val="en-GB"/>
        </w:rPr>
        <w:t xml:space="preserve">) or termination (in Czech: </w:t>
      </w:r>
      <w:r w:rsidRPr="00A75846">
        <w:rPr>
          <w:i/>
          <w:iCs/>
          <w:lang w:val="en-GB"/>
        </w:rPr>
        <w:t>výpověď</w:t>
      </w:r>
      <w:r w:rsidRPr="00A75846">
        <w:rPr>
          <w:lang w:val="en-GB"/>
        </w:rPr>
        <w:t>) of this Contract for any and all reasons not specifically stipulated as causes in this Contract.</w:t>
      </w:r>
    </w:p>
    <w:p w14:paraId="6C0C0E86" w14:textId="0FFB1C97"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044B63">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044B63">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044B63">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044B63">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044B63">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044B63">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20" w:name="_Ref171343246"/>
      <w:bookmarkStart w:id="121" w:name="_Toc171433488"/>
      <w:r w:rsidRPr="00A75846">
        <w:rPr>
          <w:lang w:val="en-GB"/>
        </w:rPr>
        <w:lastRenderedPageBreak/>
        <w:t>WITHDRAWAL FROM THE CONTRACT FOR CONTRACTOR’S DEFAULT</w:t>
      </w:r>
      <w:bookmarkEnd w:id="120"/>
      <w:bookmarkEnd w:id="121"/>
    </w:p>
    <w:p w14:paraId="4BD93F39" w14:textId="41D38119" w:rsidR="00C20A20" w:rsidRPr="00A75846" w:rsidRDefault="001D5887" w:rsidP="00F128FA">
      <w:pPr>
        <w:pStyle w:val="ENClanek11"/>
        <w:keepNext/>
        <w:keepLines/>
        <w:rPr>
          <w:lang w:val="en-GB"/>
        </w:rPr>
      </w:pPr>
      <w:bookmarkStart w:id="122" w:name="_Ref171343261"/>
      <w:r w:rsidRPr="00A75846">
        <w:rPr>
          <w:lang w:val="en-GB"/>
        </w:rPr>
        <w:t>If the Contractor:</w:t>
      </w:r>
      <w:bookmarkEnd w:id="122"/>
    </w:p>
    <w:p w14:paraId="61FFED1C" w14:textId="0B0DB99A"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044B63">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23" w:name="_Ref171343022"/>
      <w:r w:rsidRPr="00A75846">
        <w:rPr>
          <w:lang w:val="en-GB"/>
        </w:rPr>
        <w:t>has abandoned or repudiated the Contract;</w:t>
      </w:r>
      <w:bookmarkEnd w:id="123"/>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205FE61C"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044B63">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7BF0F906" w:rsidR="006A1BDB" w:rsidRPr="00A75846" w:rsidRDefault="006A1BDB" w:rsidP="006A1BDB">
      <w:pPr>
        <w:pStyle w:val="ENClaneka"/>
        <w:rPr>
          <w:lang w:val="en-GB"/>
        </w:rPr>
      </w:pPr>
      <w:bookmarkStart w:id="124" w:name="_Ref171348833"/>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044B63">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124"/>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25" w:name="_Ref171343303"/>
      <w:r w:rsidRPr="00A75846">
        <w:rPr>
          <w:lang w:val="en-GB"/>
        </w:rPr>
        <w:t>failed any of the repeated Performance Tests;</w:t>
      </w:r>
      <w:bookmarkEnd w:id="125"/>
    </w:p>
    <w:p w14:paraId="0D92CCED" w14:textId="3690B8A8" w:rsidR="001D5887" w:rsidRPr="00A75846" w:rsidRDefault="006A1BDB" w:rsidP="006A1BDB">
      <w:pPr>
        <w:pStyle w:val="ENClaneka"/>
        <w:rPr>
          <w:lang w:val="en-GB"/>
        </w:rPr>
      </w:pPr>
      <w:bookmarkStart w:id="126"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044B63">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044B63">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044B63">
        <w:rPr>
          <w:lang w:val="en-GB"/>
        </w:rPr>
        <w:t>37.5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044B63">
        <w:rPr>
          <w:lang w:val="en-GB"/>
        </w:rPr>
        <w:t>37.8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044B63">
        <w:rPr>
          <w:lang w:val="en-GB"/>
        </w:rPr>
        <w:t>37.11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044B63">
        <w:rPr>
          <w:lang w:val="en-GB"/>
        </w:rPr>
        <w:t>35.3(a)</w:t>
      </w:r>
      <w:r w:rsidR="00E46A10" w:rsidRPr="00A75846">
        <w:rPr>
          <w:lang w:val="en-GB"/>
        </w:rPr>
        <w:fldChar w:fldCharType="end"/>
      </w:r>
      <w:r w:rsidRPr="00A75846">
        <w:rPr>
          <w:lang w:val="en-GB"/>
        </w:rPr>
        <w:t xml:space="preserve"> is reached;</w:t>
      </w:r>
      <w:bookmarkEnd w:id="126"/>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0A9C05E1"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34831955"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044B63">
        <w:rPr>
          <w:lang w:val="en-GB"/>
        </w:rPr>
        <w:t>40.1(i)</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044B63">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70357751"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044B63">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044B63">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27" w:name="_Ref171343012"/>
      <w:bookmarkStart w:id="128" w:name="_Toc171433489"/>
      <w:r w:rsidRPr="00A75846">
        <w:rPr>
          <w:lang w:val="en-GB"/>
        </w:rPr>
        <w:lastRenderedPageBreak/>
        <w:t>WITHDRAWAL FROM THE CONTRACT FOR INSOLVENCY</w:t>
      </w:r>
      <w:bookmarkEnd w:id="127"/>
      <w:bookmarkEnd w:id="128"/>
    </w:p>
    <w:p w14:paraId="509A268D" w14:textId="6BF29249" w:rsidR="009C616A" w:rsidRPr="00A75846" w:rsidRDefault="009C616A" w:rsidP="00F128FA">
      <w:pPr>
        <w:pStyle w:val="ENClanek11"/>
        <w:keepNext/>
        <w:keepLines/>
        <w:rPr>
          <w:lang w:val="en-GB"/>
        </w:rPr>
      </w:pPr>
      <w:bookmarkStart w:id="129"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29"/>
    </w:p>
    <w:p w14:paraId="645A587A" w14:textId="37089474"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044B63">
        <w:rPr>
          <w:lang w:val="en-GB"/>
        </w:rPr>
        <w:t>41.1</w:t>
      </w:r>
      <w:r w:rsidR="00B413B5" w:rsidRPr="00A75846">
        <w:rPr>
          <w:lang w:val="en-GB"/>
        </w:rPr>
        <w:fldChar w:fldCharType="end"/>
      </w:r>
      <w:r w:rsidRPr="00A75846">
        <w:rPr>
          <w:lang w:val="en-GB"/>
        </w:rPr>
        <w:t xml:space="preserve">, then (i)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044B63">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044B63">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044B63">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30" w:name="_Ref171343175"/>
      <w:bookmarkStart w:id="131" w:name="_Toc171433490"/>
      <w:r w:rsidRPr="00A75846">
        <w:rPr>
          <w:lang w:val="en-GB"/>
        </w:rPr>
        <w:t>WITHDRAWAL FROM THE CONTRACT FOR CUSTOMER’S DEFAULT</w:t>
      </w:r>
      <w:bookmarkEnd w:id="130"/>
      <w:bookmarkEnd w:id="131"/>
    </w:p>
    <w:p w14:paraId="5318E6C7" w14:textId="7D8B40AB"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exceeding at least ninety (90) days, provided the Parties have not agreed otherwise and the Contractor has suspended Work; or </w:t>
      </w:r>
    </w:p>
    <w:p w14:paraId="0EA128F2" w14:textId="4663F580" w:rsidR="00E63DA4" w:rsidRPr="00A75846" w:rsidRDefault="00E63DA4" w:rsidP="00E63DA4">
      <w:pPr>
        <w:pStyle w:val="ENClaneka"/>
        <w:rPr>
          <w:lang w:val="en-GB"/>
        </w:rPr>
      </w:pPr>
      <w:r w:rsidRPr="00A75846">
        <w:rPr>
          <w:lang w:val="en-GB"/>
        </w:rPr>
        <w:t>if the Customer has failed to approve any draft invoice or supporting documents in bad faith without reasonable cause, while at the same time, the aggregate amount of draft invoices so unapproved exceeds thirty percent (30%)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220D7CFD" w:rsidR="00454CF6" w:rsidRPr="00A75846" w:rsidRDefault="00E47E93" w:rsidP="00454CF6">
      <w:pPr>
        <w:pStyle w:val="ENClanek11"/>
        <w:rPr>
          <w:lang w:val="en-GB"/>
        </w:rPr>
      </w:pPr>
      <w:bookmarkStart w:id="132"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044B63">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32"/>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68605852"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044B63">
        <w:rPr>
          <w:lang w:val="en-GB"/>
        </w:rPr>
        <w:t>42</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387822">
      <w:pPr>
        <w:pStyle w:val="ENNadpis1"/>
        <w:rPr>
          <w:lang w:val="en-GB"/>
        </w:rPr>
      </w:pPr>
      <w:bookmarkStart w:id="133" w:name="_Ref171343613"/>
      <w:bookmarkStart w:id="134" w:name="_Toc171433491"/>
      <w:r w:rsidRPr="00A75846">
        <w:rPr>
          <w:lang w:val="en-GB"/>
        </w:rPr>
        <w:t>USE OF DOCUMENTS AND INFORMATION</w:t>
      </w:r>
      <w:bookmarkEnd w:id="133"/>
      <w:bookmarkEnd w:id="134"/>
    </w:p>
    <w:p w14:paraId="1BFBE17E" w14:textId="2AABA88B" w:rsidR="00875FB0" w:rsidRPr="00A75846" w:rsidRDefault="00875FB0" w:rsidP="00875FB0">
      <w:pPr>
        <w:pStyle w:val="ENClanek11"/>
        <w:rPr>
          <w:lang w:val="en-GB"/>
        </w:rPr>
      </w:pPr>
      <w:bookmarkStart w:id="135"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35"/>
    </w:p>
    <w:p w14:paraId="277661A3" w14:textId="290669C7" w:rsidR="000D49C4" w:rsidRPr="00A75846" w:rsidRDefault="00875FB0" w:rsidP="00875FB0">
      <w:pPr>
        <w:pStyle w:val="ENClanek11"/>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AF369D">
      <w:pPr>
        <w:pStyle w:val="ENClaneka"/>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lastRenderedPageBreak/>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6D26A95D"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044B63">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441D3321"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044B63">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10A8AE3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6A0829">
      <w:pPr>
        <w:pStyle w:val="ENClanek11"/>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36" w:name="_Ref171343111"/>
      <w:bookmarkStart w:id="137" w:name="_Toc171433492"/>
      <w:r w:rsidRPr="00A75846">
        <w:rPr>
          <w:lang w:val="en-GB"/>
        </w:rPr>
        <w:lastRenderedPageBreak/>
        <w:t>INTELLECTUAL PROPERTY RIGHTS</w:t>
      </w:r>
      <w:bookmarkEnd w:id="136"/>
      <w:bookmarkEnd w:id="137"/>
    </w:p>
    <w:p w14:paraId="771EF0F1" w14:textId="296BC66B" w:rsidR="00745448" w:rsidRPr="00A75846" w:rsidRDefault="00745448" w:rsidP="002A4CE9">
      <w:pPr>
        <w:pStyle w:val="ENClanek11"/>
        <w:keepNext/>
        <w:keepLines/>
        <w:rPr>
          <w:lang w:val="en-GB"/>
        </w:rPr>
      </w:pPr>
      <w:bookmarkStart w:id="138"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138"/>
    </w:p>
    <w:p w14:paraId="790E4B47" w14:textId="2AEC259A"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044B63">
        <w:rPr>
          <w:lang w:val="en-GB"/>
        </w:rPr>
        <w:t>44.1</w:t>
      </w:r>
      <w:r w:rsidR="00C87408">
        <w:rPr>
          <w:lang w:val="en-GB"/>
        </w:rPr>
        <w:fldChar w:fldCharType="end"/>
      </w:r>
      <w:r w:rsidRPr="00A75846">
        <w:rPr>
          <w:lang w:val="en-GB"/>
        </w:rPr>
        <w:t>.</w:t>
      </w:r>
    </w:p>
    <w:p w14:paraId="346ADB34" w14:textId="7CB964E6"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044B63">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044B63">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r w:rsidRPr="00A75846">
        <w:rPr>
          <w:lang w:val="en-GB"/>
        </w:rPr>
        <w:t>In the event that:</w:t>
      </w:r>
    </w:p>
    <w:p w14:paraId="17AA59E9" w14:textId="6F570370"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044B63">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044B63">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76FFEADC"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044B63">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 xml:space="preserve">MTX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044B63">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lastRenderedPageBreak/>
        <w:t>upon 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39" w:name="_Ref171343050"/>
      <w:bookmarkStart w:id="140" w:name="_Toc171433493"/>
      <w:r w:rsidRPr="00A75846">
        <w:rPr>
          <w:lang w:val="en-GB"/>
        </w:rPr>
        <w:t>SOURCE CODE</w:t>
      </w:r>
      <w:bookmarkEnd w:id="139"/>
      <w:bookmarkEnd w:id="140"/>
    </w:p>
    <w:p w14:paraId="04BC7FCD" w14:textId="3E2F1E72"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044B63">
        <w:rPr>
          <w:lang w:val="en-GB"/>
        </w:rPr>
        <w:t>45</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E57532">
      <w:pPr>
        <w:pStyle w:val="ENClanek11"/>
        <w:rPr>
          <w:lang w:val="en-GB"/>
        </w:rPr>
      </w:pPr>
      <w:r w:rsidRPr="00A75846">
        <w:rPr>
          <w:lang w:val="en-GB"/>
        </w:rPr>
        <w:t>In the event that:</w:t>
      </w:r>
    </w:p>
    <w:p w14:paraId="00824399" w14:textId="4339BA0E" w:rsidR="001B0A5C" w:rsidRPr="00A75846" w:rsidRDefault="001B0A5C" w:rsidP="001B0A5C">
      <w:pPr>
        <w:pStyle w:val="ENClaneka"/>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044B63">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044B63">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41" w:name="_Ref171343602"/>
      <w:bookmarkStart w:id="142" w:name="_Toc171433494"/>
      <w:r w:rsidRPr="00A75846">
        <w:rPr>
          <w:lang w:val="en-GB"/>
        </w:rPr>
        <w:lastRenderedPageBreak/>
        <w:t>DISPUTE RESOLUTION</w:t>
      </w:r>
      <w:bookmarkEnd w:id="141"/>
      <w:bookmarkEnd w:id="142"/>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43" w:name="_Toc171433495"/>
      <w:r w:rsidRPr="00A75846">
        <w:rPr>
          <w:lang w:val="en-GB"/>
        </w:rPr>
        <w:t>GOVERNING LANGUAGE</w:t>
      </w:r>
      <w:bookmarkEnd w:id="143"/>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Contract which are exchanged by the Parties shall be written in the English language with the exception of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44" w:name="_Ref171343596"/>
      <w:bookmarkStart w:id="145" w:name="_Toc171433496"/>
      <w:r w:rsidRPr="00A75846">
        <w:rPr>
          <w:lang w:val="en-GB"/>
        </w:rPr>
        <w:t>APPLICABLE LAW</w:t>
      </w:r>
      <w:bookmarkEnd w:id="144"/>
      <w:bookmarkEnd w:id="145"/>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FB0C67">
      <w:pPr>
        <w:pStyle w:val="ENNadpis1"/>
        <w:rPr>
          <w:lang w:val="en-GB"/>
        </w:rPr>
      </w:pPr>
      <w:bookmarkStart w:id="146" w:name="_Toc171433497"/>
      <w:r w:rsidRPr="00A75846">
        <w:rPr>
          <w:lang w:val="en-GB"/>
        </w:rPr>
        <w:t>NOTICES</w:t>
      </w:r>
      <w:bookmarkEnd w:id="146"/>
    </w:p>
    <w:p w14:paraId="5D322FB5" w14:textId="77777777" w:rsidR="000D5043" w:rsidRPr="00A75846" w:rsidRDefault="000D5043" w:rsidP="000D5043">
      <w:pPr>
        <w:pStyle w:val="ENClanek11"/>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lastRenderedPageBreak/>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AL INVEST Břidličná, a.s.</w:t>
      </w:r>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t>Bruntálská 167, 793 51 Břidličná,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47" w:name="_Toc171433498"/>
      <w:r w:rsidRPr="00A75846">
        <w:rPr>
          <w:lang w:val="en-GB"/>
        </w:rPr>
        <w:t>OTHER PROVISIONS</w:t>
      </w:r>
      <w:bookmarkEnd w:id="147"/>
    </w:p>
    <w:p w14:paraId="5C4BEC5F" w14:textId="77777777" w:rsidR="00EC5B0C" w:rsidRPr="00A75846" w:rsidRDefault="00EC5B0C" w:rsidP="00EC5B0C">
      <w:pPr>
        <w:pStyle w:val="ENClanek11"/>
        <w:rPr>
          <w:lang w:val="en-GB"/>
        </w:rPr>
      </w:pPr>
      <w:bookmarkStart w:id="148" w:name="_Ref171342969"/>
      <w:r w:rsidRPr="00A75846">
        <w:rPr>
          <w:lang w:val="en-GB"/>
        </w:rPr>
        <w:t>The effective date of the Contract is date of signature of the Contract by both contracting Parties.</w:t>
      </w:r>
      <w:bookmarkEnd w:id="148"/>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6340744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77777777" w:rsidR="00EC5B0C" w:rsidRPr="00A75846" w:rsidRDefault="00EC5B0C" w:rsidP="00EC5B0C">
      <w:pPr>
        <w:pStyle w:val="ENClanek11"/>
        <w:rPr>
          <w:lang w:val="en-GB"/>
        </w:rPr>
      </w:pPr>
      <w:r w:rsidRPr="00A75846">
        <w:rPr>
          <w:lang w:val="en-GB"/>
        </w:rPr>
        <w:t>The Contractor assumes the risk of a change in circumstances within the meaning of Section 1765 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lastRenderedPageBreak/>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A75846">
        <w:rPr>
          <w:lang w:val="en-GB"/>
        </w:rPr>
        <w:t>PROJECT TIME SCHEDULE</w:t>
      </w:r>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A75846" w:rsidRDefault="007C13AC" w:rsidP="00D66652">
            <w:pPr>
              <w:spacing w:before="0" w:after="0"/>
              <w:jc w:val="center"/>
              <w:rPr>
                <w:b/>
                <w:bCs/>
              </w:rPr>
            </w:pPr>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73BBA908"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6AD479D"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77777777"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5374722D"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044B63">
              <w:t>50.1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662E9F0C"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044B63">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7AF9A2E7"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667B137E"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044B63">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7AE764A6"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77777777"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55EB6D54"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31E44FD9"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044B63">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43CE21A2"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5F03097F"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044B63">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04CCF1C6"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4033EAF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044B63">
              <w:t>6.1</w:t>
            </w:r>
            <w:r w:rsidR="008A31A9" w:rsidRPr="00A75846">
              <w:fldChar w:fldCharType="end"/>
            </w:r>
          </w:p>
        </w:tc>
        <w:tc>
          <w:tcPr>
            <w:tcW w:w="1417" w:type="dxa"/>
            <w:shd w:val="clear" w:color="auto" w:fill="D9D9D9" w:themeFill="background1" w:themeFillShade="D9"/>
            <w:vAlign w:val="center"/>
          </w:tcPr>
          <w:p w14:paraId="085FA675" w14:textId="7BF723AC" w:rsidR="00E33CF0" w:rsidRPr="00A75846" w:rsidRDefault="0036421E" w:rsidP="0036421E">
            <w:pPr>
              <w:spacing w:before="0" w:after="0"/>
              <w:jc w:val="center"/>
            </w:pPr>
            <w:r w:rsidRPr="00A75846">
              <w:t>15</w:t>
            </w:r>
            <w:r w:rsidR="00E33CF0" w:rsidRPr="00A75846">
              <w:t xml:space="preserve">. </w:t>
            </w:r>
            <w:r w:rsidRPr="00A75846">
              <w:t>6</w:t>
            </w:r>
            <w:r w:rsidR="00E33CF0" w:rsidRPr="00A75846">
              <w:t>. 202</w:t>
            </w:r>
            <w:r w:rsidR="003B54F4">
              <w:t>6</w:t>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36421E">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28518E7"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4F07308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044B63">
              <w:t>23.1(b)</w:t>
            </w:r>
            <w:r w:rsidR="008A31A9" w:rsidRPr="00A75846">
              <w:fldChar w:fldCharType="end"/>
            </w:r>
          </w:p>
        </w:tc>
        <w:tc>
          <w:tcPr>
            <w:tcW w:w="1417" w:type="dxa"/>
            <w:shd w:val="clear" w:color="auto" w:fill="D9D9D9" w:themeFill="background1" w:themeFillShade="D9"/>
            <w:vAlign w:val="center"/>
          </w:tcPr>
          <w:p w14:paraId="0A732222" w14:textId="25979281" w:rsidR="00E33CF0" w:rsidRPr="00A75846" w:rsidRDefault="003957DB" w:rsidP="0036421E">
            <w:pPr>
              <w:spacing w:before="0" w:after="0"/>
              <w:jc w:val="center"/>
            </w:pPr>
            <w:r w:rsidRPr="00A75846">
              <w:t>18. 9. 2026</w:t>
            </w:r>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6E88A1F" w14:textId="77777777" w:rsidTr="0036421E">
        <w:tc>
          <w:tcPr>
            <w:tcW w:w="421" w:type="dxa"/>
            <w:vAlign w:val="center"/>
          </w:tcPr>
          <w:p w14:paraId="07CB342B"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199D0846" w14:textId="47190413" w:rsidR="00E33CF0" w:rsidRPr="00A75846" w:rsidRDefault="00E33CF0" w:rsidP="00D66652">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0CE8E520"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_Ref171341996 \w \h </w:instrText>
            </w:r>
            <w:r w:rsidR="008A31A9" w:rsidRPr="00A75846">
              <w:fldChar w:fldCharType="separate"/>
            </w:r>
            <w:r w:rsidR="00044B63">
              <w:t>23.1(c)</w:t>
            </w:r>
            <w:r w:rsidR="008A31A9" w:rsidRPr="00A75846">
              <w:fldChar w:fldCharType="end"/>
            </w:r>
          </w:p>
        </w:tc>
        <w:tc>
          <w:tcPr>
            <w:tcW w:w="1417" w:type="dxa"/>
            <w:vAlign w:val="center"/>
          </w:tcPr>
          <w:p w14:paraId="6B7899B4" w14:textId="09E6B3ED" w:rsidR="00E33CF0" w:rsidRPr="00A75846" w:rsidRDefault="00F50376" w:rsidP="0036421E">
            <w:pPr>
              <w:spacing w:before="0" w:after="0"/>
              <w:jc w:val="center"/>
            </w:pPr>
            <w:r w:rsidRPr="00A75846">
              <w:t>[</w:t>
            </w:r>
            <w:r w:rsidRPr="00A75846">
              <w:rPr>
                <w:highlight w:val="cyan"/>
              </w:rPr>
              <w:t>●</w:t>
            </w:r>
            <w:r w:rsidRPr="00A75846">
              <w:t>]</w:t>
            </w:r>
          </w:p>
        </w:tc>
        <w:tc>
          <w:tcPr>
            <w:tcW w:w="1561" w:type="dxa"/>
            <w:gridSpan w:val="2"/>
            <w:vAlign w:val="center"/>
          </w:tcPr>
          <w:p w14:paraId="0CAD7EDD" w14:textId="13BE4811"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7B3DA411"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044B63">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0A4036F2"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5F4DE30E"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044B63">
              <w:t>1.1</w:t>
            </w:r>
            <w:r w:rsidR="008A31A9" w:rsidRPr="00A75846">
              <w:fldChar w:fldCharType="end"/>
            </w:r>
          </w:p>
          <w:p w14:paraId="726AB8A9" w14:textId="5DA0E8B8"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044B63">
              <w:t>23.1(f)</w:t>
            </w:r>
            <w:r w:rsidR="00A413FA" w:rsidRPr="00A75846">
              <w:fldChar w:fldCharType="end"/>
            </w:r>
          </w:p>
          <w:p w14:paraId="033B2335" w14:textId="61E0B3B3"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044B63">
              <w:t>23.1(g)</w:t>
            </w:r>
            <w:r w:rsidR="00A413FA" w:rsidRPr="00A75846">
              <w:fldChar w:fldCharType="end"/>
            </w:r>
          </w:p>
          <w:p w14:paraId="65FD2935" w14:textId="275141AC"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044B63">
              <w:t>23.1(i)</w:t>
            </w:r>
            <w:r w:rsidR="00A413FA" w:rsidRPr="00A75846">
              <w:fldChar w:fldCharType="end"/>
            </w:r>
          </w:p>
        </w:tc>
        <w:tc>
          <w:tcPr>
            <w:tcW w:w="1417" w:type="dxa"/>
            <w:vAlign w:val="center"/>
          </w:tcPr>
          <w:p w14:paraId="31A8FE69" w14:textId="77777777"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0DECB35D"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044B63">
              <w:t>26.2</w:t>
            </w:r>
            <w:r w:rsidR="00C95D70" w:rsidRPr="00A75846">
              <w:fldChar w:fldCharType="end"/>
            </w:r>
          </w:p>
          <w:p w14:paraId="318ADF38" w14:textId="246898D7"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044B63">
              <w:t>23.1(h)</w:t>
            </w:r>
            <w:r w:rsidR="00C95D70" w:rsidRPr="00A75846">
              <w:fldChar w:fldCharType="end"/>
            </w:r>
          </w:p>
        </w:tc>
        <w:tc>
          <w:tcPr>
            <w:tcW w:w="1417" w:type="dxa"/>
            <w:vAlign w:val="center"/>
          </w:tcPr>
          <w:p w14:paraId="37A224A3" w14:textId="43051444"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5FA76F05"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044B63">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07EF0356" w:rsidR="003C1982" w:rsidRPr="00A75846" w:rsidRDefault="00CD6785" w:rsidP="003C1982">
      <w:pPr>
        <w:pStyle w:val="AnnexesClanek11"/>
      </w:pPr>
      <w:r w:rsidRPr="00A75846">
        <w:t>Under this Contract the Contractor shall 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 xml:space="preserve">“tying-in”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78EF8E6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 the Contractor shall use all reasonable efforts to provide assistance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modifying or assistance to modifying the Equipment both during and after the warranty period as may be requested by the Customer in order to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7BFC3D49"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044B63">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32DDFD83"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18A75F3"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149" w:name="_Ref171342062"/>
      <w:r w:rsidRPr="00A75846">
        <w:lastRenderedPageBreak/>
        <w:t>DOCUMENTATION</w:t>
      </w:r>
      <w:bookmarkEnd w:id="149"/>
    </w:p>
    <w:p w14:paraId="39889033" w14:textId="1658D6E7"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044B63">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5E58A6D0"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The Customer has the right to consult, comment on and approve project documentation in</w:t>
      </w:r>
      <w:r w:rsidR="0002396B" w:rsidRPr="00A75846">
        <w:t> </w:t>
      </w:r>
      <w:r w:rsidRPr="00A75846">
        <w:t>the</w:t>
      </w:r>
      <w:r w:rsidR="0002396B" w:rsidRPr="00A75846">
        <w:t> </w:t>
      </w:r>
      <w:r w:rsidRPr="00A75846">
        <w:t>course of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Customer and the Contractor, on the basis of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Contractor shall nevertheless evaluate any and all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50" w:name="_Ref171342906"/>
      <w:r w:rsidRPr="00A75846">
        <w:rPr>
          <w:b/>
        </w:rPr>
        <w:t>Documents for construction readiness</w:t>
      </w:r>
      <w:bookmarkEnd w:id="150"/>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72CB3227"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noise, its sources, amount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51" w:name="_Ref171342895"/>
      <w:r w:rsidRPr="00A75846">
        <w:rPr>
          <w:b/>
        </w:rPr>
        <w:lastRenderedPageBreak/>
        <w:t>Documents for basic engineering</w:t>
      </w:r>
      <w:bookmarkEnd w:id="151"/>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noise, its sources, amount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52" w:name="_Ref171342886"/>
      <w:r w:rsidRPr="00A75846">
        <w:rPr>
          <w:b/>
        </w:rPr>
        <w:t>Documents for installation of the Equipment</w:t>
      </w:r>
      <w:bookmarkEnd w:id="152"/>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keepNext w:val="0"/>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“as built“ documentation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r w:rsidRPr="00A75846">
        <w:rPr>
          <w:i/>
          <w:iCs/>
        </w:rPr>
        <w:t>kolaudace</w:t>
      </w:r>
      <w:r w:rsidRPr="00A75846">
        <w:t>);</w:t>
      </w:r>
    </w:p>
    <w:p w14:paraId="09499477" w14:textId="77777777" w:rsidR="00B15E2F" w:rsidRPr="00A75846" w:rsidRDefault="00B15E2F" w:rsidP="00F128FA">
      <w:pPr>
        <w:pStyle w:val="AnnexesClaneki"/>
        <w:keepNext w:val="0"/>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712AB087"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*.dwg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.stp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bill of materials (BOM) of spare parts in PDF and xls format (in scope: type designation, order number, manufacturer, standard, size, etc.);</w:t>
      </w:r>
    </w:p>
    <w:p w14:paraId="154CDB48" w14:textId="77777777" w:rsidR="003454E3" w:rsidRPr="00A75846" w:rsidRDefault="003454E3" w:rsidP="003454E3">
      <w:pPr>
        <w:pStyle w:val="AnnexesClaneki"/>
      </w:pPr>
      <w:r w:rsidRPr="00A75846">
        <w:t>BOM of consumable parts in PDF and xls format (in scope: name, order number, manufacturer, reference to drawing, standard, dimension, etc.);</w:t>
      </w:r>
    </w:p>
    <w:p w14:paraId="4085267C" w14:textId="678F8E86" w:rsidR="003454E3" w:rsidRPr="00A75846" w:rsidRDefault="003454E3" w:rsidP="003454E3">
      <w:pPr>
        <w:pStyle w:val="AnnexesClaneki"/>
      </w:pPr>
      <w:r w:rsidRPr="00A75846">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69926C5"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lastRenderedPageBreak/>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53" w:name="_Ref171350299"/>
      <w:r w:rsidRPr="00A75846">
        <w:t>Under this Contract, the Contractor shall provide to the Customer the following:</w:t>
      </w:r>
      <w:bookmarkEnd w:id="153"/>
    </w:p>
    <w:p w14:paraId="3734A873" w14:textId="0F9A6D0E" w:rsidR="004579E0" w:rsidRPr="00A75846" w:rsidRDefault="004579E0" w:rsidP="004579E0">
      <w:pPr>
        <w:pStyle w:val="AnnexesClaneka"/>
      </w:pPr>
      <w:r w:rsidRPr="00A75846">
        <w:t>accessories, parts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488F5371" w:rsidR="003267DE" w:rsidRPr="00A75846" w:rsidRDefault="004579E0" w:rsidP="004579E0">
      <w:pPr>
        <w:pStyle w:val="AnnexesClaneka"/>
      </w:pPr>
      <w:bookmarkStart w:id="154"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the Equipment starting on the date following the day of issuance of the Post-Warranty Control Certificate by the Customer. Such spare parts shall be deemed as the Contractor’s recommendation and the final scope, amount of, and the date of order for such spare parts to</w:t>
      </w:r>
      <w:r w:rsidR="0002396B" w:rsidRPr="00A75846">
        <w:t> </w:t>
      </w:r>
      <w:r w:rsidRPr="00A75846">
        <w:t>be delivered by the Contractor, shall be of the Customer’s responsibility and any and all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54"/>
    </w:p>
    <w:p w14:paraId="24E2DB0D" w14:textId="50CD9C4C"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044B63">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2ED4C418"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044B63">
        <w:t>6.1(b)</w:t>
      </w:r>
      <w:r w:rsidR="0036421E" w:rsidRPr="00A75846">
        <w:fldChar w:fldCharType="end"/>
      </w:r>
      <w:r w:rsidRPr="00A75846">
        <w:t xml:space="preserve"> of this Annex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following such termination, to furnish at no cost to the Customer, the blueprints, drawings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r w:rsidRPr="00A75846">
        <w:t>COLD COMMISSIONING PARAMETERS</w:t>
      </w:r>
    </w:p>
    <w:p w14:paraId="346765F2" w14:textId="772B4939" w:rsidR="000625BD" w:rsidRPr="00A75846" w:rsidRDefault="007B5409" w:rsidP="000625BD">
      <w:pPr>
        <w:pStyle w:val="AnnexesClanek11"/>
      </w:pPr>
      <w:r w:rsidRPr="00A75846">
        <w:t>Through the course of the Cold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044B63">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r w:rsidRPr="00A75846">
        <w:t>HOT COMMISSIONING PARAMETERS</w:t>
      </w:r>
    </w:p>
    <w:p w14:paraId="13982DAC" w14:textId="1D8EDB5D" w:rsidR="002633A7" w:rsidRPr="00A75846" w:rsidRDefault="001A531B" w:rsidP="002633A7">
      <w:pPr>
        <w:pStyle w:val="AnnexesClanek11"/>
      </w:pPr>
      <w:r w:rsidRPr="00A75846">
        <w:t>Through the course of the Hot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044B63">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155" w:name="_Ref171348402"/>
      <w:r w:rsidRPr="00A75846">
        <w:t>INITIAL OPERATION TESTS PARAMETERS</w:t>
      </w:r>
      <w:bookmarkEnd w:id="155"/>
    </w:p>
    <w:p w14:paraId="3F2A7A83" w14:textId="7DCB7819" w:rsidR="00FD630A" w:rsidRPr="00A75846" w:rsidRDefault="00FD630A" w:rsidP="00FD630A">
      <w:pPr>
        <w:pStyle w:val="AnnexesClanek11"/>
      </w:pPr>
      <w:r w:rsidRPr="00A75846">
        <w:t>Through the course of the Initial Operation Tests,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044B63">
        <w:t>23.1(d)</w:t>
      </w:r>
      <w:r w:rsidR="00767C0E" w:rsidRPr="00A75846">
        <w:fldChar w:fldCharType="end"/>
      </w:r>
      <w:r w:rsidRPr="00A75846">
        <w:t xml:space="preserve"> of the Contract shall be performed.</w:t>
      </w:r>
    </w:p>
    <w:p w14:paraId="5BAAD286" w14:textId="77777777"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7C524C1C" w:rsidR="00285C45" w:rsidRPr="00A75846" w:rsidRDefault="00FD630A" w:rsidP="00FD630A">
      <w:pPr>
        <w:pStyle w:val="AnnexesClanek11"/>
      </w:pPr>
      <w:r w:rsidRPr="00A75846">
        <w:t>Further, during the Initial Operation Tests the following parameters will be monitored and</w:t>
      </w:r>
      <w:r w:rsidR="0002396B" w:rsidRPr="00A75846">
        <w:t> </w:t>
      </w:r>
      <w:r w:rsidRPr="00A75846">
        <w:t>activities, processes and checks performed:</w:t>
      </w:r>
    </w:p>
    <w:p w14:paraId="2EEC64EB" w14:textId="77777777" w:rsidR="0056586A" w:rsidRPr="00A75846" w:rsidRDefault="0056586A" w:rsidP="0056586A">
      <w:pPr>
        <w:pStyle w:val="AnnexesClaneka"/>
      </w:pPr>
      <w:r w:rsidRPr="00A75846">
        <w:t>trouble-free operation of the Equipment (from the takeover point (furnace spout) to the exit packaging);</w:t>
      </w:r>
    </w:p>
    <w:p w14:paraId="3DE86822" w14:textId="67D12591"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6F9ACD1D" w:rsidR="0056586A" w:rsidRPr="00A75846" w:rsidRDefault="0056586A" w:rsidP="0056586A">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62090402" w14:textId="77777777" w:rsidR="0056586A" w:rsidRPr="00A75846" w:rsidRDefault="0056586A" w:rsidP="0056586A">
      <w:pPr>
        <w:pStyle w:val="AnnexesClaneka"/>
      </w:pPr>
      <w:bookmarkStart w:id="156" w:name="_Ref171348291"/>
      <w:r w:rsidRPr="00A75846">
        <w:t>compliance of the Equipment with OEE parameters contained in Table 1 (</w:t>
      </w:r>
      <w:r w:rsidRPr="00BC7E4F">
        <w:rPr>
          <w:i/>
          <w:iCs/>
        </w:rPr>
        <w:t>OEE parameters for Initial Operation Tests</w:t>
      </w:r>
      <w:r w:rsidRPr="00A75846">
        <w:t>);</w:t>
      </w:r>
      <w:bookmarkEnd w:id="156"/>
    </w:p>
    <w:p w14:paraId="0EEB9D91" w14:textId="77777777" w:rsidR="0056586A" w:rsidRPr="00A75846" w:rsidRDefault="0056586A" w:rsidP="0056586A">
      <w:pPr>
        <w:pStyle w:val="AnnexesClaneka"/>
      </w:pPr>
      <w:r w:rsidRPr="00A75846">
        <w:t>compliance of the Equipment with the parameters for maximum total process scrap contained in Table 6 (</w:t>
      </w:r>
      <w:r w:rsidRPr="00BC7E4F">
        <w:rPr>
          <w:i/>
          <w:iCs/>
        </w:rPr>
        <w:t>Maximum total process scrap values</w:t>
      </w:r>
      <w:r w:rsidRPr="00A75846">
        <w:t>);</w:t>
      </w:r>
    </w:p>
    <w:p w14:paraId="0008792E" w14:textId="77777777"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p>
    <w:p w14:paraId="601D8159" w14:textId="5BE68565" w:rsidR="0056586A" w:rsidRPr="00A75846" w:rsidRDefault="0056586A" w:rsidP="0056586A">
      <w:pPr>
        <w:pStyle w:val="AnnexesClaneka"/>
      </w:pPr>
      <w:r w:rsidRPr="00A75846">
        <w:t>PoDFA at the exit of the furnace and PoDFA in the tundish, PoDFA in the tundish must meet all the values according to Annex 3.1 to the Customer’s tender documentation (</w:t>
      </w:r>
      <w:r w:rsidRPr="00A75846">
        <w:rPr>
          <w:i/>
          <w:iCs/>
        </w:rPr>
        <w:t>Annex_3_1_TS_Guaranteed_parameters_ of_ billets</w:t>
      </w:r>
      <w:r w:rsidRPr="00A75846">
        <w:t>). The guaranteed value of PoDFA at</w:t>
      </w:r>
      <w:r w:rsidR="0002396B" w:rsidRPr="00A75846">
        <w:t> </w:t>
      </w:r>
      <w:r w:rsidRPr="00A75846">
        <w:t>takeover point is 0.45 cm3/100 g of the melt; the checks will be performed three times (3×) per cast (beginning, middle and end of cast) on one billet from each cast strand;</w:t>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77777777" w:rsidR="0056586A" w:rsidRPr="00A75846" w:rsidRDefault="0056586A" w:rsidP="0056586A">
      <w:pPr>
        <w:pStyle w:val="AnnexesClaneka"/>
      </w:pPr>
      <w:r w:rsidRPr="00A75846">
        <w:t>temperature gradient along the whole route between the furnace spout and the mould must not exceed the value of 20 °C;</w:t>
      </w:r>
    </w:p>
    <w:p w14:paraId="649025F6" w14:textId="77777777" w:rsidR="0056586A" w:rsidRPr="00A75846" w:rsidRDefault="0056586A" w:rsidP="0056586A">
      <w:pPr>
        <w:pStyle w:val="AnnexesClaneka"/>
      </w:pPr>
      <w:r w:rsidRPr="00A75846">
        <w:lastRenderedPageBreak/>
        <w:t>temperature variation of the melt between the centre of the tundish and the edges must not exceed 5 °C;</w:t>
      </w:r>
    </w:p>
    <w:p w14:paraId="090D3EB0" w14:textId="77777777" w:rsidR="0056586A" w:rsidRPr="00A75846" w:rsidRDefault="0056586A" w:rsidP="0056586A">
      <w:pPr>
        <w:pStyle w:val="AnnexesClaneka"/>
      </w:pPr>
      <w:r w:rsidRPr="00A75846">
        <w:t>the reduction of the hydrogen content of the melt shall not be less than 75% or the resulting hydrogen content of the melt shall not exceed 0,13 cm3/100g of melt;</w:t>
      </w:r>
    </w:p>
    <w:p w14:paraId="5C2AA420" w14:textId="77777777" w:rsidR="0056586A" w:rsidRPr="00A75846" w:rsidRDefault="0056586A" w:rsidP="0056586A">
      <w:pPr>
        <w:pStyle w:val="AnnexesClaneka"/>
      </w:pPr>
      <w:r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30EB74AC"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157" w:name="_Ref171346646"/>
      <w:r w:rsidRPr="00A75846">
        <w:t>PERFORMANCE TESTS PARAMETERS</w:t>
      </w:r>
      <w:bookmarkEnd w:id="157"/>
    </w:p>
    <w:p w14:paraId="128CA107" w14:textId="77777777" w:rsidR="00A83FD1" w:rsidRPr="00A75846" w:rsidRDefault="00A83FD1" w:rsidP="00A83FD1">
      <w:pPr>
        <w:pStyle w:val="AnnexesClanek11"/>
      </w:pPr>
      <w:r w:rsidRPr="00A75846">
        <w:t xml:space="preserve">During the Performance Tests, a product range will be produced as shown in Figure 1 (Performance Tests production range). </w:t>
      </w:r>
    </w:p>
    <w:p w14:paraId="2C6E235A" w14:textId="3F08E9FA"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r w:rsidRPr="00A75846">
        <w:t>Further, during the Performance Tests the following parameters will be monitored and activities, processes and checks performed:</w:t>
      </w:r>
    </w:p>
    <w:p w14:paraId="2C9AB85E" w14:textId="77777777" w:rsidR="00B0373B" w:rsidRPr="00A75846" w:rsidRDefault="00B0373B" w:rsidP="00B0373B">
      <w:pPr>
        <w:pStyle w:val="AnnexesClaneka"/>
      </w:pPr>
      <w:r w:rsidRPr="00A75846">
        <w:t>trouble-free operation of the Equipment (from the takeover point (furnace spout) to the exit packaging);</w:t>
      </w:r>
    </w:p>
    <w:p w14:paraId="469FC823" w14:textId="64C48221"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6553E96C" w:rsidR="00B0373B" w:rsidRPr="00A75846" w:rsidRDefault="00B0373B" w:rsidP="00B0373B">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433E2F4D" w14:textId="77777777" w:rsidR="00B0373B" w:rsidRPr="00A75846" w:rsidRDefault="00B0373B" w:rsidP="00B0373B">
      <w:pPr>
        <w:pStyle w:val="AnnexesClaneka"/>
      </w:pPr>
      <w:bookmarkStart w:id="158" w:name="_Ref171346712"/>
      <w:r w:rsidRPr="00A75846">
        <w:t>compliance of the Equipment with OEE parameters contained in Table 3 (OEE parameters for Performance Tests);</w:t>
      </w:r>
      <w:bookmarkEnd w:id="158"/>
    </w:p>
    <w:p w14:paraId="43A96C06" w14:textId="77777777" w:rsidR="00B0373B" w:rsidRPr="00A75846" w:rsidRDefault="00B0373B" w:rsidP="00B0373B">
      <w:pPr>
        <w:pStyle w:val="AnnexesClaneka"/>
      </w:pPr>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p>
    <w:p w14:paraId="402ED5EE" w14:textId="1EDE494C" w:rsidR="00B0373B" w:rsidRPr="00A75846" w:rsidRDefault="00B0373B" w:rsidP="00B0373B">
      <w:pPr>
        <w:pStyle w:val="AnnexesClaneka"/>
      </w:pPr>
      <w:r w:rsidRPr="00A75846">
        <w:t>PoDFA at the exit of the furnace and PoDFA in the tundish, PoDFA in the tundish must meet all the values according to Annex 3.1 to the Customer’s tender documentation (</w:t>
      </w:r>
      <w:r w:rsidRPr="00A75846">
        <w:rPr>
          <w:i/>
          <w:iCs/>
        </w:rPr>
        <w:t>Annex_3_1_TS_Guaranteed_parameters_ of_ billets</w:t>
      </w:r>
      <w:r w:rsidRPr="00A75846">
        <w:t>). The guaranteed value of PoDFA at</w:t>
      </w:r>
      <w:r w:rsidR="0002396B" w:rsidRPr="00A75846">
        <w:t> </w:t>
      </w:r>
      <w:r w:rsidRPr="00A75846">
        <w:t>takeover point is 0.45 cm3/100 g of the melt; this check will be carried out at the beginning of each cast;</w:t>
      </w:r>
    </w:p>
    <w:p w14:paraId="5FD1F076" w14:textId="59E17887" w:rsidR="00B0373B" w:rsidRPr="00A75846" w:rsidRDefault="00B0373B" w:rsidP="00B0373B">
      <w:pPr>
        <w:pStyle w:val="AnnexesClaneka"/>
      </w:pPr>
      <w:r w:rsidRPr="00A75846">
        <w:lastRenderedPageBreak/>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019B5AEE" w:rsidR="00B0373B" w:rsidRPr="00A75846" w:rsidRDefault="00B0373B" w:rsidP="00B0373B">
      <w:pPr>
        <w:pStyle w:val="AnnexesClaneka"/>
      </w:pPr>
      <w:r w:rsidRPr="00A75846">
        <w:t>temperature gradient along the whole route between the furnace spout and the mo</w:t>
      </w:r>
      <w:r w:rsidR="00E839D6" w:rsidRPr="00A75846">
        <w:t>u</w:t>
      </w:r>
      <w:r w:rsidRPr="00A75846">
        <w:t>ld must not</w:t>
      </w:r>
      <w:r w:rsidR="0002396B" w:rsidRPr="00A75846">
        <w:t> </w:t>
      </w:r>
      <w:r w:rsidRPr="00A75846">
        <w:t>exceed the value of 20 °C;</w:t>
      </w:r>
    </w:p>
    <w:p w14:paraId="364C8C51" w14:textId="72B55EA3" w:rsidR="00B0373B" w:rsidRPr="00A75846" w:rsidRDefault="00B0373B" w:rsidP="00B0373B">
      <w:pPr>
        <w:pStyle w:val="AnnexesClaneka"/>
      </w:pPr>
      <w:r w:rsidRPr="00A75846">
        <w:t>temperature variation of the melt between the centre of the tundish and the edges must not</w:t>
      </w:r>
      <w:r w:rsidR="0002396B" w:rsidRPr="00A75846">
        <w:t> </w:t>
      </w:r>
      <w:r w:rsidRPr="00A75846">
        <w:t>exceed 5 °C;</w:t>
      </w:r>
    </w:p>
    <w:p w14:paraId="31AFD78B" w14:textId="3A69045C" w:rsidR="00B0373B" w:rsidRPr="00A75846" w:rsidRDefault="00B0373B" w:rsidP="00B0373B">
      <w:pPr>
        <w:pStyle w:val="AnnexesClaneka"/>
      </w:pPr>
      <w:r w:rsidRPr="00A75846">
        <w:t>degasser reduction factor. The reduction of the hydrogen content of the melt shall not be less than 75% or the resulting hydrogen content of the melt shall not exceed 0,13 cm3/100g of</w:t>
      </w:r>
      <w:r w:rsidR="0002396B" w:rsidRPr="00A75846">
        <w:t> </w:t>
      </w:r>
      <w:r w:rsidRPr="00A75846">
        <w:t>melt.</w:t>
      </w:r>
    </w:p>
    <w:p w14:paraId="41ECBA5A" w14:textId="74E45D56"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159" w:name="_Ref171341956"/>
      <w:r w:rsidRPr="00A75846">
        <w:t>the changeover time to the same casting diameter (executable for casting diameter with two (2) casting sets available) or a different casting diameter with the same alloy must not exceed 60 minutes;</w:t>
      </w:r>
      <w:bookmarkEnd w:id="159"/>
    </w:p>
    <w:p w14:paraId="278A6544" w14:textId="7008C6E3"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044B63">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Default="00B0373B" w:rsidP="00B0373B">
      <w:pPr>
        <w:pStyle w:val="AnnexesClaneka"/>
      </w:pPr>
      <w:r w:rsidRPr="00A75846">
        <w:t>calibration of the instrumentation devices will be carried out using OK, NOK and boundary billets.</w:t>
      </w:r>
    </w:p>
    <w:p w14:paraId="13FC127D" w14:textId="1424F004" w:rsidR="00913296" w:rsidRPr="00A75846" w:rsidRDefault="00913296" w:rsidP="00913296">
      <w:pPr>
        <w:pStyle w:val="AnnexesClanek11"/>
      </w:pPr>
      <w:r w:rsidRPr="00F5220B">
        <w:t>For the purposes of the Performance Tests, a reference charge will be melted according to Table 2 (</w:t>
      </w:r>
      <w:r w:rsidRPr="00F5220B">
        <w:rPr>
          <w:i/>
        </w:rPr>
        <w:t>Reference Charge</w:t>
      </w:r>
      <w:r w:rsidRPr="00F5220B">
        <w:t>).</w:t>
      </w:r>
    </w:p>
    <w:p w14:paraId="3D9837DE" w14:textId="0F866EDF" w:rsidR="00B0373B" w:rsidRPr="00A75846" w:rsidRDefault="00157207" w:rsidP="00B0373B">
      <w:pPr>
        <w:pStyle w:val="Nadpis1"/>
      </w:pPr>
      <w:r w:rsidRPr="00A75846">
        <w:t>GUARANTEED PARAMETERS AFTER ISSUANCE OF THE PROJECT CLOSING CERTIFICATE</w:t>
      </w:r>
    </w:p>
    <w:p w14:paraId="56616235" w14:textId="0A17123D" w:rsidR="00157207" w:rsidRPr="00A75846" w:rsidRDefault="00F04CFC" w:rsidP="00157207">
      <w:pPr>
        <w:pStyle w:val="AnnexesClanek11"/>
      </w:pPr>
      <w:r w:rsidRPr="00A75846">
        <w:t>After issuance of the Project Closing Certificate, the following parameters will be monitored and</w:t>
      </w:r>
      <w:r w:rsidR="0002396B" w:rsidRPr="00A75846">
        <w:t> </w:t>
      </w:r>
      <w:r w:rsidRPr="00A75846">
        <w:t>activities, processes and checks performed:</w:t>
      </w:r>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603A582B"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58C57CFB" w14:textId="5B0B0E03" w:rsidR="00707DF6" w:rsidRPr="00A75846" w:rsidRDefault="00707DF6" w:rsidP="00707DF6">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2B58863F" w14:textId="77777777" w:rsidR="00707DF6" w:rsidRPr="00A75846" w:rsidRDefault="00707DF6" w:rsidP="00707DF6">
      <w:pPr>
        <w:pStyle w:val="AnnexesClaneka"/>
      </w:pPr>
      <w:bookmarkStart w:id="160" w:name="_Ref171346583"/>
      <w:r w:rsidRPr="00A75846">
        <w:t>compliance of the Equipment with OEE parameters contained in Table 5 (OEE parameters after the issuance of the Project Closing Certificate);</w:t>
      </w:r>
      <w:bookmarkEnd w:id="160"/>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928F21" w14:textId="2907F370"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r w:rsidRPr="00A75846">
        <w:lastRenderedPageBreak/>
        <w:t>DEFINITIONS AND CALCULATION METHODS</w:t>
      </w:r>
    </w:p>
    <w:p w14:paraId="7875A3D7" w14:textId="7FB5CF62" w:rsidR="00BC58AA" w:rsidRPr="00A75846" w:rsidRDefault="00BC58AA" w:rsidP="00BC58AA">
      <w:pPr>
        <w:pStyle w:val="AnnexesClanek11"/>
      </w:pPr>
      <w:r w:rsidRPr="00A75846">
        <w:t>OEE parameters are established through the following methods:</w:t>
      </w:r>
    </w:p>
    <w:p w14:paraId="259F2EF1" w14:textId="6C0B8A18" w:rsidR="00BC58AA" w:rsidRPr="00A75846" w:rsidRDefault="003C2479" w:rsidP="00BC58AA">
      <w:pPr>
        <w:pStyle w:val="AnnexesClaneka"/>
        <w:rPr>
          <w:b/>
        </w:rPr>
      </w:pPr>
      <w:r w:rsidRPr="00A75846">
        <w:rPr>
          <w:b/>
        </w:rPr>
        <w:t>Overall OEE</w:t>
      </w:r>
    </w:p>
    <w:p w14:paraId="23F5D881" w14:textId="27988186"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1CA623CD"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7ED29BD2"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16A2F75" w:rsidR="004219B2" w:rsidRPr="00A75846" w:rsidRDefault="007500D2" w:rsidP="003A1C9E">
      <w:pPr>
        <w:pStyle w:val="AnnexesTexta"/>
        <w:keepNext w:val="0"/>
      </w:pPr>
      <w:r w:rsidRPr="00A75846">
        <w:t>Potentially feasible production:</w:t>
      </w:r>
    </w:p>
    <w:p w14:paraId="27549E94" w14:textId="07191D39"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5FC8F854"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272DA1D5"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77777777"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1A355ED2"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078AD109" w:rsidR="00646E39" w:rsidRPr="00A75846" w:rsidRDefault="00A5624E" w:rsidP="00A5624E">
      <w:pPr>
        <w:pStyle w:val="AnnexesOdrazkyproi"/>
      </w:pPr>
      <w:r w:rsidRPr="00A75846">
        <w:t>other inevitable process scrap (other inevitable process waste may be generated by</w:t>
      </w:r>
      <w:r w:rsidR="0002396B" w:rsidRPr="00A75846">
        <w:t> </w:t>
      </w:r>
      <w:r w:rsidRPr="00A75846">
        <w:t>the horizontal billet casting process of by the operators, if the respective parts of the Equipment are not handled properly as instructed by the Contractor).</w:t>
      </w:r>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r w:rsidRPr="00A75846">
              <w:rPr>
                <w:color w:val="000000" w:themeColor="text1"/>
                <w:lang w:eastAsia="cs-CZ"/>
              </w:rPr>
              <w:t>≥96,0%</w:t>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77777777" w:rsidR="00D052C1" w:rsidRPr="00A75846" w:rsidRDefault="00D052C1">
            <w:pPr>
              <w:spacing w:before="0" w:after="0"/>
              <w:jc w:val="center"/>
              <w:rPr>
                <w:color w:val="000000"/>
                <w:lang w:eastAsia="cs-CZ"/>
              </w:rPr>
            </w:pPr>
            <w:r w:rsidRPr="00A75846">
              <w:rPr>
                <w:color w:val="000000" w:themeColor="text1"/>
                <w:lang w:eastAsia="cs-CZ"/>
              </w:rPr>
              <w:t>≥95%</w:t>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77777777" w:rsidR="00D052C1" w:rsidRPr="00A75846" w:rsidRDefault="00D052C1">
            <w:pPr>
              <w:spacing w:before="0" w:after="0"/>
              <w:jc w:val="center"/>
              <w:rPr>
                <w:color w:val="000000"/>
                <w:szCs w:val="22"/>
                <w:lang w:eastAsia="cs-CZ"/>
              </w:rPr>
            </w:pPr>
            <w:r w:rsidRPr="00A75846">
              <w:rPr>
                <w:color w:val="000000"/>
                <w:szCs w:val="22"/>
                <w:lang w:eastAsia="cs-CZ"/>
              </w:rPr>
              <w:t>≥77,5%</w:t>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(OEE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1446"/>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OEE</w:t>
            </w:r>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r w:rsidRPr="00A75846">
              <w:rPr>
                <w:color w:val="000000" w:themeColor="text1"/>
                <w:lang w:eastAsia="cs-CZ"/>
              </w:rPr>
              <w:t>≥96,0%</w:t>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77777777" w:rsidR="00AD597C" w:rsidRPr="00A75846" w:rsidRDefault="00AD597C">
            <w:pPr>
              <w:spacing w:before="0" w:after="0"/>
              <w:jc w:val="center"/>
              <w:rPr>
                <w:color w:val="000000"/>
                <w:lang w:eastAsia="cs-CZ"/>
              </w:rPr>
            </w:pPr>
            <w:r w:rsidRPr="00A75846">
              <w:rPr>
                <w:color w:val="000000" w:themeColor="text1"/>
                <w:lang w:eastAsia="cs-CZ"/>
              </w:rPr>
              <w:t>≥96%</w:t>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OVERALL OEE</w:t>
            </w:r>
          </w:p>
        </w:tc>
        <w:tc>
          <w:tcPr>
            <w:tcW w:w="1446" w:type="dxa"/>
            <w:shd w:val="clear" w:color="auto" w:fill="auto"/>
            <w:noWrap/>
            <w:vAlign w:val="bottom"/>
            <w:hideMark/>
          </w:tcPr>
          <w:p w14:paraId="73DBAFC2" w14:textId="77777777" w:rsidR="00AD597C" w:rsidRPr="00A75846" w:rsidRDefault="00AD597C">
            <w:pPr>
              <w:spacing w:before="0" w:after="0"/>
              <w:jc w:val="center"/>
              <w:rPr>
                <w:color w:val="000000"/>
                <w:szCs w:val="22"/>
                <w:lang w:eastAsia="cs-CZ"/>
              </w:rPr>
            </w:pPr>
            <w:r w:rsidRPr="00A75846">
              <w:rPr>
                <w:color w:val="000000"/>
                <w:szCs w:val="22"/>
                <w:lang w:eastAsia="cs-CZ"/>
              </w:rPr>
              <w:t>≥84,5%</w:t>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9"/>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r w:rsidRPr="00A75846">
              <w:rPr>
                <w:color w:val="000000" w:themeColor="text1"/>
                <w:lang w:eastAsia="cs-CZ"/>
              </w:rPr>
              <w:t>≥96,0%</w:t>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77777777" w:rsidR="007578FC" w:rsidRPr="00A75846" w:rsidRDefault="007578FC">
            <w:pPr>
              <w:spacing w:before="0" w:after="0"/>
              <w:jc w:val="center"/>
              <w:rPr>
                <w:color w:val="000000"/>
                <w:lang w:eastAsia="cs-CZ"/>
              </w:rPr>
            </w:pPr>
            <w:r w:rsidRPr="00A75846">
              <w:rPr>
                <w:color w:val="000000" w:themeColor="text1"/>
                <w:lang w:eastAsia="cs-CZ"/>
              </w:rPr>
              <w:t>≥97%</w:t>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7777777" w:rsidR="007578FC" w:rsidRPr="00A75846" w:rsidRDefault="007578FC">
            <w:pPr>
              <w:spacing w:before="0" w:after="0"/>
              <w:jc w:val="center"/>
              <w:rPr>
                <w:color w:val="000000"/>
                <w:szCs w:val="22"/>
                <w:lang w:eastAsia="cs-CZ"/>
              </w:rPr>
            </w:pPr>
            <w:r w:rsidRPr="00A75846">
              <w:rPr>
                <w:color w:val="000000"/>
                <w:szCs w:val="22"/>
                <w:lang w:eastAsia="cs-CZ"/>
              </w:rPr>
              <w:t>≥85,4%</w:t>
            </w:r>
          </w:p>
        </w:tc>
      </w:tr>
    </w:tbl>
    <w:p w14:paraId="40AC1161" w14:textId="61CE1F70" w:rsidR="00002B7E" w:rsidRPr="00A75846" w:rsidRDefault="008F10CF" w:rsidP="00875948">
      <w:pPr>
        <w:jc w:val="center"/>
        <w:rPr>
          <w:b/>
          <w:bCs/>
        </w:rPr>
      </w:pPr>
      <w:r w:rsidRPr="00A75846">
        <w:rPr>
          <w:b/>
          <w:bCs/>
        </w:rPr>
        <w:lastRenderedPageBreak/>
        <w:t>Table 6 (Maximum total process scrap values)</w:t>
      </w:r>
    </w:p>
    <w:p w14:paraId="15E3242E" w14:textId="422C691D" w:rsidR="008F10CF" w:rsidRPr="00A75846" w:rsidRDefault="00BC507F" w:rsidP="002A5731">
      <w:pPr>
        <w:pStyle w:val="AnnexesText11"/>
      </w:pPr>
      <w:r w:rsidRPr="00A75846">
        <w:t>The maximum total process scrap must not exceed the following values for individual billet diameters:</w:t>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77777777" w:rsidR="00656AD6" w:rsidRPr="00A75846" w:rsidRDefault="00656AD6">
            <w:pPr>
              <w:spacing w:before="0" w:after="0"/>
              <w:jc w:val="center"/>
              <w:rPr>
                <w:szCs w:val="22"/>
              </w:rPr>
            </w:pPr>
            <w:r w:rsidRPr="00A75846">
              <w:rPr>
                <w:szCs w:val="22"/>
              </w:rPr>
              <w:t>18</w:t>
            </w:r>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77777777" w:rsidR="00656AD6" w:rsidRPr="00A75846" w:rsidRDefault="00656AD6">
            <w:pPr>
              <w:spacing w:before="0" w:after="0"/>
              <w:jc w:val="center"/>
              <w:rPr>
                <w:szCs w:val="22"/>
              </w:rPr>
            </w:pPr>
            <w:r w:rsidRPr="00A75846">
              <w:rPr>
                <w:szCs w:val="22"/>
              </w:rPr>
              <w:t>16</w:t>
            </w:r>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77777777" w:rsidR="00656AD6" w:rsidRPr="00A75846" w:rsidRDefault="00656AD6">
            <w:pPr>
              <w:spacing w:before="0" w:after="0"/>
              <w:jc w:val="center"/>
              <w:rPr>
                <w:szCs w:val="22"/>
              </w:rPr>
            </w:pPr>
            <w:r w:rsidRPr="00A75846">
              <w:rPr>
                <w:szCs w:val="22"/>
              </w:rPr>
              <w:t>10</w:t>
            </w:r>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pPr>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p>
    <w:p w14:paraId="2B73D6D9" w14:textId="77777777" w:rsidR="00C65EFE" w:rsidRPr="00A75846" w:rsidRDefault="00C65EFE">
      <w:pPr>
        <w:spacing w:before="0" w:after="0"/>
        <w:jc w:val="left"/>
      </w:pPr>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AL INVEST Břidličná, a.s.</w:t>
      </w:r>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r w:rsidRPr="00A75846">
        <w:rPr>
          <w:szCs w:val="22"/>
        </w:rPr>
        <w:t>Bruntálská 167</w:t>
      </w:r>
    </w:p>
    <w:p w14:paraId="35190277" w14:textId="77777777" w:rsidR="00210779" w:rsidRPr="00A75846" w:rsidRDefault="00210779" w:rsidP="00210779">
      <w:pPr>
        <w:tabs>
          <w:tab w:val="left" w:pos="567"/>
        </w:tabs>
        <w:spacing w:before="0" w:after="0"/>
        <w:ind w:left="567"/>
        <w:rPr>
          <w:szCs w:val="22"/>
        </w:rPr>
      </w:pPr>
      <w:r w:rsidRPr="00A75846">
        <w:rPr>
          <w:szCs w:val="22"/>
        </w:rPr>
        <w:t>793 51 Břidličná</w:t>
      </w:r>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6E735937" w14:textId="21268FE6"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044B63">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0C8C7F02" w:rsidR="008F73D6" w:rsidRPr="00A75846" w:rsidRDefault="008F73D6" w:rsidP="008F73D6">
      <w:r w:rsidRPr="00A75846">
        <w:t>This Performance Security is valid from the date of its issue 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AL INVEST Břidličná, a.s.</w:t>
      </w:r>
      <w:r w:rsidRPr="00A75846">
        <w:rPr>
          <w:szCs w:val="22"/>
        </w:rPr>
        <w:t>,</w:t>
      </w:r>
    </w:p>
    <w:p w14:paraId="1DAE5370" w14:textId="77777777" w:rsidR="00B76A3F" w:rsidRPr="00A75846" w:rsidRDefault="00B76A3F" w:rsidP="00B76A3F">
      <w:pPr>
        <w:tabs>
          <w:tab w:val="left" w:pos="567"/>
        </w:tabs>
        <w:spacing w:before="0" w:after="0"/>
        <w:ind w:left="567"/>
        <w:rPr>
          <w:szCs w:val="22"/>
        </w:rPr>
      </w:pPr>
      <w:r w:rsidRPr="00A75846">
        <w:rPr>
          <w:szCs w:val="22"/>
        </w:rPr>
        <w:t>Bruntálská 167</w:t>
      </w:r>
    </w:p>
    <w:p w14:paraId="43C3B0E0" w14:textId="77777777" w:rsidR="00B76A3F" w:rsidRPr="00A75846" w:rsidRDefault="00B76A3F" w:rsidP="00B76A3F">
      <w:pPr>
        <w:tabs>
          <w:tab w:val="left" w:pos="567"/>
        </w:tabs>
        <w:spacing w:before="0" w:after="0"/>
        <w:ind w:left="567"/>
        <w:rPr>
          <w:szCs w:val="22"/>
        </w:rPr>
      </w:pPr>
      <w:r w:rsidRPr="00A75846">
        <w:rPr>
          <w:szCs w:val="22"/>
        </w:rPr>
        <w:t>793 51 Břidličná</w:t>
      </w:r>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30A68656" w14:textId="2E152BEE"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044B63">
        <w:t>26.2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r w:rsidRPr="00A75846">
        <w:t>This General Warranty Bond is valid from the date of its issue 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161" w:name="_Toc164861573"/>
            <w:bookmarkStart w:id="162"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161"/>
      <w:bookmarkEnd w:id="162"/>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A75846">
        <w:rPr>
          <w:b w:val="0"/>
          <w:bCs/>
          <w:lang w:val="en-GB"/>
        </w:rPr>
        <w:t>AT THE SITE</w:t>
      </w:r>
    </w:p>
    <w:p w14:paraId="4EEA4B86" w14:textId="077E2485" w:rsidR="008919FE" w:rsidRPr="00A75846" w:rsidRDefault="00A61FB9" w:rsidP="008919FE">
      <w:pPr>
        <w:pStyle w:val="Nadpis1"/>
        <w:numPr>
          <w:ilvl w:val="0"/>
          <w:numId w:val="27"/>
        </w:numPr>
      </w:pPr>
      <w:r w:rsidRPr="00A75846">
        <w:t>General</w:t>
      </w:r>
    </w:p>
    <w:p w14:paraId="7FD2A9D8" w14:textId="58041D20" w:rsidR="00AC7384" w:rsidRPr="00A75846" w:rsidRDefault="00AC7384" w:rsidP="00AC7384">
      <w:pPr>
        <w:pStyle w:val="AnnexesClanek11"/>
      </w:pPr>
      <w:r w:rsidRPr="00A75846">
        <w:t>Information about risks from AL INVEST Břidličná, a.s.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New hall TaO.</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Mr. Luboš Rochovanský, tel. +420 606 723 089;</w:t>
      </w:r>
    </w:p>
    <w:p w14:paraId="7B2CEC53" w14:textId="77777777" w:rsidR="0099563F" w:rsidRPr="00A75846" w:rsidRDefault="0099563F" w:rsidP="0099563F">
      <w:pPr>
        <w:tabs>
          <w:tab w:val="left" w:pos="3969"/>
        </w:tabs>
      </w:pPr>
      <w:r w:rsidRPr="00A75846">
        <w:t>For the fulfilment of FP conditions:</w:t>
      </w:r>
      <w:r w:rsidRPr="00A75846">
        <w:tab/>
        <w:t>Mr. Pavel Švan, tel. +420 602 402 897;</w:t>
      </w:r>
    </w:p>
    <w:p w14:paraId="0573338D" w14:textId="77777777" w:rsidR="0099563F" w:rsidRPr="00A75846" w:rsidRDefault="0099563F" w:rsidP="0099563F">
      <w:pPr>
        <w:tabs>
          <w:tab w:val="left" w:pos="3969"/>
        </w:tabs>
      </w:pPr>
      <w:r w:rsidRPr="00A75846">
        <w:t>For the fulfilment of ecology conditions:</w:t>
      </w:r>
      <w:r w:rsidRPr="00A75846">
        <w:tab/>
        <w:t>Mr. Lubomír Klajban,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provided that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r w:rsidRPr="00A75846">
        <w:t>With regard to the risks arising from the work environment, the use of mobile phones, tablets and headphones (MP3 players etc.) is prohibited on all production and operation premises. Service calls are allowed provided that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And Fire brigade of AL INVEST Břidličná, a.s.</w:t>
      </w:r>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r w:rsidRPr="00A75846">
        <w:t>Karlov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The persons shall follow any and all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Work with open fire may only be performed on the basis of a previously issued written authorisation.</w:t>
      </w:r>
    </w:p>
    <w:p w14:paraId="34FD4911" w14:textId="10F951D1"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Later on,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044B63">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The Contractor shall define a safe work procedure with regard to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163"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163"/>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In Břidličná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Břidličná, a.s.,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Note: In the case of several persons of the Contractor excursions, group visits, etc., it is necessary to provide a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164" w:name="_Toc171433499"/>
      <w:r w:rsidRPr="00A75846">
        <w:rPr>
          <w:lang w:val="en-GB"/>
        </w:rPr>
        <w:lastRenderedPageBreak/>
        <w:t>SIGNATURE PAGE</w:t>
      </w:r>
      <w:bookmarkEnd w:id="164"/>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AL INVEST Břidličná, a.s.</w:t>
            </w:r>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11"/>
      <w:footerReference w:type="default" r:id="rId12"/>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4CD1F" w14:textId="77777777" w:rsidR="00B601C6" w:rsidRDefault="00B601C6">
      <w:r>
        <w:separator/>
      </w:r>
    </w:p>
  </w:endnote>
  <w:endnote w:type="continuationSeparator" w:id="0">
    <w:p w14:paraId="22C7B226" w14:textId="77777777" w:rsidR="00B601C6" w:rsidRDefault="00B601C6">
      <w:r>
        <w:continuationSeparator/>
      </w:r>
    </w:p>
  </w:endnote>
  <w:endnote w:type="continuationNotice" w:id="1">
    <w:p w14:paraId="3C4B9187" w14:textId="77777777" w:rsidR="00B601C6" w:rsidRDefault="00B601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20ADD" w14:textId="77777777" w:rsidR="00B601C6" w:rsidRDefault="00B601C6">
      <w:r>
        <w:separator/>
      </w:r>
    </w:p>
  </w:footnote>
  <w:footnote w:type="continuationSeparator" w:id="0">
    <w:p w14:paraId="01D8E03E" w14:textId="77777777" w:rsidR="00B601C6" w:rsidRDefault="00B601C6">
      <w:r>
        <w:continuationSeparator/>
      </w:r>
    </w:p>
  </w:footnote>
  <w:footnote w:type="continuationNotice" w:id="1">
    <w:p w14:paraId="65B0DFD2" w14:textId="77777777" w:rsidR="00B601C6" w:rsidRDefault="00B601C6">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6"/>
  </w:num>
  <w:num w:numId="2" w16cid:durableId="2119641443">
    <w:abstractNumId w:val="14"/>
  </w:num>
  <w:num w:numId="3" w16cid:durableId="606891381">
    <w:abstractNumId w:val="12"/>
  </w:num>
  <w:num w:numId="4" w16cid:durableId="1491872286">
    <w:abstractNumId w:val="2"/>
  </w:num>
  <w:num w:numId="5" w16cid:durableId="1303005804">
    <w:abstractNumId w:val="1"/>
  </w:num>
  <w:num w:numId="6" w16cid:durableId="1754548326">
    <w:abstractNumId w:val="4"/>
  </w:num>
  <w:num w:numId="7" w16cid:durableId="1212301027">
    <w:abstractNumId w:val="3"/>
  </w:num>
  <w:num w:numId="8" w16cid:durableId="698550562">
    <w:abstractNumId w:val="0"/>
  </w:num>
  <w:num w:numId="9" w16cid:durableId="1149126330">
    <w:abstractNumId w:val="8"/>
  </w:num>
  <w:num w:numId="10" w16cid:durableId="1572034118">
    <w:abstractNumId w:val="13"/>
  </w:num>
  <w:num w:numId="11" w16cid:durableId="1965967787">
    <w:abstractNumId w:val="5"/>
  </w:num>
  <w:num w:numId="12" w16cid:durableId="1525167796">
    <w:abstractNumId w:val="9"/>
  </w:num>
  <w:num w:numId="13" w16cid:durableId="579562369">
    <w:abstractNumId w:val="10"/>
  </w:num>
  <w:num w:numId="14" w16cid:durableId="1787577831">
    <w:abstractNumId w:val="11"/>
  </w:num>
  <w:num w:numId="15" w16cid:durableId="2217977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7"/>
  </w:num>
  <w:num w:numId="24" w16cid:durableId="17942023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12"/>
  </w:num>
  <w:num w:numId="26" w16cid:durableId="6945003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defaultTabStop w:val="720"/>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1BC7"/>
    <w:rsid w:val="00002B7E"/>
    <w:rsid w:val="00005E16"/>
    <w:rsid w:val="0000715D"/>
    <w:rsid w:val="000100EE"/>
    <w:rsid w:val="00010F6D"/>
    <w:rsid w:val="0001501E"/>
    <w:rsid w:val="00021204"/>
    <w:rsid w:val="00021A2C"/>
    <w:rsid w:val="000226B7"/>
    <w:rsid w:val="0002396B"/>
    <w:rsid w:val="00032194"/>
    <w:rsid w:val="000373B4"/>
    <w:rsid w:val="00037EA5"/>
    <w:rsid w:val="000409D1"/>
    <w:rsid w:val="0004349A"/>
    <w:rsid w:val="00043506"/>
    <w:rsid w:val="00043FDD"/>
    <w:rsid w:val="00044B63"/>
    <w:rsid w:val="00045B0C"/>
    <w:rsid w:val="00045B8E"/>
    <w:rsid w:val="00047221"/>
    <w:rsid w:val="000473F6"/>
    <w:rsid w:val="00050C48"/>
    <w:rsid w:val="00051D3E"/>
    <w:rsid w:val="00053444"/>
    <w:rsid w:val="00053705"/>
    <w:rsid w:val="00055CDF"/>
    <w:rsid w:val="000625BD"/>
    <w:rsid w:val="0006267D"/>
    <w:rsid w:val="00067A23"/>
    <w:rsid w:val="00070534"/>
    <w:rsid w:val="000731E4"/>
    <w:rsid w:val="000731F0"/>
    <w:rsid w:val="00080631"/>
    <w:rsid w:val="00082079"/>
    <w:rsid w:val="00082151"/>
    <w:rsid w:val="00084858"/>
    <w:rsid w:val="0009355B"/>
    <w:rsid w:val="00093FE3"/>
    <w:rsid w:val="00094EBF"/>
    <w:rsid w:val="000A29FF"/>
    <w:rsid w:val="000A3CEE"/>
    <w:rsid w:val="000A6AE6"/>
    <w:rsid w:val="000B0167"/>
    <w:rsid w:val="000B2FF1"/>
    <w:rsid w:val="000B519C"/>
    <w:rsid w:val="000C0C6F"/>
    <w:rsid w:val="000C3860"/>
    <w:rsid w:val="000C3DE5"/>
    <w:rsid w:val="000C52D4"/>
    <w:rsid w:val="000C6505"/>
    <w:rsid w:val="000C692A"/>
    <w:rsid w:val="000C6A9E"/>
    <w:rsid w:val="000D1479"/>
    <w:rsid w:val="000D291A"/>
    <w:rsid w:val="000D2DFE"/>
    <w:rsid w:val="000D3DD4"/>
    <w:rsid w:val="000D49C4"/>
    <w:rsid w:val="000D5043"/>
    <w:rsid w:val="000D528D"/>
    <w:rsid w:val="000D6F14"/>
    <w:rsid w:val="000D7CC9"/>
    <w:rsid w:val="000E0133"/>
    <w:rsid w:val="000E028E"/>
    <w:rsid w:val="000E05A2"/>
    <w:rsid w:val="000E0709"/>
    <w:rsid w:val="000E118C"/>
    <w:rsid w:val="000E18E3"/>
    <w:rsid w:val="000E1A47"/>
    <w:rsid w:val="000E32A4"/>
    <w:rsid w:val="000E4012"/>
    <w:rsid w:val="000E6139"/>
    <w:rsid w:val="000F1820"/>
    <w:rsid w:val="000F1F99"/>
    <w:rsid w:val="000F3865"/>
    <w:rsid w:val="000F47C2"/>
    <w:rsid w:val="000F558A"/>
    <w:rsid w:val="000F5947"/>
    <w:rsid w:val="000F61BB"/>
    <w:rsid w:val="00100E6F"/>
    <w:rsid w:val="00105B2A"/>
    <w:rsid w:val="00107759"/>
    <w:rsid w:val="001121CB"/>
    <w:rsid w:val="00115C64"/>
    <w:rsid w:val="001202A8"/>
    <w:rsid w:val="00120E39"/>
    <w:rsid w:val="00123072"/>
    <w:rsid w:val="00126149"/>
    <w:rsid w:val="00131981"/>
    <w:rsid w:val="001347FE"/>
    <w:rsid w:val="00135E30"/>
    <w:rsid w:val="00136447"/>
    <w:rsid w:val="00136449"/>
    <w:rsid w:val="001461C7"/>
    <w:rsid w:val="00147F77"/>
    <w:rsid w:val="00151571"/>
    <w:rsid w:val="00151FC6"/>
    <w:rsid w:val="001552C3"/>
    <w:rsid w:val="00156495"/>
    <w:rsid w:val="00157207"/>
    <w:rsid w:val="00157EFC"/>
    <w:rsid w:val="0016012F"/>
    <w:rsid w:val="00161F89"/>
    <w:rsid w:val="001623EC"/>
    <w:rsid w:val="00163D5A"/>
    <w:rsid w:val="00165105"/>
    <w:rsid w:val="0016563E"/>
    <w:rsid w:val="001657C3"/>
    <w:rsid w:val="00167129"/>
    <w:rsid w:val="00167D7C"/>
    <w:rsid w:val="001705D8"/>
    <w:rsid w:val="0018279C"/>
    <w:rsid w:val="001913B5"/>
    <w:rsid w:val="001913B8"/>
    <w:rsid w:val="00195048"/>
    <w:rsid w:val="00197F39"/>
    <w:rsid w:val="001A531B"/>
    <w:rsid w:val="001A5402"/>
    <w:rsid w:val="001A72A8"/>
    <w:rsid w:val="001B0A5C"/>
    <w:rsid w:val="001B1A10"/>
    <w:rsid w:val="001C0559"/>
    <w:rsid w:val="001C10DD"/>
    <w:rsid w:val="001C2AEE"/>
    <w:rsid w:val="001D50DD"/>
    <w:rsid w:val="001D5887"/>
    <w:rsid w:val="001D6529"/>
    <w:rsid w:val="001D7061"/>
    <w:rsid w:val="001D7D80"/>
    <w:rsid w:val="001E3778"/>
    <w:rsid w:val="001E3908"/>
    <w:rsid w:val="001E3BFC"/>
    <w:rsid w:val="001E4ABE"/>
    <w:rsid w:val="001E5467"/>
    <w:rsid w:val="001F067B"/>
    <w:rsid w:val="001F1B6F"/>
    <w:rsid w:val="001F1FF5"/>
    <w:rsid w:val="001F630B"/>
    <w:rsid w:val="00202FFE"/>
    <w:rsid w:val="00204189"/>
    <w:rsid w:val="00210148"/>
    <w:rsid w:val="00210779"/>
    <w:rsid w:val="00214B1C"/>
    <w:rsid w:val="00214F33"/>
    <w:rsid w:val="002170C4"/>
    <w:rsid w:val="00221F05"/>
    <w:rsid w:val="002224E5"/>
    <w:rsid w:val="002255C1"/>
    <w:rsid w:val="00226F00"/>
    <w:rsid w:val="00234017"/>
    <w:rsid w:val="00234A53"/>
    <w:rsid w:val="002352A7"/>
    <w:rsid w:val="00240CAD"/>
    <w:rsid w:val="00243073"/>
    <w:rsid w:val="0024687B"/>
    <w:rsid w:val="00252038"/>
    <w:rsid w:val="00252119"/>
    <w:rsid w:val="0025283C"/>
    <w:rsid w:val="0025304D"/>
    <w:rsid w:val="00254EAB"/>
    <w:rsid w:val="0025549D"/>
    <w:rsid w:val="00255855"/>
    <w:rsid w:val="00260FDB"/>
    <w:rsid w:val="00261137"/>
    <w:rsid w:val="002633A7"/>
    <w:rsid w:val="00267205"/>
    <w:rsid w:val="00272927"/>
    <w:rsid w:val="002736E1"/>
    <w:rsid w:val="0027501E"/>
    <w:rsid w:val="00280D90"/>
    <w:rsid w:val="00284D17"/>
    <w:rsid w:val="00285120"/>
    <w:rsid w:val="00285C45"/>
    <w:rsid w:val="00290149"/>
    <w:rsid w:val="00291400"/>
    <w:rsid w:val="002922E3"/>
    <w:rsid w:val="00292B36"/>
    <w:rsid w:val="00293E7E"/>
    <w:rsid w:val="00293F23"/>
    <w:rsid w:val="00297322"/>
    <w:rsid w:val="0029742E"/>
    <w:rsid w:val="002A38E4"/>
    <w:rsid w:val="002A4CE9"/>
    <w:rsid w:val="002A5731"/>
    <w:rsid w:val="002A6FA5"/>
    <w:rsid w:val="002B24C7"/>
    <w:rsid w:val="002B2658"/>
    <w:rsid w:val="002B3D6B"/>
    <w:rsid w:val="002B6347"/>
    <w:rsid w:val="002B7112"/>
    <w:rsid w:val="002B77F1"/>
    <w:rsid w:val="002C2157"/>
    <w:rsid w:val="002C2D25"/>
    <w:rsid w:val="002C4C04"/>
    <w:rsid w:val="002C6455"/>
    <w:rsid w:val="002C7241"/>
    <w:rsid w:val="002D4EFF"/>
    <w:rsid w:val="002D7D1B"/>
    <w:rsid w:val="002E107B"/>
    <w:rsid w:val="002E1679"/>
    <w:rsid w:val="002E1A37"/>
    <w:rsid w:val="002E627B"/>
    <w:rsid w:val="002E71C5"/>
    <w:rsid w:val="002E7319"/>
    <w:rsid w:val="002F002C"/>
    <w:rsid w:val="002F0333"/>
    <w:rsid w:val="002F3819"/>
    <w:rsid w:val="002F5990"/>
    <w:rsid w:val="002F617E"/>
    <w:rsid w:val="002F77D7"/>
    <w:rsid w:val="00304181"/>
    <w:rsid w:val="003105FB"/>
    <w:rsid w:val="00310E7E"/>
    <w:rsid w:val="00311590"/>
    <w:rsid w:val="00313336"/>
    <w:rsid w:val="00313E94"/>
    <w:rsid w:val="00322AD3"/>
    <w:rsid w:val="00324FA9"/>
    <w:rsid w:val="003266E4"/>
    <w:rsid w:val="003267DE"/>
    <w:rsid w:val="00326A98"/>
    <w:rsid w:val="00327F5D"/>
    <w:rsid w:val="003305AB"/>
    <w:rsid w:val="00333CF9"/>
    <w:rsid w:val="00334B8B"/>
    <w:rsid w:val="00342C8A"/>
    <w:rsid w:val="00344299"/>
    <w:rsid w:val="003454E3"/>
    <w:rsid w:val="00345A75"/>
    <w:rsid w:val="00346283"/>
    <w:rsid w:val="003466D6"/>
    <w:rsid w:val="00350A0D"/>
    <w:rsid w:val="0035493F"/>
    <w:rsid w:val="00354FEC"/>
    <w:rsid w:val="00355FBC"/>
    <w:rsid w:val="003607EF"/>
    <w:rsid w:val="00362AF0"/>
    <w:rsid w:val="00362F78"/>
    <w:rsid w:val="0036421E"/>
    <w:rsid w:val="003730E8"/>
    <w:rsid w:val="00373151"/>
    <w:rsid w:val="0037365E"/>
    <w:rsid w:val="00373CBB"/>
    <w:rsid w:val="0037417B"/>
    <w:rsid w:val="0037663F"/>
    <w:rsid w:val="00376A9D"/>
    <w:rsid w:val="0037797B"/>
    <w:rsid w:val="00380A1B"/>
    <w:rsid w:val="00382994"/>
    <w:rsid w:val="003836AF"/>
    <w:rsid w:val="00384147"/>
    <w:rsid w:val="00387822"/>
    <w:rsid w:val="00387DB7"/>
    <w:rsid w:val="0039342B"/>
    <w:rsid w:val="0039378B"/>
    <w:rsid w:val="003957DB"/>
    <w:rsid w:val="00397A67"/>
    <w:rsid w:val="003A05F9"/>
    <w:rsid w:val="003A0766"/>
    <w:rsid w:val="003A1C9E"/>
    <w:rsid w:val="003A2578"/>
    <w:rsid w:val="003A26B7"/>
    <w:rsid w:val="003A274C"/>
    <w:rsid w:val="003A328D"/>
    <w:rsid w:val="003A5DF0"/>
    <w:rsid w:val="003B097A"/>
    <w:rsid w:val="003B2942"/>
    <w:rsid w:val="003B3B03"/>
    <w:rsid w:val="003B54F4"/>
    <w:rsid w:val="003B700D"/>
    <w:rsid w:val="003B78C8"/>
    <w:rsid w:val="003C05F2"/>
    <w:rsid w:val="003C0CA6"/>
    <w:rsid w:val="003C0F2E"/>
    <w:rsid w:val="003C15C5"/>
    <w:rsid w:val="003C1982"/>
    <w:rsid w:val="003C1B77"/>
    <w:rsid w:val="003C2479"/>
    <w:rsid w:val="003C37F1"/>
    <w:rsid w:val="003C4A44"/>
    <w:rsid w:val="003C5D1D"/>
    <w:rsid w:val="003C5F93"/>
    <w:rsid w:val="003C7B53"/>
    <w:rsid w:val="003C7CD4"/>
    <w:rsid w:val="003C7EF0"/>
    <w:rsid w:val="003C7F06"/>
    <w:rsid w:val="003D37F6"/>
    <w:rsid w:val="003D60E1"/>
    <w:rsid w:val="003E77D0"/>
    <w:rsid w:val="003F0247"/>
    <w:rsid w:val="003F077E"/>
    <w:rsid w:val="003F092B"/>
    <w:rsid w:val="003F11D3"/>
    <w:rsid w:val="003F412D"/>
    <w:rsid w:val="003F7478"/>
    <w:rsid w:val="00400C64"/>
    <w:rsid w:val="00401E67"/>
    <w:rsid w:val="00403B47"/>
    <w:rsid w:val="00417815"/>
    <w:rsid w:val="00420173"/>
    <w:rsid w:val="00420B89"/>
    <w:rsid w:val="00421050"/>
    <w:rsid w:val="00421273"/>
    <w:rsid w:val="0042146B"/>
    <w:rsid w:val="004219B2"/>
    <w:rsid w:val="00422040"/>
    <w:rsid w:val="00423F6B"/>
    <w:rsid w:val="00424B61"/>
    <w:rsid w:val="00430342"/>
    <w:rsid w:val="004306AD"/>
    <w:rsid w:val="00430D62"/>
    <w:rsid w:val="004336B6"/>
    <w:rsid w:val="00437404"/>
    <w:rsid w:val="004422EC"/>
    <w:rsid w:val="00447ABA"/>
    <w:rsid w:val="00452864"/>
    <w:rsid w:val="00453918"/>
    <w:rsid w:val="0045425C"/>
    <w:rsid w:val="004548E3"/>
    <w:rsid w:val="00454CF6"/>
    <w:rsid w:val="00455ED4"/>
    <w:rsid w:val="00456EF4"/>
    <w:rsid w:val="00456F47"/>
    <w:rsid w:val="004575EC"/>
    <w:rsid w:val="004579E0"/>
    <w:rsid w:val="004607F9"/>
    <w:rsid w:val="00471198"/>
    <w:rsid w:val="0047256B"/>
    <w:rsid w:val="004728CE"/>
    <w:rsid w:val="00475345"/>
    <w:rsid w:val="004757E5"/>
    <w:rsid w:val="00475C29"/>
    <w:rsid w:val="004801DA"/>
    <w:rsid w:val="00481000"/>
    <w:rsid w:val="0048101E"/>
    <w:rsid w:val="0048167D"/>
    <w:rsid w:val="004819EC"/>
    <w:rsid w:val="004865FB"/>
    <w:rsid w:val="00492CC5"/>
    <w:rsid w:val="00492E27"/>
    <w:rsid w:val="0049474C"/>
    <w:rsid w:val="0049484B"/>
    <w:rsid w:val="004948D4"/>
    <w:rsid w:val="004A2E92"/>
    <w:rsid w:val="004A469D"/>
    <w:rsid w:val="004A752A"/>
    <w:rsid w:val="004B0104"/>
    <w:rsid w:val="004B0BD1"/>
    <w:rsid w:val="004B35F2"/>
    <w:rsid w:val="004B3ADA"/>
    <w:rsid w:val="004C1CE0"/>
    <w:rsid w:val="004C1F0F"/>
    <w:rsid w:val="004C1F1B"/>
    <w:rsid w:val="004C3F3A"/>
    <w:rsid w:val="004C6EA7"/>
    <w:rsid w:val="004C7599"/>
    <w:rsid w:val="004D0A5A"/>
    <w:rsid w:val="004D307F"/>
    <w:rsid w:val="004D313E"/>
    <w:rsid w:val="004D3E3C"/>
    <w:rsid w:val="004D50EF"/>
    <w:rsid w:val="004D61F1"/>
    <w:rsid w:val="004D62B5"/>
    <w:rsid w:val="004D6E2F"/>
    <w:rsid w:val="004E3B0A"/>
    <w:rsid w:val="004E4ABA"/>
    <w:rsid w:val="004E6CE7"/>
    <w:rsid w:val="004E7CAF"/>
    <w:rsid w:val="004F11BA"/>
    <w:rsid w:val="004F2E18"/>
    <w:rsid w:val="004F425D"/>
    <w:rsid w:val="004F7FD5"/>
    <w:rsid w:val="00500EDF"/>
    <w:rsid w:val="005012A3"/>
    <w:rsid w:val="00503DA7"/>
    <w:rsid w:val="00504044"/>
    <w:rsid w:val="005044BD"/>
    <w:rsid w:val="005051F3"/>
    <w:rsid w:val="00506494"/>
    <w:rsid w:val="005100E3"/>
    <w:rsid w:val="005126D4"/>
    <w:rsid w:val="00513FB3"/>
    <w:rsid w:val="00514D34"/>
    <w:rsid w:val="005161DB"/>
    <w:rsid w:val="00517453"/>
    <w:rsid w:val="00517A06"/>
    <w:rsid w:val="005203C9"/>
    <w:rsid w:val="0052081F"/>
    <w:rsid w:val="00520E00"/>
    <w:rsid w:val="00526C90"/>
    <w:rsid w:val="00533AAC"/>
    <w:rsid w:val="0053582C"/>
    <w:rsid w:val="0054213A"/>
    <w:rsid w:val="00542855"/>
    <w:rsid w:val="005438C2"/>
    <w:rsid w:val="005463D3"/>
    <w:rsid w:val="00546728"/>
    <w:rsid w:val="005518EF"/>
    <w:rsid w:val="00553285"/>
    <w:rsid w:val="00553E13"/>
    <w:rsid w:val="00557DB4"/>
    <w:rsid w:val="00560303"/>
    <w:rsid w:val="00561FA2"/>
    <w:rsid w:val="00562D7F"/>
    <w:rsid w:val="005654EE"/>
    <w:rsid w:val="0056586A"/>
    <w:rsid w:val="0056609A"/>
    <w:rsid w:val="005660FF"/>
    <w:rsid w:val="00572A5D"/>
    <w:rsid w:val="00574ED7"/>
    <w:rsid w:val="00576C25"/>
    <w:rsid w:val="0057765A"/>
    <w:rsid w:val="00583926"/>
    <w:rsid w:val="0058536D"/>
    <w:rsid w:val="005875E9"/>
    <w:rsid w:val="005912DC"/>
    <w:rsid w:val="00596E48"/>
    <w:rsid w:val="005A13C3"/>
    <w:rsid w:val="005A1B26"/>
    <w:rsid w:val="005A369B"/>
    <w:rsid w:val="005A50C2"/>
    <w:rsid w:val="005A79F9"/>
    <w:rsid w:val="005A7C27"/>
    <w:rsid w:val="005B02D1"/>
    <w:rsid w:val="005B1CB1"/>
    <w:rsid w:val="005B252B"/>
    <w:rsid w:val="005B2DEC"/>
    <w:rsid w:val="005B2E47"/>
    <w:rsid w:val="005B5123"/>
    <w:rsid w:val="005B5A5B"/>
    <w:rsid w:val="005B6FA1"/>
    <w:rsid w:val="005C0C9F"/>
    <w:rsid w:val="005C1A94"/>
    <w:rsid w:val="005C2495"/>
    <w:rsid w:val="005C3309"/>
    <w:rsid w:val="005C49FF"/>
    <w:rsid w:val="005D3839"/>
    <w:rsid w:val="005D67D4"/>
    <w:rsid w:val="005D6D8F"/>
    <w:rsid w:val="005E1588"/>
    <w:rsid w:val="005E461E"/>
    <w:rsid w:val="005E6329"/>
    <w:rsid w:val="005E7527"/>
    <w:rsid w:val="005F0AF5"/>
    <w:rsid w:val="005F2828"/>
    <w:rsid w:val="005F655E"/>
    <w:rsid w:val="005F7D76"/>
    <w:rsid w:val="006044DC"/>
    <w:rsid w:val="00605383"/>
    <w:rsid w:val="00612752"/>
    <w:rsid w:val="0061299E"/>
    <w:rsid w:val="00612E1A"/>
    <w:rsid w:val="00612EC3"/>
    <w:rsid w:val="0061357A"/>
    <w:rsid w:val="006142D5"/>
    <w:rsid w:val="00616C3F"/>
    <w:rsid w:val="00617250"/>
    <w:rsid w:val="00620684"/>
    <w:rsid w:val="00622340"/>
    <w:rsid w:val="00625107"/>
    <w:rsid w:val="00626036"/>
    <w:rsid w:val="00626F68"/>
    <w:rsid w:val="00627C29"/>
    <w:rsid w:val="00627EEF"/>
    <w:rsid w:val="0063041D"/>
    <w:rsid w:val="006321C7"/>
    <w:rsid w:val="00635FEC"/>
    <w:rsid w:val="006372AB"/>
    <w:rsid w:val="00637301"/>
    <w:rsid w:val="006445BB"/>
    <w:rsid w:val="00645977"/>
    <w:rsid w:val="00646E39"/>
    <w:rsid w:val="00646F6E"/>
    <w:rsid w:val="00650D45"/>
    <w:rsid w:val="006514F5"/>
    <w:rsid w:val="00652523"/>
    <w:rsid w:val="00656AD6"/>
    <w:rsid w:val="00657383"/>
    <w:rsid w:val="006575D5"/>
    <w:rsid w:val="0066153D"/>
    <w:rsid w:val="006615A7"/>
    <w:rsid w:val="00662026"/>
    <w:rsid w:val="0066644B"/>
    <w:rsid w:val="00670F77"/>
    <w:rsid w:val="00671233"/>
    <w:rsid w:val="00673119"/>
    <w:rsid w:val="00675675"/>
    <w:rsid w:val="006767D8"/>
    <w:rsid w:val="00681752"/>
    <w:rsid w:val="00681C3F"/>
    <w:rsid w:val="00681E97"/>
    <w:rsid w:val="00686A74"/>
    <w:rsid w:val="00687000"/>
    <w:rsid w:val="006900C9"/>
    <w:rsid w:val="006913F0"/>
    <w:rsid w:val="00692396"/>
    <w:rsid w:val="00694320"/>
    <w:rsid w:val="006947CA"/>
    <w:rsid w:val="0069498E"/>
    <w:rsid w:val="006969D7"/>
    <w:rsid w:val="006973CB"/>
    <w:rsid w:val="00697F6B"/>
    <w:rsid w:val="006A0829"/>
    <w:rsid w:val="006A14BD"/>
    <w:rsid w:val="006A1BDB"/>
    <w:rsid w:val="006A25E0"/>
    <w:rsid w:val="006A4D67"/>
    <w:rsid w:val="006A5501"/>
    <w:rsid w:val="006A6983"/>
    <w:rsid w:val="006B0917"/>
    <w:rsid w:val="006B2ABC"/>
    <w:rsid w:val="006B3842"/>
    <w:rsid w:val="006B3E92"/>
    <w:rsid w:val="006B51C9"/>
    <w:rsid w:val="006B6EAF"/>
    <w:rsid w:val="006B7C65"/>
    <w:rsid w:val="006C4690"/>
    <w:rsid w:val="006C51DB"/>
    <w:rsid w:val="006C678F"/>
    <w:rsid w:val="006D18F2"/>
    <w:rsid w:val="006D257D"/>
    <w:rsid w:val="006D3909"/>
    <w:rsid w:val="006D399B"/>
    <w:rsid w:val="006D3B0B"/>
    <w:rsid w:val="006D55C0"/>
    <w:rsid w:val="006D5B18"/>
    <w:rsid w:val="006E1403"/>
    <w:rsid w:val="006E14AA"/>
    <w:rsid w:val="006E17B2"/>
    <w:rsid w:val="006E270F"/>
    <w:rsid w:val="006E448B"/>
    <w:rsid w:val="006E5160"/>
    <w:rsid w:val="006E5D1C"/>
    <w:rsid w:val="006F20B1"/>
    <w:rsid w:val="006F2FC6"/>
    <w:rsid w:val="006F3D63"/>
    <w:rsid w:val="006F7E0B"/>
    <w:rsid w:val="006F7E96"/>
    <w:rsid w:val="00706D6B"/>
    <w:rsid w:val="00707DF6"/>
    <w:rsid w:val="0071042F"/>
    <w:rsid w:val="00710A4C"/>
    <w:rsid w:val="00711F5A"/>
    <w:rsid w:val="00714C32"/>
    <w:rsid w:val="00715876"/>
    <w:rsid w:val="0072786A"/>
    <w:rsid w:val="00736CAF"/>
    <w:rsid w:val="00741807"/>
    <w:rsid w:val="00741E37"/>
    <w:rsid w:val="007423BB"/>
    <w:rsid w:val="00742D99"/>
    <w:rsid w:val="00743065"/>
    <w:rsid w:val="00743E07"/>
    <w:rsid w:val="00745448"/>
    <w:rsid w:val="007500D2"/>
    <w:rsid w:val="007513B4"/>
    <w:rsid w:val="0075215E"/>
    <w:rsid w:val="0075313C"/>
    <w:rsid w:val="00753DA8"/>
    <w:rsid w:val="0075585D"/>
    <w:rsid w:val="00756FE1"/>
    <w:rsid w:val="007578FC"/>
    <w:rsid w:val="00762CFD"/>
    <w:rsid w:val="00763442"/>
    <w:rsid w:val="00763D70"/>
    <w:rsid w:val="007643C6"/>
    <w:rsid w:val="00764859"/>
    <w:rsid w:val="00767C0E"/>
    <w:rsid w:val="00770BAF"/>
    <w:rsid w:val="0077430E"/>
    <w:rsid w:val="00774EB1"/>
    <w:rsid w:val="0077506A"/>
    <w:rsid w:val="00777DD8"/>
    <w:rsid w:val="007803E8"/>
    <w:rsid w:val="00780F7D"/>
    <w:rsid w:val="007812A1"/>
    <w:rsid w:val="00784328"/>
    <w:rsid w:val="00784EB8"/>
    <w:rsid w:val="0079309B"/>
    <w:rsid w:val="00794187"/>
    <w:rsid w:val="0079527C"/>
    <w:rsid w:val="00797195"/>
    <w:rsid w:val="007975CC"/>
    <w:rsid w:val="007A0DFD"/>
    <w:rsid w:val="007A2592"/>
    <w:rsid w:val="007A2EBF"/>
    <w:rsid w:val="007A59B6"/>
    <w:rsid w:val="007A5AC7"/>
    <w:rsid w:val="007A5CDC"/>
    <w:rsid w:val="007A70C7"/>
    <w:rsid w:val="007B0C84"/>
    <w:rsid w:val="007B429B"/>
    <w:rsid w:val="007B478C"/>
    <w:rsid w:val="007B5409"/>
    <w:rsid w:val="007B6C6E"/>
    <w:rsid w:val="007B75EF"/>
    <w:rsid w:val="007B7DB9"/>
    <w:rsid w:val="007C06D6"/>
    <w:rsid w:val="007C13AC"/>
    <w:rsid w:val="007C1975"/>
    <w:rsid w:val="007C34A9"/>
    <w:rsid w:val="007C584F"/>
    <w:rsid w:val="007D02BD"/>
    <w:rsid w:val="007D789D"/>
    <w:rsid w:val="007E1044"/>
    <w:rsid w:val="007E11F8"/>
    <w:rsid w:val="007E182D"/>
    <w:rsid w:val="007E295B"/>
    <w:rsid w:val="007E2FB9"/>
    <w:rsid w:val="007E3C85"/>
    <w:rsid w:val="007F0F9F"/>
    <w:rsid w:val="007F1DF8"/>
    <w:rsid w:val="007F2154"/>
    <w:rsid w:val="007F64F5"/>
    <w:rsid w:val="007F78F3"/>
    <w:rsid w:val="00804748"/>
    <w:rsid w:val="00806CAC"/>
    <w:rsid w:val="008101AA"/>
    <w:rsid w:val="0081205A"/>
    <w:rsid w:val="0081357B"/>
    <w:rsid w:val="00813859"/>
    <w:rsid w:val="008152AF"/>
    <w:rsid w:val="00821669"/>
    <w:rsid w:val="00821731"/>
    <w:rsid w:val="00822674"/>
    <w:rsid w:val="00824044"/>
    <w:rsid w:val="00825889"/>
    <w:rsid w:val="00830608"/>
    <w:rsid w:val="00831881"/>
    <w:rsid w:val="00831C68"/>
    <w:rsid w:val="00832227"/>
    <w:rsid w:val="00832C43"/>
    <w:rsid w:val="008409C7"/>
    <w:rsid w:val="00841743"/>
    <w:rsid w:val="008444B3"/>
    <w:rsid w:val="00845994"/>
    <w:rsid w:val="0084618B"/>
    <w:rsid w:val="00847165"/>
    <w:rsid w:val="008472AA"/>
    <w:rsid w:val="0085484E"/>
    <w:rsid w:val="00865E28"/>
    <w:rsid w:val="008667C5"/>
    <w:rsid w:val="008711FE"/>
    <w:rsid w:val="00875948"/>
    <w:rsid w:val="00875FB0"/>
    <w:rsid w:val="00876126"/>
    <w:rsid w:val="00886782"/>
    <w:rsid w:val="00887983"/>
    <w:rsid w:val="008919FE"/>
    <w:rsid w:val="00892543"/>
    <w:rsid w:val="00893D8C"/>
    <w:rsid w:val="00897111"/>
    <w:rsid w:val="008A21FF"/>
    <w:rsid w:val="008A31A9"/>
    <w:rsid w:val="008A4400"/>
    <w:rsid w:val="008A44CA"/>
    <w:rsid w:val="008A4DFA"/>
    <w:rsid w:val="008A530C"/>
    <w:rsid w:val="008A551B"/>
    <w:rsid w:val="008A568E"/>
    <w:rsid w:val="008A6E4A"/>
    <w:rsid w:val="008B0E22"/>
    <w:rsid w:val="008B445C"/>
    <w:rsid w:val="008B53BD"/>
    <w:rsid w:val="008C08F3"/>
    <w:rsid w:val="008C238F"/>
    <w:rsid w:val="008C385D"/>
    <w:rsid w:val="008D0A83"/>
    <w:rsid w:val="008D307D"/>
    <w:rsid w:val="008D3A1D"/>
    <w:rsid w:val="008E15B3"/>
    <w:rsid w:val="008E2A0E"/>
    <w:rsid w:val="008E33AC"/>
    <w:rsid w:val="008E6BFB"/>
    <w:rsid w:val="008E7608"/>
    <w:rsid w:val="008F10CF"/>
    <w:rsid w:val="008F14AE"/>
    <w:rsid w:val="008F2F6D"/>
    <w:rsid w:val="008F3569"/>
    <w:rsid w:val="008F4BFA"/>
    <w:rsid w:val="008F4F15"/>
    <w:rsid w:val="008F6868"/>
    <w:rsid w:val="008F68FD"/>
    <w:rsid w:val="008F71C0"/>
    <w:rsid w:val="008F73D6"/>
    <w:rsid w:val="008F73E4"/>
    <w:rsid w:val="00900C5C"/>
    <w:rsid w:val="00903DE4"/>
    <w:rsid w:val="00903ED7"/>
    <w:rsid w:val="009066C1"/>
    <w:rsid w:val="00913296"/>
    <w:rsid w:val="0091347D"/>
    <w:rsid w:val="00921BB6"/>
    <w:rsid w:val="0092385D"/>
    <w:rsid w:val="00923D7F"/>
    <w:rsid w:val="00923E93"/>
    <w:rsid w:val="009242FC"/>
    <w:rsid w:val="00924951"/>
    <w:rsid w:val="00924E68"/>
    <w:rsid w:val="00933C16"/>
    <w:rsid w:val="009344B4"/>
    <w:rsid w:val="00936496"/>
    <w:rsid w:val="009415B8"/>
    <w:rsid w:val="0094253B"/>
    <w:rsid w:val="00943B23"/>
    <w:rsid w:val="00946CD8"/>
    <w:rsid w:val="00947A65"/>
    <w:rsid w:val="00960C79"/>
    <w:rsid w:val="00962CB9"/>
    <w:rsid w:val="00962CFB"/>
    <w:rsid w:val="009665E4"/>
    <w:rsid w:val="00973DD1"/>
    <w:rsid w:val="00975377"/>
    <w:rsid w:val="00975CC4"/>
    <w:rsid w:val="0097604E"/>
    <w:rsid w:val="009818CF"/>
    <w:rsid w:val="009820F6"/>
    <w:rsid w:val="0098415F"/>
    <w:rsid w:val="00985E13"/>
    <w:rsid w:val="009861AE"/>
    <w:rsid w:val="009904E8"/>
    <w:rsid w:val="00994117"/>
    <w:rsid w:val="00994E8F"/>
    <w:rsid w:val="0099563F"/>
    <w:rsid w:val="009A0393"/>
    <w:rsid w:val="009A21AC"/>
    <w:rsid w:val="009A231C"/>
    <w:rsid w:val="009A2AEB"/>
    <w:rsid w:val="009A4183"/>
    <w:rsid w:val="009B04FB"/>
    <w:rsid w:val="009B0C2E"/>
    <w:rsid w:val="009B4A92"/>
    <w:rsid w:val="009B7E84"/>
    <w:rsid w:val="009C3F25"/>
    <w:rsid w:val="009C3F2B"/>
    <w:rsid w:val="009C4C73"/>
    <w:rsid w:val="009C51FC"/>
    <w:rsid w:val="009C5E69"/>
    <w:rsid w:val="009C616A"/>
    <w:rsid w:val="009C7B54"/>
    <w:rsid w:val="009D17E8"/>
    <w:rsid w:val="009D4120"/>
    <w:rsid w:val="009D4E7C"/>
    <w:rsid w:val="009D5CA4"/>
    <w:rsid w:val="009E137A"/>
    <w:rsid w:val="009E166A"/>
    <w:rsid w:val="009E1B32"/>
    <w:rsid w:val="009E2B09"/>
    <w:rsid w:val="009E5385"/>
    <w:rsid w:val="009E5417"/>
    <w:rsid w:val="009E581E"/>
    <w:rsid w:val="009E6F28"/>
    <w:rsid w:val="009F34F1"/>
    <w:rsid w:val="009F5527"/>
    <w:rsid w:val="009F59DA"/>
    <w:rsid w:val="00A02763"/>
    <w:rsid w:val="00A0311E"/>
    <w:rsid w:val="00A03D69"/>
    <w:rsid w:val="00A043CC"/>
    <w:rsid w:val="00A045F5"/>
    <w:rsid w:val="00A052B5"/>
    <w:rsid w:val="00A06784"/>
    <w:rsid w:val="00A11CAF"/>
    <w:rsid w:val="00A12995"/>
    <w:rsid w:val="00A13CC7"/>
    <w:rsid w:val="00A14731"/>
    <w:rsid w:val="00A1496F"/>
    <w:rsid w:val="00A20385"/>
    <w:rsid w:val="00A2556E"/>
    <w:rsid w:val="00A25AE3"/>
    <w:rsid w:val="00A261EF"/>
    <w:rsid w:val="00A26AE6"/>
    <w:rsid w:val="00A2795C"/>
    <w:rsid w:val="00A32D37"/>
    <w:rsid w:val="00A37D4E"/>
    <w:rsid w:val="00A405A7"/>
    <w:rsid w:val="00A40C0F"/>
    <w:rsid w:val="00A413FA"/>
    <w:rsid w:val="00A42BDF"/>
    <w:rsid w:val="00A446FF"/>
    <w:rsid w:val="00A450B0"/>
    <w:rsid w:val="00A47F00"/>
    <w:rsid w:val="00A529D5"/>
    <w:rsid w:val="00A5461F"/>
    <w:rsid w:val="00A5624E"/>
    <w:rsid w:val="00A61B53"/>
    <w:rsid w:val="00A61FB9"/>
    <w:rsid w:val="00A6248B"/>
    <w:rsid w:val="00A64539"/>
    <w:rsid w:val="00A65807"/>
    <w:rsid w:val="00A66A8B"/>
    <w:rsid w:val="00A73A37"/>
    <w:rsid w:val="00A73BC5"/>
    <w:rsid w:val="00A75846"/>
    <w:rsid w:val="00A76E11"/>
    <w:rsid w:val="00A8065C"/>
    <w:rsid w:val="00A8169A"/>
    <w:rsid w:val="00A82A0C"/>
    <w:rsid w:val="00A82B8F"/>
    <w:rsid w:val="00A82C09"/>
    <w:rsid w:val="00A83FD1"/>
    <w:rsid w:val="00A85EBA"/>
    <w:rsid w:val="00A86E96"/>
    <w:rsid w:val="00A875DF"/>
    <w:rsid w:val="00A91CE9"/>
    <w:rsid w:val="00A96457"/>
    <w:rsid w:val="00A96515"/>
    <w:rsid w:val="00A97117"/>
    <w:rsid w:val="00A97995"/>
    <w:rsid w:val="00A97C7C"/>
    <w:rsid w:val="00AA068A"/>
    <w:rsid w:val="00AA0FC9"/>
    <w:rsid w:val="00AA3F88"/>
    <w:rsid w:val="00AA4540"/>
    <w:rsid w:val="00AA6A27"/>
    <w:rsid w:val="00AA76AB"/>
    <w:rsid w:val="00AB37C6"/>
    <w:rsid w:val="00AB6A71"/>
    <w:rsid w:val="00AB6FB0"/>
    <w:rsid w:val="00AB79E1"/>
    <w:rsid w:val="00AC04DA"/>
    <w:rsid w:val="00AC1AE3"/>
    <w:rsid w:val="00AC5E88"/>
    <w:rsid w:val="00AC7384"/>
    <w:rsid w:val="00AC74A4"/>
    <w:rsid w:val="00AC7584"/>
    <w:rsid w:val="00AD0CD3"/>
    <w:rsid w:val="00AD10EA"/>
    <w:rsid w:val="00AD17C1"/>
    <w:rsid w:val="00AD1954"/>
    <w:rsid w:val="00AD2517"/>
    <w:rsid w:val="00AD597C"/>
    <w:rsid w:val="00AE0032"/>
    <w:rsid w:val="00AE0FB6"/>
    <w:rsid w:val="00AE2149"/>
    <w:rsid w:val="00AE4555"/>
    <w:rsid w:val="00AE6656"/>
    <w:rsid w:val="00AF06A9"/>
    <w:rsid w:val="00AF0FBE"/>
    <w:rsid w:val="00AF279A"/>
    <w:rsid w:val="00AF369D"/>
    <w:rsid w:val="00AF5445"/>
    <w:rsid w:val="00AF57F5"/>
    <w:rsid w:val="00AF776E"/>
    <w:rsid w:val="00B00B4E"/>
    <w:rsid w:val="00B030A7"/>
    <w:rsid w:val="00B0373B"/>
    <w:rsid w:val="00B047D4"/>
    <w:rsid w:val="00B11A81"/>
    <w:rsid w:val="00B13B2B"/>
    <w:rsid w:val="00B1415D"/>
    <w:rsid w:val="00B1543C"/>
    <w:rsid w:val="00B15E2F"/>
    <w:rsid w:val="00B1661E"/>
    <w:rsid w:val="00B174DA"/>
    <w:rsid w:val="00B175E4"/>
    <w:rsid w:val="00B203E6"/>
    <w:rsid w:val="00B20F4D"/>
    <w:rsid w:val="00B21402"/>
    <w:rsid w:val="00B22551"/>
    <w:rsid w:val="00B2500D"/>
    <w:rsid w:val="00B25626"/>
    <w:rsid w:val="00B25D1C"/>
    <w:rsid w:val="00B260A9"/>
    <w:rsid w:val="00B312F3"/>
    <w:rsid w:val="00B35F33"/>
    <w:rsid w:val="00B37112"/>
    <w:rsid w:val="00B413B5"/>
    <w:rsid w:val="00B4284A"/>
    <w:rsid w:val="00B42D78"/>
    <w:rsid w:val="00B45EE4"/>
    <w:rsid w:val="00B4689D"/>
    <w:rsid w:val="00B513BE"/>
    <w:rsid w:val="00B51680"/>
    <w:rsid w:val="00B51851"/>
    <w:rsid w:val="00B51B73"/>
    <w:rsid w:val="00B53A60"/>
    <w:rsid w:val="00B57344"/>
    <w:rsid w:val="00B57CA7"/>
    <w:rsid w:val="00B601C6"/>
    <w:rsid w:val="00B60EF4"/>
    <w:rsid w:val="00B62C10"/>
    <w:rsid w:val="00B70CEE"/>
    <w:rsid w:val="00B719D4"/>
    <w:rsid w:val="00B71AEE"/>
    <w:rsid w:val="00B72041"/>
    <w:rsid w:val="00B72241"/>
    <w:rsid w:val="00B758E3"/>
    <w:rsid w:val="00B76A3F"/>
    <w:rsid w:val="00B76ADC"/>
    <w:rsid w:val="00B76BBB"/>
    <w:rsid w:val="00B800D9"/>
    <w:rsid w:val="00B8012C"/>
    <w:rsid w:val="00B812ED"/>
    <w:rsid w:val="00B816A1"/>
    <w:rsid w:val="00B82970"/>
    <w:rsid w:val="00B8342E"/>
    <w:rsid w:val="00B836CD"/>
    <w:rsid w:val="00B84AE9"/>
    <w:rsid w:val="00B90320"/>
    <w:rsid w:val="00B90A26"/>
    <w:rsid w:val="00B910B6"/>
    <w:rsid w:val="00B91674"/>
    <w:rsid w:val="00B935D5"/>
    <w:rsid w:val="00B93A39"/>
    <w:rsid w:val="00B96C96"/>
    <w:rsid w:val="00BA1F42"/>
    <w:rsid w:val="00BA52EA"/>
    <w:rsid w:val="00BA5C50"/>
    <w:rsid w:val="00BA69AF"/>
    <w:rsid w:val="00BB197A"/>
    <w:rsid w:val="00BB54A8"/>
    <w:rsid w:val="00BC2264"/>
    <w:rsid w:val="00BC4A00"/>
    <w:rsid w:val="00BC4A72"/>
    <w:rsid w:val="00BC507F"/>
    <w:rsid w:val="00BC58AA"/>
    <w:rsid w:val="00BC5BD3"/>
    <w:rsid w:val="00BC7555"/>
    <w:rsid w:val="00BC7E4F"/>
    <w:rsid w:val="00BE0C27"/>
    <w:rsid w:val="00BE1CEE"/>
    <w:rsid w:val="00BE2F0E"/>
    <w:rsid w:val="00BE5242"/>
    <w:rsid w:val="00BE6923"/>
    <w:rsid w:val="00BE76AD"/>
    <w:rsid w:val="00BE7E83"/>
    <w:rsid w:val="00BF13C5"/>
    <w:rsid w:val="00BF17B2"/>
    <w:rsid w:val="00BF4385"/>
    <w:rsid w:val="00BF4732"/>
    <w:rsid w:val="00BF4B37"/>
    <w:rsid w:val="00BF6AA8"/>
    <w:rsid w:val="00BF6BC6"/>
    <w:rsid w:val="00BF72D4"/>
    <w:rsid w:val="00BF7743"/>
    <w:rsid w:val="00BF7C54"/>
    <w:rsid w:val="00C0029D"/>
    <w:rsid w:val="00C010B4"/>
    <w:rsid w:val="00C03938"/>
    <w:rsid w:val="00C052F7"/>
    <w:rsid w:val="00C056DB"/>
    <w:rsid w:val="00C17CEA"/>
    <w:rsid w:val="00C20A20"/>
    <w:rsid w:val="00C20B10"/>
    <w:rsid w:val="00C23A8F"/>
    <w:rsid w:val="00C242A5"/>
    <w:rsid w:val="00C25EA6"/>
    <w:rsid w:val="00C303CB"/>
    <w:rsid w:val="00C3315E"/>
    <w:rsid w:val="00C358FD"/>
    <w:rsid w:val="00C373D5"/>
    <w:rsid w:val="00C42B6F"/>
    <w:rsid w:val="00C434C4"/>
    <w:rsid w:val="00C4693C"/>
    <w:rsid w:val="00C538F4"/>
    <w:rsid w:val="00C54A88"/>
    <w:rsid w:val="00C54BEE"/>
    <w:rsid w:val="00C57669"/>
    <w:rsid w:val="00C5777E"/>
    <w:rsid w:val="00C578BD"/>
    <w:rsid w:val="00C60158"/>
    <w:rsid w:val="00C63BD0"/>
    <w:rsid w:val="00C6446A"/>
    <w:rsid w:val="00C65EFE"/>
    <w:rsid w:val="00C67D5F"/>
    <w:rsid w:val="00C71ECF"/>
    <w:rsid w:val="00C73C3D"/>
    <w:rsid w:val="00C7519A"/>
    <w:rsid w:val="00C7668F"/>
    <w:rsid w:val="00C7759F"/>
    <w:rsid w:val="00C779FD"/>
    <w:rsid w:val="00C824D0"/>
    <w:rsid w:val="00C83373"/>
    <w:rsid w:val="00C87408"/>
    <w:rsid w:val="00C8774C"/>
    <w:rsid w:val="00C87F12"/>
    <w:rsid w:val="00C9015A"/>
    <w:rsid w:val="00C90270"/>
    <w:rsid w:val="00C93545"/>
    <w:rsid w:val="00C94952"/>
    <w:rsid w:val="00C95D70"/>
    <w:rsid w:val="00C96716"/>
    <w:rsid w:val="00C96A38"/>
    <w:rsid w:val="00CA2EA3"/>
    <w:rsid w:val="00CA3383"/>
    <w:rsid w:val="00CA4C93"/>
    <w:rsid w:val="00CA4E23"/>
    <w:rsid w:val="00CA59AD"/>
    <w:rsid w:val="00CA7398"/>
    <w:rsid w:val="00CB0298"/>
    <w:rsid w:val="00CB08AD"/>
    <w:rsid w:val="00CB22AD"/>
    <w:rsid w:val="00CB25C5"/>
    <w:rsid w:val="00CB4957"/>
    <w:rsid w:val="00CB4F43"/>
    <w:rsid w:val="00CB6403"/>
    <w:rsid w:val="00CC0DC1"/>
    <w:rsid w:val="00CC1F02"/>
    <w:rsid w:val="00CC430E"/>
    <w:rsid w:val="00CC4E2B"/>
    <w:rsid w:val="00CD04E4"/>
    <w:rsid w:val="00CD30D4"/>
    <w:rsid w:val="00CD34AA"/>
    <w:rsid w:val="00CD49D6"/>
    <w:rsid w:val="00CD5401"/>
    <w:rsid w:val="00CD58B5"/>
    <w:rsid w:val="00CD6785"/>
    <w:rsid w:val="00CE2A44"/>
    <w:rsid w:val="00CE5E82"/>
    <w:rsid w:val="00CE6FAD"/>
    <w:rsid w:val="00CE774C"/>
    <w:rsid w:val="00CF0AAE"/>
    <w:rsid w:val="00CF0FB3"/>
    <w:rsid w:val="00CF5038"/>
    <w:rsid w:val="00CF6102"/>
    <w:rsid w:val="00CF6CE6"/>
    <w:rsid w:val="00CF7B10"/>
    <w:rsid w:val="00D046A6"/>
    <w:rsid w:val="00D04B72"/>
    <w:rsid w:val="00D052C1"/>
    <w:rsid w:val="00D065D1"/>
    <w:rsid w:val="00D06C2F"/>
    <w:rsid w:val="00D115EA"/>
    <w:rsid w:val="00D15AE8"/>
    <w:rsid w:val="00D16236"/>
    <w:rsid w:val="00D31A2B"/>
    <w:rsid w:val="00D3786D"/>
    <w:rsid w:val="00D37DE0"/>
    <w:rsid w:val="00D416A6"/>
    <w:rsid w:val="00D41B3A"/>
    <w:rsid w:val="00D46634"/>
    <w:rsid w:val="00D503CF"/>
    <w:rsid w:val="00D51A78"/>
    <w:rsid w:val="00D52D42"/>
    <w:rsid w:val="00D531A2"/>
    <w:rsid w:val="00D53C3F"/>
    <w:rsid w:val="00D631B3"/>
    <w:rsid w:val="00D644A4"/>
    <w:rsid w:val="00D65D71"/>
    <w:rsid w:val="00D66652"/>
    <w:rsid w:val="00D67E1D"/>
    <w:rsid w:val="00D72047"/>
    <w:rsid w:val="00D73156"/>
    <w:rsid w:val="00D73F0B"/>
    <w:rsid w:val="00D8369E"/>
    <w:rsid w:val="00D86519"/>
    <w:rsid w:val="00D8772B"/>
    <w:rsid w:val="00D914E8"/>
    <w:rsid w:val="00D916B8"/>
    <w:rsid w:val="00D95681"/>
    <w:rsid w:val="00D96A35"/>
    <w:rsid w:val="00DA1F3E"/>
    <w:rsid w:val="00DA22B6"/>
    <w:rsid w:val="00DA344B"/>
    <w:rsid w:val="00DA619A"/>
    <w:rsid w:val="00DB050C"/>
    <w:rsid w:val="00DB220F"/>
    <w:rsid w:val="00DB4421"/>
    <w:rsid w:val="00DB4C04"/>
    <w:rsid w:val="00DB56C0"/>
    <w:rsid w:val="00DC024C"/>
    <w:rsid w:val="00DC0410"/>
    <w:rsid w:val="00DC1D56"/>
    <w:rsid w:val="00DC1D95"/>
    <w:rsid w:val="00DC31C3"/>
    <w:rsid w:val="00DC338D"/>
    <w:rsid w:val="00DC36C4"/>
    <w:rsid w:val="00DC7EBA"/>
    <w:rsid w:val="00DD120B"/>
    <w:rsid w:val="00DD4086"/>
    <w:rsid w:val="00DE0A5D"/>
    <w:rsid w:val="00DE1E17"/>
    <w:rsid w:val="00DE3F98"/>
    <w:rsid w:val="00DF140B"/>
    <w:rsid w:val="00DF19E7"/>
    <w:rsid w:val="00DF5194"/>
    <w:rsid w:val="00DF7417"/>
    <w:rsid w:val="00E004AA"/>
    <w:rsid w:val="00E01724"/>
    <w:rsid w:val="00E03FD1"/>
    <w:rsid w:val="00E05DC6"/>
    <w:rsid w:val="00E06EC2"/>
    <w:rsid w:val="00E07E67"/>
    <w:rsid w:val="00E11B19"/>
    <w:rsid w:val="00E136EC"/>
    <w:rsid w:val="00E142AA"/>
    <w:rsid w:val="00E16326"/>
    <w:rsid w:val="00E16E33"/>
    <w:rsid w:val="00E17B1D"/>
    <w:rsid w:val="00E2082D"/>
    <w:rsid w:val="00E21A11"/>
    <w:rsid w:val="00E21F4E"/>
    <w:rsid w:val="00E2532A"/>
    <w:rsid w:val="00E30F21"/>
    <w:rsid w:val="00E3167C"/>
    <w:rsid w:val="00E33CF0"/>
    <w:rsid w:val="00E34960"/>
    <w:rsid w:val="00E36068"/>
    <w:rsid w:val="00E362C2"/>
    <w:rsid w:val="00E37C80"/>
    <w:rsid w:val="00E416D0"/>
    <w:rsid w:val="00E423BE"/>
    <w:rsid w:val="00E42D1A"/>
    <w:rsid w:val="00E44DE0"/>
    <w:rsid w:val="00E46A10"/>
    <w:rsid w:val="00E47028"/>
    <w:rsid w:val="00E4715E"/>
    <w:rsid w:val="00E473DE"/>
    <w:rsid w:val="00E47E93"/>
    <w:rsid w:val="00E506F2"/>
    <w:rsid w:val="00E520A0"/>
    <w:rsid w:val="00E52DA7"/>
    <w:rsid w:val="00E55D90"/>
    <w:rsid w:val="00E57532"/>
    <w:rsid w:val="00E606A7"/>
    <w:rsid w:val="00E62684"/>
    <w:rsid w:val="00E63DA4"/>
    <w:rsid w:val="00E7059A"/>
    <w:rsid w:val="00E723FA"/>
    <w:rsid w:val="00E740B4"/>
    <w:rsid w:val="00E74904"/>
    <w:rsid w:val="00E75D5F"/>
    <w:rsid w:val="00E76918"/>
    <w:rsid w:val="00E81E56"/>
    <w:rsid w:val="00E837FE"/>
    <w:rsid w:val="00E839D6"/>
    <w:rsid w:val="00E84759"/>
    <w:rsid w:val="00E84C60"/>
    <w:rsid w:val="00E86218"/>
    <w:rsid w:val="00E8725A"/>
    <w:rsid w:val="00E87B7D"/>
    <w:rsid w:val="00E93D98"/>
    <w:rsid w:val="00E946C5"/>
    <w:rsid w:val="00E94CD7"/>
    <w:rsid w:val="00E95602"/>
    <w:rsid w:val="00E95F38"/>
    <w:rsid w:val="00E96F65"/>
    <w:rsid w:val="00EA00C0"/>
    <w:rsid w:val="00EA0CC4"/>
    <w:rsid w:val="00EB171F"/>
    <w:rsid w:val="00EB2FA5"/>
    <w:rsid w:val="00EB389D"/>
    <w:rsid w:val="00EB7ED1"/>
    <w:rsid w:val="00EC0315"/>
    <w:rsid w:val="00EC215B"/>
    <w:rsid w:val="00EC2A61"/>
    <w:rsid w:val="00EC4025"/>
    <w:rsid w:val="00EC4F19"/>
    <w:rsid w:val="00EC5B0C"/>
    <w:rsid w:val="00EC664D"/>
    <w:rsid w:val="00EC68AC"/>
    <w:rsid w:val="00ED1461"/>
    <w:rsid w:val="00ED14F0"/>
    <w:rsid w:val="00ED346A"/>
    <w:rsid w:val="00ED35AA"/>
    <w:rsid w:val="00ED39F1"/>
    <w:rsid w:val="00ED441A"/>
    <w:rsid w:val="00ED7293"/>
    <w:rsid w:val="00EE0E12"/>
    <w:rsid w:val="00EE0FB8"/>
    <w:rsid w:val="00EE2770"/>
    <w:rsid w:val="00EE354F"/>
    <w:rsid w:val="00EE6ECC"/>
    <w:rsid w:val="00EE7CDC"/>
    <w:rsid w:val="00EF116E"/>
    <w:rsid w:val="00EF4594"/>
    <w:rsid w:val="00F00B1C"/>
    <w:rsid w:val="00F010CB"/>
    <w:rsid w:val="00F0151F"/>
    <w:rsid w:val="00F03109"/>
    <w:rsid w:val="00F037A4"/>
    <w:rsid w:val="00F045D2"/>
    <w:rsid w:val="00F04CFC"/>
    <w:rsid w:val="00F04D9E"/>
    <w:rsid w:val="00F127F9"/>
    <w:rsid w:val="00F128FA"/>
    <w:rsid w:val="00F2007D"/>
    <w:rsid w:val="00F219BC"/>
    <w:rsid w:val="00F249F2"/>
    <w:rsid w:val="00F24B57"/>
    <w:rsid w:val="00F264D9"/>
    <w:rsid w:val="00F30DE7"/>
    <w:rsid w:val="00F32BA9"/>
    <w:rsid w:val="00F33110"/>
    <w:rsid w:val="00F3316A"/>
    <w:rsid w:val="00F366B7"/>
    <w:rsid w:val="00F44518"/>
    <w:rsid w:val="00F4468C"/>
    <w:rsid w:val="00F45150"/>
    <w:rsid w:val="00F45597"/>
    <w:rsid w:val="00F47D46"/>
    <w:rsid w:val="00F50376"/>
    <w:rsid w:val="00F5089E"/>
    <w:rsid w:val="00F52A23"/>
    <w:rsid w:val="00F52AD3"/>
    <w:rsid w:val="00F530D1"/>
    <w:rsid w:val="00F53B4C"/>
    <w:rsid w:val="00F5418B"/>
    <w:rsid w:val="00F54493"/>
    <w:rsid w:val="00F546D8"/>
    <w:rsid w:val="00F54B6D"/>
    <w:rsid w:val="00F62135"/>
    <w:rsid w:val="00F669BE"/>
    <w:rsid w:val="00F674B9"/>
    <w:rsid w:val="00F70FDD"/>
    <w:rsid w:val="00F7117B"/>
    <w:rsid w:val="00F71F66"/>
    <w:rsid w:val="00F724B2"/>
    <w:rsid w:val="00F7385D"/>
    <w:rsid w:val="00F74E20"/>
    <w:rsid w:val="00F755E7"/>
    <w:rsid w:val="00F81417"/>
    <w:rsid w:val="00F828A4"/>
    <w:rsid w:val="00F82B69"/>
    <w:rsid w:val="00F830BF"/>
    <w:rsid w:val="00F864B9"/>
    <w:rsid w:val="00F92173"/>
    <w:rsid w:val="00F94DED"/>
    <w:rsid w:val="00F95109"/>
    <w:rsid w:val="00F975C3"/>
    <w:rsid w:val="00FA363B"/>
    <w:rsid w:val="00FA41BE"/>
    <w:rsid w:val="00FA5591"/>
    <w:rsid w:val="00FB02D9"/>
    <w:rsid w:val="00FB0C67"/>
    <w:rsid w:val="00FB0ED7"/>
    <w:rsid w:val="00FB18EC"/>
    <w:rsid w:val="00FB2161"/>
    <w:rsid w:val="00FB3BFD"/>
    <w:rsid w:val="00FB7202"/>
    <w:rsid w:val="00FC3BBA"/>
    <w:rsid w:val="00FC4597"/>
    <w:rsid w:val="00FC47DA"/>
    <w:rsid w:val="00FC51EF"/>
    <w:rsid w:val="00FD0419"/>
    <w:rsid w:val="00FD17BA"/>
    <w:rsid w:val="00FD3065"/>
    <w:rsid w:val="00FD41B8"/>
    <w:rsid w:val="00FD4C42"/>
    <w:rsid w:val="00FD4E0F"/>
    <w:rsid w:val="00FD4E5E"/>
    <w:rsid w:val="00FD5B36"/>
    <w:rsid w:val="00FD630A"/>
    <w:rsid w:val="00FE11A5"/>
    <w:rsid w:val="00FE1F44"/>
    <w:rsid w:val="00FE41AC"/>
    <w:rsid w:val="00FE5A2E"/>
    <w:rsid w:val="00FE6B1B"/>
    <w:rsid w:val="00FF031F"/>
    <w:rsid w:val="00FF2CEE"/>
    <w:rsid w:val="00FF4118"/>
    <w:rsid w:val="00FF5CF1"/>
    <w:rsid w:val="00FF61A2"/>
    <w:rsid w:val="00FF64F9"/>
    <w:rsid w:val="00FF6B4D"/>
    <w:rsid w:val="00FF756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63405"/>
  <w15:docId w15:val="{AD53F62E-3941-4E74-961A-4E24C948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
    <w:basedOn w:val="Normln"/>
    <w:next w:val="AnnexesClanek11"/>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uiPriority w:val="39"/>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tabs>
        <w:tab w:val="clear" w:pos="1418"/>
      </w:tabs>
      <w:ind w:left="1701" w:hanging="567"/>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basedOn w:val="Normln"/>
    <w:uiPriority w:val="34"/>
    <w:rsid w:val="000D1479"/>
    <w:pPr>
      <w:ind w:left="720"/>
      <w:contextualSpacing/>
    </w:pPr>
  </w:style>
  <w:style w:type="paragraph" w:styleId="Revize">
    <w:name w:val="Revision"/>
    <w:hidden/>
    <w:uiPriority w:val="99"/>
    <w:semiHidden/>
    <w:rsid w:val="007578FC"/>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86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alinves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amp;P_Template_Smlouva_dvojjazycna_CZ_EN.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H&amp;P_Template_Smlouva_dvojjazycna_CZ_EN</Template>
  <TotalTime>0</TotalTime>
  <Pages>84</Pages>
  <Words>33726</Words>
  <Characters>198986</Characters>
  <Application>Microsoft Office Word</Application>
  <DocSecurity>0</DocSecurity>
  <Lines>1658</Lines>
  <Paragraphs>464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232248</CharactersWithSpaces>
  <SharedDoc>false</SharedDoc>
  <HLinks>
    <vt:vector size="312" baseType="variant">
      <vt:variant>
        <vt:i4>3801117</vt:i4>
      </vt:variant>
      <vt:variant>
        <vt:i4>567</vt:i4>
      </vt:variant>
      <vt:variant>
        <vt:i4>0</vt:i4>
      </vt:variant>
      <vt:variant>
        <vt:i4>5</vt:i4>
      </vt:variant>
      <vt:variant>
        <vt:lpwstr>mailto:faktury@alinvest.cz</vt:lpwstr>
      </vt:variant>
      <vt:variant>
        <vt:lpwstr/>
      </vt:variant>
      <vt:variant>
        <vt:i4>1376308</vt:i4>
      </vt:variant>
      <vt:variant>
        <vt:i4>302</vt:i4>
      </vt:variant>
      <vt:variant>
        <vt:i4>0</vt:i4>
      </vt:variant>
      <vt:variant>
        <vt:i4>5</vt:i4>
      </vt:variant>
      <vt:variant>
        <vt:lpwstr/>
      </vt:variant>
      <vt:variant>
        <vt:lpwstr>_Toc171355133</vt:lpwstr>
      </vt:variant>
      <vt:variant>
        <vt:i4>1376308</vt:i4>
      </vt:variant>
      <vt:variant>
        <vt:i4>296</vt:i4>
      </vt:variant>
      <vt:variant>
        <vt:i4>0</vt:i4>
      </vt:variant>
      <vt:variant>
        <vt:i4>5</vt:i4>
      </vt:variant>
      <vt:variant>
        <vt:lpwstr/>
      </vt:variant>
      <vt:variant>
        <vt:lpwstr>_Toc171355132</vt:lpwstr>
      </vt:variant>
      <vt:variant>
        <vt:i4>1376308</vt:i4>
      </vt:variant>
      <vt:variant>
        <vt:i4>290</vt:i4>
      </vt:variant>
      <vt:variant>
        <vt:i4>0</vt:i4>
      </vt:variant>
      <vt:variant>
        <vt:i4>5</vt:i4>
      </vt:variant>
      <vt:variant>
        <vt:lpwstr/>
      </vt:variant>
      <vt:variant>
        <vt:lpwstr>_Toc171355131</vt:lpwstr>
      </vt:variant>
      <vt:variant>
        <vt:i4>1376308</vt:i4>
      </vt:variant>
      <vt:variant>
        <vt:i4>284</vt:i4>
      </vt:variant>
      <vt:variant>
        <vt:i4>0</vt:i4>
      </vt:variant>
      <vt:variant>
        <vt:i4>5</vt:i4>
      </vt:variant>
      <vt:variant>
        <vt:lpwstr/>
      </vt:variant>
      <vt:variant>
        <vt:lpwstr>_Toc171355130</vt:lpwstr>
      </vt:variant>
      <vt:variant>
        <vt:i4>1310772</vt:i4>
      </vt:variant>
      <vt:variant>
        <vt:i4>278</vt:i4>
      </vt:variant>
      <vt:variant>
        <vt:i4>0</vt:i4>
      </vt:variant>
      <vt:variant>
        <vt:i4>5</vt:i4>
      </vt:variant>
      <vt:variant>
        <vt:lpwstr/>
      </vt:variant>
      <vt:variant>
        <vt:lpwstr>_Toc171355129</vt:lpwstr>
      </vt:variant>
      <vt:variant>
        <vt:i4>1310772</vt:i4>
      </vt:variant>
      <vt:variant>
        <vt:i4>272</vt:i4>
      </vt:variant>
      <vt:variant>
        <vt:i4>0</vt:i4>
      </vt:variant>
      <vt:variant>
        <vt:i4>5</vt:i4>
      </vt:variant>
      <vt:variant>
        <vt:lpwstr/>
      </vt:variant>
      <vt:variant>
        <vt:lpwstr>_Toc171355128</vt:lpwstr>
      </vt:variant>
      <vt:variant>
        <vt:i4>1310772</vt:i4>
      </vt:variant>
      <vt:variant>
        <vt:i4>266</vt:i4>
      </vt:variant>
      <vt:variant>
        <vt:i4>0</vt:i4>
      </vt:variant>
      <vt:variant>
        <vt:i4>5</vt:i4>
      </vt:variant>
      <vt:variant>
        <vt:lpwstr/>
      </vt:variant>
      <vt:variant>
        <vt:lpwstr>_Toc171355127</vt:lpwstr>
      </vt:variant>
      <vt:variant>
        <vt:i4>1310772</vt:i4>
      </vt:variant>
      <vt:variant>
        <vt:i4>260</vt:i4>
      </vt:variant>
      <vt:variant>
        <vt:i4>0</vt:i4>
      </vt:variant>
      <vt:variant>
        <vt:i4>5</vt:i4>
      </vt:variant>
      <vt:variant>
        <vt:lpwstr/>
      </vt:variant>
      <vt:variant>
        <vt:lpwstr>_Toc171355126</vt:lpwstr>
      </vt:variant>
      <vt:variant>
        <vt:i4>1310772</vt:i4>
      </vt:variant>
      <vt:variant>
        <vt:i4>254</vt:i4>
      </vt:variant>
      <vt:variant>
        <vt:i4>0</vt:i4>
      </vt:variant>
      <vt:variant>
        <vt:i4>5</vt:i4>
      </vt:variant>
      <vt:variant>
        <vt:lpwstr/>
      </vt:variant>
      <vt:variant>
        <vt:lpwstr>_Toc171355125</vt:lpwstr>
      </vt:variant>
      <vt:variant>
        <vt:i4>1310772</vt:i4>
      </vt:variant>
      <vt:variant>
        <vt:i4>248</vt:i4>
      </vt:variant>
      <vt:variant>
        <vt:i4>0</vt:i4>
      </vt:variant>
      <vt:variant>
        <vt:i4>5</vt:i4>
      </vt:variant>
      <vt:variant>
        <vt:lpwstr/>
      </vt:variant>
      <vt:variant>
        <vt:lpwstr>_Toc171355124</vt:lpwstr>
      </vt:variant>
      <vt:variant>
        <vt:i4>1310772</vt:i4>
      </vt:variant>
      <vt:variant>
        <vt:i4>242</vt:i4>
      </vt:variant>
      <vt:variant>
        <vt:i4>0</vt:i4>
      </vt:variant>
      <vt:variant>
        <vt:i4>5</vt:i4>
      </vt:variant>
      <vt:variant>
        <vt:lpwstr/>
      </vt:variant>
      <vt:variant>
        <vt:lpwstr>_Toc171355123</vt:lpwstr>
      </vt:variant>
      <vt:variant>
        <vt:i4>1310772</vt:i4>
      </vt:variant>
      <vt:variant>
        <vt:i4>236</vt:i4>
      </vt:variant>
      <vt:variant>
        <vt:i4>0</vt:i4>
      </vt:variant>
      <vt:variant>
        <vt:i4>5</vt:i4>
      </vt:variant>
      <vt:variant>
        <vt:lpwstr/>
      </vt:variant>
      <vt:variant>
        <vt:lpwstr>_Toc171355122</vt:lpwstr>
      </vt:variant>
      <vt:variant>
        <vt:i4>1310772</vt:i4>
      </vt:variant>
      <vt:variant>
        <vt:i4>230</vt:i4>
      </vt:variant>
      <vt:variant>
        <vt:i4>0</vt:i4>
      </vt:variant>
      <vt:variant>
        <vt:i4>5</vt:i4>
      </vt:variant>
      <vt:variant>
        <vt:lpwstr/>
      </vt:variant>
      <vt:variant>
        <vt:lpwstr>_Toc171355121</vt:lpwstr>
      </vt:variant>
      <vt:variant>
        <vt:i4>1310772</vt:i4>
      </vt:variant>
      <vt:variant>
        <vt:i4>224</vt:i4>
      </vt:variant>
      <vt:variant>
        <vt:i4>0</vt:i4>
      </vt:variant>
      <vt:variant>
        <vt:i4>5</vt:i4>
      </vt:variant>
      <vt:variant>
        <vt:lpwstr/>
      </vt:variant>
      <vt:variant>
        <vt:lpwstr>_Toc171355120</vt:lpwstr>
      </vt:variant>
      <vt:variant>
        <vt:i4>1507380</vt:i4>
      </vt:variant>
      <vt:variant>
        <vt:i4>218</vt:i4>
      </vt:variant>
      <vt:variant>
        <vt:i4>0</vt:i4>
      </vt:variant>
      <vt:variant>
        <vt:i4>5</vt:i4>
      </vt:variant>
      <vt:variant>
        <vt:lpwstr/>
      </vt:variant>
      <vt:variant>
        <vt:lpwstr>_Toc171355119</vt:lpwstr>
      </vt:variant>
      <vt:variant>
        <vt:i4>1507380</vt:i4>
      </vt:variant>
      <vt:variant>
        <vt:i4>212</vt:i4>
      </vt:variant>
      <vt:variant>
        <vt:i4>0</vt:i4>
      </vt:variant>
      <vt:variant>
        <vt:i4>5</vt:i4>
      </vt:variant>
      <vt:variant>
        <vt:lpwstr/>
      </vt:variant>
      <vt:variant>
        <vt:lpwstr>_Toc171355118</vt:lpwstr>
      </vt:variant>
      <vt:variant>
        <vt:i4>1507380</vt:i4>
      </vt:variant>
      <vt:variant>
        <vt:i4>206</vt:i4>
      </vt:variant>
      <vt:variant>
        <vt:i4>0</vt:i4>
      </vt:variant>
      <vt:variant>
        <vt:i4>5</vt:i4>
      </vt:variant>
      <vt:variant>
        <vt:lpwstr/>
      </vt:variant>
      <vt:variant>
        <vt:lpwstr>_Toc171355117</vt:lpwstr>
      </vt:variant>
      <vt:variant>
        <vt:i4>1507380</vt:i4>
      </vt:variant>
      <vt:variant>
        <vt:i4>200</vt:i4>
      </vt:variant>
      <vt:variant>
        <vt:i4>0</vt:i4>
      </vt:variant>
      <vt:variant>
        <vt:i4>5</vt:i4>
      </vt:variant>
      <vt:variant>
        <vt:lpwstr/>
      </vt:variant>
      <vt:variant>
        <vt:lpwstr>_Toc171355116</vt:lpwstr>
      </vt:variant>
      <vt:variant>
        <vt:i4>1507380</vt:i4>
      </vt:variant>
      <vt:variant>
        <vt:i4>194</vt:i4>
      </vt:variant>
      <vt:variant>
        <vt:i4>0</vt:i4>
      </vt:variant>
      <vt:variant>
        <vt:i4>5</vt:i4>
      </vt:variant>
      <vt:variant>
        <vt:lpwstr/>
      </vt:variant>
      <vt:variant>
        <vt:lpwstr>_Toc171355115</vt:lpwstr>
      </vt:variant>
      <vt:variant>
        <vt:i4>1507380</vt:i4>
      </vt:variant>
      <vt:variant>
        <vt:i4>188</vt:i4>
      </vt:variant>
      <vt:variant>
        <vt:i4>0</vt:i4>
      </vt:variant>
      <vt:variant>
        <vt:i4>5</vt:i4>
      </vt:variant>
      <vt:variant>
        <vt:lpwstr/>
      </vt:variant>
      <vt:variant>
        <vt:lpwstr>_Toc171355114</vt:lpwstr>
      </vt:variant>
      <vt:variant>
        <vt:i4>1507380</vt:i4>
      </vt:variant>
      <vt:variant>
        <vt:i4>182</vt:i4>
      </vt:variant>
      <vt:variant>
        <vt:i4>0</vt:i4>
      </vt:variant>
      <vt:variant>
        <vt:i4>5</vt:i4>
      </vt:variant>
      <vt:variant>
        <vt:lpwstr/>
      </vt:variant>
      <vt:variant>
        <vt:lpwstr>_Toc171355113</vt:lpwstr>
      </vt:variant>
      <vt:variant>
        <vt:i4>1507380</vt:i4>
      </vt:variant>
      <vt:variant>
        <vt:i4>176</vt:i4>
      </vt:variant>
      <vt:variant>
        <vt:i4>0</vt:i4>
      </vt:variant>
      <vt:variant>
        <vt:i4>5</vt:i4>
      </vt:variant>
      <vt:variant>
        <vt:lpwstr/>
      </vt:variant>
      <vt:variant>
        <vt:lpwstr>_Toc171355112</vt:lpwstr>
      </vt:variant>
      <vt:variant>
        <vt:i4>1507380</vt:i4>
      </vt:variant>
      <vt:variant>
        <vt:i4>170</vt:i4>
      </vt:variant>
      <vt:variant>
        <vt:i4>0</vt:i4>
      </vt:variant>
      <vt:variant>
        <vt:i4>5</vt:i4>
      </vt:variant>
      <vt:variant>
        <vt:lpwstr/>
      </vt:variant>
      <vt:variant>
        <vt:lpwstr>_Toc171355111</vt:lpwstr>
      </vt:variant>
      <vt:variant>
        <vt:i4>1507380</vt:i4>
      </vt:variant>
      <vt:variant>
        <vt:i4>164</vt:i4>
      </vt:variant>
      <vt:variant>
        <vt:i4>0</vt:i4>
      </vt:variant>
      <vt:variant>
        <vt:i4>5</vt:i4>
      </vt:variant>
      <vt:variant>
        <vt:lpwstr/>
      </vt:variant>
      <vt:variant>
        <vt:lpwstr>_Toc171355110</vt:lpwstr>
      </vt:variant>
      <vt:variant>
        <vt:i4>1441844</vt:i4>
      </vt:variant>
      <vt:variant>
        <vt:i4>158</vt:i4>
      </vt:variant>
      <vt:variant>
        <vt:i4>0</vt:i4>
      </vt:variant>
      <vt:variant>
        <vt:i4>5</vt:i4>
      </vt:variant>
      <vt:variant>
        <vt:lpwstr/>
      </vt:variant>
      <vt:variant>
        <vt:lpwstr>_Toc171355109</vt:lpwstr>
      </vt:variant>
      <vt:variant>
        <vt:i4>1441844</vt:i4>
      </vt:variant>
      <vt:variant>
        <vt:i4>152</vt:i4>
      </vt:variant>
      <vt:variant>
        <vt:i4>0</vt:i4>
      </vt:variant>
      <vt:variant>
        <vt:i4>5</vt:i4>
      </vt:variant>
      <vt:variant>
        <vt:lpwstr/>
      </vt:variant>
      <vt:variant>
        <vt:lpwstr>_Toc171355108</vt:lpwstr>
      </vt:variant>
      <vt:variant>
        <vt:i4>1441844</vt:i4>
      </vt:variant>
      <vt:variant>
        <vt:i4>146</vt:i4>
      </vt:variant>
      <vt:variant>
        <vt:i4>0</vt:i4>
      </vt:variant>
      <vt:variant>
        <vt:i4>5</vt:i4>
      </vt:variant>
      <vt:variant>
        <vt:lpwstr/>
      </vt:variant>
      <vt:variant>
        <vt:lpwstr>_Toc171355107</vt:lpwstr>
      </vt:variant>
      <vt:variant>
        <vt:i4>1441844</vt:i4>
      </vt:variant>
      <vt:variant>
        <vt:i4>140</vt:i4>
      </vt:variant>
      <vt:variant>
        <vt:i4>0</vt:i4>
      </vt:variant>
      <vt:variant>
        <vt:i4>5</vt:i4>
      </vt:variant>
      <vt:variant>
        <vt:lpwstr/>
      </vt:variant>
      <vt:variant>
        <vt:lpwstr>_Toc171355106</vt:lpwstr>
      </vt:variant>
      <vt:variant>
        <vt:i4>1441844</vt:i4>
      </vt:variant>
      <vt:variant>
        <vt:i4>134</vt:i4>
      </vt:variant>
      <vt:variant>
        <vt:i4>0</vt:i4>
      </vt:variant>
      <vt:variant>
        <vt:i4>5</vt:i4>
      </vt:variant>
      <vt:variant>
        <vt:lpwstr/>
      </vt:variant>
      <vt:variant>
        <vt:lpwstr>_Toc171355105</vt:lpwstr>
      </vt:variant>
      <vt:variant>
        <vt:i4>1441844</vt:i4>
      </vt:variant>
      <vt:variant>
        <vt:i4>128</vt:i4>
      </vt:variant>
      <vt:variant>
        <vt:i4>0</vt:i4>
      </vt:variant>
      <vt:variant>
        <vt:i4>5</vt:i4>
      </vt:variant>
      <vt:variant>
        <vt:lpwstr/>
      </vt:variant>
      <vt:variant>
        <vt:lpwstr>_Toc171355104</vt:lpwstr>
      </vt:variant>
      <vt:variant>
        <vt:i4>1441844</vt:i4>
      </vt:variant>
      <vt:variant>
        <vt:i4>122</vt:i4>
      </vt:variant>
      <vt:variant>
        <vt:i4>0</vt:i4>
      </vt:variant>
      <vt:variant>
        <vt:i4>5</vt:i4>
      </vt:variant>
      <vt:variant>
        <vt:lpwstr/>
      </vt:variant>
      <vt:variant>
        <vt:lpwstr>_Toc171355103</vt:lpwstr>
      </vt:variant>
      <vt:variant>
        <vt:i4>1441844</vt:i4>
      </vt:variant>
      <vt:variant>
        <vt:i4>116</vt:i4>
      </vt:variant>
      <vt:variant>
        <vt:i4>0</vt:i4>
      </vt:variant>
      <vt:variant>
        <vt:i4>5</vt:i4>
      </vt:variant>
      <vt:variant>
        <vt:lpwstr/>
      </vt:variant>
      <vt:variant>
        <vt:lpwstr>_Toc171355102</vt:lpwstr>
      </vt:variant>
      <vt:variant>
        <vt:i4>1441844</vt:i4>
      </vt:variant>
      <vt:variant>
        <vt:i4>110</vt:i4>
      </vt:variant>
      <vt:variant>
        <vt:i4>0</vt:i4>
      </vt:variant>
      <vt:variant>
        <vt:i4>5</vt:i4>
      </vt:variant>
      <vt:variant>
        <vt:lpwstr/>
      </vt:variant>
      <vt:variant>
        <vt:lpwstr>_Toc171355101</vt:lpwstr>
      </vt:variant>
      <vt:variant>
        <vt:i4>1441844</vt:i4>
      </vt:variant>
      <vt:variant>
        <vt:i4>104</vt:i4>
      </vt:variant>
      <vt:variant>
        <vt:i4>0</vt:i4>
      </vt:variant>
      <vt:variant>
        <vt:i4>5</vt:i4>
      </vt:variant>
      <vt:variant>
        <vt:lpwstr/>
      </vt:variant>
      <vt:variant>
        <vt:lpwstr>_Toc171355100</vt:lpwstr>
      </vt:variant>
      <vt:variant>
        <vt:i4>2031669</vt:i4>
      </vt:variant>
      <vt:variant>
        <vt:i4>98</vt:i4>
      </vt:variant>
      <vt:variant>
        <vt:i4>0</vt:i4>
      </vt:variant>
      <vt:variant>
        <vt:i4>5</vt:i4>
      </vt:variant>
      <vt:variant>
        <vt:lpwstr/>
      </vt:variant>
      <vt:variant>
        <vt:lpwstr>_Toc171355099</vt:lpwstr>
      </vt:variant>
      <vt:variant>
        <vt:i4>2031669</vt:i4>
      </vt:variant>
      <vt:variant>
        <vt:i4>92</vt:i4>
      </vt:variant>
      <vt:variant>
        <vt:i4>0</vt:i4>
      </vt:variant>
      <vt:variant>
        <vt:i4>5</vt:i4>
      </vt:variant>
      <vt:variant>
        <vt:lpwstr/>
      </vt:variant>
      <vt:variant>
        <vt:lpwstr>_Toc171355098</vt:lpwstr>
      </vt:variant>
      <vt:variant>
        <vt:i4>2031669</vt:i4>
      </vt:variant>
      <vt:variant>
        <vt:i4>86</vt:i4>
      </vt:variant>
      <vt:variant>
        <vt:i4>0</vt:i4>
      </vt:variant>
      <vt:variant>
        <vt:i4>5</vt:i4>
      </vt:variant>
      <vt:variant>
        <vt:lpwstr/>
      </vt:variant>
      <vt:variant>
        <vt:lpwstr>_Toc171355097</vt:lpwstr>
      </vt:variant>
      <vt:variant>
        <vt:i4>2031669</vt:i4>
      </vt:variant>
      <vt:variant>
        <vt:i4>80</vt:i4>
      </vt:variant>
      <vt:variant>
        <vt:i4>0</vt:i4>
      </vt:variant>
      <vt:variant>
        <vt:i4>5</vt:i4>
      </vt:variant>
      <vt:variant>
        <vt:lpwstr/>
      </vt:variant>
      <vt:variant>
        <vt:lpwstr>_Toc171355096</vt:lpwstr>
      </vt:variant>
      <vt:variant>
        <vt:i4>2031669</vt:i4>
      </vt:variant>
      <vt:variant>
        <vt:i4>74</vt:i4>
      </vt:variant>
      <vt:variant>
        <vt:i4>0</vt:i4>
      </vt:variant>
      <vt:variant>
        <vt:i4>5</vt:i4>
      </vt:variant>
      <vt:variant>
        <vt:lpwstr/>
      </vt:variant>
      <vt:variant>
        <vt:lpwstr>_Toc171355095</vt:lpwstr>
      </vt:variant>
      <vt:variant>
        <vt:i4>2031669</vt:i4>
      </vt:variant>
      <vt:variant>
        <vt:i4>68</vt:i4>
      </vt:variant>
      <vt:variant>
        <vt:i4>0</vt:i4>
      </vt:variant>
      <vt:variant>
        <vt:i4>5</vt:i4>
      </vt:variant>
      <vt:variant>
        <vt:lpwstr/>
      </vt:variant>
      <vt:variant>
        <vt:lpwstr>_Toc171355094</vt:lpwstr>
      </vt:variant>
      <vt:variant>
        <vt:i4>2031669</vt:i4>
      </vt:variant>
      <vt:variant>
        <vt:i4>62</vt:i4>
      </vt:variant>
      <vt:variant>
        <vt:i4>0</vt:i4>
      </vt:variant>
      <vt:variant>
        <vt:i4>5</vt:i4>
      </vt:variant>
      <vt:variant>
        <vt:lpwstr/>
      </vt:variant>
      <vt:variant>
        <vt:lpwstr>_Toc171355093</vt:lpwstr>
      </vt:variant>
      <vt:variant>
        <vt:i4>2031669</vt:i4>
      </vt:variant>
      <vt:variant>
        <vt:i4>56</vt:i4>
      </vt:variant>
      <vt:variant>
        <vt:i4>0</vt:i4>
      </vt:variant>
      <vt:variant>
        <vt:i4>5</vt:i4>
      </vt:variant>
      <vt:variant>
        <vt:lpwstr/>
      </vt:variant>
      <vt:variant>
        <vt:lpwstr>_Toc171355092</vt:lpwstr>
      </vt:variant>
      <vt:variant>
        <vt:i4>2031669</vt:i4>
      </vt:variant>
      <vt:variant>
        <vt:i4>50</vt:i4>
      </vt:variant>
      <vt:variant>
        <vt:i4>0</vt:i4>
      </vt:variant>
      <vt:variant>
        <vt:i4>5</vt:i4>
      </vt:variant>
      <vt:variant>
        <vt:lpwstr/>
      </vt:variant>
      <vt:variant>
        <vt:lpwstr>_Toc171355091</vt:lpwstr>
      </vt:variant>
      <vt:variant>
        <vt:i4>2031669</vt:i4>
      </vt:variant>
      <vt:variant>
        <vt:i4>44</vt:i4>
      </vt:variant>
      <vt:variant>
        <vt:i4>0</vt:i4>
      </vt:variant>
      <vt:variant>
        <vt:i4>5</vt:i4>
      </vt:variant>
      <vt:variant>
        <vt:lpwstr/>
      </vt:variant>
      <vt:variant>
        <vt:lpwstr>_Toc171355090</vt:lpwstr>
      </vt:variant>
      <vt:variant>
        <vt:i4>1966133</vt:i4>
      </vt:variant>
      <vt:variant>
        <vt:i4>38</vt:i4>
      </vt:variant>
      <vt:variant>
        <vt:i4>0</vt:i4>
      </vt:variant>
      <vt:variant>
        <vt:i4>5</vt:i4>
      </vt:variant>
      <vt:variant>
        <vt:lpwstr/>
      </vt:variant>
      <vt:variant>
        <vt:lpwstr>_Toc171355089</vt:lpwstr>
      </vt:variant>
      <vt:variant>
        <vt:i4>1966133</vt:i4>
      </vt:variant>
      <vt:variant>
        <vt:i4>32</vt:i4>
      </vt:variant>
      <vt:variant>
        <vt:i4>0</vt:i4>
      </vt:variant>
      <vt:variant>
        <vt:i4>5</vt:i4>
      </vt:variant>
      <vt:variant>
        <vt:lpwstr/>
      </vt:variant>
      <vt:variant>
        <vt:lpwstr>_Toc171355088</vt:lpwstr>
      </vt:variant>
      <vt:variant>
        <vt:i4>1966133</vt:i4>
      </vt:variant>
      <vt:variant>
        <vt:i4>26</vt:i4>
      </vt:variant>
      <vt:variant>
        <vt:i4>0</vt:i4>
      </vt:variant>
      <vt:variant>
        <vt:i4>5</vt:i4>
      </vt:variant>
      <vt:variant>
        <vt:lpwstr/>
      </vt:variant>
      <vt:variant>
        <vt:lpwstr>_Toc171355087</vt:lpwstr>
      </vt:variant>
      <vt:variant>
        <vt:i4>1966133</vt:i4>
      </vt:variant>
      <vt:variant>
        <vt:i4>20</vt:i4>
      </vt:variant>
      <vt:variant>
        <vt:i4>0</vt:i4>
      </vt:variant>
      <vt:variant>
        <vt:i4>5</vt:i4>
      </vt:variant>
      <vt:variant>
        <vt:lpwstr/>
      </vt:variant>
      <vt:variant>
        <vt:lpwstr>_Toc171355086</vt:lpwstr>
      </vt:variant>
      <vt:variant>
        <vt:i4>1966133</vt:i4>
      </vt:variant>
      <vt:variant>
        <vt:i4>14</vt:i4>
      </vt:variant>
      <vt:variant>
        <vt:i4>0</vt:i4>
      </vt:variant>
      <vt:variant>
        <vt:i4>5</vt:i4>
      </vt:variant>
      <vt:variant>
        <vt:lpwstr/>
      </vt:variant>
      <vt:variant>
        <vt:lpwstr>_Toc171355085</vt:lpwstr>
      </vt:variant>
      <vt:variant>
        <vt:i4>1966133</vt:i4>
      </vt:variant>
      <vt:variant>
        <vt:i4>8</vt:i4>
      </vt:variant>
      <vt:variant>
        <vt:i4>0</vt:i4>
      </vt:variant>
      <vt:variant>
        <vt:i4>5</vt:i4>
      </vt:variant>
      <vt:variant>
        <vt:lpwstr/>
      </vt:variant>
      <vt:variant>
        <vt:lpwstr>_Toc171355084</vt:lpwstr>
      </vt:variant>
      <vt:variant>
        <vt:i4>1966133</vt:i4>
      </vt:variant>
      <vt:variant>
        <vt:i4>2</vt:i4>
      </vt:variant>
      <vt:variant>
        <vt:i4>0</vt:i4>
      </vt:variant>
      <vt:variant>
        <vt:i4>5</vt:i4>
      </vt:variant>
      <vt:variant>
        <vt:lpwstr/>
      </vt:variant>
      <vt:variant>
        <vt:lpwstr>_Toc171355083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cp:lastModifiedBy>AIB</cp:lastModifiedBy>
  <cp:revision>174</cp:revision>
  <cp:lastPrinted>2009-06-19T19:08:00Z</cp:lastPrinted>
  <dcterms:created xsi:type="dcterms:W3CDTF">2024-07-08T15:15:00Z</dcterms:created>
  <dcterms:modified xsi:type="dcterms:W3CDTF">2024-07-09T14:04:00Z</dcterms:modified>
</cp:coreProperties>
</file>