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5A96B91D"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77777777"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75E2F00F" w14:textId="789A6E5D" w:rsidR="00960EE6" w:rsidRDefault="005C0C9F">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r w:rsidRPr="00A75846">
        <w:fldChar w:fldCharType="begin"/>
      </w:r>
      <w:r w:rsidRPr="00A75846">
        <w:instrText xml:space="preserve"> TOC \h \z \t "Nadpis 11;1;HH_Title_Titulni_strana;1;Název;1;HH Title 2;1;EN_Nadpis 1;1" </w:instrText>
      </w:r>
      <w:r w:rsidRPr="00A75846">
        <w:fldChar w:fldCharType="separate"/>
      </w:r>
      <w:hyperlink w:anchor="_Toc171493204" w:history="1">
        <w:r w:rsidR="00960EE6" w:rsidRPr="00DD0D88">
          <w:rPr>
            <w:rStyle w:val="Hypertextovodkaz"/>
            <w:rFonts w:ascii="Times" w:hAnsi="Times"/>
            <w:noProof/>
          </w:rPr>
          <w:t>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DEFINITIONS</w:t>
        </w:r>
        <w:r w:rsidR="00960EE6">
          <w:rPr>
            <w:noProof/>
            <w:webHidden/>
          </w:rPr>
          <w:tab/>
        </w:r>
        <w:r w:rsidR="00960EE6">
          <w:rPr>
            <w:noProof/>
            <w:webHidden/>
          </w:rPr>
          <w:fldChar w:fldCharType="begin"/>
        </w:r>
        <w:r w:rsidR="00960EE6">
          <w:rPr>
            <w:noProof/>
            <w:webHidden/>
          </w:rPr>
          <w:instrText xml:space="preserve"> PAGEREF _Toc171493204 \h </w:instrText>
        </w:r>
        <w:r w:rsidR="00960EE6">
          <w:rPr>
            <w:noProof/>
            <w:webHidden/>
          </w:rPr>
        </w:r>
        <w:r w:rsidR="00960EE6">
          <w:rPr>
            <w:noProof/>
            <w:webHidden/>
          </w:rPr>
          <w:fldChar w:fldCharType="separate"/>
        </w:r>
        <w:r w:rsidR="00960EE6">
          <w:rPr>
            <w:noProof/>
            <w:webHidden/>
          </w:rPr>
          <w:t>7</w:t>
        </w:r>
        <w:r w:rsidR="00960EE6">
          <w:rPr>
            <w:noProof/>
            <w:webHidden/>
          </w:rPr>
          <w:fldChar w:fldCharType="end"/>
        </w:r>
      </w:hyperlink>
    </w:p>
    <w:p w14:paraId="1E205E1F" w14:textId="4C8B4EC8"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5" w:history="1">
        <w:r w:rsidR="00960EE6" w:rsidRPr="00DD0D88">
          <w:rPr>
            <w:rStyle w:val="Hypertextovodkaz"/>
            <w:rFonts w:ascii="Times" w:hAnsi="Times"/>
            <w:noProof/>
          </w:rPr>
          <w:t>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SUBJECT OF THE CONTRACT</w:t>
        </w:r>
        <w:r w:rsidR="00960EE6">
          <w:rPr>
            <w:noProof/>
            <w:webHidden/>
          </w:rPr>
          <w:tab/>
        </w:r>
        <w:r w:rsidR="00960EE6">
          <w:rPr>
            <w:noProof/>
            <w:webHidden/>
          </w:rPr>
          <w:fldChar w:fldCharType="begin"/>
        </w:r>
        <w:r w:rsidR="00960EE6">
          <w:rPr>
            <w:noProof/>
            <w:webHidden/>
          </w:rPr>
          <w:instrText xml:space="preserve"> PAGEREF _Toc171493205 \h </w:instrText>
        </w:r>
        <w:r w:rsidR="00960EE6">
          <w:rPr>
            <w:noProof/>
            <w:webHidden/>
          </w:rPr>
        </w:r>
        <w:r w:rsidR="00960EE6">
          <w:rPr>
            <w:noProof/>
            <w:webHidden/>
          </w:rPr>
          <w:fldChar w:fldCharType="separate"/>
        </w:r>
        <w:r w:rsidR="00960EE6">
          <w:rPr>
            <w:noProof/>
            <w:webHidden/>
          </w:rPr>
          <w:t>12</w:t>
        </w:r>
        <w:r w:rsidR="00960EE6">
          <w:rPr>
            <w:noProof/>
            <w:webHidden/>
          </w:rPr>
          <w:fldChar w:fldCharType="end"/>
        </w:r>
      </w:hyperlink>
    </w:p>
    <w:p w14:paraId="5AC789AD" w14:textId="5DCFC0DD"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6" w:history="1">
        <w:r w:rsidR="00960EE6" w:rsidRPr="00DD0D88">
          <w:rPr>
            <w:rStyle w:val="Hypertextovodkaz"/>
            <w:rFonts w:ascii="Times" w:hAnsi="Times"/>
            <w:noProof/>
          </w:rPr>
          <w:t>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MAJOR PRINCIPLES OF EXECUTION OF THE WORK</w:t>
        </w:r>
        <w:r w:rsidR="00960EE6">
          <w:rPr>
            <w:noProof/>
            <w:webHidden/>
          </w:rPr>
          <w:tab/>
        </w:r>
        <w:r w:rsidR="00960EE6">
          <w:rPr>
            <w:noProof/>
            <w:webHidden/>
          </w:rPr>
          <w:fldChar w:fldCharType="begin"/>
        </w:r>
        <w:r w:rsidR="00960EE6">
          <w:rPr>
            <w:noProof/>
            <w:webHidden/>
          </w:rPr>
          <w:instrText xml:space="preserve"> PAGEREF _Toc171493206 \h </w:instrText>
        </w:r>
        <w:r w:rsidR="00960EE6">
          <w:rPr>
            <w:noProof/>
            <w:webHidden/>
          </w:rPr>
        </w:r>
        <w:r w:rsidR="00960EE6">
          <w:rPr>
            <w:noProof/>
            <w:webHidden/>
          </w:rPr>
          <w:fldChar w:fldCharType="separate"/>
        </w:r>
        <w:r w:rsidR="00960EE6">
          <w:rPr>
            <w:noProof/>
            <w:webHidden/>
          </w:rPr>
          <w:t>13</w:t>
        </w:r>
        <w:r w:rsidR="00960EE6">
          <w:rPr>
            <w:noProof/>
            <w:webHidden/>
          </w:rPr>
          <w:fldChar w:fldCharType="end"/>
        </w:r>
      </w:hyperlink>
    </w:p>
    <w:p w14:paraId="33F99774" w14:textId="360BD541"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7" w:history="1">
        <w:r w:rsidR="00960EE6" w:rsidRPr="00DD0D88">
          <w:rPr>
            <w:rStyle w:val="Hypertextovodkaz"/>
            <w:rFonts w:ascii="Times" w:hAnsi="Times"/>
            <w:noProof/>
          </w:rPr>
          <w:t>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STANDARDS</w:t>
        </w:r>
        <w:r w:rsidR="00960EE6">
          <w:rPr>
            <w:noProof/>
            <w:webHidden/>
          </w:rPr>
          <w:tab/>
        </w:r>
        <w:r w:rsidR="00960EE6">
          <w:rPr>
            <w:noProof/>
            <w:webHidden/>
          </w:rPr>
          <w:fldChar w:fldCharType="begin"/>
        </w:r>
        <w:r w:rsidR="00960EE6">
          <w:rPr>
            <w:noProof/>
            <w:webHidden/>
          </w:rPr>
          <w:instrText xml:space="preserve"> PAGEREF _Toc171493207 \h </w:instrText>
        </w:r>
        <w:r w:rsidR="00960EE6">
          <w:rPr>
            <w:noProof/>
            <w:webHidden/>
          </w:rPr>
        </w:r>
        <w:r w:rsidR="00960EE6">
          <w:rPr>
            <w:noProof/>
            <w:webHidden/>
          </w:rPr>
          <w:fldChar w:fldCharType="separate"/>
        </w:r>
        <w:r w:rsidR="00960EE6">
          <w:rPr>
            <w:noProof/>
            <w:webHidden/>
          </w:rPr>
          <w:t>14</w:t>
        </w:r>
        <w:r w:rsidR="00960EE6">
          <w:rPr>
            <w:noProof/>
            <w:webHidden/>
          </w:rPr>
          <w:fldChar w:fldCharType="end"/>
        </w:r>
      </w:hyperlink>
    </w:p>
    <w:p w14:paraId="0933FC4F" w14:textId="6420D338"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8" w:history="1">
        <w:r w:rsidR="00960EE6" w:rsidRPr="00DD0D88">
          <w:rPr>
            <w:rStyle w:val="Hypertextovodkaz"/>
            <w:rFonts w:ascii="Times" w:hAnsi="Times"/>
            <w:noProof/>
          </w:rPr>
          <w:t>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PACKING</w:t>
        </w:r>
        <w:r w:rsidR="00960EE6">
          <w:rPr>
            <w:noProof/>
            <w:webHidden/>
          </w:rPr>
          <w:tab/>
        </w:r>
        <w:r w:rsidR="00960EE6">
          <w:rPr>
            <w:noProof/>
            <w:webHidden/>
          </w:rPr>
          <w:fldChar w:fldCharType="begin"/>
        </w:r>
        <w:r w:rsidR="00960EE6">
          <w:rPr>
            <w:noProof/>
            <w:webHidden/>
          </w:rPr>
          <w:instrText xml:space="preserve"> PAGEREF _Toc171493208 \h </w:instrText>
        </w:r>
        <w:r w:rsidR="00960EE6">
          <w:rPr>
            <w:noProof/>
            <w:webHidden/>
          </w:rPr>
        </w:r>
        <w:r w:rsidR="00960EE6">
          <w:rPr>
            <w:noProof/>
            <w:webHidden/>
          </w:rPr>
          <w:fldChar w:fldCharType="separate"/>
        </w:r>
        <w:r w:rsidR="00960EE6">
          <w:rPr>
            <w:noProof/>
            <w:webHidden/>
          </w:rPr>
          <w:t>14</w:t>
        </w:r>
        <w:r w:rsidR="00960EE6">
          <w:rPr>
            <w:noProof/>
            <w:webHidden/>
          </w:rPr>
          <w:fldChar w:fldCharType="end"/>
        </w:r>
      </w:hyperlink>
    </w:p>
    <w:p w14:paraId="2A631AE6" w14:textId="7B33B093"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09" w:history="1">
        <w:r w:rsidR="00960EE6" w:rsidRPr="00DD0D88">
          <w:rPr>
            <w:rStyle w:val="Hypertextovodkaz"/>
            <w:rFonts w:ascii="Times" w:hAnsi="Times"/>
            <w:noProof/>
          </w:rPr>
          <w:t>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DELIVERY TO SITE</w:t>
        </w:r>
        <w:r w:rsidR="00960EE6">
          <w:rPr>
            <w:noProof/>
            <w:webHidden/>
          </w:rPr>
          <w:tab/>
        </w:r>
        <w:r w:rsidR="00960EE6">
          <w:rPr>
            <w:noProof/>
            <w:webHidden/>
          </w:rPr>
          <w:fldChar w:fldCharType="begin"/>
        </w:r>
        <w:r w:rsidR="00960EE6">
          <w:rPr>
            <w:noProof/>
            <w:webHidden/>
          </w:rPr>
          <w:instrText xml:space="preserve"> PAGEREF _Toc171493209 \h </w:instrText>
        </w:r>
        <w:r w:rsidR="00960EE6">
          <w:rPr>
            <w:noProof/>
            <w:webHidden/>
          </w:rPr>
        </w:r>
        <w:r w:rsidR="00960EE6">
          <w:rPr>
            <w:noProof/>
            <w:webHidden/>
          </w:rPr>
          <w:fldChar w:fldCharType="separate"/>
        </w:r>
        <w:r w:rsidR="00960EE6">
          <w:rPr>
            <w:noProof/>
            <w:webHidden/>
          </w:rPr>
          <w:t>15</w:t>
        </w:r>
        <w:r w:rsidR="00960EE6">
          <w:rPr>
            <w:noProof/>
            <w:webHidden/>
          </w:rPr>
          <w:fldChar w:fldCharType="end"/>
        </w:r>
      </w:hyperlink>
    </w:p>
    <w:p w14:paraId="370BA5DF" w14:textId="1DD0D962"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0" w:history="1">
        <w:r w:rsidR="00960EE6" w:rsidRPr="00DD0D88">
          <w:rPr>
            <w:rStyle w:val="Hypertextovodkaz"/>
            <w:rFonts w:ascii="Times" w:hAnsi="Times"/>
            <w:noProof/>
          </w:rPr>
          <w:t>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TRANSPORTATION</w:t>
        </w:r>
        <w:r w:rsidR="00960EE6">
          <w:rPr>
            <w:noProof/>
            <w:webHidden/>
          </w:rPr>
          <w:tab/>
        </w:r>
        <w:r w:rsidR="00960EE6">
          <w:rPr>
            <w:noProof/>
            <w:webHidden/>
          </w:rPr>
          <w:fldChar w:fldCharType="begin"/>
        </w:r>
        <w:r w:rsidR="00960EE6">
          <w:rPr>
            <w:noProof/>
            <w:webHidden/>
          </w:rPr>
          <w:instrText xml:space="preserve"> PAGEREF _Toc171493210 \h </w:instrText>
        </w:r>
        <w:r w:rsidR="00960EE6">
          <w:rPr>
            <w:noProof/>
            <w:webHidden/>
          </w:rPr>
        </w:r>
        <w:r w:rsidR="00960EE6">
          <w:rPr>
            <w:noProof/>
            <w:webHidden/>
          </w:rPr>
          <w:fldChar w:fldCharType="separate"/>
        </w:r>
        <w:r w:rsidR="00960EE6">
          <w:rPr>
            <w:noProof/>
            <w:webHidden/>
          </w:rPr>
          <w:t>15</w:t>
        </w:r>
        <w:r w:rsidR="00960EE6">
          <w:rPr>
            <w:noProof/>
            <w:webHidden/>
          </w:rPr>
          <w:fldChar w:fldCharType="end"/>
        </w:r>
      </w:hyperlink>
    </w:p>
    <w:p w14:paraId="54E73E51" w14:textId="25962C41"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1" w:history="1">
        <w:r w:rsidR="00960EE6" w:rsidRPr="00DD0D88">
          <w:rPr>
            <w:rStyle w:val="Hypertextovodkaz"/>
            <w:rFonts w:ascii="Times" w:hAnsi="Times"/>
            <w:noProof/>
          </w:rPr>
          <w:t>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INSURANCE</w:t>
        </w:r>
        <w:r w:rsidR="00960EE6">
          <w:rPr>
            <w:noProof/>
            <w:webHidden/>
          </w:rPr>
          <w:tab/>
        </w:r>
        <w:r w:rsidR="00960EE6">
          <w:rPr>
            <w:noProof/>
            <w:webHidden/>
          </w:rPr>
          <w:fldChar w:fldCharType="begin"/>
        </w:r>
        <w:r w:rsidR="00960EE6">
          <w:rPr>
            <w:noProof/>
            <w:webHidden/>
          </w:rPr>
          <w:instrText xml:space="preserve"> PAGEREF _Toc171493211 \h </w:instrText>
        </w:r>
        <w:r w:rsidR="00960EE6">
          <w:rPr>
            <w:noProof/>
            <w:webHidden/>
          </w:rPr>
        </w:r>
        <w:r w:rsidR="00960EE6">
          <w:rPr>
            <w:noProof/>
            <w:webHidden/>
          </w:rPr>
          <w:fldChar w:fldCharType="separate"/>
        </w:r>
        <w:r w:rsidR="00960EE6">
          <w:rPr>
            <w:noProof/>
            <w:webHidden/>
          </w:rPr>
          <w:t>16</w:t>
        </w:r>
        <w:r w:rsidR="00960EE6">
          <w:rPr>
            <w:noProof/>
            <w:webHidden/>
          </w:rPr>
          <w:fldChar w:fldCharType="end"/>
        </w:r>
      </w:hyperlink>
    </w:p>
    <w:p w14:paraId="464E8F41" w14:textId="5556142B"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2" w:history="1">
        <w:r w:rsidR="00960EE6" w:rsidRPr="00DD0D88">
          <w:rPr>
            <w:rStyle w:val="Hypertextovodkaz"/>
            <w:rFonts w:ascii="Times" w:hAnsi="Times"/>
            <w:noProof/>
          </w:rPr>
          <w:t>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SERVICES AND OTHER DELIVERABLES</w:t>
        </w:r>
        <w:r w:rsidR="00960EE6">
          <w:rPr>
            <w:noProof/>
            <w:webHidden/>
          </w:rPr>
          <w:tab/>
        </w:r>
        <w:r w:rsidR="00960EE6">
          <w:rPr>
            <w:noProof/>
            <w:webHidden/>
          </w:rPr>
          <w:fldChar w:fldCharType="begin"/>
        </w:r>
        <w:r w:rsidR="00960EE6">
          <w:rPr>
            <w:noProof/>
            <w:webHidden/>
          </w:rPr>
          <w:instrText xml:space="preserve"> PAGEREF _Toc171493212 \h </w:instrText>
        </w:r>
        <w:r w:rsidR="00960EE6">
          <w:rPr>
            <w:noProof/>
            <w:webHidden/>
          </w:rPr>
        </w:r>
        <w:r w:rsidR="00960EE6">
          <w:rPr>
            <w:noProof/>
            <w:webHidden/>
          </w:rPr>
          <w:fldChar w:fldCharType="separate"/>
        </w:r>
        <w:r w:rsidR="00960EE6">
          <w:rPr>
            <w:noProof/>
            <w:webHidden/>
          </w:rPr>
          <w:t>17</w:t>
        </w:r>
        <w:r w:rsidR="00960EE6">
          <w:rPr>
            <w:noProof/>
            <w:webHidden/>
          </w:rPr>
          <w:fldChar w:fldCharType="end"/>
        </w:r>
      </w:hyperlink>
    </w:p>
    <w:p w14:paraId="4EDA84AF" w14:textId="2707ABA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3" w:history="1">
        <w:r w:rsidR="00960EE6" w:rsidRPr="00DD0D88">
          <w:rPr>
            <w:rStyle w:val="Hypertextovodkaz"/>
            <w:rFonts w:ascii="Times" w:hAnsi="Times"/>
            <w:noProof/>
          </w:rPr>
          <w:t>10.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EXAMINATION, INSPECTION AND TESTS</w:t>
        </w:r>
        <w:r w:rsidR="00960EE6">
          <w:rPr>
            <w:noProof/>
            <w:webHidden/>
          </w:rPr>
          <w:tab/>
        </w:r>
        <w:r w:rsidR="00960EE6">
          <w:rPr>
            <w:noProof/>
            <w:webHidden/>
          </w:rPr>
          <w:fldChar w:fldCharType="begin"/>
        </w:r>
        <w:r w:rsidR="00960EE6">
          <w:rPr>
            <w:noProof/>
            <w:webHidden/>
          </w:rPr>
          <w:instrText xml:space="preserve"> PAGEREF _Toc171493213 \h </w:instrText>
        </w:r>
        <w:r w:rsidR="00960EE6">
          <w:rPr>
            <w:noProof/>
            <w:webHidden/>
          </w:rPr>
        </w:r>
        <w:r w:rsidR="00960EE6">
          <w:rPr>
            <w:noProof/>
            <w:webHidden/>
          </w:rPr>
          <w:fldChar w:fldCharType="separate"/>
        </w:r>
        <w:r w:rsidR="00960EE6">
          <w:rPr>
            <w:noProof/>
            <w:webHidden/>
          </w:rPr>
          <w:t>17</w:t>
        </w:r>
        <w:r w:rsidR="00960EE6">
          <w:rPr>
            <w:noProof/>
            <w:webHidden/>
          </w:rPr>
          <w:fldChar w:fldCharType="end"/>
        </w:r>
      </w:hyperlink>
    </w:p>
    <w:p w14:paraId="3020FFC6" w14:textId="1390108D"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4" w:history="1">
        <w:r w:rsidR="00960EE6" w:rsidRPr="00DD0D88">
          <w:rPr>
            <w:rStyle w:val="Hypertextovodkaz"/>
            <w:rFonts w:ascii="Times" w:hAnsi="Times"/>
            <w:noProof/>
          </w:rPr>
          <w:t>11.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LABOUR</w:t>
        </w:r>
        <w:r w:rsidR="00960EE6">
          <w:rPr>
            <w:noProof/>
            <w:webHidden/>
          </w:rPr>
          <w:tab/>
        </w:r>
        <w:r w:rsidR="00960EE6">
          <w:rPr>
            <w:noProof/>
            <w:webHidden/>
          </w:rPr>
          <w:fldChar w:fldCharType="begin"/>
        </w:r>
        <w:r w:rsidR="00960EE6">
          <w:rPr>
            <w:noProof/>
            <w:webHidden/>
          </w:rPr>
          <w:instrText xml:space="preserve"> PAGEREF _Toc171493214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7D010C5E" w14:textId="6BCD8FFD"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5" w:history="1">
        <w:r w:rsidR="00960EE6" w:rsidRPr="00DD0D88">
          <w:rPr>
            <w:rStyle w:val="Hypertextovodkaz"/>
            <w:rFonts w:ascii="Times" w:hAnsi="Times"/>
            <w:noProof/>
          </w:rPr>
          <w:t>12.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CARE OF WORK</w:t>
        </w:r>
        <w:r w:rsidR="00960EE6">
          <w:rPr>
            <w:noProof/>
            <w:webHidden/>
          </w:rPr>
          <w:tab/>
        </w:r>
        <w:r w:rsidR="00960EE6">
          <w:rPr>
            <w:noProof/>
            <w:webHidden/>
          </w:rPr>
          <w:fldChar w:fldCharType="begin"/>
        </w:r>
        <w:r w:rsidR="00960EE6">
          <w:rPr>
            <w:noProof/>
            <w:webHidden/>
          </w:rPr>
          <w:instrText xml:space="preserve"> PAGEREF _Toc171493215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2C447041" w14:textId="2678D66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6" w:history="1">
        <w:r w:rsidR="00960EE6" w:rsidRPr="00DD0D88">
          <w:rPr>
            <w:rStyle w:val="Hypertextovodkaz"/>
            <w:rFonts w:ascii="Times" w:hAnsi="Times"/>
            <w:noProof/>
          </w:rPr>
          <w:t>13.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TRANSFER OF OWNERSHIP AND RISK OF LOSS</w:t>
        </w:r>
        <w:r w:rsidR="00960EE6">
          <w:rPr>
            <w:noProof/>
            <w:webHidden/>
          </w:rPr>
          <w:tab/>
        </w:r>
        <w:r w:rsidR="00960EE6">
          <w:rPr>
            <w:noProof/>
            <w:webHidden/>
          </w:rPr>
          <w:fldChar w:fldCharType="begin"/>
        </w:r>
        <w:r w:rsidR="00960EE6">
          <w:rPr>
            <w:noProof/>
            <w:webHidden/>
          </w:rPr>
          <w:instrText xml:space="preserve"> PAGEREF _Toc171493216 \h </w:instrText>
        </w:r>
        <w:r w:rsidR="00960EE6">
          <w:rPr>
            <w:noProof/>
            <w:webHidden/>
          </w:rPr>
        </w:r>
        <w:r w:rsidR="00960EE6">
          <w:rPr>
            <w:noProof/>
            <w:webHidden/>
          </w:rPr>
          <w:fldChar w:fldCharType="separate"/>
        </w:r>
        <w:r w:rsidR="00960EE6">
          <w:rPr>
            <w:noProof/>
            <w:webHidden/>
          </w:rPr>
          <w:t>20</w:t>
        </w:r>
        <w:r w:rsidR="00960EE6">
          <w:rPr>
            <w:noProof/>
            <w:webHidden/>
          </w:rPr>
          <w:fldChar w:fldCharType="end"/>
        </w:r>
      </w:hyperlink>
    </w:p>
    <w:p w14:paraId="58933C10" w14:textId="2E34C46F"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7" w:history="1">
        <w:r w:rsidR="00960EE6" w:rsidRPr="00DD0D88">
          <w:rPr>
            <w:rStyle w:val="Hypertextovodkaz"/>
            <w:rFonts w:ascii="Times" w:hAnsi="Times"/>
            <w:noProof/>
          </w:rPr>
          <w:t>14.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CONTRACTOR’S RESPONSIBILITIES</w:t>
        </w:r>
        <w:r w:rsidR="00960EE6">
          <w:rPr>
            <w:noProof/>
            <w:webHidden/>
          </w:rPr>
          <w:tab/>
        </w:r>
        <w:r w:rsidR="00960EE6">
          <w:rPr>
            <w:noProof/>
            <w:webHidden/>
          </w:rPr>
          <w:fldChar w:fldCharType="begin"/>
        </w:r>
        <w:r w:rsidR="00960EE6">
          <w:rPr>
            <w:noProof/>
            <w:webHidden/>
          </w:rPr>
          <w:instrText xml:space="preserve"> PAGEREF _Toc171493217 \h </w:instrText>
        </w:r>
        <w:r w:rsidR="00960EE6">
          <w:rPr>
            <w:noProof/>
            <w:webHidden/>
          </w:rPr>
        </w:r>
        <w:r w:rsidR="00960EE6">
          <w:rPr>
            <w:noProof/>
            <w:webHidden/>
          </w:rPr>
          <w:fldChar w:fldCharType="separate"/>
        </w:r>
        <w:r w:rsidR="00960EE6">
          <w:rPr>
            <w:noProof/>
            <w:webHidden/>
          </w:rPr>
          <w:t>21</w:t>
        </w:r>
        <w:r w:rsidR="00960EE6">
          <w:rPr>
            <w:noProof/>
            <w:webHidden/>
          </w:rPr>
          <w:fldChar w:fldCharType="end"/>
        </w:r>
      </w:hyperlink>
    </w:p>
    <w:p w14:paraId="23741279" w14:textId="451150B6"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8" w:history="1">
        <w:r w:rsidR="00960EE6" w:rsidRPr="00DD0D88">
          <w:rPr>
            <w:rStyle w:val="Hypertextovodkaz"/>
            <w:rFonts w:ascii="Times" w:hAnsi="Times"/>
            <w:noProof/>
          </w:rPr>
          <w:t>15.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CUSTOMER’S RESPONSIBILITIES</w:t>
        </w:r>
        <w:r w:rsidR="00960EE6">
          <w:rPr>
            <w:noProof/>
            <w:webHidden/>
          </w:rPr>
          <w:tab/>
        </w:r>
        <w:r w:rsidR="00960EE6">
          <w:rPr>
            <w:noProof/>
            <w:webHidden/>
          </w:rPr>
          <w:fldChar w:fldCharType="begin"/>
        </w:r>
        <w:r w:rsidR="00960EE6">
          <w:rPr>
            <w:noProof/>
            <w:webHidden/>
          </w:rPr>
          <w:instrText xml:space="preserve"> PAGEREF _Toc171493218 \h </w:instrText>
        </w:r>
        <w:r w:rsidR="00960EE6">
          <w:rPr>
            <w:noProof/>
            <w:webHidden/>
          </w:rPr>
        </w:r>
        <w:r w:rsidR="00960EE6">
          <w:rPr>
            <w:noProof/>
            <w:webHidden/>
          </w:rPr>
          <w:fldChar w:fldCharType="separate"/>
        </w:r>
        <w:r w:rsidR="00960EE6">
          <w:rPr>
            <w:noProof/>
            <w:webHidden/>
          </w:rPr>
          <w:t>21</w:t>
        </w:r>
        <w:r w:rsidR="00960EE6">
          <w:rPr>
            <w:noProof/>
            <w:webHidden/>
          </w:rPr>
          <w:fldChar w:fldCharType="end"/>
        </w:r>
      </w:hyperlink>
    </w:p>
    <w:p w14:paraId="36F56B92" w14:textId="2E902C7E"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19" w:history="1">
        <w:r w:rsidR="00960EE6" w:rsidRPr="00DD0D88">
          <w:rPr>
            <w:rStyle w:val="Hypertextovodkaz"/>
            <w:rFonts w:ascii="Times" w:hAnsi="Times"/>
            <w:noProof/>
          </w:rPr>
          <w:t>16.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PERSONNEL</w:t>
        </w:r>
        <w:r w:rsidR="00960EE6">
          <w:rPr>
            <w:noProof/>
            <w:webHidden/>
          </w:rPr>
          <w:tab/>
        </w:r>
        <w:r w:rsidR="00960EE6">
          <w:rPr>
            <w:noProof/>
            <w:webHidden/>
          </w:rPr>
          <w:fldChar w:fldCharType="begin"/>
        </w:r>
        <w:r w:rsidR="00960EE6">
          <w:rPr>
            <w:noProof/>
            <w:webHidden/>
          </w:rPr>
          <w:instrText xml:space="preserve"> PAGEREF _Toc171493219 \h </w:instrText>
        </w:r>
        <w:r w:rsidR="00960EE6">
          <w:rPr>
            <w:noProof/>
            <w:webHidden/>
          </w:rPr>
        </w:r>
        <w:r w:rsidR="00960EE6">
          <w:rPr>
            <w:noProof/>
            <w:webHidden/>
          </w:rPr>
          <w:fldChar w:fldCharType="separate"/>
        </w:r>
        <w:r w:rsidR="00960EE6">
          <w:rPr>
            <w:noProof/>
            <w:webHidden/>
          </w:rPr>
          <w:t>22</w:t>
        </w:r>
        <w:r w:rsidR="00960EE6">
          <w:rPr>
            <w:noProof/>
            <w:webHidden/>
          </w:rPr>
          <w:fldChar w:fldCharType="end"/>
        </w:r>
      </w:hyperlink>
    </w:p>
    <w:p w14:paraId="002CA20D" w14:textId="66252F69"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0" w:history="1">
        <w:r w:rsidR="00960EE6" w:rsidRPr="00DD0D88">
          <w:rPr>
            <w:rStyle w:val="Hypertextovodkaz"/>
            <w:rFonts w:ascii="Times" w:hAnsi="Times"/>
            <w:noProof/>
          </w:rPr>
          <w:t>17.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SITE-RELATED OBLIGATIONS AND PERFORMANCE</w:t>
        </w:r>
        <w:r w:rsidR="00960EE6">
          <w:rPr>
            <w:noProof/>
            <w:webHidden/>
          </w:rPr>
          <w:tab/>
        </w:r>
        <w:r w:rsidR="00960EE6">
          <w:rPr>
            <w:noProof/>
            <w:webHidden/>
          </w:rPr>
          <w:fldChar w:fldCharType="begin"/>
        </w:r>
        <w:r w:rsidR="00960EE6">
          <w:rPr>
            <w:noProof/>
            <w:webHidden/>
          </w:rPr>
          <w:instrText xml:space="preserve"> PAGEREF _Toc171493220 \h </w:instrText>
        </w:r>
        <w:r w:rsidR="00960EE6">
          <w:rPr>
            <w:noProof/>
            <w:webHidden/>
          </w:rPr>
        </w:r>
        <w:r w:rsidR="00960EE6">
          <w:rPr>
            <w:noProof/>
            <w:webHidden/>
          </w:rPr>
          <w:fldChar w:fldCharType="separate"/>
        </w:r>
        <w:r w:rsidR="00960EE6">
          <w:rPr>
            <w:noProof/>
            <w:webHidden/>
          </w:rPr>
          <w:t>22</w:t>
        </w:r>
        <w:r w:rsidR="00960EE6">
          <w:rPr>
            <w:noProof/>
            <w:webHidden/>
          </w:rPr>
          <w:fldChar w:fldCharType="end"/>
        </w:r>
      </w:hyperlink>
    </w:p>
    <w:p w14:paraId="4B517050" w14:textId="23F92F6E"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1" w:history="1">
        <w:r w:rsidR="00960EE6" w:rsidRPr="00DD0D88">
          <w:rPr>
            <w:rStyle w:val="Hypertextovodkaz"/>
            <w:rFonts w:ascii="Times" w:hAnsi="Times"/>
            <w:noProof/>
          </w:rPr>
          <w:t>18.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SITE REGULATIONS</w:t>
        </w:r>
        <w:r w:rsidR="00960EE6">
          <w:rPr>
            <w:noProof/>
            <w:webHidden/>
          </w:rPr>
          <w:tab/>
        </w:r>
        <w:r w:rsidR="00960EE6">
          <w:rPr>
            <w:noProof/>
            <w:webHidden/>
          </w:rPr>
          <w:fldChar w:fldCharType="begin"/>
        </w:r>
        <w:r w:rsidR="00960EE6">
          <w:rPr>
            <w:noProof/>
            <w:webHidden/>
          </w:rPr>
          <w:instrText xml:space="preserve"> PAGEREF _Toc171493221 \h </w:instrText>
        </w:r>
        <w:r w:rsidR="00960EE6">
          <w:rPr>
            <w:noProof/>
            <w:webHidden/>
          </w:rPr>
        </w:r>
        <w:r w:rsidR="00960EE6">
          <w:rPr>
            <w:noProof/>
            <w:webHidden/>
          </w:rPr>
          <w:fldChar w:fldCharType="separate"/>
        </w:r>
        <w:r w:rsidR="00960EE6">
          <w:rPr>
            <w:noProof/>
            <w:webHidden/>
          </w:rPr>
          <w:t>23</w:t>
        </w:r>
        <w:r w:rsidR="00960EE6">
          <w:rPr>
            <w:noProof/>
            <w:webHidden/>
          </w:rPr>
          <w:fldChar w:fldCharType="end"/>
        </w:r>
      </w:hyperlink>
    </w:p>
    <w:p w14:paraId="0E4E919F" w14:textId="03447719"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2" w:history="1">
        <w:r w:rsidR="00960EE6" w:rsidRPr="00DD0D88">
          <w:rPr>
            <w:rStyle w:val="Hypertextovodkaz"/>
            <w:rFonts w:ascii="Times" w:hAnsi="Times"/>
            <w:noProof/>
          </w:rPr>
          <w:t>19.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SCHEDULES</w:t>
        </w:r>
        <w:r w:rsidR="00960EE6">
          <w:rPr>
            <w:noProof/>
            <w:webHidden/>
          </w:rPr>
          <w:tab/>
        </w:r>
        <w:r w:rsidR="00960EE6">
          <w:rPr>
            <w:noProof/>
            <w:webHidden/>
          </w:rPr>
          <w:fldChar w:fldCharType="begin"/>
        </w:r>
        <w:r w:rsidR="00960EE6">
          <w:rPr>
            <w:noProof/>
            <w:webHidden/>
          </w:rPr>
          <w:instrText xml:space="preserve"> PAGEREF _Toc171493222 \h </w:instrText>
        </w:r>
        <w:r w:rsidR="00960EE6">
          <w:rPr>
            <w:noProof/>
            <w:webHidden/>
          </w:rPr>
        </w:r>
        <w:r w:rsidR="00960EE6">
          <w:rPr>
            <w:noProof/>
            <w:webHidden/>
          </w:rPr>
          <w:fldChar w:fldCharType="separate"/>
        </w:r>
        <w:r w:rsidR="00960EE6">
          <w:rPr>
            <w:noProof/>
            <w:webHidden/>
          </w:rPr>
          <w:t>24</w:t>
        </w:r>
        <w:r w:rsidR="00960EE6">
          <w:rPr>
            <w:noProof/>
            <w:webHidden/>
          </w:rPr>
          <w:fldChar w:fldCharType="end"/>
        </w:r>
      </w:hyperlink>
    </w:p>
    <w:p w14:paraId="7735397B" w14:textId="1671B084"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3" w:history="1">
        <w:r w:rsidR="00960EE6" w:rsidRPr="00DD0D88">
          <w:rPr>
            <w:rStyle w:val="Hypertextovodkaz"/>
            <w:rFonts w:ascii="Times" w:hAnsi="Times"/>
            <w:noProof/>
          </w:rPr>
          <w:t>20.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INFORMATION TO THE CUSTOMER</w:t>
        </w:r>
        <w:r w:rsidR="00960EE6">
          <w:rPr>
            <w:noProof/>
            <w:webHidden/>
          </w:rPr>
          <w:tab/>
        </w:r>
        <w:r w:rsidR="00960EE6">
          <w:rPr>
            <w:noProof/>
            <w:webHidden/>
          </w:rPr>
          <w:fldChar w:fldCharType="begin"/>
        </w:r>
        <w:r w:rsidR="00960EE6">
          <w:rPr>
            <w:noProof/>
            <w:webHidden/>
          </w:rPr>
          <w:instrText xml:space="preserve"> PAGEREF _Toc171493223 \h </w:instrText>
        </w:r>
        <w:r w:rsidR="00960EE6">
          <w:rPr>
            <w:noProof/>
            <w:webHidden/>
          </w:rPr>
        </w:r>
        <w:r w:rsidR="00960EE6">
          <w:rPr>
            <w:noProof/>
            <w:webHidden/>
          </w:rPr>
          <w:fldChar w:fldCharType="separate"/>
        </w:r>
        <w:r w:rsidR="00960EE6">
          <w:rPr>
            <w:noProof/>
            <w:webHidden/>
          </w:rPr>
          <w:t>25</w:t>
        </w:r>
        <w:r w:rsidR="00960EE6">
          <w:rPr>
            <w:noProof/>
            <w:webHidden/>
          </w:rPr>
          <w:fldChar w:fldCharType="end"/>
        </w:r>
      </w:hyperlink>
    </w:p>
    <w:p w14:paraId="4FEB10C7" w14:textId="23CAC03D"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4" w:history="1">
        <w:r w:rsidR="00960EE6" w:rsidRPr="00DD0D88">
          <w:rPr>
            <w:rStyle w:val="Hypertextovodkaz"/>
            <w:rFonts w:ascii="Times" w:hAnsi="Times"/>
            <w:noProof/>
          </w:rPr>
          <w:t>21.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OBLIGATIONS AND ASSISTANCE BY THE CUSTOMER</w:t>
        </w:r>
        <w:r w:rsidR="00960EE6">
          <w:rPr>
            <w:noProof/>
            <w:webHidden/>
          </w:rPr>
          <w:tab/>
        </w:r>
        <w:r w:rsidR="00960EE6">
          <w:rPr>
            <w:noProof/>
            <w:webHidden/>
          </w:rPr>
          <w:fldChar w:fldCharType="begin"/>
        </w:r>
        <w:r w:rsidR="00960EE6">
          <w:rPr>
            <w:noProof/>
            <w:webHidden/>
          </w:rPr>
          <w:instrText xml:space="preserve"> PAGEREF _Toc171493224 \h </w:instrText>
        </w:r>
        <w:r w:rsidR="00960EE6">
          <w:rPr>
            <w:noProof/>
            <w:webHidden/>
          </w:rPr>
        </w:r>
        <w:r w:rsidR="00960EE6">
          <w:rPr>
            <w:noProof/>
            <w:webHidden/>
          </w:rPr>
          <w:fldChar w:fldCharType="separate"/>
        </w:r>
        <w:r w:rsidR="00960EE6">
          <w:rPr>
            <w:noProof/>
            <w:webHidden/>
          </w:rPr>
          <w:t>27</w:t>
        </w:r>
        <w:r w:rsidR="00960EE6">
          <w:rPr>
            <w:noProof/>
            <w:webHidden/>
          </w:rPr>
          <w:fldChar w:fldCharType="end"/>
        </w:r>
      </w:hyperlink>
    </w:p>
    <w:p w14:paraId="07EF8E1E" w14:textId="1C2C79BF"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5" w:history="1">
        <w:r w:rsidR="00960EE6" w:rsidRPr="00DD0D88">
          <w:rPr>
            <w:rStyle w:val="Hypertextovodkaz"/>
            <w:rFonts w:ascii="Times" w:hAnsi="Times"/>
            <w:noProof/>
          </w:rPr>
          <w:t>22.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SUSPENSION</w:t>
        </w:r>
        <w:r w:rsidR="00960EE6">
          <w:rPr>
            <w:noProof/>
            <w:webHidden/>
          </w:rPr>
          <w:tab/>
        </w:r>
        <w:r w:rsidR="00960EE6">
          <w:rPr>
            <w:noProof/>
            <w:webHidden/>
          </w:rPr>
          <w:fldChar w:fldCharType="begin"/>
        </w:r>
        <w:r w:rsidR="00960EE6">
          <w:rPr>
            <w:noProof/>
            <w:webHidden/>
          </w:rPr>
          <w:instrText xml:space="preserve"> PAGEREF _Toc171493225 \h </w:instrText>
        </w:r>
        <w:r w:rsidR="00960EE6">
          <w:rPr>
            <w:noProof/>
            <w:webHidden/>
          </w:rPr>
        </w:r>
        <w:r w:rsidR="00960EE6">
          <w:rPr>
            <w:noProof/>
            <w:webHidden/>
          </w:rPr>
          <w:fldChar w:fldCharType="separate"/>
        </w:r>
        <w:r w:rsidR="00960EE6">
          <w:rPr>
            <w:noProof/>
            <w:webHidden/>
          </w:rPr>
          <w:t>28</w:t>
        </w:r>
        <w:r w:rsidR="00960EE6">
          <w:rPr>
            <w:noProof/>
            <w:webHidden/>
          </w:rPr>
          <w:fldChar w:fldCharType="end"/>
        </w:r>
      </w:hyperlink>
    </w:p>
    <w:p w14:paraId="0C2BD6FD" w14:textId="3FB94FCE"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6" w:history="1">
        <w:r w:rsidR="00960EE6" w:rsidRPr="00DD0D88">
          <w:rPr>
            <w:rStyle w:val="Hypertextovodkaz"/>
            <w:rFonts w:ascii="Times" w:hAnsi="Times"/>
            <w:noProof/>
          </w:rPr>
          <w:t>23.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COMPLETION OF WORK</w:t>
        </w:r>
        <w:r w:rsidR="00960EE6">
          <w:rPr>
            <w:noProof/>
            <w:webHidden/>
          </w:rPr>
          <w:tab/>
        </w:r>
        <w:r w:rsidR="00960EE6">
          <w:rPr>
            <w:noProof/>
            <w:webHidden/>
          </w:rPr>
          <w:fldChar w:fldCharType="begin"/>
        </w:r>
        <w:r w:rsidR="00960EE6">
          <w:rPr>
            <w:noProof/>
            <w:webHidden/>
          </w:rPr>
          <w:instrText xml:space="preserve"> PAGEREF _Toc171493226 \h </w:instrText>
        </w:r>
        <w:r w:rsidR="00960EE6">
          <w:rPr>
            <w:noProof/>
            <w:webHidden/>
          </w:rPr>
        </w:r>
        <w:r w:rsidR="00960EE6">
          <w:rPr>
            <w:noProof/>
            <w:webHidden/>
          </w:rPr>
          <w:fldChar w:fldCharType="separate"/>
        </w:r>
        <w:r w:rsidR="00960EE6">
          <w:rPr>
            <w:noProof/>
            <w:webHidden/>
          </w:rPr>
          <w:t>29</w:t>
        </w:r>
        <w:r w:rsidR="00960EE6">
          <w:rPr>
            <w:noProof/>
            <w:webHidden/>
          </w:rPr>
          <w:fldChar w:fldCharType="end"/>
        </w:r>
      </w:hyperlink>
    </w:p>
    <w:p w14:paraId="08E36355" w14:textId="01217E20"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7" w:history="1">
        <w:r w:rsidR="00960EE6" w:rsidRPr="00DD0D88">
          <w:rPr>
            <w:rStyle w:val="Hypertextovodkaz"/>
            <w:rFonts w:ascii="Times" w:hAnsi="Times"/>
            <w:noProof/>
          </w:rPr>
          <w:t>24.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STABLE PERFORMANCE GUARANTEES</w:t>
        </w:r>
        <w:r w:rsidR="00960EE6">
          <w:rPr>
            <w:noProof/>
            <w:webHidden/>
          </w:rPr>
          <w:tab/>
        </w:r>
        <w:r w:rsidR="00960EE6">
          <w:rPr>
            <w:noProof/>
            <w:webHidden/>
          </w:rPr>
          <w:fldChar w:fldCharType="begin"/>
        </w:r>
        <w:r w:rsidR="00960EE6">
          <w:rPr>
            <w:noProof/>
            <w:webHidden/>
          </w:rPr>
          <w:instrText xml:space="preserve"> PAGEREF _Toc171493227 \h </w:instrText>
        </w:r>
        <w:r w:rsidR="00960EE6">
          <w:rPr>
            <w:noProof/>
            <w:webHidden/>
          </w:rPr>
        </w:r>
        <w:r w:rsidR="00960EE6">
          <w:rPr>
            <w:noProof/>
            <w:webHidden/>
          </w:rPr>
          <w:fldChar w:fldCharType="separate"/>
        </w:r>
        <w:r w:rsidR="00960EE6">
          <w:rPr>
            <w:noProof/>
            <w:webHidden/>
          </w:rPr>
          <w:t>36</w:t>
        </w:r>
        <w:r w:rsidR="00960EE6">
          <w:rPr>
            <w:noProof/>
            <w:webHidden/>
          </w:rPr>
          <w:fldChar w:fldCharType="end"/>
        </w:r>
      </w:hyperlink>
    </w:p>
    <w:p w14:paraId="166668EE" w14:textId="0700E1E6"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8" w:history="1">
        <w:r w:rsidR="00960EE6" w:rsidRPr="00DD0D88">
          <w:rPr>
            <w:rStyle w:val="Hypertextovodkaz"/>
            <w:rFonts w:ascii="Times" w:hAnsi="Times"/>
            <w:noProof/>
          </w:rPr>
          <w:t>25.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LIABILITY FOR DEFECTS OF WORK AND WARRANTY</w:t>
        </w:r>
        <w:r w:rsidR="00960EE6">
          <w:rPr>
            <w:noProof/>
            <w:webHidden/>
          </w:rPr>
          <w:tab/>
        </w:r>
        <w:r w:rsidR="00960EE6">
          <w:rPr>
            <w:noProof/>
            <w:webHidden/>
          </w:rPr>
          <w:fldChar w:fldCharType="begin"/>
        </w:r>
        <w:r w:rsidR="00960EE6">
          <w:rPr>
            <w:noProof/>
            <w:webHidden/>
          </w:rPr>
          <w:instrText xml:space="preserve"> PAGEREF _Toc171493228 \h </w:instrText>
        </w:r>
        <w:r w:rsidR="00960EE6">
          <w:rPr>
            <w:noProof/>
            <w:webHidden/>
          </w:rPr>
        </w:r>
        <w:r w:rsidR="00960EE6">
          <w:rPr>
            <w:noProof/>
            <w:webHidden/>
          </w:rPr>
          <w:fldChar w:fldCharType="separate"/>
        </w:r>
        <w:r w:rsidR="00960EE6">
          <w:rPr>
            <w:noProof/>
            <w:webHidden/>
          </w:rPr>
          <w:t>37</w:t>
        </w:r>
        <w:r w:rsidR="00960EE6">
          <w:rPr>
            <w:noProof/>
            <w:webHidden/>
          </w:rPr>
          <w:fldChar w:fldCharType="end"/>
        </w:r>
      </w:hyperlink>
    </w:p>
    <w:p w14:paraId="71D43D03" w14:textId="69A221F4"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29" w:history="1">
        <w:r w:rsidR="00960EE6" w:rsidRPr="00DD0D88">
          <w:rPr>
            <w:rStyle w:val="Hypertextovodkaz"/>
            <w:rFonts w:ascii="Times" w:hAnsi="Times"/>
            <w:noProof/>
          </w:rPr>
          <w:t>26.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BANK GUARANTEES</w:t>
        </w:r>
        <w:r w:rsidR="00960EE6">
          <w:rPr>
            <w:noProof/>
            <w:webHidden/>
          </w:rPr>
          <w:tab/>
        </w:r>
        <w:r w:rsidR="00960EE6">
          <w:rPr>
            <w:noProof/>
            <w:webHidden/>
          </w:rPr>
          <w:fldChar w:fldCharType="begin"/>
        </w:r>
        <w:r w:rsidR="00960EE6">
          <w:rPr>
            <w:noProof/>
            <w:webHidden/>
          </w:rPr>
          <w:instrText xml:space="preserve"> PAGEREF _Toc171493229 \h </w:instrText>
        </w:r>
        <w:r w:rsidR="00960EE6">
          <w:rPr>
            <w:noProof/>
            <w:webHidden/>
          </w:rPr>
        </w:r>
        <w:r w:rsidR="00960EE6">
          <w:rPr>
            <w:noProof/>
            <w:webHidden/>
          </w:rPr>
          <w:fldChar w:fldCharType="separate"/>
        </w:r>
        <w:r w:rsidR="00960EE6">
          <w:rPr>
            <w:noProof/>
            <w:webHidden/>
          </w:rPr>
          <w:t>38</w:t>
        </w:r>
        <w:r w:rsidR="00960EE6">
          <w:rPr>
            <w:noProof/>
            <w:webHidden/>
          </w:rPr>
          <w:fldChar w:fldCharType="end"/>
        </w:r>
      </w:hyperlink>
    </w:p>
    <w:p w14:paraId="76359206" w14:textId="10EF70B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0" w:history="1">
        <w:r w:rsidR="00960EE6" w:rsidRPr="00DD0D88">
          <w:rPr>
            <w:rStyle w:val="Hypertextovodkaz"/>
            <w:rFonts w:ascii="Times" w:hAnsi="Times"/>
            <w:noProof/>
          </w:rPr>
          <w:t>27.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PRICE</w:t>
        </w:r>
        <w:r w:rsidR="00960EE6">
          <w:rPr>
            <w:noProof/>
            <w:webHidden/>
          </w:rPr>
          <w:tab/>
        </w:r>
        <w:r w:rsidR="00960EE6">
          <w:rPr>
            <w:noProof/>
            <w:webHidden/>
          </w:rPr>
          <w:fldChar w:fldCharType="begin"/>
        </w:r>
        <w:r w:rsidR="00960EE6">
          <w:rPr>
            <w:noProof/>
            <w:webHidden/>
          </w:rPr>
          <w:instrText xml:space="preserve"> PAGEREF _Toc171493230 \h </w:instrText>
        </w:r>
        <w:r w:rsidR="00960EE6">
          <w:rPr>
            <w:noProof/>
            <w:webHidden/>
          </w:rPr>
        </w:r>
        <w:r w:rsidR="00960EE6">
          <w:rPr>
            <w:noProof/>
            <w:webHidden/>
          </w:rPr>
          <w:fldChar w:fldCharType="separate"/>
        </w:r>
        <w:r w:rsidR="00960EE6">
          <w:rPr>
            <w:noProof/>
            <w:webHidden/>
          </w:rPr>
          <w:t>39</w:t>
        </w:r>
        <w:r w:rsidR="00960EE6">
          <w:rPr>
            <w:noProof/>
            <w:webHidden/>
          </w:rPr>
          <w:fldChar w:fldCharType="end"/>
        </w:r>
      </w:hyperlink>
    </w:p>
    <w:p w14:paraId="002FECCA" w14:textId="4A247DA3"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1" w:history="1">
        <w:r w:rsidR="00960EE6" w:rsidRPr="00DD0D88">
          <w:rPr>
            <w:rStyle w:val="Hypertextovodkaz"/>
            <w:rFonts w:ascii="Times" w:hAnsi="Times"/>
            <w:noProof/>
          </w:rPr>
          <w:t>28.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PAYMENT</w:t>
        </w:r>
        <w:r w:rsidR="00960EE6">
          <w:rPr>
            <w:noProof/>
            <w:webHidden/>
          </w:rPr>
          <w:tab/>
        </w:r>
        <w:r w:rsidR="00960EE6">
          <w:rPr>
            <w:noProof/>
            <w:webHidden/>
          </w:rPr>
          <w:fldChar w:fldCharType="begin"/>
        </w:r>
        <w:r w:rsidR="00960EE6">
          <w:rPr>
            <w:noProof/>
            <w:webHidden/>
          </w:rPr>
          <w:instrText xml:space="preserve"> PAGEREF _Toc171493231 \h </w:instrText>
        </w:r>
        <w:r w:rsidR="00960EE6">
          <w:rPr>
            <w:noProof/>
            <w:webHidden/>
          </w:rPr>
        </w:r>
        <w:r w:rsidR="00960EE6">
          <w:rPr>
            <w:noProof/>
            <w:webHidden/>
          </w:rPr>
          <w:fldChar w:fldCharType="separate"/>
        </w:r>
        <w:r w:rsidR="00960EE6">
          <w:rPr>
            <w:noProof/>
            <w:webHidden/>
          </w:rPr>
          <w:t>41</w:t>
        </w:r>
        <w:r w:rsidR="00960EE6">
          <w:rPr>
            <w:noProof/>
            <w:webHidden/>
          </w:rPr>
          <w:fldChar w:fldCharType="end"/>
        </w:r>
      </w:hyperlink>
    </w:p>
    <w:p w14:paraId="499BB78E" w14:textId="0E3CBB14"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2" w:history="1">
        <w:r w:rsidR="00960EE6" w:rsidRPr="00DD0D88">
          <w:rPr>
            <w:rStyle w:val="Hypertextovodkaz"/>
            <w:rFonts w:ascii="Times" w:hAnsi="Times"/>
            <w:noProof/>
          </w:rPr>
          <w:t>29.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TAXES AND DUTIES</w:t>
        </w:r>
        <w:r w:rsidR="00960EE6">
          <w:rPr>
            <w:noProof/>
            <w:webHidden/>
          </w:rPr>
          <w:tab/>
        </w:r>
        <w:r w:rsidR="00960EE6">
          <w:rPr>
            <w:noProof/>
            <w:webHidden/>
          </w:rPr>
          <w:fldChar w:fldCharType="begin"/>
        </w:r>
        <w:r w:rsidR="00960EE6">
          <w:rPr>
            <w:noProof/>
            <w:webHidden/>
          </w:rPr>
          <w:instrText xml:space="preserve"> PAGEREF _Toc171493232 \h </w:instrText>
        </w:r>
        <w:r w:rsidR="00960EE6">
          <w:rPr>
            <w:noProof/>
            <w:webHidden/>
          </w:rPr>
        </w:r>
        <w:r w:rsidR="00960EE6">
          <w:rPr>
            <w:noProof/>
            <w:webHidden/>
          </w:rPr>
          <w:fldChar w:fldCharType="separate"/>
        </w:r>
        <w:r w:rsidR="00960EE6">
          <w:rPr>
            <w:noProof/>
            <w:webHidden/>
          </w:rPr>
          <w:t>42</w:t>
        </w:r>
        <w:r w:rsidR="00960EE6">
          <w:rPr>
            <w:noProof/>
            <w:webHidden/>
          </w:rPr>
          <w:fldChar w:fldCharType="end"/>
        </w:r>
      </w:hyperlink>
    </w:p>
    <w:p w14:paraId="75DDA8F0" w14:textId="1215CD8B"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3" w:history="1">
        <w:r w:rsidR="00960EE6" w:rsidRPr="00DD0D88">
          <w:rPr>
            <w:rStyle w:val="Hypertextovodkaz"/>
            <w:rFonts w:ascii="Times" w:hAnsi="Times"/>
            <w:noProof/>
          </w:rPr>
          <w:t>30.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CHANGES</w:t>
        </w:r>
        <w:r w:rsidR="00960EE6">
          <w:rPr>
            <w:noProof/>
            <w:webHidden/>
          </w:rPr>
          <w:tab/>
        </w:r>
        <w:r w:rsidR="00960EE6">
          <w:rPr>
            <w:noProof/>
            <w:webHidden/>
          </w:rPr>
          <w:fldChar w:fldCharType="begin"/>
        </w:r>
        <w:r w:rsidR="00960EE6">
          <w:rPr>
            <w:noProof/>
            <w:webHidden/>
          </w:rPr>
          <w:instrText xml:space="preserve"> PAGEREF _Toc171493233 \h </w:instrText>
        </w:r>
        <w:r w:rsidR="00960EE6">
          <w:rPr>
            <w:noProof/>
            <w:webHidden/>
          </w:rPr>
        </w:r>
        <w:r w:rsidR="00960EE6">
          <w:rPr>
            <w:noProof/>
            <w:webHidden/>
          </w:rPr>
          <w:fldChar w:fldCharType="separate"/>
        </w:r>
        <w:r w:rsidR="00960EE6">
          <w:rPr>
            <w:noProof/>
            <w:webHidden/>
          </w:rPr>
          <w:t>43</w:t>
        </w:r>
        <w:r w:rsidR="00960EE6">
          <w:rPr>
            <w:noProof/>
            <w:webHidden/>
          </w:rPr>
          <w:fldChar w:fldCharType="end"/>
        </w:r>
      </w:hyperlink>
    </w:p>
    <w:p w14:paraId="53A6EC0F" w14:textId="2AEAF6C4"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4" w:history="1">
        <w:r w:rsidR="00960EE6" w:rsidRPr="00DD0D88">
          <w:rPr>
            <w:rStyle w:val="Hypertextovodkaz"/>
            <w:rFonts w:ascii="Times" w:hAnsi="Times"/>
            <w:noProof/>
          </w:rPr>
          <w:t>31.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 AMENDMENTS</w:t>
        </w:r>
        <w:r w:rsidR="00960EE6">
          <w:rPr>
            <w:noProof/>
            <w:webHidden/>
          </w:rPr>
          <w:tab/>
        </w:r>
        <w:r w:rsidR="00960EE6">
          <w:rPr>
            <w:noProof/>
            <w:webHidden/>
          </w:rPr>
          <w:fldChar w:fldCharType="begin"/>
        </w:r>
        <w:r w:rsidR="00960EE6">
          <w:rPr>
            <w:noProof/>
            <w:webHidden/>
          </w:rPr>
          <w:instrText xml:space="preserve"> PAGEREF _Toc171493234 \h </w:instrText>
        </w:r>
        <w:r w:rsidR="00960EE6">
          <w:rPr>
            <w:noProof/>
            <w:webHidden/>
          </w:rPr>
        </w:r>
        <w:r w:rsidR="00960EE6">
          <w:rPr>
            <w:noProof/>
            <w:webHidden/>
          </w:rPr>
          <w:fldChar w:fldCharType="separate"/>
        </w:r>
        <w:r w:rsidR="00960EE6">
          <w:rPr>
            <w:noProof/>
            <w:webHidden/>
          </w:rPr>
          <w:t>44</w:t>
        </w:r>
        <w:r w:rsidR="00960EE6">
          <w:rPr>
            <w:noProof/>
            <w:webHidden/>
          </w:rPr>
          <w:fldChar w:fldCharType="end"/>
        </w:r>
      </w:hyperlink>
    </w:p>
    <w:p w14:paraId="45BAD271" w14:textId="6B09E553"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5" w:history="1">
        <w:r w:rsidR="00960EE6" w:rsidRPr="00DD0D88">
          <w:rPr>
            <w:rStyle w:val="Hypertextovodkaz"/>
            <w:rFonts w:ascii="Times" w:hAnsi="Times"/>
            <w:noProof/>
          </w:rPr>
          <w:t>32.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ASSIGNMENT</w:t>
        </w:r>
        <w:r w:rsidR="00960EE6">
          <w:rPr>
            <w:noProof/>
            <w:webHidden/>
          </w:rPr>
          <w:tab/>
        </w:r>
        <w:r w:rsidR="00960EE6">
          <w:rPr>
            <w:noProof/>
            <w:webHidden/>
          </w:rPr>
          <w:fldChar w:fldCharType="begin"/>
        </w:r>
        <w:r w:rsidR="00960EE6">
          <w:rPr>
            <w:noProof/>
            <w:webHidden/>
          </w:rPr>
          <w:instrText xml:space="preserve"> PAGEREF _Toc171493235 \h </w:instrText>
        </w:r>
        <w:r w:rsidR="00960EE6">
          <w:rPr>
            <w:noProof/>
            <w:webHidden/>
          </w:rPr>
        </w:r>
        <w:r w:rsidR="00960EE6">
          <w:rPr>
            <w:noProof/>
            <w:webHidden/>
          </w:rPr>
          <w:fldChar w:fldCharType="separate"/>
        </w:r>
        <w:r w:rsidR="00960EE6">
          <w:rPr>
            <w:noProof/>
            <w:webHidden/>
          </w:rPr>
          <w:t>44</w:t>
        </w:r>
        <w:r w:rsidR="00960EE6">
          <w:rPr>
            <w:noProof/>
            <w:webHidden/>
          </w:rPr>
          <w:fldChar w:fldCharType="end"/>
        </w:r>
      </w:hyperlink>
    </w:p>
    <w:p w14:paraId="2B280E78" w14:textId="0CF4842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6" w:history="1">
        <w:r w:rsidR="00960EE6" w:rsidRPr="00DD0D88">
          <w:rPr>
            <w:rStyle w:val="Hypertextovodkaz"/>
            <w:rFonts w:ascii="Times" w:hAnsi="Times"/>
            <w:noProof/>
          </w:rPr>
          <w:t>33.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SUBCONTRACTORS</w:t>
        </w:r>
        <w:r w:rsidR="00960EE6">
          <w:rPr>
            <w:noProof/>
            <w:webHidden/>
          </w:rPr>
          <w:tab/>
        </w:r>
        <w:r w:rsidR="00960EE6">
          <w:rPr>
            <w:noProof/>
            <w:webHidden/>
          </w:rPr>
          <w:fldChar w:fldCharType="begin"/>
        </w:r>
        <w:r w:rsidR="00960EE6">
          <w:rPr>
            <w:noProof/>
            <w:webHidden/>
          </w:rPr>
          <w:instrText xml:space="preserve"> PAGEREF _Toc171493236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3ABFEE21" w14:textId="2DBDEA73"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7" w:history="1">
        <w:r w:rsidR="00960EE6" w:rsidRPr="00DD0D88">
          <w:rPr>
            <w:rStyle w:val="Hypertextovodkaz"/>
            <w:rFonts w:ascii="Times" w:hAnsi="Times"/>
            <w:noProof/>
          </w:rPr>
          <w:t>34.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DELAYS IN THE CONTRACTOR’S PERFORMANCE</w:t>
        </w:r>
        <w:r w:rsidR="00960EE6">
          <w:rPr>
            <w:noProof/>
            <w:webHidden/>
          </w:rPr>
          <w:tab/>
        </w:r>
        <w:r w:rsidR="00960EE6">
          <w:rPr>
            <w:noProof/>
            <w:webHidden/>
          </w:rPr>
          <w:fldChar w:fldCharType="begin"/>
        </w:r>
        <w:r w:rsidR="00960EE6">
          <w:rPr>
            <w:noProof/>
            <w:webHidden/>
          </w:rPr>
          <w:instrText xml:space="preserve"> PAGEREF _Toc171493237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701F4E56" w14:textId="73B11531"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8" w:history="1">
        <w:r w:rsidR="00960EE6" w:rsidRPr="00DD0D88">
          <w:rPr>
            <w:rStyle w:val="Hypertextovodkaz"/>
            <w:rFonts w:ascii="Times" w:hAnsi="Times"/>
            <w:noProof/>
          </w:rPr>
          <w:t>35.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LIABILITY</w:t>
        </w:r>
        <w:r w:rsidR="00960EE6">
          <w:rPr>
            <w:noProof/>
            <w:webHidden/>
          </w:rPr>
          <w:tab/>
        </w:r>
        <w:r w:rsidR="00960EE6">
          <w:rPr>
            <w:noProof/>
            <w:webHidden/>
          </w:rPr>
          <w:fldChar w:fldCharType="begin"/>
        </w:r>
        <w:r w:rsidR="00960EE6">
          <w:rPr>
            <w:noProof/>
            <w:webHidden/>
          </w:rPr>
          <w:instrText xml:space="preserve"> PAGEREF _Toc171493238 \h </w:instrText>
        </w:r>
        <w:r w:rsidR="00960EE6">
          <w:rPr>
            <w:noProof/>
            <w:webHidden/>
          </w:rPr>
        </w:r>
        <w:r w:rsidR="00960EE6">
          <w:rPr>
            <w:noProof/>
            <w:webHidden/>
          </w:rPr>
          <w:fldChar w:fldCharType="separate"/>
        </w:r>
        <w:r w:rsidR="00960EE6">
          <w:rPr>
            <w:noProof/>
            <w:webHidden/>
          </w:rPr>
          <w:t>45</w:t>
        </w:r>
        <w:r w:rsidR="00960EE6">
          <w:rPr>
            <w:noProof/>
            <w:webHidden/>
          </w:rPr>
          <w:fldChar w:fldCharType="end"/>
        </w:r>
      </w:hyperlink>
    </w:p>
    <w:p w14:paraId="7C0D3E16" w14:textId="492542E2"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39" w:history="1">
        <w:r w:rsidR="00960EE6" w:rsidRPr="00DD0D88">
          <w:rPr>
            <w:rStyle w:val="Hypertextovodkaz"/>
            <w:rFonts w:ascii="Times" w:hAnsi="Times"/>
            <w:noProof/>
          </w:rPr>
          <w:t>36.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THIRD PARTY CLAIMS</w:t>
        </w:r>
        <w:r w:rsidR="00960EE6">
          <w:rPr>
            <w:noProof/>
            <w:webHidden/>
          </w:rPr>
          <w:tab/>
        </w:r>
        <w:r w:rsidR="00960EE6">
          <w:rPr>
            <w:noProof/>
            <w:webHidden/>
          </w:rPr>
          <w:fldChar w:fldCharType="begin"/>
        </w:r>
        <w:r w:rsidR="00960EE6">
          <w:rPr>
            <w:noProof/>
            <w:webHidden/>
          </w:rPr>
          <w:instrText xml:space="preserve"> PAGEREF _Toc171493239 \h </w:instrText>
        </w:r>
        <w:r w:rsidR="00960EE6">
          <w:rPr>
            <w:noProof/>
            <w:webHidden/>
          </w:rPr>
        </w:r>
        <w:r w:rsidR="00960EE6">
          <w:rPr>
            <w:noProof/>
            <w:webHidden/>
          </w:rPr>
          <w:fldChar w:fldCharType="separate"/>
        </w:r>
        <w:r w:rsidR="00960EE6">
          <w:rPr>
            <w:noProof/>
            <w:webHidden/>
          </w:rPr>
          <w:t>46</w:t>
        </w:r>
        <w:r w:rsidR="00960EE6">
          <w:rPr>
            <w:noProof/>
            <w:webHidden/>
          </w:rPr>
          <w:fldChar w:fldCharType="end"/>
        </w:r>
      </w:hyperlink>
    </w:p>
    <w:p w14:paraId="2313D425" w14:textId="15CC8750"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0" w:history="1">
        <w:r w:rsidR="00960EE6" w:rsidRPr="00DD0D88">
          <w:rPr>
            <w:rStyle w:val="Hypertextovodkaz"/>
            <w:rFonts w:ascii="Times" w:hAnsi="Times"/>
            <w:noProof/>
          </w:rPr>
          <w:t>37.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CONTRACTUAL PENALTIES</w:t>
        </w:r>
        <w:r w:rsidR="00960EE6">
          <w:rPr>
            <w:noProof/>
            <w:webHidden/>
          </w:rPr>
          <w:tab/>
        </w:r>
        <w:r w:rsidR="00960EE6">
          <w:rPr>
            <w:noProof/>
            <w:webHidden/>
          </w:rPr>
          <w:fldChar w:fldCharType="begin"/>
        </w:r>
        <w:r w:rsidR="00960EE6">
          <w:rPr>
            <w:noProof/>
            <w:webHidden/>
          </w:rPr>
          <w:instrText xml:space="preserve"> PAGEREF _Toc171493240 \h </w:instrText>
        </w:r>
        <w:r w:rsidR="00960EE6">
          <w:rPr>
            <w:noProof/>
            <w:webHidden/>
          </w:rPr>
        </w:r>
        <w:r w:rsidR="00960EE6">
          <w:rPr>
            <w:noProof/>
            <w:webHidden/>
          </w:rPr>
          <w:fldChar w:fldCharType="separate"/>
        </w:r>
        <w:r w:rsidR="00960EE6">
          <w:rPr>
            <w:noProof/>
            <w:webHidden/>
          </w:rPr>
          <w:t>46</w:t>
        </w:r>
        <w:r w:rsidR="00960EE6">
          <w:rPr>
            <w:noProof/>
            <w:webHidden/>
          </w:rPr>
          <w:fldChar w:fldCharType="end"/>
        </w:r>
      </w:hyperlink>
    </w:p>
    <w:p w14:paraId="4ABE568C" w14:textId="0BA0B533"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1" w:history="1">
        <w:r w:rsidR="00960EE6" w:rsidRPr="00DD0D88">
          <w:rPr>
            <w:rStyle w:val="Hypertextovodkaz"/>
            <w:rFonts w:ascii="Times" w:hAnsi="Times"/>
            <w:noProof/>
          </w:rPr>
          <w:t>38.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FORCE MAJEURE</w:t>
        </w:r>
        <w:r w:rsidR="00960EE6">
          <w:rPr>
            <w:noProof/>
            <w:webHidden/>
          </w:rPr>
          <w:tab/>
        </w:r>
        <w:r w:rsidR="00960EE6">
          <w:rPr>
            <w:noProof/>
            <w:webHidden/>
          </w:rPr>
          <w:fldChar w:fldCharType="begin"/>
        </w:r>
        <w:r w:rsidR="00960EE6">
          <w:rPr>
            <w:noProof/>
            <w:webHidden/>
          </w:rPr>
          <w:instrText xml:space="preserve"> PAGEREF _Toc171493241 \h </w:instrText>
        </w:r>
        <w:r w:rsidR="00960EE6">
          <w:rPr>
            <w:noProof/>
            <w:webHidden/>
          </w:rPr>
        </w:r>
        <w:r w:rsidR="00960EE6">
          <w:rPr>
            <w:noProof/>
            <w:webHidden/>
          </w:rPr>
          <w:fldChar w:fldCharType="separate"/>
        </w:r>
        <w:r w:rsidR="00960EE6">
          <w:rPr>
            <w:noProof/>
            <w:webHidden/>
          </w:rPr>
          <w:t>49</w:t>
        </w:r>
        <w:r w:rsidR="00960EE6">
          <w:rPr>
            <w:noProof/>
            <w:webHidden/>
          </w:rPr>
          <w:fldChar w:fldCharType="end"/>
        </w:r>
      </w:hyperlink>
    </w:p>
    <w:p w14:paraId="030B212A" w14:textId="7EF85B59"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2" w:history="1">
        <w:r w:rsidR="00960EE6" w:rsidRPr="00DD0D88">
          <w:rPr>
            <w:rStyle w:val="Hypertextovodkaz"/>
            <w:rFonts w:ascii="Times" w:hAnsi="Times"/>
            <w:noProof/>
          </w:rPr>
          <w:t>39.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w:t>
        </w:r>
        <w:r w:rsidR="00960EE6">
          <w:rPr>
            <w:noProof/>
            <w:webHidden/>
          </w:rPr>
          <w:tab/>
        </w:r>
        <w:r w:rsidR="00960EE6">
          <w:rPr>
            <w:noProof/>
            <w:webHidden/>
          </w:rPr>
          <w:fldChar w:fldCharType="begin"/>
        </w:r>
        <w:r w:rsidR="00960EE6">
          <w:rPr>
            <w:noProof/>
            <w:webHidden/>
          </w:rPr>
          <w:instrText xml:space="preserve"> PAGEREF _Toc171493242 \h </w:instrText>
        </w:r>
        <w:r w:rsidR="00960EE6">
          <w:rPr>
            <w:noProof/>
            <w:webHidden/>
          </w:rPr>
        </w:r>
        <w:r w:rsidR="00960EE6">
          <w:rPr>
            <w:noProof/>
            <w:webHidden/>
          </w:rPr>
          <w:fldChar w:fldCharType="separate"/>
        </w:r>
        <w:r w:rsidR="00960EE6">
          <w:rPr>
            <w:noProof/>
            <w:webHidden/>
          </w:rPr>
          <w:t>49</w:t>
        </w:r>
        <w:r w:rsidR="00960EE6">
          <w:rPr>
            <w:noProof/>
            <w:webHidden/>
          </w:rPr>
          <w:fldChar w:fldCharType="end"/>
        </w:r>
      </w:hyperlink>
    </w:p>
    <w:p w14:paraId="5D03F5BD" w14:textId="2E9DB3D2"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3" w:history="1">
        <w:r w:rsidR="00960EE6" w:rsidRPr="00DD0D88">
          <w:rPr>
            <w:rStyle w:val="Hypertextovodkaz"/>
            <w:rFonts w:ascii="Times" w:hAnsi="Times"/>
            <w:noProof/>
          </w:rPr>
          <w:t>40.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CONTRACTOR’S DEFAULT</w:t>
        </w:r>
        <w:r w:rsidR="00960EE6">
          <w:rPr>
            <w:noProof/>
            <w:webHidden/>
          </w:rPr>
          <w:tab/>
        </w:r>
        <w:r w:rsidR="00960EE6">
          <w:rPr>
            <w:noProof/>
            <w:webHidden/>
          </w:rPr>
          <w:fldChar w:fldCharType="begin"/>
        </w:r>
        <w:r w:rsidR="00960EE6">
          <w:rPr>
            <w:noProof/>
            <w:webHidden/>
          </w:rPr>
          <w:instrText xml:space="preserve"> PAGEREF _Toc171493243 \h </w:instrText>
        </w:r>
        <w:r w:rsidR="00960EE6">
          <w:rPr>
            <w:noProof/>
            <w:webHidden/>
          </w:rPr>
        </w:r>
        <w:r w:rsidR="00960EE6">
          <w:rPr>
            <w:noProof/>
            <w:webHidden/>
          </w:rPr>
          <w:fldChar w:fldCharType="separate"/>
        </w:r>
        <w:r w:rsidR="00960EE6">
          <w:rPr>
            <w:noProof/>
            <w:webHidden/>
          </w:rPr>
          <w:t>50</w:t>
        </w:r>
        <w:r w:rsidR="00960EE6">
          <w:rPr>
            <w:noProof/>
            <w:webHidden/>
          </w:rPr>
          <w:fldChar w:fldCharType="end"/>
        </w:r>
      </w:hyperlink>
    </w:p>
    <w:p w14:paraId="7BF73750" w14:textId="32F48EB0"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4" w:history="1">
        <w:r w:rsidR="00960EE6" w:rsidRPr="00DD0D88">
          <w:rPr>
            <w:rStyle w:val="Hypertextovodkaz"/>
            <w:rFonts w:ascii="Times" w:hAnsi="Times"/>
            <w:noProof/>
          </w:rPr>
          <w:t>41.</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INSOLVENCY</w:t>
        </w:r>
        <w:r w:rsidR="00960EE6">
          <w:rPr>
            <w:noProof/>
            <w:webHidden/>
          </w:rPr>
          <w:tab/>
        </w:r>
        <w:r w:rsidR="00960EE6">
          <w:rPr>
            <w:noProof/>
            <w:webHidden/>
          </w:rPr>
          <w:fldChar w:fldCharType="begin"/>
        </w:r>
        <w:r w:rsidR="00960EE6">
          <w:rPr>
            <w:noProof/>
            <w:webHidden/>
          </w:rPr>
          <w:instrText xml:space="preserve"> PAGEREF _Toc171493244 \h </w:instrText>
        </w:r>
        <w:r w:rsidR="00960EE6">
          <w:rPr>
            <w:noProof/>
            <w:webHidden/>
          </w:rPr>
        </w:r>
        <w:r w:rsidR="00960EE6">
          <w:rPr>
            <w:noProof/>
            <w:webHidden/>
          </w:rPr>
          <w:fldChar w:fldCharType="separate"/>
        </w:r>
        <w:r w:rsidR="00960EE6">
          <w:rPr>
            <w:noProof/>
            <w:webHidden/>
          </w:rPr>
          <w:t>51</w:t>
        </w:r>
        <w:r w:rsidR="00960EE6">
          <w:rPr>
            <w:noProof/>
            <w:webHidden/>
          </w:rPr>
          <w:fldChar w:fldCharType="end"/>
        </w:r>
      </w:hyperlink>
    </w:p>
    <w:p w14:paraId="5611FF3B" w14:textId="2D6697AF"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5" w:history="1">
        <w:r w:rsidR="00960EE6" w:rsidRPr="00DD0D88">
          <w:rPr>
            <w:rStyle w:val="Hypertextovodkaz"/>
            <w:rFonts w:ascii="Times" w:hAnsi="Times"/>
            <w:noProof/>
          </w:rPr>
          <w:t>42.</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WITHDRAWAL FROM THE CONTRACT FOR CUSTOMER’S DEFAULT</w:t>
        </w:r>
        <w:r w:rsidR="00960EE6">
          <w:rPr>
            <w:noProof/>
            <w:webHidden/>
          </w:rPr>
          <w:tab/>
        </w:r>
        <w:r w:rsidR="00960EE6">
          <w:rPr>
            <w:noProof/>
            <w:webHidden/>
          </w:rPr>
          <w:fldChar w:fldCharType="begin"/>
        </w:r>
        <w:r w:rsidR="00960EE6">
          <w:rPr>
            <w:noProof/>
            <w:webHidden/>
          </w:rPr>
          <w:instrText xml:space="preserve"> PAGEREF _Toc171493245 \h </w:instrText>
        </w:r>
        <w:r w:rsidR="00960EE6">
          <w:rPr>
            <w:noProof/>
            <w:webHidden/>
          </w:rPr>
        </w:r>
        <w:r w:rsidR="00960EE6">
          <w:rPr>
            <w:noProof/>
            <w:webHidden/>
          </w:rPr>
          <w:fldChar w:fldCharType="separate"/>
        </w:r>
        <w:r w:rsidR="00960EE6">
          <w:rPr>
            <w:noProof/>
            <w:webHidden/>
          </w:rPr>
          <w:t>51</w:t>
        </w:r>
        <w:r w:rsidR="00960EE6">
          <w:rPr>
            <w:noProof/>
            <w:webHidden/>
          </w:rPr>
          <w:fldChar w:fldCharType="end"/>
        </w:r>
      </w:hyperlink>
    </w:p>
    <w:p w14:paraId="0B796E5A" w14:textId="2CAB814D"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6" w:history="1">
        <w:r w:rsidR="00960EE6" w:rsidRPr="00DD0D88">
          <w:rPr>
            <w:rStyle w:val="Hypertextovodkaz"/>
            <w:rFonts w:ascii="Times" w:hAnsi="Times"/>
            <w:noProof/>
          </w:rPr>
          <w:t>43.</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USE OF DOCUMENTS AND INFORMATION</w:t>
        </w:r>
        <w:r w:rsidR="00960EE6">
          <w:rPr>
            <w:noProof/>
            <w:webHidden/>
          </w:rPr>
          <w:tab/>
        </w:r>
        <w:r w:rsidR="00960EE6">
          <w:rPr>
            <w:noProof/>
            <w:webHidden/>
          </w:rPr>
          <w:fldChar w:fldCharType="begin"/>
        </w:r>
        <w:r w:rsidR="00960EE6">
          <w:rPr>
            <w:noProof/>
            <w:webHidden/>
          </w:rPr>
          <w:instrText xml:space="preserve"> PAGEREF _Toc171493246 \h </w:instrText>
        </w:r>
        <w:r w:rsidR="00960EE6">
          <w:rPr>
            <w:noProof/>
            <w:webHidden/>
          </w:rPr>
        </w:r>
        <w:r w:rsidR="00960EE6">
          <w:rPr>
            <w:noProof/>
            <w:webHidden/>
          </w:rPr>
          <w:fldChar w:fldCharType="separate"/>
        </w:r>
        <w:r w:rsidR="00960EE6">
          <w:rPr>
            <w:noProof/>
            <w:webHidden/>
          </w:rPr>
          <w:t>52</w:t>
        </w:r>
        <w:r w:rsidR="00960EE6">
          <w:rPr>
            <w:noProof/>
            <w:webHidden/>
          </w:rPr>
          <w:fldChar w:fldCharType="end"/>
        </w:r>
      </w:hyperlink>
    </w:p>
    <w:p w14:paraId="4C8B2618" w14:textId="3C05312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7" w:history="1">
        <w:r w:rsidR="00960EE6" w:rsidRPr="00DD0D88">
          <w:rPr>
            <w:rStyle w:val="Hypertextovodkaz"/>
            <w:rFonts w:ascii="Times" w:hAnsi="Times"/>
            <w:noProof/>
          </w:rPr>
          <w:t>44.</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INTELLECTUAL PROPERTY RIGHTS</w:t>
        </w:r>
        <w:r w:rsidR="00960EE6">
          <w:rPr>
            <w:noProof/>
            <w:webHidden/>
          </w:rPr>
          <w:tab/>
        </w:r>
        <w:r w:rsidR="00960EE6">
          <w:rPr>
            <w:noProof/>
            <w:webHidden/>
          </w:rPr>
          <w:fldChar w:fldCharType="begin"/>
        </w:r>
        <w:r w:rsidR="00960EE6">
          <w:rPr>
            <w:noProof/>
            <w:webHidden/>
          </w:rPr>
          <w:instrText xml:space="preserve"> PAGEREF _Toc171493247 \h </w:instrText>
        </w:r>
        <w:r w:rsidR="00960EE6">
          <w:rPr>
            <w:noProof/>
            <w:webHidden/>
          </w:rPr>
        </w:r>
        <w:r w:rsidR="00960EE6">
          <w:rPr>
            <w:noProof/>
            <w:webHidden/>
          </w:rPr>
          <w:fldChar w:fldCharType="separate"/>
        </w:r>
        <w:r w:rsidR="00960EE6">
          <w:rPr>
            <w:noProof/>
            <w:webHidden/>
          </w:rPr>
          <w:t>53</w:t>
        </w:r>
        <w:r w:rsidR="00960EE6">
          <w:rPr>
            <w:noProof/>
            <w:webHidden/>
          </w:rPr>
          <w:fldChar w:fldCharType="end"/>
        </w:r>
      </w:hyperlink>
    </w:p>
    <w:p w14:paraId="114157CA" w14:textId="156EC915"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8" w:history="1">
        <w:r w:rsidR="00960EE6" w:rsidRPr="00DD0D88">
          <w:rPr>
            <w:rStyle w:val="Hypertextovodkaz"/>
            <w:rFonts w:ascii="Times" w:hAnsi="Times"/>
            <w:noProof/>
          </w:rPr>
          <w:t>45.</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SOURCE CODE</w:t>
        </w:r>
        <w:r w:rsidR="00960EE6">
          <w:rPr>
            <w:noProof/>
            <w:webHidden/>
          </w:rPr>
          <w:tab/>
        </w:r>
        <w:r w:rsidR="00960EE6">
          <w:rPr>
            <w:noProof/>
            <w:webHidden/>
          </w:rPr>
          <w:fldChar w:fldCharType="begin"/>
        </w:r>
        <w:r w:rsidR="00960EE6">
          <w:rPr>
            <w:noProof/>
            <w:webHidden/>
          </w:rPr>
          <w:instrText xml:space="preserve"> PAGEREF _Toc171493248 \h </w:instrText>
        </w:r>
        <w:r w:rsidR="00960EE6">
          <w:rPr>
            <w:noProof/>
            <w:webHidden/>
          </w:rPr>
        </w:r>
        <w:r w:rsidR="00960EE6">
          <w:rPr>
            <w:noProof/>
            <w:webHidden/>
          </w:rPr>
          <w:fldChar w:fldCharType="separate"/>
        </w:r>
        <w:r w:rsidR="00960EE6">
          <w:rPr>
            <w:noProof/>
            <w:webHidden/>
          </w:rPr>
          <w:t>54</w:t>
        </w:r>
        <w:r w:rsidR="00960EE6">
          <w:rPr>
            <w:noProof/>
            <w:webHidden/>
          </w:rPr>
          <w:fldChar w:fldCharType="end"/>
        </w:r>
      </w:hyperlink>
    </w:p>
    <w:p w14:paraId="12D19788" w14:textId="7CFDE279"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49" w:history="1">
        <w:r w:rsidR="00960EE6" w:rsidRPr="00DD0D88">
          <w:rPr>
            <w:rStyle w:val="Hypertextovodkaz"/>
            <w:rFonts w:ascii="Times" w:hAnsi="Times"/>
            <w:noProof/>
          </w:rPr>
          <w:t>46.</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DISPUTE RESOLUTION</w:t>
        </w:r>
        <w:r w:rsidR="00960EE6">
          <w:rPr>
            <w:noProof/>
            <w:webHidden/>
          </w:rPr>
          <w:tab/>
        </w:r>
        <w:r w:rsidR="00960EE6">
          <w:rPr>
            <w:noProof/>
            <w:webHidden/>
          </w:rPr>
          <w:fldChar w:fldCharType="begin"/>
        </w:r>
        <w:r w:rsidR="00960EE6">
          <w:rPr>
            <w:noProof/>
            <w:webHidden/>
          </w:rPr>
          <w:instrText xml:space="preserve"> PAGEREF _Toc171493249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0DAF0A43" w14:textId="56F889D8"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0" w:history="1">
        <w:r w:rsidR="00960EE6" w:rsidRPr="00DD0D88">
          <w:rPr>
            <w:rStyle w:val="Hypertextovodkaz"/>
            <w:rFonts w:ascii="Times" w:hAnsi="Times"/>
            <w:noProof/>
          </w:rPr>
          <w:t>47.</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GOVERNING LANGUAGE</w:t>
        </w:r>
        <w:r w:rsidR="00960EE6">
          <w:rPr>
            <w:noProof/>
            <w:webHidden/>
          </w:rPr>
          <w:tab/>
        </w:r>
        <w:r w:rsidR="00960EE6">
          <w:rPr>
            <w:noProof/>
            <w:webHidden/>
          </w:rPr>
          <w:fldChar w:fldCharType="begin"/>
        </w:r>
        <w:r w:rsidR="00960EE6">
          <w:rPr>
            <w:noProof/>
            <w:webHidden/>
          </w:rPr>
          <w:instrText xml:space="preserve"> PAGEREF _Toc171493250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0F295541" w14:textId="51BDF168"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1" w:history="1">
        <w:r w:rsidR="00960EE6" w:rsidRPr="00DD0D88">
          <w:rPr>
            <w:rStyle w:val="Hypertextovodkaz"/>
            <w:rFonts w:ascii="Times" w:hAnsi="Times"/>
            <w:noProof/>
          </w:rPr>
          <w:t>48.</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APPLICABLE LAW</w:t>
        </w:r>
        <w:r w:rsidR="00960EE6">
          <w:rPr>
            <w:noProof/>
            <w:webHidden/>
          </w:rPr>
          <w:tab/>
        </w:r>
        <w:r w:rsidR="00960EE6">
          <w:rPr>
            <w:noProof/>
            <w:webHidden/>
          </w:rPr>
          <w:fldChar w:fldCharType="begin"/>
        </w:r>
        <w:r w:rsidR="00960EE6">
          <w:rPr>
            <w:noProof/>
            <w:webHidden/>
          </w:rPr>
          <w:instrText xml:space="preserve"> PAGEREF _Toc171493251 \h </w:instrText>
        </w:r>
        <w:r w:rsidR="00960EE6">
          <w:rPr>
            <w:noProof/>
            <w:webHidden/>
          </w:rPr>
        </w:r>
        <w:r w:rsidR="00960EE6">
          <w:rPr>
            <w:noProof/>
            <w:webHidden/>
          </w:rPr>
          <w:fldChar w:fldCharType="separate"/>
        </w:r>
        <w:r w:rsidR="00960EE6">
          <w:rPr>
            <w:noProof/>
            <w:webHidden/>
          </w:rPr>
          <w:t>55</w:t>
        </w:r>
        <w:r w:rsidR="00960EE6">
          <w:rPr>
            <w:noProof/>
            <w:webHidden/>
          </w:rPr>
          <w:fldChar w:fldCharType="end"/>
        </w:r>
      </w:hyperlink>
    </w:p>
    <w:p w14:paraId="3FB858D5" w14:textId="6AC44C3F"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2" w:history="1">
        <w:r w:rsidR="00960EE6" w:rsidRPr="00DD0D88">
          <w:rPr>
            <w:rStyle w:val="Hypertextovodkaz"/>
            <w:rFonts w:ascii="Times" w:hAnsi="Times"/>
            <w:noProof/>
          </w:rPr>
          <w:t>49.</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NOTICES</w:t>
        </w:r>
        <w:r w:rsidR="00960EE6">
          <w:rPr>
            <w:noProof/>
            <w:webHidden/>
          </w:rPr>
          <w:tab/>
        </w:r>
        <w:r w:rsidR="00960EE6">
          <w:rPr>
            <w:noProof/>
            <w:webHidden/>
          </w:rPr>
          <w:fldChar w:fldCharType="begin"/>
        </w:r>
        <w:r w:rsidR="00960EE6">
          <w:rPr>
            <w:noProof/>
            <w:webHidden/>
          </w:rPr>
          <w:instrText xml:space="preserve"> PAGEREF _Toc171493252 \h </w:instrText>
        </w:r>
        <w:r w:rsidR="00960EE6">
          <w:rPr>
            <w:noProof/>
            <w:webHidden/>
          </w:rPr>
        </w:r>
        <w:r w:rsidR="00960EE6">
          <w:rPr>
            <w:noProof/>
            <w:webHidden/>
          </w:rPr>
          <w:fldChar w:fldCharType="separate"/>
        </w:r>
        <w:r w:rsidR="00960EE6">
          <w:rPr>
            <w:noProof/>
            <w:webHidden/>
          </w:rPr>
          <w:t>56</w:t>
        </w:r>
        <w:r w:rsidR="00960EE6">
          <w:rPr>
            <w:noProof/>
            <w:webHidden/>
          </w:rPr>
          <w:fldChar w:fldCharType="end"/>
        </w:r>
      </w:hyperlink>
    </w:p>
    <w:p w14:paraId="1E34C264" w14:textId="3A83AAF7"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3" w:history="1">
        <w:r w:rsidR="00960EE6" w:rsidRPr="00DD0D88">
          <w:rPr>
            <w:rStyle w:val="Hypertextovodkaz"/>
            <w:rFonts w:ascii="Times" w:hAnsi="Times"/>
            <w:noProof/>
          </w:rPr>
          <w:t>50.</w:t>
        </w:r>
        <w:r w:rsidR="00960EE6">
          <w:rPr>
            <w:rFonts w:asciiTheme="minorHAnsi" w:eastAsiaTheme="minorEastAsia" w:hAnsiTheme="minorHAnsi" w:cstheme="minorBidi"/>
            <w:b w:val="0"/>
            <w:bCs w:val="0"/>
            <w:caps w:val="0"/>
            <w:noProof/>
            <w:kern w:val="2"/>
            <w:sz w:val="24"/>
            <w:szCs w:val="24"/>
            <w:lang w:val="cs-CZ" w:eastAsia="cs-CZ"/>
            <w14:ligatures w14:val="standardContextual"/>
          </w:rPr>
          <w:tab/>
        </w:r>
        <w:r w:rsidR="00960EE6" w:rsidRPr="00DD0D88">
          <w:rPr>
            <w:rStyle w:val="Hypertextovodkaz"/>
            <w:noProof/>
          </w:rPr>
          <w:t>OTHER PROVISIONS</w:t>
        </w:r>
        <w:r w:rsidR="00960EE6">
          <w:rPr>
            <w:noProof/>
            <w:webHidden/>
          </w:rPr>
          <w:tab/>
        </w:r>
        <w:r w:rsidR="00960EE6">
          <w:rPr>
            <w:noProof/>
            <w:webHidden/>
          </w:rPr>
          <w:fldChar w:fldCharType="begin"/>
        </w:r>
        <w:r w:rsidR="00960EE6">
          <w:rPr>
            <w:noProof/>
            <w:webHidden/>
          </w:rPr>
          <w:instrText xml:space="preserve"> PAGEREF _Toc171493253 \h </w:instrText>
        </w:r>
        <w:r w:rsidR="00960EE6">
          <w:rPr>
            <w:noProof/>
            <w:webHidden/>
          </w:rPr>
        </w:r>
        <w:r w:rsidR="00960EE6">
          <w:rPr>
            <w:noProof/>
            <w:webHidden/>
          </w:rPr>
          <w:fldChar w:fldCharType="separate"/>
        </w:r>
        <w:r w:rsidR="00960EE6">
          <w:rPr>
            <w:noProof/>
            <w:webHidden/>
          </w:rPr>
          <w:t>56</w:t>
        </w:r>
        <w:r w:rsidR="00960EE6">
          <w:rPr>
            <w:noProof/>
            <w:webHidden/>
          </w:rPr>
          <w:fldChar w:fldCharType="end"/>
        </w:r>
      </w:hyperlink>
    </w:p>
    <w:p w14:paraId="69123617" w14:textId="7790EFAF" w:rsidR="00960EE6" w:rsidRDefault="008B34DC">
      <w:pPr>
        <w:pStyle w:val="Obsah1"/>
        <w:rPr>
          <w:rFonts w:asciiTheme="minorHAnsi" w:eastAsiaTheme="minorEastAsia" w:hAnsiTheme="minorHAnsi" w:cstheme="minorBidi"/>
          <w:b w:val="0"/>
          <w:bCs w:val="0"/>
          <w:caps w:val="0"/>
          <w:noProof/>
          <w:kern w:val="2"/>
          <w:sz w:val="24"/>
          <w:szCs w:val="24"/>
          <w:lang w:val="cs-CZ" w:eastAsia="cs-CZ"/>
          <w14:ligatures w14:val="standardContextual"/>
        </w:rPr>
      </w:pPr>
      <w:hyperlink w:anchor="_Toc171493254" w:history="1">
        <w:r w:rsidR="00960EE6" w:rsidRPr="00DD0D88">
          <w:rPr>
            <w:rStyle w:val="Hypertextovodkaz"/>
            <w:noProof/>
          </w:rPr>
          <w:t>SIGNATURE PAGE</w:t>
        </w:r>
        <w:r w:rsidR="00960EE6">
          <w:rPr>
            <w:noProof/>
            <w:webHidden/>
          </w:rPr>
          <w:tab/>
        </w:r>
        <w:r w:rsidR="00960EE6">
          <w:rPr>
            <w:noProof/>
            <w:webHidden/>
          </w:rPr>
          <w:fldChar w:fldCharType="begin"/>
        </w:r>
        <w:r w:rsidR="00960EE6">
          <w:rPr>
            <w:noProof/>
            <w:webHidden/>
          </w:rPr>
          <w:instrText xml:space="preserve"> PAGEREF _Toc171493254 \h </w:instrText>
        </w:r>
        <w:r w:rsidR="00960EE6">
          <w:rPr>
            <w:noProof/>
            <w:webHidden/>
          </w:rPr>
        </w:r>
        <w:r w:rsidR="00960EE6">
          <w:rPr>
            <w:noProof/>
            <w:webHidden/>
          </w:rPr>
          <w:fldChar w:fldCharType="separate"/>
        </w:r>
        <w:r w:rsidR="00960EE6">
          <w:rPr>
            <w:noProof/>
            <w:webHidden/>
          </w:rPr>
          <w:t>84</w:t>
        </w:r>
        <w:r w:rsidR="00960EE6">
          <w:rPr>
            <w:noProof/>
            <w:webHidden/>
          </w:rPr>
          <w:fldChar w:fldCharType="end"/>
        </w:r>
      </w:hyperlink>
    </w:p>
    <w:p w14:paraId="3EEFCC2C" w14:textId="7AB2004C" w:rsidR="00322AD3" w:rsidRPr="00A75846" w:rsidRDefault="005C0C9F" w:rsidP="00B35F33">
      <w:pPr>
        <w:pStyle w:val="ENNormalni"/>
        <w:jc w:val="left"/>
        <w:rPr>
          <w:b/>
          <w:bCs/>
          <w:caps/>
          <w:lang w:val="en-GB"/>
        </w:rPr>
      </w:pPr>
      <w:r w:rsidRPr="00A75846">
        <w:rPr>
          <w:sz w:val="20"/>
          <w:szCs w:val="20"/>
          <w:lang w:val="en-GB"/>
        </w:rPr>
        <w:fldChar w:fldCharType="end"/>
      </w:r>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p>
    <w:p w14:paraId="3F5F71EB" w14:textId="77777777" w:rsidR="00BE1CEE" w:rsidRPr="00A75846" w:rsidRDefault="00BE1CEE" w:rsidP="00BE1CEE">
      <w:pPr>
        <w:pStyle w:val="ENNormalni"/>
        <w:jc w:val="center"/>
        <w:rPr>
          <w:lang w:val="en-GB"/>
        </w:rPr>
      </w:pPr>
      <w:r w:rsidRPr="00A75846">
        <w:rPr>
          <w:lang w:val="en-GB"/>
        </w:rPr>
        <w:t>concluded pursuant to the Section 2586 et seq. of the Act No. 89/2012 Sb., the Civil Code, as amended</w:t>
      </w:r>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1" w:name="_Toc158039935"/>
      <w:r w:rsidRPr="00A75846">
        <w:rPr>
          <w:lang w:val="en-GB"/>
        </w:rPr>
        <w:t>P</w:t>
      </w:r>
      <w:bookmarkEnd w:id="1"/>
      <w:r w:rsidRPr="00A75846">
        <w:rPr>
          <w:lang w:val="en-GB"/>
        </w:rPr>
        <w:t>arties to the Contract</w:t>
      </w:r>
    </w:p>
    <w:p w14:paraId="63BE03ED" w14:textId="529C1724"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r w:rsidRPr="00A75846">
        <w:rPr>
          <w:b/>
          <w:lang w:val="en-GB"/>
        </w:rPr>
        <w:t>a.s.</w:t>
      </w:r>
      <w:proofErr w:type="spellEnd"/>
      <w:r w:rsidRPr="00A75846">
        <w:rPr>
          <w:b/>
          <w:caps/>
          <w:lang w:val="en-GB"/>
        </w:rPr>
        <w:t>,</w:t>
      </w:r>
    </w:p>
    <w:p w14:paraId="6806841E" w14:textId="000147C5"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 76 184,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 No. B 3040</w:t>
      </w:r>
    </w:p>
    <w:p w14:paraId="040F6FD1" w14:textId="4B963006" w:rsidR="009A4183"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BB200BC" w14:textId="7390EC22" w:rsidR="001E3778" w:rsidRPr="00A75846" w:rsidRDefault="001E3778" w:rsidP="001E3778">
      <w:pPr>
        <w:pStyle w:val="ENText11"/>
        <w:spacing w:before="360" w:after="360"/>
        <w:rPr>
          <w:lang w:val="en-GB"/>
        </w:rPr>
      </w:pPr>
      <w:r>
        <w:rPr>
          <w:lang w:val="en-GB"/>
        </w:rPr>
        <w:t>and</w:t>
      </w:r>
    </w:p>
    <w:p w14:paraId="263EFB7D" w14:textId="588DE2A5"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r w:rsidRPr="00A75846">
        <w:rPr>
          <w:lang w:val="en-GB"/>
        </w:rPr>
        <w:t>PREAMBLE</w:t>
      </w:r>
    </w:p>
    <w:p w14:paraId="76051112" w14:textId="5BE2B5EB" w:rsidR="00E76918" w:rsidRPr="00A75846" w:rsidRDefault="00E76918" w:rsidP="002922E3">
      <w:pPr>
        <w:pStyle w:val="ENPreambule"/>
      </w:pPr>
      <w:r w:rsidRPr="00A75846">
        <w:t>The Customer is a major European producer of packaging materials and rolled aluminium semi-finished products; the Customer is a member of MTX Group.</w:t>
      </w:r>
    </w:p>
    <w:p w14:paraId="3B6CD0AE" w14:textId="26390ED9" w:rsidR="00E76918" w:rsidRPr="00A75846" w:rsidRDefault="00E76918" w:rsidP="002922E3">
      <w:pPr>
        <w:pStyle w:val="ENPreambule"/>
      </w:pPr>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78228604"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3CC1D632" w:rsidR="002E71C5" w:rsidRPr="00A75846" w:rsidRDefault="00E76918" w:rsidP="002922E3">
      <w:pPr>
        <w:pStyle w:val="ENPreambule"/>
      </w:pPr>
      <w:r w:rsidRPr="00A75846">
        <w:t>Considering the above, the Parties wish to enter into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2" w:name="_Toc171493204"/>
      <w:r w:rsidRPr="00A75846">
        <w:rPr>
          <w:lang w:val="en-GB"/>
        </w:rPr>
        <w:lastRenderedPageBreak/>
        <w:t>DEFINITIONS</w:t>
      </w:r>
      <w:bookmarkEnd w:id="2"/>
    </w:p>
    <w:p w14:paraId="43731293" w14:textId="1A256D8F" w:rsidR="002E71C5" w:rsidRPr="00A75846" w:rsidRDefault="002E71C5" w:rsidP="008A31A9">
      <w:pPr>
        <w:pStyle w:val="ENClanek11"/>
        <w:rPr>
          <w:lang w:val="en-GB"/>
        </w:rPr>
      </w:pPr>
      <w:bookmarkStart w:id="3" w:name="_Ref171342816"/>
      <w:r w:rsidRPr="00A75846">
        <w:rPr>
          <w:lang w:val="en-GB"/>
        </w:rPr>
        <w:t>For the purpose of this Contract, the following terms in capital letters shall have the meaning set forth below:</w:t>
      </w:r>
      <w:bookmarkEnd w:id="3"/>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30B458AF"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7AF9F8AA"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60EE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315B40A"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72A89A07"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4DA61CE8"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60EE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0DF4D5E4"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60EE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47886424"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provisions of Section 2586 et seq. of the Civil Code, entered into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812FC7E"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43D3A5F7" w:rsidR="006372AB" w:rsidRPr="00A75846" w:rsidRDefault="006372AB" w:rsidP="006372AB">
            <w:pPr>
              <w:pStyle w:val="ENText11"/>
              <w:ind w:left="0"/>
              <w:rPr>
                <w:lang w:val="en-GB"/>
              </w:rPr>
            </w:pPr>
            <w:r w:rsidRPr="00A75846">
              <w:rPr>
                <w:lang w:val="en-GB"/>
              </w:rPr>
              <w:t>means data collection and evaluation, design, procurement, managing and supervising of the Work, the issue of instructions or orders in</w:t>
            </w:r>
            <w:r w:rsidR="00FE11A5" w:rsidRPr="00A75846">
              <w:rPr>
                <w:lang w:val="en-GB"/>
              </w:rPr>
              <w:t> </w:t>
            </w:r>
            <w:r w:rsidRPr="00A75846">
              <w:rPr>
                <w:lang w:val="en-GB"/>
              </w:rPr>
              <w:t>technical matters, 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1E596E4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its alloys, including all items, machinery, equipment, apparatus, materials and instruments to be designed, delivered, installation-supervised, commissioned and tested by the Contractor.</w:t>
            </w:r>
          </w:p>
          <w:p w14:paraId="7DE595D7" w14:textId="10DD2D07"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60EE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65FFD99B"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r w:rsidRPr="00A75846">
              <w:rPr>
                <w:lang w:val="en-GB"/>
              </w:rPr>
              <w:t>civil war, rebellion, revolution, insurrection, mutiny, riot, civil commotion or terrorist acts or any similar event;</w:t>
            </w:r>
          </w:p>
          <w:p w14:paraId="6D04152A" w14:textId="4FF7F8B8"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any representative thereof whether or not legally valid or any similar event;</w:t>
            </w:r>
          </w:p>
          <w:p w14:paraId="2E93ACFC" w14:textId="77777777" w:rsidR="00CA3383" w:rsidRPr="00A75846" w:rsidRDefault="00CA3383" w:rsidP="00CE6FAD">
            <w:pPr>
              <w:pStyle w:val="ENClaneka"/>
              <w:ind w:left="709"/>
              <w:rPr>
                <w:lang w:val="en-GB"/>
              </w:rPr>
            </w:pPr>
            <w:r w:rsidRPr="00A75846">
              <w:rPr>
                <w:lang w:val="en-GB"/>
              </w:rPr>
              <w:t>epidemics, quarantine, plague or any similar event;</w:t>
            </w:r>
          </w:p>
          <w:p w14:paraId="2E58E9FB" w14:textId="77777777" w:rsidR="00CA3383" w:rsidRPr="00A75846" w:rsidRDefault="00CA3383" w:rsidP="00CE6FAD">
            <w:pPr>
              <w:pStyle w:val="ENClaneka"/>
              <w:ind w:left="709"/>
              <w:rPr>
                <w:lang w:val="en-GB"/>
              </w:rPr>
            </w:pPr>
            <w:r w:rsidRPr="00A75846">
              <w:rPr>
                <w:lang w:val="en-GB"/>
              </w:rPr>
              <w:t>fire, flood, serious atmospheric disturbance, maritime, terrestrial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175AFBBA"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p>
          <w:p w14:paraId="6BB28603" w14:textId="7CECEE74" w:rsidR="00CA3383" w:rsidRPr="00A75846" w:rsidRDefault="00CA3383" w:rsidP="00CE6FAD">
            <w:pPr>
              <w:pStyle w:val="ENClaneka"/>
              <w:ind w:left="709"/>
              <w:rPr>
                <w:lang w:val="en-GB"/>
              </w:rPr>
            </w:pPr>
            <w:r w:rsidRPr="00A75846">
              <w:rPr>
                <w:lang w:val="en-GB"/>
              </w:rPr>
              <w:t>strike, lock-out, industrial dispute, national, regional or</w:t>
            </w:r>
            <w:r w:rsidR="00FE11A5" w:rsidRPr="00A75846">
              <w:rPr>
                <w:lang w:val="en-GB"/>
              </w:rPr>
              <w:t> </w:t>
            </w:r>
            <w:r w:rsidRPr="00A75846">
              <w:rPr>
                <w:lang w:val="en-GB"/>
              </w:rPr>
              <w:t>provincial strikes or any similar event</w:t>
            </w:r>
            <w:r w:rsidR="00FE11A5" w:rsidRPr="00A75846">
              <w:rPr>
                <w:lang w:val="en-GB"/>
              </w:rPr>
              <w:t>.</w:t>
            </w:r>
          </w:p>
          <w:p w14:paraId="6970B6C0" w14:textId="77777777" w:rsidR="00CA3383" w:rsidRPr="00A75846" w:rsidRDefault="00E740B4" w:rsidP="00CA3383">
            <w:pPr>
              <w:pStyle w:val="ENNormalni"/>
              <w:rPr>
                <w:lang w:val="en-GB"/>
              </w:rPr>
            </w:pPr>
            <w:r w:rsidRPr="00A75846">
              <w:rPr>
                <w:lang w:val="en-GB"/>
              </w:rPr>
              <w:t>In order to avoid any doubts and without affecting the Force Majeure definition above, the following events shall not be considered a Force Majeure:</w:t>
            </w:r>
          </w:p>
          <w:p w14:paraId="19D8F376" w14:textId="4955AA40"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future related emergency measures, other measures, regulations, administrative acts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23712BC3" w:rsidR="00546728" w:rsidRPr="00A75846" w:rsidRDefault="00546728" w:rsidP="00A96457">
            <w:pPr>
              <w:pStyle w:val="ENClaneka"/>
              <w:numPr>
                <w:ilvl w:val="2"/>
                <w:numId w:val="15"/>
              </w:numPr>
              <w:tabs>
                <w:tab w:val="clear" w:pos="992"/>
              </w:tabs>
              <w:ind w:left="709" w:hanging="567"/>
              <w:rPr>
                <w:lang w:val="en-GB"/>
              </w:rPr>
            </w:pPr>
            <w:r w:rsidRPr="00A75846">
              <w:rPr>
                <w:lang w:val="en-GB"/>
              </w:rPr>
              <w:t>disruption in raw material supplies, production and distribution breakdowns 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 or any similar event;</w:t>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1827FB8E"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60EE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4439A40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60EE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6A488F92"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60EE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563DC8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60EE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293A457C" w:rsidR="00F7117B" w:rsidRPr="00A75846" w:rsidRDefault="00F7117B" w:rsidP="00F7117B">
            <w:pPr>
              <w:pStyle w:val="ENText11"/>
              <w:ind w:left="0"/>
              <w:rPr>
                <w:lang w:val="en-GB"/>
              </w:rPr>
            </w:pPr>
            <w:r w:rsidRPr="00A75846">
              <w:rPr>
                <w:lang w:val="en-GB"/>
              </w:rPr>
              <w:t>means the equipment, apparatus, machinery, materials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012CEE5D"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78514A0E"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xml:space="preserve">)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AE9121B" w:rsidR="00903DE4" w:rsidRPr="00A75846" w:rsidRDefault="00903DE4" w:rsidP="00903DE4">
            <w:pPr>
              <w:pStyle w:val="ENText11"/>
              <w:ind w:left="0"/>
              <w:rPr>
                <w:lang w:val="en-GB"/>
              </w:rPr>
            </w:pPr>
            <w:r w:rsidRPr="00A75846">
              <w:rPr>
                <w:lang w:val="en-GB"/>
              </w:rPr>
              <w:t xml:space="preserve">has the meaning ascribed to this term in Clause </w:t>
            </w:r>
            <w:r w:rsidR="00526C90" w:rsidRPr="00A75846">
              <w:rPr>
                <w:lang w:val="en-GB"/>
              </w:rPr>
              <w:fldChar w:fldCharType="begin"/>
            </w:r>
            <w:r w:rsidR="00526C90" w:rsidRPr="00A75846">
              <w:rPr>
                <w:lang w:val="en-GB"/>
              </w:rPr>
              <w:instrText xml:space="preserve"> REF _Ref171341910 \w \h </w:instrText>
            </w:r>
            <w:r w:rsidR="00526C90" w:rsidRPr="00A75846">
              <w:rPr>
                <w:lang w:val="en-GB"/>
              </w:rPr>
            </w:r>
            <w:r w:rsidR="00526C90" w:rsidRPr="00A75846">
              <w:rPr>
                <w:lang w:val="en-GB"/>
              </w:rPr>
              <w:fldChar w:fldCharType="separate"/>
            </w:r>
            <w:r w:rsidR="00960EE6">
              <w:rPr>
                <w:lang w:val="en-GB"/>
              </w:rPr>
              <w:t>26.1</w:t>
            </w:r>
            <w:r w:rsidR="00526C90" w:rsidRPr="00A75846">
              <w:rPr>
                <w:lang w:val="en-GB"/>
              </w:rPr>
              <w:fldChar w:fldCharType="end"/>
            </w:r>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7C0A1B9F"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60EE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6D893210"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60EE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D808869" w:rsidR="00AA0FC9" w:rsidRPr="00A75846" w:rsidRDefault="00AA0FC9" w:rsidP="00AA0FC9">
            <w:pPr>
              <w:pStyle w:val="ENText11"/>
              <w:ind w:left="0"/>
              <w:rPr>
                <w:lang w:val="en-GB"/>
              </w:rPr>
            </w:pPr>
            <w:r w:rsidRPr="00A75846">
              <w:rPr>
                <w:lang w:val="en-GB"/>
              </w:rPr>
              <w:t xml:space="preserve">means the payments summary sheet in Clause </w:t>
            </w:r>
            <w:r w:rsidR="008C385D" w:rsidRPr="00A75846">
              <w:rPr>
                <w:lang w:val="en-GB"/>
              </w:rPr>
              <w:fldChar w:fldCharType="begin"/>
            </w:r>
            <w:r w:rsidR="008C385D" w:rsidRPr="00A75846">
              <w:rPr>
                <w:lang w:val="en-GB"/>
              </w:rPr>
              <w:instrText xml:space="preserve"> REF _Ref171348183 \w \h </w:instrText>
            </w:r>
            <w:r w:rsidR="008C385D" w:rsidRPr="00A75846">
              <w:rPr>
                <w:lang w:val="en-GB"/>
              </w:rPr>
            </w:r>
            <w:r w:rsidR="008C385D" w:rsidRPr="00A75846">
              <w:rPr>
                <w:lang w:val="en-GB"/>
              </w:rPr>
              <w:fldChar w:fldCharType="separate"/>
            </w:r>
            <w:r w:rsidR="00960EE6">
              <w:rPr>
                <w:lang w:val="en-GB"/>
              </w:rPr>
              <w:t>27.2</w:t>
            </w:r>
            <w:r w:rsidR="008C385D" w:rsidRPr="00A75846">
              <w:rPr>
                <w:lang w:val="en-GB"/>
              </w:rPr>
              <w:fldChar w:fldCharType="end"/>
            </w:r>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728208B0"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681CA8B1"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479DB337"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4FC4003C" w:rsidR="00A96515" w:rsidRPr="00A75846" w:rsidRDefault="00A96515" w:rsidP="00A96515">
            <w:pPr>
              <w:pStyle w:val="ENText11"/>
              <w:ind w:left="0"/>
              <w:rPr>
                <w:lang w:val="en-GB"/>
              </w:rPr>
            </w:pPr>
            <w:r w:rsidRPr="00A75846">
              <w:rPr>
                <w:lang w:val="en-GB"/>
              </w:rPr>
              <w:t>shall mean the Act No. 134/2016 Sb., Czech Public Procurement Act, as 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1EB11A"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60EE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024CC2EB" w:rsidR="00933C16" w:rsidRPr="00A75846" w:rsidRDefault="00933C16" w:rsidP="00933C16">
            <w:pPr>
              <w:pStyle w:val="ENText11"/>
              <w:ind w:left="0"/>
              <w:rPr>
                <w:lang w:val="en-GB"/>
              </w:rPr>
            </w:pPr>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Work, such as Engineering, granting of the licenses needed for fulfilment of the subject of the Contract, transportation and insurance, studies, design, supervision of construction, supervision of</w:t>
            </w:r>
            <w:r w:rsidR="00562D7F" w:rsidRPr="00A75846">
              <w:rPr>
                <w:lang w:val="en-GB"/>
              </w:rPr>
              <w:t> </w:t>
            </w:r>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26EA351D" w:rsidR="00933C16" w:rsidRPr="00A75846" w:rsidRDefault="00933C16" w:rsidP="00933C16">
            <w:pPr>
              <w:pStyle w:val="ENText11"/>
              <w:ind w:left="0"/>
              <w:rPr>
                <w:lang w:val="en-GB"/>
              </w:rPr>
            </w:pPr>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21F1FBE2"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60EE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54A23F57"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77F241A8"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37CA0587"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23CDCC09"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831104E"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60EE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4" w:name="_Ref332716675"/>
      <w:r w:rsidRPr="00A75846">
        <w:rPr>
          <w:lang w:val="en-GB"/>
        </w:rPr>
        <w:t>Unless a contrary indication appears, a reference in this Contract to:</w:t>
      </w:r>
      <w:bookmarkEnd w:id="4"/>
    </w:p>
    <w:p w14:paraId="6DAE9520" w14:textId="77777777" w:rsidR="00D86519" w:rsidRPr="00A75846" w:rsidRDefault="00D86519" w:rsidP="00C54A88">
      <w:pPr>
        <w:pStyle w:val="ENClaneki"/>
        <w:rPr>
          <w:lang w:val="en-GB"/>
        </w:rPr>
      </w:pPr>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 or Austria);</w:t>
      </w:r>
    </w:p>
    <w:p w14:paraId="5D9BE9D4" w14:textId="24B26DE4"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p>
    <w:p w14:paraId="08545D86" w14:textId="4F950EBD" w:rsidR="00D86519" w:rsidRPr="00A75846" w:rsidRDefault="00D86519" w:rsidP="00C54A88">
      <w:pPr>
        <w:pStyle w:val="ENClaneki"/>
        <w:rPr>
          <w:lang w:val="en-GB"/>
        </w:rPr>
      </w:pPr>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agency of a state or any association, trust, joint venture, consortium, partnership or other entity (whether or not having separate legal personality);</w:t>
      </w:r>
    </w:p>
    <w:p w14:paraId="27949D38" w14:textId="7AAA72B3" w:rsidR="00D86519" w:rsidRPr="00A75846" w:rsidRDefault="00D86519" w:rsidP="00C54A88">
      <w:pPr>
        <w:pStyle w:val="ENClaneki"/>
        <w:rPr>
          <w:lang w:val="en-GB"/>
        </w:rPr>
      </w:pPr>
      <w:r w:rsidRPr="00A75846">
        <w:rPr>
          <w:lang w:val="en-GB"/>
        </w:rPr>
        <w:t>“</w:t>
      </w:r>
      <w:r w:rsidRPr="00A75846">
        <w:rPr>
          <w:b/>
          <w:bCs/>
          <w:lang w:val="en-GB"/>
        </w:rPr>
        <w:t>regulation</w:t>
      </w:r>
      <w:r w:rsidRPr="00A75846">
        <w:rPr>
          <w:lang w:val="en-GB"/>
        </w:rPr>
        <w:t>” includes any regulation, rule, official directive, request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p>
    <w:p w14:paraId="0B604863" w14:textId="3EF94405" w:rsidR="00D86519" w:rsidRPr="00A75846" w:rsidRDefault="00D86519" w:rsidP="00C54A88">
      <w:pPr>
        <w:pStyle w:val="ENClaneki"/>
        <w:rPr>
          <w:lang w:val="en-GB"/>
        </w:rPr>
      </w:pPr>
      <w:r w:rsidRPr="00A75846">
        <w:rPr>
          <w:lang w:val="en-GB"/>
        </w:rPr>
        <w:t>a provision of law is a reference to that provision as amended or re</w:t>
      </w:r>
      <w:r w:rsidR="00A75846">
        <w:rPr>
          <w:lang w:val="en-GB"/>
        </w:rPr>
        <w:t>-</w:t>
      </w:r>
      <w:r w:rsidRPr="00A75846">
        <w:rPr>
          <w:lang w:val="en-GB"/>
        </w:rPr>
        <w:t>enacted; and</w:t>
      </w:r>
    </w:p>
    <w:p w14:paraId="52406D2F" w14:textId="07C5A5AE" w:rsidR="003C7EF0" w:rsidRPr="00A75846" w:rsidRDefault="00D86519" w:rsidP="00C54A88">
      <w:pPr>
        <w:pStyle w:val="ENClaneki"/>
        <w:rPr>
          <w:lang w:val="en-GB"/>
        </w:rPr>
      </w:pPr>
      <w:r w:rsidRPr="00A75846">
        <w:rPr>
          <w:lang w:val="en-GB"/>
        </w:rPr>
        <w:t>a time of day is a reference to Central European time (CET).</w:t>
      </w:r>
    </w:p>
    <w:p w14:paraId="5267B818" w14:textId="77777777" w:rsidR="00CE6FAD" w:rsidRPr="00A75846" w:rsidRDefault="00CE6FAD" w:rsidP="00CE6FAD">
      <w:pPr>
        <w:pStyle w:val="ENClaneka"/>
        <w:rPr>
          <w:lang w:val="en-GB"/>
        </w:rPr>
      </w:pPr>
      <w:r w:rsidRPr="00A75846">
        <w:rPr>
          <w:lang w:val="en-GB"/>
        </w:rPr>
        <w:lastRenderedPageBreak/>
        <w:t>Section, Clause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shall be construed, interpreted and understood as references to the relevant clauses and annexes of the Contract. Annexes form an integral part of this Contract.</w:t>
      </w:r>
    </w:p>
    <w:p w14:paraId="700E5C3D" w14:textId="3BBACC3B"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4E75C1F2" w:rsidR="00CE6FAD" w:rsidRPr="00A75846" w:rsidRDefault="00CE6FAD" w:rsidP="00CE6FAD">
      <w:pPr>
        <w:pStyle w:val="ENClaneka"/>
        <w:rPr>
          <w:lang w:val="en-GB"/>
        </w:rPr>
      </w:pPr>
      <w:bookmarkStart w:id="5" w:name="_Ref171347920"/>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r w:rsidRPr="00A75846">
        <w:rPr>
          <w:lang w:val="en-GB"/>
        </w:rPr>
        <w:t>Currency symbols and definitions:</w:t>
      </w:r>
    </w:p>
    <w:p w14:paraId="27A08EEB" w14:textId="62394040" w:rsidR="00CE6FAD" w:rsidRPr="00A75846" w:rsidRDefault="001202A8" w:rsidP="00DC1D95">
      <w:pPr>
        <w:pStyle w:val="ENClaneka"/>
        <w:rPr>
          <w:lang w:val="en-GB"/>
        </w:rPr>
      </w:pPr>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p>
    <w:p w14:paraId="7A894CC6" w14:textId="19AD57FA" w:rsidR="00975377" w:rsidRPr="00A75846" w:rsidRDefault="00BB197A" w:rsidP="00975377">
      <w:pPr>
        <w:pStyle w:val="ENNadpis1"/>
        <w:rPr>
          <w:lang w:val="en-GB"/>
        </w:rPr>
      </w:pPr>
      <w:bookmarkStart w:id="6" w:name="_Toc171493205"/>
      <w:r w:rsidRPr="00A75846">
        <w:rPr>
          <w:lang w:val="en-GB"/>
        </w:rPr>
        <w:t>SUBJECT OF THE CONTRACT</w:t>
      </w:r>
      <w:bookmarkEnd w:id="6"/>
    </w:p>
    <w:p w14:paraId="431AE648" w14:textId="51F32CAE" w:rsidR="00A529D5" w:rsidRPr="00A75846" w:rsidRDefault="00A529D5" w:rsidP="00A529D5">
      <w:pPr>
        <w:pStyle w:val="ENClanek11"/>
        <w:rPr>
          <w:lang w:val="en-GB"/>
        </w:rPr>
      </w:pPr>
      <w:bookmarkStart w:id="7" w:name="_Ref171348514"/>
      <w:r w:rsidRPr="00A75846">
        <w:rPr>
          <w:lang w:val="en-GB"/>
        </w:rPr>
        <w:t>The subject of the Contract is the Contractor’s obligation to deliver to the Customer the complete project which shall become an integral part of the Production Line:</w:t>
      </w:r>
      <w:bookmarkEnd w:id="7"/>
    </w:p>
    <w:p w14:paraId="46457EB1" w14:textId="77777777" w:rsidR="001F1B6F" w:rsidRPr="00A75846" w:rsidRDefault="001F1B6F" w:rsidP="001F1B6F">
      <w:pPr>
        <w:pStyle w:val="ENClaneka"/>
        <w:rPr>
          <w:lang w:val="en-GB"/>
        </w:rPr>
      </w:pPr>
      <w:r w:rsidRPr="00A75846">
        <w:rPr>
          <w:lang w:val="en-GB"/>
        </w:rPr>
        <w:t>the functional Equipment built-up in Site, connected to the Production Line and/or existing facilities of the Customer, put into operation, tested and fulfilling all requirements, properties, parameters and functions as set forth in the Contract and its Annexes, including its design, delivery supervision of installation, commissioning, testing and acceptance thereof;</w:t>
      </w:r>
    </w:p>
    <w:p w14:paraId="7681DE96" w14:textId="17B9FCB7"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8" w:name="_Ref171349350"/>
      <w:bookmarkStart w:id="9" w:name="_Toc171493206"/>
      <w:r w:rsidRPr="00A75846">
        <w:rPr>
          <w:lang w:val="en-GB"/>
        </w:rPr>
        <w:lastRenderedPageBreak/>
        <w:t>MAJOR PRINCIPLES OF EXECUTION OF THE WORK</w:t>
      </w:r>
      <w:bookmarkEnd w:id="8"/>
      <w:bookmarkEnd w:id="9"/>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593F7EC7"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Contractor performs the Work on time within the deadlines according to the Project Time Schedule, but also needs to provide all necessary cooperation and support:</w:t>
      </w:r>
    </w:p>
    <w:p w14:paraId="4CA66A7D" w14:textId="77777777"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design, delivery, assembly, installation, commissioning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r w:rsidRPr="00A75846">
        <w:rPr>
          <w:lang w:val="en-GB"/>
        </w:rPr>
        <w:t>to the extent reasonably required by the Customer.</w:t>
      </w:r>
    </w:p>
    <w:p w14:paraId="63DD419C" w14:textId="77777777" w:rsidR="00C056DB" w:rsidRDefault="00ED35AA" w:rsidP="00ED35AA">
      <w:pPr>
        <w:pStyle w:val="ENClanek11"/>
        <w:rPr>
          <w:lang w:val="en-GB"/>
        </w:rPr>
      </w:pPr>
      <w:r w:rsidRPr="00A75846">
        <w:rPr>
          <w:lang w:val="en-GB"/>
        </w:rPr>
        <w:t>The Contractor is further aware of the terms and due dates of the Subsidy Program and represents to enter this Contract with such knowledge. The Contractor undertakes to comply with the</w:t>
      </w:r>
      <w:r w:rsidR="00FE11A5" w:rsidRPr="00A75846">
        <w:rPr>
          <w:lang w:val="en-GB"/>
        </w:rPr>
        <w:t> </w:t>
      </w:r>
      <w:r w:rsidRPr="00A75846">
        <w:rPr>
          <w:lang w:val="en-GB"/>
        </w:rPr>
        <w:t>conditions of the Subsidy Program and to carry out the Work in accordance with the</w:t>
      </w:r>
      <w:r w:rsidR="00B37112" w:rsidRPr="00A75846">
        <w:rPr>
          <w:lang w:val="en-GB"/>
        </w:rPr>
        <w:t> </w:t>
      </w:r>
      <w:r w:rsidRPr="00A75846">
        <w:rPr>
          <w:lang w:val="en-GB"/>
        </w:rPr>
        <w:t>conditions of the Subsidy Program.</w:t>
      </w:r>
    </w:p>
    <w:p w14:paraId="0FE6B2D6" w14:textId="6F6DD6FB" w:rsidR="00ED35AA" w:rsidRPr="00A75846" w:rsidRDefault="00ED35AA" w:rsidP="00ED35AA">
      <w:pPr>
        <w:pStyle w:val="ENClanek11"/>
        <w:rPr>
          <w:lang w:val="en-GB"/>
        </w:rPr>
      </w:pPr>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 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p>
    <w:p w14:paraId="206787A6" w14:textId="77777777" w:rsidR="00ED35AA" w:rsidRPr="00A75846" w:rsidRDefault="00ED35AA" w:rsidP="00ED35AA">
      <w:pPr>
        <w:pStyle w:val="ENClanek11"/>
        <w:rPr>
          <w:lang w:val="en-GB"/>
        </w:rPr>
      </w:pPr>
      <w:r w:rsidRPr="00A75846">
        <w:rPr>
          <w:lang w:val="en-GB"/>
        </w:rPr>
        <w:t>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continuously and reliably functioning Work that corresponds to the terms and conditions of this Contract and to the purpose of use.</w:t>
      </w:r>
    </w:p>
    <w:p w14:paraId="7AA86676" w14:textId="773F121E" w:rsidR="0037797B" w:rsidRPr="00A75846" w:rsidRDefault="00ED35AA" w:rsidP="00ED35AA">
      <w:pPr>
        <w:pStyle w:val="ENClanek11"/>
        <w:rPr>
          <w:lang w:val="en-GB"/>
        </w:rPr>
      </w:pPr>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p>
    <w:p w14:paraId="1514775D" w14:textId="42D3A5BB" w:rsidR="00ED7293" w:rsidRPr="00A75846" w:rsidRDefault="00B800D9" w:rsidP="00AF57F5">
      <w:pPr>
        <w:pStyle w:val="ENNadpis1"/>
        <w:keepLines/>
        <w:rPr>
          <w:lang w:val="en-GB"/>
        </w:rPr>
      </w:pPr>
      <w:bookmarkStart w:id="10" w:name="_Ref171342089"/>
      <w:bookmarkStart w:id="11" w:name="_Toc171493207"/>
      <w:r w:rsidRPr="00A75846">
        <w:rPr>
          <w:lang w:val="en-GB"/>
        </w:rPr>
        <w:lastRenderedPageBreak/>
        <w:t>STANDARDS</w:t>
      </w:r>
      <w:bookmarkEnd w:id="10"/>
      <w:bookmarkEnd w:id="11"/>
    </w:p>
    <w:p w14:paraId="5B595D50" w14:textId="7C14C92C" w:rsidR="00B800D9" w:rsidRPr="00A75846" w:rsidRDefault="00CE2A44" w:rsidP="00AF57F5">
      <w:pPr>
        <w:pStyle w:val="ENClanek11"/>
        <w:keepNext/>
        <w:keepLines/>
        <w:rPr>
          <w:lang w:val="en-GB"/>
        </w:rPr>
      </w:pPr>
      <w:r w:rsidRPr="00A75846">
        <w:rPr>
          <w:lang w:val="en-GB"/>
        </w:rPr>
        <w:t>The Contractor undertakes to comply with laws, generally binding regulations, technical standards valid in the European Union, valid regulations of the Customer set forth in the Contract, the terms and conditions of this Contract and the terms and conditions of the Subsidy Program. Alternative international standards may be applied (after the prior written Customer’s approval) as long as they meet or are stricter than the requirements of European standards. The Contractor shall also follow the Customer’s instructions (provided that they do not collide with applicable legal regulations) in compliance with Customer’s interests and with the decisions of the respective Czech authorities which may affect the execution of the Contract and bind the Contractor and its subcontractors and vendors.</w:t>
      </w:r>
    </w:p>
    <w:p w14:paraId="6520083D" w14:textId="20B1D82C" w:rsidR="004E7CAF" w:rsidRPr="00A75846" w:rsidRDefault="004E7CAF" w:rsidP="004E7CAF">
      <w:pPr>
        <w:pStyle w:val="ENClanek11"/>
        <w:rPr>
          <w:lang w:val="en-GB"/>
        </w:rPr>
      </w:pPr>
      <w:r w:rsidRPr="00A75846">
        <w:rPr>
          <w:lang w:val="en-GB"/>
        </w:rPr>
        <w:t>The Work shall conform to the mandatory standards and mandatory regulations valid in the Czech Republic, including those on operation safety, labour safety, hygiene, health protection and the</w:t>
      </w:r>
      <w:r w:rsidR="00FE11A5" w:rsidRPr="00A75846">
        <w:rPr>
          <w:lang w:val="en-GB"/>
        </w:rPr>
        <w:t> </w:t>
      </w:r>
      <w:r w:rsidRPr="00A75846">
        <w:rPr>
          <w:lang w:val="en-GB"/>
        </w:rPr>
        <w:t>environmental protection. The Work shall also conform to the standards, including Customer’s standards referred to in this Contract and Specifications.</w:t>
      </w:r>
    </w:p>
    <w:p w14:paraId="18E90433" w14:textId="7176B3D8" w:rsidR="004E7CAF" w:rsidRPr="00A75846" w:rsidRDefault="004E7CAF" w:rsidP="004E7CAF">
      <w:pPr>
        <w:pStyle w:val="ENClanek11"/>
        <w:rPr>
          <w:lang w:val="en-GB"/>
        </w:rPr>
      </w:pPr>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p>
    <w:p w14:paraId="3E52CB8E" w14:textId="69B66DC4" w:rsidR="004E7CAF" w:rsidRPr="00A75846" w:rsidRDefault="004E7CAF" w:rsidP="004E7CAF">
      <w:pPr>
        <w:pStyle w:val="ENClanek11"/>
        <w:rPr>
          <w:lang w:val="en-GB"/>
        </w:rPr>
      </w:pPr>
      <w:bookmarkStart w:id="12" w:name="_Ref171348614"/>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12"/>
    </w:p>
    <w:p w14:paraId="0957D4D1" w14:textId="2139465E"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r w:rsidR="008A530C" w:rsidRPr="00A75846">
        <w:rPr>
          <w:lang w:val="en-GB"/>
        </w:rPr>
        <w:fldChar w:fldCharType="begin"/>
      </w:r>
      <w:r w:rsidR="008A530C" w:rsidRPr="00A75846">
        <w:rPr>
          <w:lang w:val="en-GB"/>
        </w:rPr>
        <w:instrText xml:space="preserve"> REF _Ref171348614 \w \h </w:instrText>
      </w:r>
      <w:r w:rsidR="008A530C" w:rsidRPr="00A75846">
        <w:rPr>
          <w:lang w:val="en-GB"/>
        </w:rPr>
      </w:r>
      <w:r w:rsidR="008A530C" w:rsidRPr="00A75846">
        <w:rPr>
          <w:lang w:val="en-GB"/>
        </w:rPr>
        <w:fldChar w:fldCharType="separate"/>
      </w:r>
      <w:r w:rsidR="00960EE6">
        <w:rPr>
          <w:lang w:val="en-GB"/>
        </w:rPr>
        <w:t>4.4</w:t>
      </w:r>
      <w:r w:rsidR="008A530C" w:rsidRPr="00A75846">
        <w:rPr>
          <w:lang w:val="en-GB"/>
        </w:rPr>
        <w:fldChar w:fldCharType="end"/>
      </w:r>
      <w:r w:rsidRPr="00A75846">
        <w:rPr>
          <w:lang w:val="en-GB"/>
        </w:rPr>
        <w:t xml:space="preserve"> to the Customer without undue delay. </w:t>
      </w:r>
    </w:p>
    <w:p w14:paraId="68866CC7" w14:textId="07D455DC"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60EE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 but shall not be liable to the Contractor in relation thereto.</w:t>
      </w:r>
    </w:p>
    <w:p w14:paraId="2B023B1B" w14:textId="37ED17F8" w:rsidR="0037365E" w:rsidRPr="00A75846" w:rsidRDefault="00821731" w:rsidP="0037365E">
      <w:pPr>
        <w:pStyle w:val="ENNadpis1"/>
        <w:rPr>
          <w:lang w:val="en-GB"/>
        </w:rPr>
      </w:pPr>
      <w:bookmarkStart w:id="13" w:name="_Toc171493208"/>
      <w:r w:rsidRPr="00A75846">
        <w:rPr>
          <w:lang w:val="en-GB"/>
        </w:rPr>
        <w:t>PACKING</w:t>
      </w:r>
      <w:bookmarkEnd w:id="13"/>
    </w:p>
    <w:p w14:paraId="671F0615" w14:textId="3F3EFD43" w:rsidR="00DE0A5D" w:rsidRPr="00A75846" w:rsidRDefault="00DE0A5D" w:rsidP="00DE0A5D">
      <w:pPr>
        <w:pStyle w:val="ENClanek11"/>
        <w:rPr>
          <w:lang w:val="en-GB"/>
        </w:rPr>
      </w:pPr>
      <w:r w:rsidRPr="00A75846">
        <w:rPr>
          <w:lang w:val="en-GB"/>
        </w:rPr>
        <w:t>In due time before the delivery of the Equipment and Materials, the Parties shall mutually agree upon detailed parameters for the packing, marking, shipping, handling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prevent their damage or deterioration during transit to their final destination,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extreme temperatures, salt and precipitation during transit and open storage. Packing case size and weights shall take into consideration, where appropriate, the remoteness of the Equipment and Materials’ final destination and the absence of heavy lifting and handling facilities at all points in transit.</w:t>
      </w:r>
    </w:p>
    <w:p w14:paraId="2C5DBA8E" w14:textId="15115C4A"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60EE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p>
    <w:p w14:paraId="02B53235" w14:textId="12D3DEC9"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correspondence must contain the dimensions of the load, weight and method of stacking.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14" w:name="_Toc171493209"/>
      <w:r w:rsidRPr="00A75846">
        <w:rPr>
          <w:lang w:val="en-GB"/>
        </w:rPr>
        <w:t>DELIVERY TO SITE</w:t>
      </w:r>
      <w:bookmarkEnd w:id="14"/>
    </w:p>
    <w:p w14:paraId="173C4CD3" w14:textId="29D474EA" w:rsidR="004865FB" w:rsidRPr="00A75846" w:rsidRDefault="004865FB" w:rsidP="004865FB">
      <w:pPr>
        <w:pStyle w:val="ENClanek11"/>
        <w:rPr>
          <w:lang w:val="en-GB"/>
        </w:rPr>
      </w:pPr>
      <w:bookmarkStart w:id="15" w:name="_Ref171342859"/>
      <w:r w:rsidRPr="00A75846">
        <w:rPr>
          <w:lang w:val="en-GB"/>
        </w:rPr>
        <w:t xml:space="preserve">The Equipment shall be delivered: DDP (INCOTERMS 2024),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 The Contractor is entitled to deliver the</w:t>
      </w:r>
      <w:r w:rsidR="00FE11A5" w:rsidRPr="00A75846">
        <w:rPr>
          <w:lang w:val="en-GB"/>
        </w:rPr>
        <w:t> </w:t>
      </w:r>
      <w:r w:rsidRPr="00A75846">
        <w:rPr>
          <w:lang w:val="en-GB"/>
        </w:rPr>
        <w:t>Equipment to the Customer before the date specified in the Project Time Schedule only with the prior written consent of the Customer.</w:t>
      </w:r>
      <w:bookmarkEnd w:id="15"/>
    </w:p>
    <w:p w14:paraId="1EFF16FC" w14:textId="53464937" w:rsidR="00FE41AC"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procedures and documents related to the deliveries to the Site (customs, insurance, transport, tax, etc.) shall be provided, arranged and recorded by the Contractor.</w:t>
      </w:r>
    </w:p>
    <w:p w14:paraId="5D80B876" w14:textId="7DC910BE" w:rsidR="007402D6" w:rsidRPr="00A75846" w:rsidRDefault="007402D6" w:rsidP="004865FB">
      <w:pPr>
        <w:pStyle w:val="ENClanek11"/>
        <w:rPr>
          <w:lang w:val="en-GB"/>
        </w:rPr>
      </w:pPr>
      <w:bookmarkStart w:id="16" w:name="_Ref171492125"/>
      <w:r>
        <w:rPr>
          <w:lang w:val="en-GB"/>
        </w:rPr>
        <w:t xml:space="preserve">The Contractor shall split the delivery of the Equipment to five (5) deliveries. Without prejudice to any other obligations of the Contractor from this Contract, the Contractor shall proceed with the delivery of the Equipment to the Customer in a manner that allows at least forty percent (40%) of the Contract Price to be invoiced in accordance with Clause </w:t>
      </w:r>
      <w:r w:rsidR="00960EE6">
        <w:rPr>
          <w:lang w:val="en-GB"/>
        </w:rPr>
        <w:fldChar w:fldCharType="begin"/>
      </w:r>
      <w:r w:rsidR="00960EE6">
        <w:rPr>
          <w:lang w:val="en-GB"/>
        </w:rPr>
        <w:instrText xml:space="preserve"> REF _Ref171493203 \w \h </w:instrText>
      </w:r>
      <w:r w:rsidR="00960EE6">
        <w:rPr>
          <w:lang w:val="en-GB"/>
        </w:rPr>
      </w:r>
      <w:r w:rsidR="00960EE6">
        <w:rPr>
          <w:lang w:val="en-GB"/>
        </w:rPr>
        <w:fldChar w:fldCharType="separate"/>
      </w:r>
      <w:r w:rsidR="00960EE6">
        <w:rPr>
          <w:lang w:val="en-GB"/>
        </w:rPr>
        <w:t>27.2(b)</w:t>
      </w:r>
      <w:r w:rsidR="00960EE6">
        <w:rPr>
          <w:lang w:val="en-GB"/>
        </w:rPr>
        <w:fldChar w:fldCharType="end"/>
      </w:r>
      <w:r w:rsidR="00960EE6">
        <w:rPr>
          <w:lang w:val="en-GB"/>
        </w:rPr>
        <w:t xml:space="preserve"> </w:t>
      </w:r>
      <w:r>
        <w:rPr>
          <w:lang w:val="en-GB"/>
        </w:rPr>
        <w:t>until 15. 6. 2026.</w:t>
      </w:r>
      <w:bookmarkEnd w:id="16"/>
    </w:p>
    <w:p w14:paraId="3D30353A" w14:textId="01699E4D" w:rsidR="004865FB" w:rsidRPr="00A75846" w:rsidRDefault="00471198" w:rsidP="004865FB">
      <w:pPr>
        <w:pStyle w:val="ENNadpis1"/>
        <w:rPr>
          <w:lang w:val="en-GB"/>
        </w:rPr>
      </w:pPr>
      <w:bookmarkStart w:id="17" w:name="_Ref171343755"/>
      <w:bookmarkStart w:id="18" w:name="_Toc171493210"/>
      <w:r w:rsidRPr="00A75846">
        <w:rPr>
          <w:lang w:val="en-GB"/>
        </w:rPr>
        <w:t>TRANSPORTATION</w:t>
      </w:r>
      <w:bookmarkEnd w:id="17"/>
      <w:bookmarkEnd w:id="18"/>
    </w:p>
    <w:p w14:paraId="53664B69" w14:textId="41C1EABC"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r w:rsidR="00C3315E" w:rsidRPr="00A75846">
        <w:rPr>
          <w:lang w:val="en-GB"/>
        </w:rPr>
        <w:fldChar w:fldCharType="begin"/>
      </w:r>
      <w:r w:rsidR="00C3315E" w:rsidRPr="00A75846">
        <w:rPr>
          <w:lang w:val="en-GB"/>
        </w:rPr>
        <w:instrText xml:space="preserve"> REF _Ref171343755 \w \h </w:instrText>
      </w:r>
      <w:r w:rsidR="00C3315E" w:rsidRPr="00A75846">
        <w:rPr>
          <w:lang w:val="en-GB"/>
        </w:rPr>
      </w:r>
      <w:r w:rsidR="00C3315E" w:rsidRPr="00A75846">
        <w:rPr>
          <w:lang w:val="en-GB"/>
        </w:rPr>
        <w:fldChar w:fldCharType="separate"/>
      </w:r>
      <w:r w:rsidR="00960EE6">
        <w:rPr>
          <w:lang w:val="en-GB"/>
        </w:rPr>
        <w:t>7</w:t>
      </w:r>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is applicable and for which the</w:t>
      </w:r>
      <w:r w:rsidR="00FE11A5" w:rsidRPr="00A75846">
        <w:rPr>
          <w:lang w:val="en-GB"/>
        </w:rPr>
        <w:t> </w:t>
      </w:r>
      <w:r w:rsidRPr="00A75846">
        <w:rPr>
          <w:lang w:val="en-GB"/>
        </w:rPr>
        <w:t>Contractor is responsible.</w:t>
      </w:r>
    </w:p>
    <w:p w14:paraId="0287B039" w14:textId="54838F0A"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p>
    <w:p w14:paraId="1CD19D0B" w14:textId="4C85074D" w:rsidR="00832C43" w:rsidRPr="00A75846" w:rsidRDefault="004D62B5" w:rsidP="00F128FA">
      <w:pPr>
        <w:pStyle w:val="ENNadpis1"/>
        <w:keepLines/>
        <w:rPr>
          <w:lang w:val="en-GB"/>
        </w:rPr>
      </w:pPr>
      <w:bookmarkStart w:id="19" w:name="_Ref171343539"/>
      <w:bookmarkStart w:id="20" w:name="_Toc171493211"/>
      <w:r w:rsidRPr="00A75846">
        <w:rPr>
          <w:lang w:val="en-GB"/>
        </w:rPr>
        <w:lastRenderedPageBreak/>
        <w:t>INSURANCE</w:t>
      </w:r>
      <w:bookmarkEnd w:id="19"/>
      <w:bookmarkEnd w:id="20"/>
    </w:p>
    <w:p w14:paraId="3A0A4257" w14:textId="0CB1DAD6"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manufacture or acquisition, transportation, storage, delivery and construction, dismantling, erection and operation in the manner specified herein below.</w:t>
      </w:r>
    </w:p>
    <w:p w14:paraId="15B36F19" w14:textId="369FC791" w:rsidR="004D62B5" w:rsidRPr="00A75846" w:rsidRDefault="00D53C3F" w:rsidP="00F128FA">
      <w:pPr>
        <w:pStyle w:val="ENClanek11"/>
        <w:keepNext/>
        <w:keepLines/>
        <w:rPr>
          <w:lang w:val="en-GB"/>
        </w:rPr>
      </w:pPr>
      <w:bookmarkStart w:id="21" w:name="_Ref171348760"/>
      <w:r w:rsidRPr="00A75846">
        <w:rPr>
          <w:lang w:val="en-GB"/>
        </w:rPr>
        <w:t>The Contractor shall at its own expense take out and maintain in effect, or cause to be taken out and maintained in effect, until issuance of the Project Closing Certificate insurance set forth below:</w:t>
      </w:r>
      <w:bookmarkEnd w:id="21"/>
    </w:p>
    <w:p w14:paraId="1DB2379B" w14:textId="77777777" w:rsidR="00A0311E" w:rsidRPr="00A75846" w:rsidRDefault="00A0311E" w:rsidP="00F128FA">
      <w:pPr>
        <w:pStyle w:val="ENClaneka"/>
        <w:keepNext/>
        <w:keepLines/>
        <w:rPr>
          <w:lang w:val="en-GB"/>
        </w:rPr>
      </w:pPr>
      <w:r w:rsidRPr="00A75846">
        <w:rPr>
          <w:lang w:val="en-GB"/>
        </w:rPr>
        <w:t>Cargo transit insurance</w:t>
      </w:r>
    </w:p>
    <w:p w14:paraId="590BEBA1" w14:textId="3F499A08"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22" w:name="_Ref171348742"/>
      <w:r w:rsidRPr="00A75846">
        <w:rPr>
          <w:lang w:val="en-GB"/>
        </w:rPr>
        <w:t>Contractor’s all risks insurance</w:t>
      </w:r>
      <w:bookmarkEnd w:id="22"/>
    </w:p>
    <w:p w14:paraId="7A4464E2" w14:textId="069B9E84" w:rsidR="00A0311E" w:rsidRPr="00A75846" w:rsidRDefault="00612EC3" w:rsidP="00A0311E">
      <w:pPr>
        <w:pStyle w:val="ENTexta"/>
      </w:pPr>
      <w:r w:rsidRPr="00A75846">
        <w:t>covering physical loss or damage to the Work, including the Equipment, for full replacement value of the Works.</w:t>
      </w:r>
    </w:p>
    <w:p w14:paraId="26BB2C6E" w14:textId="71DFCCE0" w:rsidR="00421273" w:rsidRPr="00A75846" w:rsidRDefault="00421273" w:rsidP="00421273">
      <w:pPr>
        <w:pStyle w:val="ENClanek11"/>
        <w:rPr>
          <w:lang w:val="en-GB"/>
        </w:rPr>
      </w:pPr>
      <w:bookmarkStart w:id="23" w:name="_Ref171348766"/>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60EE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23"/>
    </w:p>
    <w:p w14:paraId="622497FD" w14:textId="30010514" w:rsidR="001F630B" w:rsidRPr="00A75846" w:rsidRDefault="001F630B" w:rsidP="001F630B">
      <w:pPr>
        <w:pStyle w:val="ENClaneka"/>
        <w:rPr>
          <w:lang w:val="en-GB"/>
        </w:rPr>
      </w:pPr>
      <w:bookmarkStart w:id="24" w:name="_Ref171348750"/>
      <w:r w:rsidRPr="00A75846">
        <w:rPr>
          <w:lang w:val="en-GB"/>
        </w:rPr>
        <w:t>Third party liability insurance</w:t>
      </w:r>
      <w:bookmarkEnd w:id="24"/>
    </w:p>
    <w:p w14:paraId="73B7FFCF" w14:textId="2756428D"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r w:rsidRPr="00A75846">
        <w:rPr>
          <w:lang w:val="en-GB"/>
        </w:rPr>
        <w:t>Such other insurance as may be specifically agreed upon by the Parties.</w:t>
      </w:r>
    </w:p>
    <w:p w14:paraId="71AAA575" w14:textId="77777777"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379C9E7B"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60EE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45CC47DD"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60EE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5CC6AC62"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60EE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60EE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737346D5" w:rsidR="00B25D1C" w:rsidRPr="00A75846" w:rsidRDefault="00B25D1C" w:rsidP="00B25D1C">
      <w:pPr>
        <w:pStyle w:val="ENClanek11"/>
        <w:rPr>
          <w:lang w:val="en-GB"/>
        </w:rPr>
      </w:pPr>
      <w:bookmarkStart w:id="2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60EE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2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60EE6">
        <w:rPr>
          <w:lang w:val="en-GB"/>
        </w:rPr>
        <w:t>40.1(e)</w:t>
      </w:r>
      <w:r w:rsidR="005D6D8F" w:rsidRPr="00A75846">
        <w:rPr>
          <w:lang w:val="en-GB"/>
        </w:rPr>
        <w:fldChar w:fldCharType="end"/>
      </w:r>
      <w:r w:rsidRPr="00A75846">
        <w:rPr>
          <w:lang w:val="en-GB"/>
        </w:rPr>
        <w:t>.</w:t>
      </w:r>
    </w:p>
    <w:p w14:paraId="49ADB350" w14:textId="318995E4"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6148F74F" w:rsidR="00B25D1C" w:rsidRPr="00A75846" w:rsidRDefault="00B25D1C" w:rsidP="00B25D1C">
      <w:pPr>
        <w:pStyle w:val="ENClanek11"/>
        <w:rPr>
          <w:lang w:val="en-GB"/>
        </w:rPr>
      </w:pPr>
      <w:bookmarkStart w:id="26" w:name="_Ref171349529"/>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60EE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60EE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26"/>
    </w:p>
    <w:p w14:paraId="463CBBB2" w14:textId="292BA44B" w:rsidR="00B25D1C" w:rsidRPr="00A75846" w:rsidRDefault="00B25D1C" w:rsidP="00B25D1C">
      <w:pPr>
        <w:pStyle w:val="ENClanek11"/>
        <w:rPr>
          <w:lang w:val="en-GB"/>
        </w:rPr>
      </w:pPr>
      <w:r w:rsidRPr="00A75846">
        <w:rPr>
          <w:lang w:val="en-GB"/>
        </w:rPr>
        <w:t xml:space="preserve">Unless stipulated otherwise in the Contract, the Contractor shall prepare and conduct any and all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325C6F95"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60EE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27" w:name="_Toc171493212"/>
      <w:r w:rsidRPr="00A75846">
        <w:rPr>
          <w:lang w:val="en-GB"/>
        </w:rPr>
        <w:t>SERVICES AND OTHER DELIVERABLES</w:t>
      </w:r>
      <w:bookmarkEnd w:id="27"/>
    </w:p>
    <w:p w14:paraId="70B5936E" w14:textId="7E93DBD3" w:rsidR="00B816A1" w:rsidRPr="00A75846" w:rsidRDefault="009B4A92" w:rsidP="00B816A1">
      <w:pPr>
        <w:pStyle w:val="ENClanek11"/>
        <w:rPr>
          <w:lang w:val="en-GB"/>
        </w:rPr>
      </w:pPr>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p>
    <w:p w14:paraId="74CC3232" w14:textId="1AC319C4" w:rsidR="009B4A92" w:rsidRPr="00A75846" w:rsidRDefault="00147F77" w:rsidP="009B4A92">
      <w:pPr>
        <w:pStyle w:val="ENNadpis1"/>
        <w:rPr>
          <w:lang w:val="en-GB"/>
        </w:rPr>
      </w:pPr>
      <w:bookmarkStart w:id="28" w:name="_Ref171349106"/>
      <w:bookmarkStart w:id="29" w:name="_Toc171493213"/>
      <w:r w:rsidRPr="00A75846">
        <w:rPr>
          <w:lang w:val="en-GB"/>
        </w:rPr>
        <w:t>EXAMINATION, INSPECTION AND TESTS</w:t>
      </w:r>
      <w:bookmarkEnd w:id="28"/>
      <w:bookmarkEnd w:id="29"/>
    </w:p>
    <w:p w14:paraId="6B6EB81E" w14:textId="0EC48A3D" w:rsidR="00F44518" w:rsidRPr="00A75846" w:rsidRDefault="00F44518" w:rsidP="00F44518">
      <w:pPr>
        <w:pStyle w:val="ENClanek11"/>
        <w:rPr>
          <w:lang w:val="en-GB"/>
        </w:rPr>
      </w:pPr>
      <w:bookmarkStart w:id="30" w:name="_Ref171349066"/>
      <w:r w:rsidRPr="00A75846">
        <w:rPr>
          <w:lang w:val="en-GB"/>
        </w:rPr>
        <w:t>The Customer or Customer’s Representative shall have the right at any time to examine the Work as it is performed (more specifically without limitation any item of Materials and Services whether or not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30"/>
    </w:p>
    <w:p w14:paraId="119A5887" w14:textId="77777777" w:rsidR="00F44518" w:rsidRPr="00A75846" w:rsidRDefault="00F44518" w:rsidP="00F44518">
      <w:pPr>
        <w:pStyle w:val="ENClanek11"/>
        <w:rPr>
          <w:lang w:val="en-GB"/>
        </w:rPr>
      </w:pPr>
      <w:bookmarkStart w:id="31" w:name="_Ref171349074"/>
      <w:r w:rsidRPr="00A75846">
        <w:rPr>
          <w:lang w:val="en-GB"/>
        </w:rPr>
        <w:t>The Customer or its representative shall have the right to reject any item of the Work (more specifically without limitation any item of Materials and Services whether or not during fabrication thereof) found not to be in accordance with the Contract.</w:t>
      </w:r>
      <w:bookmarkEnd w:id="31"/>
    </w:p>
    <w:p w14:paraId="6942EFCF" w14:textId="51D1848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60EE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60EE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 xml:space="preserve">the Contractor’s account. 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p>
    <w:p w14:paraId="47F6BDF4" w14:textId="39025A56" w:rsidR="00F44518" w:rsidRPr="00A75846" w:rsidRDefault="00F44518" w:rsidP="00F44518">
      <w:pPr>
        <w:pStyle w:val="ENClanek11"/>
        <w:rPr>
          <w:lang w:val="en-GB"/>
        </w:rPr>
      </w:pPr>
      <w:r w:rsidRPr="00A75846">
        <w:rPr>
          <w:lang w:val="en-GB"/>
        </w:rPr>
        <w:t>The Customer, Customer’s representative or an authorized third-party auditor shall have the right to inspect and/or to test the Work to confirm its conformity to the Contract, any Contractor’s and/or main subcontractor’s (identified in the Contractor’s bid in the tender process) manufacturing sites, in order to verify whether Contractor fulfils or is capable to fulfil its obligations arising from this Contract, in particular whether Contractor is capable to manufacture the Equipment in compliance with the conditions of this Contract, within fourteen (14) days from the Customer’s request, unless the Parties agree otherwise in a specific case.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 xml:space="preserve">Contractor’s and/or subcontractor’s manufacturing sites. Inspections described hereunder shall occur twice (2×) or thrice (3×) during the performance of the Work as necessary according to sole discretion of the Customer. Costs for inspections, except costs described in clause </w:t>
      </w:r>
      <w:r w:rsidR="00F74E20" w:rsidRPr="00A75846">
        <w:rPr>
          <w:lang w:val="en-GB"/>
        </w:rPr>
        <w:fldChar w:fldCharType="begin"/>
      </w:r>
      <w:r w:rsidR="00F74E20" w:rsidRPr="00A75846">
        <w:rPr>
          <w:lang w:val="en-GB"/>
        </w:rPr>
        <w:instrText xml:space="preserve"> REF _Ref171349097 \w \h </w:instrText>
      </w:r>
      <w:r w:rsidR="00F74E20" w:rsidRPr="00A75846">
        <w:rPr>
          <w:lang w:val="en-GB"/>
        </w:rPr>
      </w:r>
      <w:r w:rsidR="00F74E20" w:rsidRPr="00A75846">
        <w:rPr>
          <w:lang w:val="en-GB"/>
        </w:rPr>
        <w:fldChar w:fldCharType="separate"/>
      </w:r>
      <w:r w:rsidR="00960EE6">
        <w:rPr>
          <w:lang w:val="en-GB"/>
        </w:rPr>
        <w:t>10.5</w:t>
      </w:r>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p>
    <w:p w14:paraId="5FE206BD" w14:textId="788FAD5C" w:rsidR="00F44518" w:rsidRPr="00A75846" w:rsidRDefault="00F44518" w:rsidP="00F44518">
      <w:pPr>
        <w:pStyle w:val="ENClanek11"/>
        <w:rPr>
          <w:lang w:val="en-GB"/>
        </w:rPr>
      </w:pPr>
      <w:bookmarkStart w:id="32" w:name="_Ref171349097"/>
      <w:r w:rsidRPr="00A75846">
        <w:rPr>
          <w:lang w:val="en-GB"/>
        </w:rPr>
        <w:t>The inspections and tests may be conducted in the premises of the Contractor</w:t>
      </w:r>
      <w:r w:rsidR="005A50C2">
        <w:rPr>
          <w:lang w:val="en-GB"/>
        </w:rPr>
        <w:t>,</w:t>
      </w:r>
      <w:r w:rsidRPr="00A75846">
        <w:rPr>
          <w:lang w:val="en-GB"/>
        </w:rPr>
        <w:t xml:space="preserve"> or its main subcontractor(s) and vendor(s) identified in the Contractor’s bid in the tender process, at the point of delivery and/or at the place where the Work is constructed. When conducted in the premises of the Contractor or its main subcontractor(s) and vendor(s) identified in the Contractor’s bid in</w:t>
      </w:r>
      <w:r w:rsidR="00FE11A5" w:rsidRPr="00A75846">
        <w:rPr>
          <w:lang w:val="en-GB"/>
        </w:rPr>
        <w:t> </w:t>
      </w:r>
      <w:r w:rsidRPr="00A75846">
        <w:rPr>
          <w:lang w:val="en-GB"/>
        </w:rPr>
        <w:t>the tender process,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32"/>
    </w:p>
    <w:p w14:paraId="6B9C916F" w14:textId="7D297D56" w:rsidR="00147F77" w:rsidRPr="00A75846" w:rsidRDefault="00F44518" w:rsidP="00F44518">
      <w:pPr>
        <w:pStyle w:val="ENClanek11"/>
        <w:rPr>
          <w:lang w:val="en-GB"/>
        </w:rPr>
      </w:pPr>
      <w:r w:rsidRPr="00A75846">
        <w:rPr>
          <w:lang w:val="en-GB"/>
        </w:rPr>
        <w:t>During any such audit, the Contractor shall:</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0FB00A9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6ADF0901"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60EE6">
        <w:rPr>
          <w:lang w:val="en-GB"/>
        </w:rPr>
        <w:t>10</w:t>
      </w:r>
      <w:r w:rsidR="00F74E20" w:rsidRPr="00A75846">
        <w:rPr>
          <w:lang w:val="en-GB"/>
        </w:rPr>
        <w:fldChar w:fldCharType="end"/>
      </w:r>
      <w:r w:rsidRPr="00A75846">
        <w:rPr>
          <w:lang w:val="en-GB"/>
        </w:rPr>
        <w:t xml:space="preserve"> (</w:t>
      </w:r>
      <w:r w:rsidRPr="00A75846">
        <w:rPr>
          <w:i/>
          <w:iCs/>
          <w:lang w:val="en-GB"/>
        </w:rPr>
        <w:t>Examination, inspection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2E3AEFAD" w14:textId="0770DD51" w:rsidR="000E4012" w:rsidRPr="00A75846" w:rsidRDefault="000E4012" w:rsidP="000E4012">
      <w:pPr>
        <w:pStyle w:val="ENClanek11"/>
        <w:rPr>
          <w:lang w:val="en-GB"/>
        </w:rPr>
      </w:pPr>
      <w:bookmarkStart w:id="33" w:name="_Ref17134912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33"/>
    </w:p>
    <w:p w14:paraId="71C87158" w14:textId="2E80CC75" w:rsidR="00C54A88" w:rsidRPr="00A75846" w:rsidRDefault="000E4012" w:rsidP="00F128FA">
      <w:pPr>
        <w:pStyle w:val="ENClanek11"/>
        <w:keepNext/>
        <w:keepLines/>
        <w:rPr>
          <w:lang w:val="en-GB"/>
        </w:rPr>
      </w:pPr>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 the Contractor. For the avoidance of doubt, the provision of a CE-Certificate by the Contractor shall be deemed admissible evidence that the Work is in compliance with applicable legislation and standards of the Czech Republic.</w:t>
      </w:r>
    </w:p>
    <w:p w14:paraId="03FB1270" w14:textId="4263AA8F" w:rsidR="00A875DF" w:rsidRPr="00A75846" w:rsidRDefault="00A875DF" w:rsidP="00A875DF">
      <w:pPr>
        <w:pStyle w:val="ENClanek11"/>
        <w:rPr>
          <w:lang w:val="en-GB"/>
        </w:rPr>
      </w:pPr>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p>
    <w:p w14:paraId="51FF123A" w14:textId="5D988C05" w:rsidR="00A875DF" w:rsidRPr="00A75846" w:rsidRDefault="00A875DF" w:rsidP="00A875DF">
      <w:pPr>
        <w:pStyle w:val="ENClanek11"/>
        <w:rPr>
          <w:lang w:val="en-GB"/>
        </w:rPr>
      </w:pPr>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p>
    <w:p w14:paraId="416B161C" w14:textId="0860CC7E" w:rsidR="00A875DF" w:rsidRPr="00A75846" w:rsidRDefault="00A875DF" w:rsidP="00A875DF">
      <w:pPr>
        <w:pStyle w:val="ENClanek11"/>
        <w:rPr>
          <w:lang w:val="en-GB"/>
        </w:rPr>
      </w:pPr>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2BD1F11D"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hereof.</w:t>
      </w:r>
    </w:p>
    <w:p w14:paraId="4C959B11" w14:textId="32F13E67"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60EE6">
        <w:rPr>
          <w:lang w:val="en-GB"/>
        </w:rPr>
        <w:t>10.10</w:t>
      </w:r>
      <w:r w:rsidR="00AF776E" w:rsidRPr="00A75846">
        <w:rPr>
          <w:lang w:val="en-GB"/>
        </w:rPr>
        <w:fldChar w:fldCharType="end"/>
      </w:r>
      <w:r w:rsidRPr="00A75846">
        <w:rPr>
          <w:lang w:val="en-GB"/>
        </w:rPr>
        <w:t xml:space="preserve"> and in applicable standards, provided that such test and/or inspection does not impede the progress of the Work and/or the Contractor’s performance of its other obligations under the Contract, and provided further that the Contractor’s reasonable ; costs and expenses incurred in the carrying out of such test and/or inspection shall be reimbursed to</w:t>
      </w:r>
      <w:r w:rsidR="00FE11A5" w:rsidRPr="00A75846">
        <w:rPr>
          <w:lang w:val="en-GB"/>
        </w:rPr>
        <w:t> </w:t>
      </w:r>
      <w:r w:rsidRPr="00A75846">
        <w:rPr>
          <w:lang w:val="en-GB"/>
        </w:rPr>
        <w:t>the</w:t>
      </w:r>
      <w:r w:rsidR="00FE11A5" w:rsidRPr="00A75846">
        <w:rPr>
          <w:lang w:val="en-GB"/>
        </w:rPr>
        <w:t> </w:t>
      </w:r>
      <w:r w:rsidRPr="00A75846">
        <w:rPr>
          <w:lang w:val="en-GB"/>
        </w:rPr>
        <w:t>Contractor by the Customer.</w:t>
      </w:r>
    </w:p>
    <w:p w14:paraId="3B1D5224" w14:textId="6FB99658" w:rsidR="00A875DF" w:rsidRPr="00A75846" w:rsidRDefault="00A875DF" w:rsidP="00F128FA">
      <w:pPr>
        <w:pStyle w:val="ENClanek11"/>
        <w:keepNext/>
        <w:keepLines/>
        <w:rPr>
          <w:lang w:val="en-GB"/>
        </w:rPr>
      </w:pPr>
      <w:r w:rsidRPr="00A75846">
        <w:rPr>
          <w:lang w:val="en-GB"/>
        </w:rPr>
        <w:lastRenderedPageBreak/>
        <w:t>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p>
    <w:p w14:paraId="1C668DE3" w14:textId="633EFDDF" w:rsidR="00A875DF" w:rsidRPr="00A75846" w:rsidRDefault="00AE0FB6" w:rsidP="00A875DF">
      <w:pPr>
        <w:pStyle w:val="ENNadpis1"/>
        <w:rPr>
          <w:lang w:val="en-GB"/>
        </w:rPr>
      </w:pPr>
      <w:bookmarkStart w:id="34" w:name="_Toc171493214"/>
      <w:r w:rsidRPr="00A75846">
        <w:rPr>
          <w:lang w:val="en-GB"/>
        </w:rPr>
        <w:t>LABOUR</w:t>
      </w:r>
      <w:bookmarkEnd w:id="34"/>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p>
    <w:p w14:paraId="7246499A" w14:textId="76605A65" w:rsidR="00DB220F" w:rsidRPr="00A75846" w:rsidRDefault="005C1A94" w:rsidP="00DB220F">
      <w:pPr>
        <w:pStyle w:val="ENNadpis1"/>
        <w:rPr>
          <w:lang w:val="en-GB"/>
        </w:rPr>
      </w:pPr>
      <w:bookmarkStart w:id="35" w:name="_Toc171493215"/>
      <w:r w:rsidRPr="00A75846">
        <w:rPr>
          <w:lang w:val="en-GB"/>
        </w:rPr>
        <w:t>CARE OF WORK</w:t>
      </w:r>
      <w:bookmarkEnd w:id="35"/>
    </w:p>
    <w:p w14:paraId="2AB14D69" w14:textId="13E62730"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p>
    <w:p w14:paraId="3CCEDFB5" w14:textId="2A407658" w:rsidR="005D3839" w:rsidRPr="00A75846" w:rsidRDefault="00D52D42" w:rsidP="005D3839">
      <w:pPr>
        <w:pStyle w:val="ENNadpis1"/>
        <w:rPr>
          <w:lang w:val="en-GB"/>
        </w:rPr>
      </w:pPr>
      <w:bookmarkStart w:id="36" w:name="_Toc171493216"/>
      <w:r w:rsidRPr="00A75846">
        <w:rPr>
          <w:lang w:val="en-GB"/>
        </w:rPr>
        <w:t>TRANSFER OF OWNERSHIP AND RISK OF LOSS</w:t>
      </w:r>
      <w:bookmarkEnd w:id="36"/>
    </w:p>
    <w:p w14:paraId="78E4355D" w14:textId="031AE28D" w:rsidR="00A42BDF" w:rsidRPr="00A75846" w:rsidRDefault="00A42BDF" w:rsidP="00A42BDF">
      <w:pPr>
        <w:pStyle w:val="ENClanek11"/>
        <w:rPr>
          <w:lang w:val="en-GB"/>
        </w:rPr>
      </w:pPr>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3AFA8D1F" w:rsidR="00A42BDF" w:rsidRPr="00A75846" w:rsidRDefault="00A42BDF" w:rsidP="00A42BDF">
      <w:pPr>
        <w:pStyle w:val="ENClanek11"/>
        <w:rPr>
          <w:lang w:val="en-GB"/>
        </w:rPr>
      </w:pPr>
      <w:r w:rsidRPr="00A75846">
        <w:rPr>
          <w:lang w:val="en-GB"/>
        </w:rPr>
        <w:t>The ownership of the Equipment shall be transferred to the Customer upon the Project Closing Certificate is issued.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 xml:space="preserve">at the Site; in such a case, the risk of loss with the respect to the Work or the respective part thereof transfer to the Customer. </w:t>
      </w:r>
    </w:p>
    <w:p w14:paraId="1E3067B1" w14:textId="567C5FBE" w:rsidR="00D52D42" w:rsidRPr="00A75846" w:rsidRDefault="00A42BDF" w:rsidP="00A42BDF">
      <w:pPr>
        <w:pStyle w:val="ENClanek11"/>
        <w:rPr>
          <w:lang w:val="en-GB"/>
        </w:rPr>
      </w:pPr>
      <w:r w:rsidRPr="00A75846">
        <w:rPr>
          <w:lang w:val="en-GB"/>
        </w:rPr>
        <w:t>The ownership of any Materials in excess of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 the Work. This shall not apply to spare parts.</w:t>
      </w:r>
    </w:p>
    <w:p w14:paraId="2D19FBF6" w14:textId="0F1263D9" w:rsidR="00A42BDF" w:rsidRPr="00A75846" w:rsidRDefault="000E32A4" w:rsidP="00F128FA">
      <w:pPr>
        <w:pStyle w:val="ENNadpis1"/>
        <w:keepLines/>
        <w:rPr>
          <w:lang w:val="en-GB"/>
        </w:rPr>
      </w:pPr>
      <w:bookmarkStart w:id="37" w:name="_Toc171493217"/>
      <w:r w:rsidRPr="00A75846">
        <w:rPr>
          <w:lang w:val="en-GB"/>
        </w:rPr>
        <w:lastRenderedPageBreak/>
        <w:t>CONTRACTOR’S RESPONSIBILITIES</w:t>
      </w:r>
      <w:bookmarkEnd w:id="37"/>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07BA2818"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0AF71121" w:rsidR="0098415F" w:rsidRPr="00A75846" w:rsidRDefault="0098415F" w:rsidP="0098415F">
      <w:pPr>
        <w:pStyle w:val="ENClanek11"/>
        <w:rPr>
          <w:lang w:val="en-GB"/>
        </w:rPr>
      </w:pPr>
      <w:r w:rsidRPr="00A75846">
        <w:rPr>
          <w:lang w:val="en-GB"/>
        </w:rPr>
        <w:t>The Contractor has inspected the Site and undertakes to familiarize itself with all data and other documents that forming part of the Contract. 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p>
    <w:p w14:paraId="0FAF8C4F" w14:textId="77777777" w:rsidR="0098415F" w:rsidRPr="00A75846" w:rsidRDefault="0098415F" w:rsidP="0098415F">
      <w:pPr>
        <w:pStyle w:val="ENClanek11"/>
        <w:rPr>
          <w:lang w:val="en-GB"/>
        </w:rPr>
      </w:pPr>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p>
    <w:p w14:paraId="5CA6741C" w14:textId="0C36ADDA" w:rsidR="0098415F" w:rsidRPr="00A75846" w:rsidRDefault="0098415F" w:rsidP="0098415F">
      <w:pPr>
        <w:pStyle w:val="ENClanek11"/>
        <w:rPr>
          <w:lang w:val="en-GB"/>
        </w:rPr>
      </w:pPr>
      <w:r w:rsidRPr="00A75846">
        <w:rPr>
          <w:lang w:val="en-GB"/>
        </w:rPr>
        <w:t>The Contractor shall 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 the performance of the Contract; for the avoidance of doubt, any construction and/or operational permits required by Act No. 283/2021 Sb., Construction Act, as amended that relate to the Work are the responsibility of the Customer.</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import and export customs procedures related with the performance of the Contract in compliance with Czech regulations. </w:t>
      </w:r>
    </w:p>
    <w:p w14:paraId="29A5EEDF" w14:textId="305D8E53" w:rsidR="0098415F" w:rsidRPr="00A75846" w:rsidRDefault="0098415F" w:rsidP="0098415F">
      <w:pPr>
        <w:pStyle w:val="ENClanek11"/>
        <w:rPr>
          <w:lang w:val="en-GB"/>
        </w:rPr>
      </w:pPr>
      <w:r w:rsidRPr="00A75846">
        <w:rPr>
          <w:lang w:val="en-GB"/>
        </w:rPr>
        <w:t>The Contractor shall comply with all laws in force in the Customer’s country whether national, regional, municipal or otherwise, affecting the performance of the Contract and binding upon the</w:t>
      </w:r>
      <w:r w:rsidR="00FE11A5" w:rsidRPr="00A75846">
        <w:rPr>
          <w:lang w:val="en-GB"/>
        </w:rPr>
        <w:t> </w:t>
      </w:r>
      <w:r w:rsidRPr="00A75846">
        <w:rPr>
          <w:lang w:val="en-GB"/>
        </w:rPr>
        <w:t>Contractor. The Contractor shall hold the Customer harmless from and against any and all liabilities, damages, claims, penalties and expenses of whatever nature arising out of or resulting from the violation of such laws by the Contractor or its personnel, including the sub-contractors and their personnel.</w:t>
      </w:r>
    </w:p>
    <w:p w14:paraId="5DC9A844" w14:textId="77777777" w:rsidR="0098415F" w:rsidRPr="00A75846" w:rsidRDefault="0098415F" w:rsidP="0098415F">
      <w:pPr>
        <w:pStyle w:val="ENClanek11"/>
        <w:rPr>
          <w:lang w:val="en-GB"/>
        </w:rPr>
      </w:pPr>
      <w:r w:rsidRPr="00A75846">
        <w:rPr>
          <w:lang w:val="en-GB"/>
        </w:rPr>
        <w:t>The Contractor waives any and all claims on the Customer in respect to work permits and commercial and tax registration in the Czech Republic.</w:t>
      </w:r>
    </w:p>
    <w:p w14:paraId="487801AC" w14:textId="41064291"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r w:rsidRPr="00A75846">
        <w:rPr>
          <w:lang w:val="en-GB"/>
        </w:rPr>
        <w:t>Section 2(e) of Act No. 320/2001 Sb., on financial inspection in public administration and on</w:t>
      </w:r>
      <w:r w:rsidR="00FE11A5" w:rsidRPr="00A75846">
        <w:rPr>
          <w:lang w:val="en-GB"/>
        </w:rPr>
        <w:t> </w:t>
      </w:r>
      <w:r w:rsidRPr="00A75846">
        <w:rPr>
          <w:lang w:val="en-GB"/>
        </w:rPr>
        <w:t>the amendment of certain acts (Financial Control Act).</w:t>
      </w:r>
    </w:p>
    <w:p w14:paraId="24447DD6" w14:textId="559749EA" w:rsidR="009E1B32" w:rsidRPr="00A75846" w:rsidRDefault="00692396" w:rsidP="009E1B32">
      <w:pPr>
        <w:pStyle w:val="ENNadpis1"/>
        <w:rPr>
          <w:lang w:val="en-GB"/>
        </w:rPr>
      </w:pPr>
      <w:bookmarkStart w:id="38" w:name="_Ref171348869"/>
      <w:bookmarkStart w:id="39" w:name="_Toc171493218"/>
      <w:r w:rsidRPr="00A75846">
        <w:rPr>
          <w:lang w:val="en-GB"/>
        </w:rPr>
        <w:t>CUSTOMER’S RESPONSIBILITIES</w:t>
      </w:r>
      <w:bookmarkEnd w:id="38"/>
      <w:bookmarkEnd w:id="39"/>
    </w:p>
    <w:p w14:paraId="2EE050AD" w14:textId="50E9FA53" w:rsidR="001D6529" w:rsidRPr="00A75846" w:rsidRDefault="001D6529" w:rsidP="001D6529">
      <w:pPr>
        <w:pStyle w:val="ENClanek11"/>
        <w:rPr>
          <w:lang w:val="en-GB"/>
        </w:rPr>
      </w:pPr>
      <w:r w:rsidRPr="00A75846">
        <w:rPr>
          <w:lang w:val="en-GB"/>
        </w:rPr>
        <w:t>The Customer shall be responsible for the following:</w:t>
      </w:r>
    </w:p>
    <w:p w14:paraId="347B6825" w14:textId="77777777" w:rsidR="00447ABA" w:rsidRPr="00A75846" w:rsidRDefault="00447ABA" w:rsidP="00447ABA">
      <w:pPr>
        <w:pStyle w:val="ENClaneka"/>
        <w:rPr>
          <w:lang w:val="en-GB"/>
        </w:rPr>
      </w:pPr>
      <w:r w:rsidRPr="00A75846">
        <w:rPr>
          <w:lang w:val="en-GB"/>
        </w:rPr>
        <w:t>Clarification of all TOP’s and coordination of all suppliers;</w:t>
      </w:r>
    </w:p>
    <w:p w14:paraId="7D573585" w14:textId="77777777" w:rsidR="00447ABA" w:rsidRPr="00A75846" w:rsidRDefault="00447ABA" w:rsidP="00447ABA">
      <w:pPr>
        <w:pStyle w:val="ENClaneka"/>
        <w:rPr>
          <w:lang w:val="en-GB"/>
        </w:rPr>
      </w:pPr>
      <w:r w:rsidRPr="00A75846">
        <w:rPr>
          <w:lang w:val="en-GB"/>
        </w:rPr>
        <w:t>Workforce for installation, Commissioning (Cold Commissioning, Hot Commissioning);</w:t>
      </w:r>
    </w:p>
    <w:p w14:paraId="15AD269B" w14:textId="77777777" w:rsidR="00447ABA" w:rsidRPr="00A75846" w:rsidRDefault="00447ABA" w:rsidP="00447ABA">
      <w:pPr>
        <w:pStyle w:val="ENClaneka"/>
        <w:rPr>
          <w:lang w:val="en-GB"/>
        </w:rPr>
      </w:pPr>
      <w:r w:rsidRPr="00A75846">
        <w:rPr>
          <w:lang w:val="en-GB"/>
        </w:rPr>
        <w:t xml:space="preserve">operation of line after training; </w:t>
      </w:r>
    </w:p>
    <w:p w14:paraId="2EAEC261" w14:textId="65D5CD18" w:rsidR="00447ABA" w:rsidRPr="00A75846" w:rsidRDefault="00447ABA" w:rsidP="00447ABA">
      <w:pPr>
        <w:pStyle w:val="ENClaneka"/>
        <w:rPr>
          <w:lang w:val="en-GB"/>
        </w:rPr>
      </w:pPr>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p>
    <w:p w14:paraId="01A1D861" w14:textId="44547762" w:rsidR="001D6529" w:rsidRPr="00A75846" w:rsidRDefault="00447ABA" w:rsidP="00447ABA">
      <w:pPr>
        <w:pStyle w:val="ENClaneka"/>
        <w:rPr>
          <w:lang w:val="en-GB"/>
        </w:rPr>
      </w:pPr>
      <w:r w:rsidRPr="00A75846">
        <w:rPr>
          <w:lang w:val="en-GB"/>
        </w:rPr>
        <w:t>personal qualifications of worker</w:t>
      </w:r>
      <w:r w:rsidR="000409D1" w:rsidRPr="00A75846">
        <w:rPr>
          <w:lang w:val="en-GB"/>
        </w:rPr>
        <w:t>s</w:t>
      </w:r>
      <w:r w:rsidRPr="00A75846">
        <w:rPr>
          <w:lang w:val="en-GB"/>
        </w:rPr>
        <w:t>.</w:t>
      </w:r>
    </w:p>
    <w:p w14:paraId="704BAA6C" w14:textId="0174C4D7" w:rsidR="004B35F2" w:rsidRPr="00A75846" w:rsidRDefault="004B35F2" w:rsidP="004B35F2">
      <w:pPr>
        <w:pStyle w:val="ENClanek11"/>
        <w:rPr>
          <w:lang w:val="en-GB"/>
        </w:rPr>
      </w:pPr>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p>
    <w:p w14:paraId="64FF5DCF" w14:textId="309CA4A3" w:rsidR="00447ABA" w:rsidRPr="00A75846" w:rsidRDefault="004B35F2" w:rsidP="004B35F2">
      <w:pPr>
        <w:pStyle w:val="ENClanek11"/>
        <w:rPr>
          <w:lang w:val="en-GB"/>
        </w:rPr>
      </w:pPr>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p>
    <w:p w14:paraId="59128E19" w14:textId="63383644" w:rsidR="005B2DEC" w:rsidRPr="00A75846" w:rsidRDefault="005B2DEC" w:rsidP="004B35F2">
      <w:pPr>
        <w:pStyle w:val="ENClanek11"/>
        <w:rPr>
          <w:lang w:val="en-GB"/>
        </w:rPr>
      </w:pPr>
      <w:r w:rsidRPr="00A75846">
        <w:rPr>
          <w:lang w:val="en-GB"/>
        </w:rPr>
        <w:t>This preliminary work includes, in particular, without limitation:</w:t>
      </w:r>
    </w:p>
    <w:p w14:paraId="5F63A30F" w14:textId="2A181213" w:rsidR="0075215E" w:rsidRPr="00A75846" w:rsidRDefault="0075215E" w:rsidP="0075215E">
      <w:pPr>
        <w:pStyle w:val="ENClaneka"/>
        <w:rPr>
          <w:lang w:val="en-GB"/>
        </w:rPr>
      </w:pPr>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p>
    <w:p w14:paraId="23A353C6" w14:textId="0C7356BC" w:rsidR="0027501E" w:rsidRPr="00A75846" w:rsidRDefault="0075215E" w:rsidP="0075215E">
      <w:pPr>
        <w:pStyle w:val="ENClaneka"/>
        <w:rPr>
          <w:lang w:val="en-GB"/>
        </w:rPr>
      </w:pPr>
      <w:r w:rsidRPr="00A75846">
        <w:rPr>
          <w:lang w:val="en-GB"/>
        </w:rPr>
        <w:t>All equipment and installations (light, electricity, water, gas, etc.) and all necessary equipment (including any lifting devices, hoists, gantry crane, mobile crane and mobile working platforms etc.) that must be installed or provided and must function perfectly.</w:t>
      </w:r>
    </w:p>
    <w:p w14:paraId="1D86BF85" w14:textId="724B8147" w:rsidR="00994E8F" w:rsidRPr="00A75846" w:rsidRDefault="00F249F2" w:rsidP="00994E8F">
      <w:pPr>
        <w:pStyle w:val="ENClanek11"/>
        <w:rPr>
          <w:lang w:val="en-GB"/>
        </w:rPr>
      </w:pPr>
      <w:r w:rsidRPr="00A75846">
        <w:rPr>
          <w:lang w:val="en-GB"/>
        </w:rPr>
        <w:t>The Customer shall also provide the Contractor's personnel free of charge “on-Site”:</w:t>
      </w:r>
    </w:p>
    <w:p w14:paraId="6BDF278B" w14:textId="77777777" w:rsidR="00C63BD0" w:rsidRPr="00A75846" w:rsidRDefault="00C63BD0" w:rsidP="00C63BD0">
      <w:pPr>
        <w:pStyle w:val="ENClaneka"/>
        <w:rPr>
          <w:lang w:val="en-GB"/>
        </w:rPr>
      </w:pPr>
      <w:r w:rsidRPr="00A75846">
        <w:rPr>
          <w:lang w:val="en-GB"/>
        </w:rPr>
        <w:t>An office and any other necessary premises.</w:t>
      </w:r>
    </w:p>
    <w:p w14:paraId="2DB77CDF" w14:textId="6AFD00AC" w:rsidR="00F249F2" w:rsidRPr="00A75846" w:rsidRDefault="00C63BD0" w:rsidP="00C63BD0">
      <w:pPr>
        <w:pStyle w:val="ENClaneka"/>
        <w:rPr>
          <w:lang w:val="en-GB"/>
        </w:rPr>
      </w:pPr>
      <w:r w:rsidRPr="00A75846">
        <w:rPr>
          <w:lang w:val="en-GB"/>
        </w:rPr>
        <w:t>An internet connection.</w:t>
      </w:r>
    </w:p>
    <w:p w14:paraId="3888FF71" w14:textId="6E2FFBA4" w:rsidR="00C63BD0" w:rsidRPr="00A75846" w:rsidRDefault="00373151" w:rsidP="00C63BD0">
      <w:pPr>
        <w:pStyle w:val="ENNadpis1"/>
        <w:rPr>
          <w:lang w:val="en-GB"/>
        </w:rPr>
      </w:pPr>
      <w:bookmarkStart w:id="40" w:name="_Toc171493219"/>
      <w:r w:rsidRPr="00A75846">
        <w:rPr>
          <w:lang w:val="en-GB"/>
        </w:rPr>
        <w:t>PERSONNEL</w:t>
      </w:r>
      <w:bookmarkEnd w:id="40"/>
    </w:p>
    <w:p w14:paraId="63B735B7" w14:textId="78D7E921"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r w:rsidR="00AE6656">
        <w:rPr>
          <w:lang w:val="en-GB"/>
        </w:rPr>
        <w:t>prior to start of the installation at the Site</w:t>
      </w:r>
      <w:r w:rsidRPr="00A75846">
        <w:rPr>
          <w:lang w:val="en-GB"/>
        </w:rPr>
        <w:t>. Such list shall contain identification and contact details for each person provided.</w:t>
      </w:r>
    </w:p>
    <w:p w14:paraId="06949F73" w14:textId="77777777" w:rsidR="00714C32" w:rsidRPr="00A75846" w:rsidRDefault="00714C32" w:rsidP="00714C32">
      <w:pPr>
        <w:pStyle w:val="ENClanek11"/>
        <w:rPr>
          <w:lang w:val="en-GB"/>
        </w:rPr>
      </w:pPr>
      <w:r w:rsidRPr="00A75846">
        <w:rPr>
          <w:lang w:val="en-GB"/>
        </w:rPr>
        <w:t>During the performance under the Contract, the Contractor shall update the personnel list and 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All members of the Contractor’s personnel responsible for supervising the installation, commissioning a testing of the Equipment shall demonstrably have experience with at least two (2) projects similar to the supervision of construction and testing of equipment hereunder.</w:t>
      </w:r>
    </w:p>
    <w:p w14:paraId="3E3CDFD2" w14:textId="018E5DBC" w:rsidR="00373151" w:rsidRPr="00A75846" w:rsidRDefault="00714C32" w:rsidP="00714C32">
      <w:pPr>
        <w:pStyle w:val="ENClanek11"/>
        <w:rPr>
          <w:lang w:val="en-GB"/>
        </w:rPr>
      </w:pPr>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r w:rsidR="0009355B" w:rsidRPr="00A75846">
        <w:rPr>
          <w:lang w:val="en-GB"/>
        </w:rPr>
      </w:r>
      <w:r w:rsidR="0009355B" w:rsidRPr="00A75846">
        <w:rPr>
          <w:lang w:val="en-GB"/>
        </w:rPr>
        <w:fldChar w:fldCharType="separate"/>
      </w:r>
      <w:r w:rsidR="00960EE6">
        <w:rPr>
          <w:lang w:val="en-GB"/>
        </w:rPr>
        <w:t>15</w:t>
      </w:r>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p>
    <w:p w14:paraId="30832881" w14:textId="3A596202" w:rsidR="00714C32" w:rsidRPr="00A75846" w:rsidRDefault="00743065" w:rsidP="00714C32">
      <w:pPr>
        <w:pStyle w:val="ENNadpis1"/>
        <w:rPr>
          <w:lang w:val="en-GB"/>
        </w:rPr>
      </w:pPr>
      <w:bookmarkStart w:id="41" w:name="_Toc171493220"/>
      <w:r w:rsidRPr="00A75846">
        <w:rPr>
          <w:lang w:val="en-GB"/>
        </w:rPr>
        <w:t>SITE-RELATED OBLIGATIONS AND PERFORMANCE</w:t>
      </w:r>
      <w:bookmarkEnd w:id="41"/>
    </w:p>
    <w:p w14:paraId="6AEF9A30" w14:textId="77777777" w:rsidR="003F092B" w:rsidRPr="00A75846" w:rsidRDefault="003F092B" w:rsidP="003F092B">
      <w:pPr>
        <w:pStyle w:val="ENClanek11"/>
        <w:rPr>
          <w:lang w:val="en-GB"/>
        </w:rPr>
      </w:pPr>
      <w:r w:rsidRPr="00A75846">
        <w:rPr>
          <w:lang w:val="en-GB"/>
        </w:rPr>
        <w:t>The Contractor shall inform the Customer adequately in advance of any temporary facilities required to produce energy, gas, liquids and/or materials which are not made available on Site by the Customer, but which are necessary for the construction, erection, tie-ins and/or putting the Equipment into operation.</w:t>
      </w:r>
    </w:p>
    <w:p w14:paraId="04FB267E" w14:textId="77777777" w:rsidR="003F092B" w:rsidRPr="00A75846" w:rsidRDefault="003F092B" w:rsidP="003F092B">
      <w:pPr>
        <w:pStyle w:val="ENClanek11"/>
        <w:rPr>
          <w:lang w:val="en-GB"/>
        </w:rPr>
      </w:pPr>
      <w:r w:rsidRPr="00A75846">
        <w:rPr>
          <w:lang w:val="en-GB"/>
        </w:rPr>
        <w:t>The Contractor shall bear all its communication expenses, to be paid due to the Contractor’s actions on the Site, based on the costs according to the valid local communication tariff.</w:t>
      </w:r>
    </w:p>
    <w:p w14:paraId="32005769" w14:textId="77777777"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5226345B" w:rsidR="00743065" w:rsidRPr="00A75846" w:rsidRDefault="003F092B" w:rsidP="003F092B">
      <w:pPr>
        <w:pStyle w:val="ENClanek11"/>
        <w:rPr>
          <w:lang w:val="en-GB"/>
        </w:rPr>
      </w:pPr>
      <w:r w:rsidRPr="00A75846">
        <w:rPr>
          <w:lang w:val="en-GB"/>
        </w:rPr>
        <w:t>The Contractor shall secure and shall be fully responsible for observance of on-Site safety regulations by all its employees as well as of its sub-contractors.</w:t>
      </w:r>
    </w:p>
    <w:p w14:paraId="45B50594" w14:textId="02D81ECD" w:rsidR="003F092B" w:rsidRPr="00A75846" w:rsidRDefault="00710A4C" w:rsidP="00710A4C">
      <w:pPr>
        <w:pStyle w:val="ENNadpis1"/>
        <w:rPr>
          <w:lang w:val="en-GB"/>
        </w:rPr>
      </w:pPr>
      <w:bookmarkStart w:id="42" w:name="_Ref171346466"/>
      <w:bookmarkStart w:id="43" w:name="_Toc171493221"/>
      <w:r w:rsidRPr="00A75846">
        <w:rPr>
          <w:lang w:val="en-GB"/>
        </w:rPr>
        <w:lastRenderedPageBreak/>
        <w:t>SITE REGULATIONS</w:t>
      </w:r>
      <w:bookmarkEnd w:id="42"/>
      <w:bookmarkEnd w:id="43"/>
    </w:p>
    <w:p w14:paraId="3875BFF3" w14:textId="3BE66821" w:rsidR="00627EEF" w:rsidRPr="00A75846" w:rsidRDefault="00627EEF" w:rsidP="00627EEF">
      <w:pPr>
        <w:pStyle w:val="ENClanek11"/>
        <w:rPr>
          <w:lang w:val="en-GB"/>
        </w:rPr>
      </w:pPr>
      <w:bookmarkStart w:id="44" w:name="_Ref171348739"/>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Equipment and any other activities only qualified and skilled personnel. 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44"/>
    </w:p>
    <w:p w14:paraId="185198CF" w14:textId="4799AE85" w:rsidR="00627EEF" w:rsidRPr="00A75846" w:rsidRDefault="00627EEF" w:rsidP="00627EEF">
      <w:pPr>
        <w:pStyle w:val="ENClanek11"/>
        <w:rPr>
          <w:lang w:val="en-GB"/>
        </w:rPr>
      </w:pPr>
      <w:bookmarkStart w:id="45" w:name="_Ref171348755"/>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health protection of its personnel and will ensure protective work equipment to all of its personnel and those of its subcontractors. Furthermore, the Contractor undertakes to comply with the relevant hygiene and fire regulations.</w:t>
      </w:r>
      <w:bookmarkEnd w:id="45"/>
    </w:p>
    <w:p w14:paraId="0D5FF446" w14:textId="3904AAEA"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p>
    <w:p w14:paraId="1583E1EA" w14:textId="670ACFC5" w:rsidR="00710A4C" w:rsidRPr="00A75846" w:rsidRDefault="00627EEF" w:rsidP="00627EEF">
      <w:pPr>
        <w:pStyle w:val="ENClanek11"/>
        <w:rPr>
          <w:lang w:val="en-GB"/>
        </w:rPr>
      </w:pPr>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60EE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1AECA34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60EE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77777777"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accept the checking system of persons, vehicles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37809424" w:rsidR="006D399B" w:rsidRPr="00A75846" w:rsidRDefault="006D399B" w:rsidP="006D399B">
      <w:pPr>
        <w:pStyle w:val="ENClaneka"/>
        <w:rPr>
          <w:lang w:val="en-GB"/>
        </w:rPr>
      </w:pPr>
      <w:r w:rsidRPr="00A75846">
        <w:rPr>
          <w:lang w:val="en-GB"/>
        </w:rPr>
        <w:t xml:space="preserve">secure property protection in provided rooms and at the handed over workplace,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08A61EC5" w:rsidR="00B82970" w:rsidRPr="00A75846" w:rsidRDefault="00B82970" w:rsidP="00B82970">
      <w:pPr>
        <w:pStyle w:val="ENClanek11"/>
        <w:rPr>
          <w:lang w:val="en-GB"/>
        </w:rPr>
      </w:pPr>
      <w:r w:rsidRPr="00A75846">
        <w:rPr>
          <w:lang w:val="en-GB"/>
        </w:rPr>
        <w:t>The Contractor shall be responsible for observance by its vendors/subcontractors of the foregoing provisions.</w:t>
      </w:r>
    </w:p>
    <w:p w14:paraId="340BEF47" w14:textId="022F095E" w:rsidR="00C578BD" w:rsidRPr="00A75846" w:rsidRDefault="00ED1461" w:rsidP="00C578BD">
      <w:pPr>
        <w:pStyle w:val="ENNadpis1"/>
        <w:rPr>
          <w:lang w:val="en-GB"/>
        </w:rPr>
      </w:pPr>
      <w:bookmarkStart w:id="46" w:name="_Ref171343799"/>
      <w:bookmarkStart w:id="47" w:name="_Toc171493222"/>
      <w:r w:rsidRPr="00A75846">
        <w:rPr>
          <w:lang w:val="en-GB"/>
        </w:rPr>
        <w:t>CONTRACT SCHEDULES</w:t>
      </w:r>
      <w:bookmarkEnd w:id="46"/>
      <w:bookmarkEnd w:id="47"/>
    </w:p>
    <w:p w14:paraId="570505B8" w14:textId="6DCA3004" w:rsidR="006B3E92" w:rsidRPr="00A75846" w:rsidRDefault="006B3E92" w:rsidP="006B3E92">
      <w:pPr>
        <w:pStyle w:val="ENClanek11"/>
        <w:rPr>
          <w:lang w:val="en-GB"/>
        </w:rPr>
      </w:pPr>
      <w:r w:rsidRPr="00A75846">
        <w:rPr>
          <w:lang w:val="en-GB"/>
        </w:rPr>
        <w:t>In the course of the Contractor’s performance under the Contract, the Contractor shall prepare and submit for review and approval of the Customer’s Representative detailed schedules as</w:t>
      </w:r>
      <w:r w:rsidR="002C6455" w:rsidRPr="00A75846">
        <w:rPr>
          <w:lang w:val="en-GB"/>
        </w:rPr>
        <w:t> </w:t>
      </w:r>
      <w:r w:rsidRPr="00A75846">
        <w:rPr>
          <w:lang w:val="en-GB"/>
        </w:rPr>
        <w:t>required by this Clause</w:t>
      </w:r>
      <w:r w:rsidR="00D65D71" w:rsidRPr="00A75846">
        <w:rPr>
          <w:lang w:val="en-GB"/>
        </w:rPr>
        <w:t xml:space="preserve"> </w:t>
      </w:r>
      <w:r w:rsidR="00D65D71" w:rsidRPr="00A75846">
        <w:rPr>
          <w:lang w:val="en-GB"/>
        </w:rPr>
        <w:fldChar w:fldCharType="begin"/>
      </w:r>
      <w:r w:rsidR="00D65D71" w:rsidRPr="00A75846">
        <w:rPr>
          <w:lang w:val="en-GB"/>
        </w:rPr>
        <w:instrText xml:space="preserve"> REF _Ref171343799 \w \h </w:instrText>
      </w:r>
      <w:r w:rsidR="00D65D71" w:rsidRPr="00A75846">
        <w:rPr>
          <w:lang w:val="en-GB"/>
        </w:rPr>
      </w:r>
      <w:r w:rsidR="00D65D71" w:rsidRPr="00A75846">
        <w:rPr>
          <w:lang w:val="en-GB"/>
        </w:rPr>
        <w:fldChar w:fldCharType="separate"/>
      </w:r>
      <w:r w:rsidR="00960EE6">
        <w:rPr>
          <w:lang w:val="en-GB"/>
        </w:rPr>
        <w:t>19</w:t>
      </w:r>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r w:rsidRPr="00A75846">
        <w:rPr>
          <w:lang w:val="en-GB"/>
        </w:rPr>
        <w:t>The schedules submitted by the Contractor as required hereunder shall exhibit mutual interrelationship and consistency from one schedule to another.</w:t>
      </w:r>
    </w:p>
    <w:p w14:paraId="59F8433F" w14:textId="3BBC20A0" w:rsidR="00EB2FA5" w:rsidRPr="00A75846" w:rsidRDefault="00F127F9" w:rsidP="00F127F9">
      <w:pPr>
        <w:pStyle w:val="ENClaneka"/>
        <w:rPr>
          <w:b/>
          <w:bCs/>
          <w:lang w:val="en-GB"/>
        </w:rPr>
      </w:pPr>
      <w:bookmarkStart w:id="48" w:name="_Ref171347714"/>
      <w:r w:rsidRPr="00A75846">
        <w:rPr>
          <w:b/>
          <w:bCs/>
          <w:lang w:val="en-GB"/>
        </w:rPr>
        <w:t>Contract Implementation Schedule (CIS)</w:t>
      </w:r>
      <w:bookmarkEnd w:id="48"/>
    </w:p>
    <w:p w14:paraId="77DE9948" w14:textId="3BC4D509" w:rsidR="006973CB" w:rsidRPr="00A75846" w:rsidRDefault="006973CB" w:rsidP="006973CB">
      <w:pPr>
        <w:pStyle w:val="ENTexta"/>
      </w:pPr>
      <w:r w:rsidRPr="00A75846">
        <w:t>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p>
    <w:p w14:paraId="18AFA29D" w14:textId="31AB5937"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 on required basis, provided that:</w:t>
      </w:r>
    </w:p>
    <w:p w14:paraId="585B5B86" w14:textId="34A90C8B" w:rsidR="000C0C6F" w:rsidRPr="00A75846" w:rsidRDefault="000C0C6F" w:rsidP="000C0C6F">
      <w:pPr>
        <w:pStyle w:val="ENClaneki"/>
        <w:rPr>
          <w:lang w:val="en-GB"/>
        </w:rPr>
      </w:pPr>
      <w:r w:rsidRPr="00A75846">
        <w:rPr>
          <w:lang w:val="en-GB"/>
        </w:rPr>
        <w:t xml:space="preserve">such variation does not </w:t>
      </w:r>
      <w:r w:rsidR="00CB22AD" w:rsidRPr="00A75846">
        <w:rPr>
          <w:lang w:val="en-GB"/>
        </w:rPr>
        <w:t>negatively affect</w:t>
      </w:r>
      <w:r w:rsidRPr="00A75846">
        <w:rPr>
          <w:lang w:val="en-GB"/>
        </w:rPr>
        <w:t xml:space="preserve"> the Contractual Completion Date (or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2A5F1A32"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Work in order to meet the milestones stipulated for each major event as well as</w:t>
      </w:r>
      <w:r w:rsidR="002C6455" w:rsidRPr="00A75846">
        <w:t> </w:t>
      </w:r>
      <w:r w:rsidRPr="00A75846">
        <w:t>the</w:t>
      </w:r>
      <w:r w:rsidR="002C6455" w:rsidRPr="00A75846">
        <w:t> </w:t>
      </w:r>
      <w:r w:rsidRPr="00A75846">
        <w:t xml:space="preserve">activities listed in the Price Schedule.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Commissioning schedule</w:t>
      </w:r>
    </w:p>
    <w:p w14:paraId="2BD79036" w14:textId="77777777"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12C71868"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0ADCE78C"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0E5E4C83" w:rsidR="00151571" w:rsidRPr="00A75846" w:rsidRDefault="00151571" w:rsidP="00151571">
      <w:pPr>
        <w:pStyle w:val="ENTexta"/>
      </w:pPr>
      <w:r w:rsidRPr="00A75846">
        <w:t>The 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3AF51E1A"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60EE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60EE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49" w:name="_Toc171493223"/>
      <w:r w:rsidRPr="00A75846">
        <w:rPr>
          <w:lang w:val="en-GB"/>
        </w:rPr>
        <w:t>INFORMATION TO THE CUSTOMER</w:t>
      </w:r>
      <w:bookmarkEnd w:id="49"/>
    </w:p>
    <w:p w14:paraId="1695B887" w14:textId="77777777" w:rsidR="0069498E" w:rsidRPr="00A75846" w:rsidRDefault="0069498E" w:rsidP="0069498E">
      <w:pPr>
        <w:pStyle w:val="ENClanek11"/>
        <w:rPr>
          <w:lang w:val="en-GB"/>
        </w:rPr>
      </w:pPr>
      <w:bookmarkStart w:id="50" w:name="_Ref171347985"/>
      <w:r w:rsidRPr="00A75846">
        <w:rPr>
          <w:lang w:val="en-GB"/>
        </w:rPr>
        <w:t>All drawings, diagrams, specifications, calculations, pamphlets, catalogues, literature, samples, data, printouts, certificates, parts lists, equipment lists, manuals, procedures, schedules, charts, reports and all like documents (herein referred to as “</w:t>
      </w:r>
      <w:r w:rsidRPr="00A75846">
        <w:rPr>
          <w:b/>
          <w:bCs/>
          <w:lang w:val="en-GB"/>
        </w:rPr>
        <w:t>Information</w:t>
      </w:r>
      <w:r w:rsidRPr="00A75846">
        <w:rPr>
          <w:lang w:val="en-GB"/>
        </w:rPr>
        <w:t>”) prepared by the Contractor hereunder shall be available for review by the Customer’s Representative at all reasonable times during development and be submitted promptly upon completion. In the Contractor’s preparation of Information, the Contractor shall apply such skill, care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50"/>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Customer’s Representative without the prior review of such modification or deviation. The</w:t>
      </w:r>
      <w:r w:rsidR="002C6455" w:rsidRPr="00A75846">
        <w:rPr>
          <w:lang w:val="en-GB"/>
        </w:rPr>
        <w:t> </w:t>
      </w:r>
      <w:r w:rsidRPr="00A75846">
        <w:rPr>
          <w:lang w:val="en-GB"/>
        </w:rPr>
        <w:t xml:space="preserve">Customer’s decisions with respect to adequacy and correctness of prepared Information shall be final and binding on the Contractor.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The Contractor shall maintain a register showing the current status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Customer’s Representative on a monthly basis.</w:t>
      </w:r>
    </w:p>
    <w:p w14:paraId="453B9C8A" w14:textId="41868336" w:rsidR="008A4400" w:rsidRPr="00A75846" w:rsidRDefault="008472AA" w:rsidP="00297322">
      <w:pPr>
        <w:pStyle w:val="ENClaneka"/>
        <w:rPr>
          <w:b/>
          <w:bCs/>
          <w:lang w:val="en-GB"/>
        </w:rPr>
      </w:pPr>
      <w:r w:rsidRPr="00A75846">
        <w:rPr>
          <w:b/>
          <w:bCs/>
          <w:lang w:val="en-GB"/>
        </w:rPr>
        <w:t>Kick-off meeting</w:t>
      </w:r>
    </w:p>
    <w:p w14:paraId="650B35E7" w14:textId="77777777"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r w:rsidRPr="00A75846">
        <w:rPr>
          <w:b/>
          <w:bCs/>
          <w:lang w:val="en-GB"/>
        </w:rPr>
        <w:t>Progress meetings</w:t>
      </w:r>
    </w:p>
    <w:p w14:paraId="41346378" w14:textId="404FFEB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77777777"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05EE0F60"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r w:rsidRPr="00A75846">
        <w:rPr>
          <w:b/>
          <w:bCs/>
          <w:lang w:val="en-GB"/>
        </w:rPr>
        <w:t>Drawings</w:t>
      </w:r>
    </w:p>
    <w:p w14:paraId="744FFB5D" w14:textId="708B644B"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p>
    <w:p w14:paraId="3B6B1878" w14:textId="1D5C13DB"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 which have to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 shall be complete and detailed and shall be</w:t>
      </w:r>
      <w:r w:rsidR="002C6455" w:rsidRPr="00A75846">
        <w:t> </w:t>
      </w:r>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p>
    <w:p w14:paraId="16968CD6" w14:textId="77777777" w:rsidR="00EC68AC" w:rsidRPr="00A75846" w:rsidRDefault="00EC68AC" w:rsidP="00EC68AC">
      <w:pPr>
        <w:pStyle w:val="ENTexta"/>
      </w:pPr>
      <w:r w:rsidRPr="00A75846">
        <w:t>The drawings, forms and tables, that are frequently repeated (i.e. more than thrice [3×]),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p>
    <w:p w14:paraId="7031AD4E" w14:textId="28A5AE08" w:rsidR="00C052F7" w:rsidRPr="00A75846" w:rsidRDefault="00EC68AC" w:rsidP="00EC68AC">
      <w:pPr>
        <w:pStyle w:val="ENTexta"/>
      </w:pPr>
      <w:r w:rsidRPr="00A75846">
        <w:t>The Contractor shall maintain at the Site and other places where the Work is being performed, at all times when the Work is in progress, a complete set of relevant drawings kept current with all changes and modifications. The Contractor shall grant the Customer’s Representative free access thereto, at all reasonable times, for purposes of inspection and review.</w:t>
      </w:r>
    </w:p>
    <w:p w14:paraId="3D900E4C" w14:textId="6B6AD260" w:rsidR="00346283" w:rsidRPr="00A75846" w:rsidRDefault="00AE4555" w:rsidP="00346283">
      <w:pPr>
        <w:pStyle w:val="ENNadpis1"/>
        <w:rPr>
          <w:lang w:val="en-GB"/>
        </w:rPr>
      </w:pPr>
      <w:bookmarkStart w:id="51" w:name="_Toc171493224"/>
      <w:r w:rsidRPr="00A75846">
        <w:rPr>
          <w:lang w:val="en-GB"/>
        </w:rPr>
        <w:t>OBLIGATIONS AND ASSISTANCE BY THE CUSTOMER</w:t>
      </w:r>
      <w:bookmarkEnd w:id="51"/>
    </w:p>
    <w:p w14:paraId="59AA215C" w14:textId="5ABFF6ED"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in order to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F8040EB"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A39C853"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18B7D78E"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77777777" w:rsidR="0081205A" w:rsidRPr="00A75846" w:rsidRDefault="0081205A" w:rsidP="0081205A">
      <w:pPr>
        <w:pStyle w:val="ENClaneka"/>
        <w:rPr>
          <w:lang w:val="en-GB"/>
        </w:rPr>
      </w:pPr>
      <w:r w:rsidRPr="00A75846">
        <w:rPr>
          <w:lang w:val="en-GB"/>
        </w:rPr>
        <w:t>provide properly operating and maintenance personnel to enable the Contractor to properly carry out the erection, Cold Commissioning and Hot Commissioning operating of the Equipment;</w:t>
      </w:r>
    </w:p>
    <w:p w14:paraId="41D885A8" w14:textId="10DE05E5" w:rsidR="0081205A" w:rsidRPr="00A75846" w:rsidRDefault="0081205A" w:rsidP="0081205A">
      <w:pPr>
        <w:pStyle w:val="ENClaneka"/>
        <w:rPr>
          <w:lang w:val="en-GB"/>
        </w:rPr>
      </w:pPr>
      <w:r w:rsidRPr="00A75846">
        <w:rPr>
          <w:lang w:val="en-GB"/>
        </w:rPr>
        <w:t>unless otherwise expressly provided elsewhere in this Contract, provide the feedstock, consumables and/or utilities necessary for construction, 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5F8C61AC"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the Contract shall be furnished, in reasonable extent, by the Customer on the basis of</w:t>
      </w:r>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0F795BC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60EE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The Customer has no other obligations, responsibilities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52" w:name="_Toc171493225"/>
      <w:r w:rsidRPr="00A75846">
        <w:rPr>
          <w:lang w:val="en-GB"/>
        </w:rPr>
        <w:t>SUSPENSION</w:t>
      </w:r>
      <w:bookmarkEnd w:id="52"/>
    </w:p>
    <w:p w14:paraId="4E9BF177" w14:textId="4319B9B1" w:rsidR="00D67E1D" w:rsidRPr="00A75846" w:rsidRDefault="009D4E7C" w:rsidP="00D67E1D">
      <w:pPr>
        <w:pStyle w:val="ENClanek11"/>
        <w:rPr>
          <w:lang w:val="en-GB"/>
        </w:rPr>
      </w:pPr>
      <w:r w:rsidRPr="00A75846">
        <w:rPr>
          <w:lang w:val="en-GB"/>
        </w:rPr>
        <w:t>The Customer shall be entitled to suspend the Work, either in whole or in part, by written notice to the Contractor, effective upon delivery to the Contractor, if any of the following events occurs:</w:t>
      </w:r>
    </w:p>
    <w:p w14:paraId="1C6FF22E" w14:textId="40C70780" w:rsidR="00A2795C" w:rsidRPr="00A75846" w:rsidRDefault="00A2795C" w:rsidP="00A2795C">
      <w:pPr>
        <w:pStyle w:val="ENClaneka"/>
        <w:rPr>
          <w:lang w:val="en-GB"/>
        </w:rPr>
      </w:pPr>
      <w:bookmarkStart w:id="53" w:name="_Ref171348534"/>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 or</w:t>
      </w:r>
      <w:bookmarkEnd w:id="53"/>
    </w:p>
    <w:p w14:paraId="0DAA9226" w14:textId="77777777" w:rsidR="00A2795C" w:rsidRPr="00A75846" w:rsidRDefault="00A2795C" w:rsidP="00A2795C">
      <w:pPr>
        <w:pStyle w:val="ENClaneka"/>
        <w:rPr>
          <w:lang w:val="en-GB"/>
        </w:rPr>
      </w:pPr>
      <w:bookmarkStart w:id="54" w:name="_Ref171348541"/>
      <w:r w:rsidRPr="00A75846">
        <w:rPr>
          <w:lang w:val="en-GB"/>
        </w:rPr>
        <w:t>the Contractor is objectively unable to complete the Work due to a lack of Materials; or</w:t>
      </w:r>
      <w:bookmarkEnd w:id="54"/>
    </w:p>
    <w:p w14:paraId="5DC27938" w14:textId="63B58190" w:rsidR="00A2795C" w:rsidRPr="00A75846" w:rsidRDefault="00A2795C" w:rsidP="00A2795C">
      <w:pPr>
        <w:pStyle w:val="ENClaneka"/>
        <w:rPr>
          <w:lang w:val="en-GB"/>
        </w:rPr>
      </w:pPr>
      <w:bookmarkStart w:id="55" w:name="_Ref171348556"/>
      <w:r w:rsidRPr="00A75846">
        <w:rPr>
          <w:lang w:val="en-GB"/>
        </w:rPr>
        <w:t>an event of Force Majeure occurs.</w:t>
      </w:r>
      <w:bookmarkEnd w:id="55"/>
    </w:p>
    <w:p w14:paraId="173F7732" w14:textId="30D4F3EF"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77777777"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0F1842E"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60EE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2876D2CF"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43F224A4"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complementary instructions that are reasonably issued by the Customer with regard to</w:t>
      </w:r>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6E7FA674" w:rsidR="006D55C0" w:rsidRPr="00A75846" w:rsidRDefault="006D55C0" w:rsidP="006D55C0">
      <w:pPr>
        <w:pStyle w:val="ENClanek11"/>
        <w:rPr>
          <w:lang w:val="en-GB"/>
        </w:rPr>
      </w:pPr>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60EE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60EE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60EE6">
        <w:rPr>
          <w:lang w:val="en-GB"/>
        </w:rPr>
        <w:t>40.1</w:t>
      </w:r>
      <w:r w:rsidR="00BF4732" w:rsidRPr="00A75846">
        <w:rPr>
          <w:lang w:val="en-GB"/>
        </w:rPr>
        <w:fldChar w:fldCharType="end"/>
      </w:r>
      <w:r w:rsidRPr="00A75846">
        <w:rPr>
          <w:lang w:val="en-GB"/>
        </w:rPr>
        <w:t xml:space="preserve"> below.</w:t>
      </w:r>
    </w:p>
    <w:p w14:paraId="2F086828" w14:textId="425D44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56" w:name="_Toc171493226"/>
      <w:r w:rsidRPr="00A75846">
        <w:rPr>
          <w:lang w:val="en-GB"/>
        </w:rPr>
        <w:lastRenderedPageBreak/>
        <w:t>COMPLETION OF WORK</w:t>
      </w:r>
      <w:bookmarkEnd w:id="56"/>
    </w:p>
    <w:p w14:paraId="6ACB4D19" w14:textId="3A680277" w:rsidR="00DA1F3E" w:rsidRPr="00A75846" w:rsidRDefault="00DA1F3E" w:rsidP="00DA1F3E">
      <w:pPr>
        <w:pStyle w:val="ENClanek11"/>
        <w:rPr>
          <w:lang w:val="en-GB"/>
        </w:rPr>
      </w:pPr>
      <w:r w:rsidRPr="00A75846">
        <w:rPr>
          <w:lang w:val="en-GB"/>
        </w:rPr>
        <w:t>Completion of the Work shall be preceded especially by:</w:t>
      </w:r>
    </w:p>
    <w:p w14:paraId="7118991C" w14:textId="6EA792B4" w:rsidR="00DF19E7" w:rsidRPr="00A75846" w:rsidRDefault="00DF19E7" w:rsidP="00DF19E7">
      <w:pPr>
        <w:pStyle w:val="ENClaneka"/>
        <w:rPr>
          <w:b/>
          <w:bCs/>
          <w:lang w:val="en-GB"/>
        </w:rPr>
      </w:pPr>
      <w:r w:rsidRPr="00A75846">
        <w:rPr>
          <w:b/>
          <w:bCs/>
          <w:lang w:val="en-GB"/>
        </w:rPr>
        <w:t>Construction and erection</w:t>
      </w:r>
    </w:p>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67C01C77" w:rsidR="009E137A" w:rsidRPr="00A75846" w:rsidRDefault="009E137A" w:rsidP="009E137A">
      <w:pPr>
        <w:pStyle w:val="ENClaneki"/>
        <w:rPr>
          <w:lang w:val="en-GB"/>
        </w:rPr>
      </w:pPr>
      <w:r w:rsidRPr="00A75846">
        <w:rPr>
          <w:lang w:val="en-GB"/>
        </w:rPr>
        <w:t>The Equipment shall have been completely constructed and erected by the Customer and/or the selected Customer’s 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r w:rsidRPr="00A75846">
        <w:rPr>
          <w:lang w:val="en-GB"/>
        </w:rPr>
        <w:t>A protocol shall have been signed by the Contractor and by the Customer, evidencing the successful completion of erection, compliance of erection with technical specification, design and the Contract. This protocol shall be deemed an official confirmation of the Contractor, that the Equipment was constructed and erected correctly by the Customer and its third-party contractor(s) under the Contractor’s supervision.</w:t>
      </w:r>
    </w:p>
    <w:p w14:paraId="6DE690CB" w14:textId="32ACEDC0"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57" w:name="_Ref171340345"/>
      <w:r w:rsidRPr="00A75846">
        <w:rPr>
          <w:b/>
          <w:bCs/>
          <w:lang w:val="en-GB"/>
        </w:rPr>
        <w:t>Cold Commissioning</w:t>
      </w:r>
      <w:bookmarkEnd w:id="57"/>
    </w:p>
    <w:p w14:paraId="3D7525E2" w14:textId="6261F6BE"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523B329B" w:rsidR="002B7112" w:rsidRPr="00A75846" w:rsidRDefault="00FB3BFD" w:rsidP="00FB3BFD">
      <w:pPr>
        <w:pStyle w:val="ENTexta"/>
      </w:pPr>
      <w:r w:rsidRPr="00A75846">
        <w:t>Through the course of the Cold Commissioning:</w:t>
      </w:r>
    </w:p>
    <w:p w14:paraId="47A5B947" w14:textId="77777777" w:rsidR="00B203E6" w:rsidRPr="00A75846" w:rsidRDefault="00B203E6" w:rsidP="00B203E6">
      <w:pPr>
        <w:pStyle w:val="ENClaneki"/>
        <w:rPr>
          <w:lang w:val="en-GB"/>
        </w:rPr>
      </w:pPr>
      <w:r w:rsidRPr="00A75846">
        <w:rPr>
          <w:lang w:val="en-GB"/>
        </w:rPr>
        <w:t>All systems and Equipment shall have been tested mechanically, and hydrostatically so as to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5716D98F"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lifting and handling equipment, including auxiliaries and control systems, including all firefighting and fire-safety equipment, shall have been serviced, adjusted, calibrated and set for normal operation. Checking, calibration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33C6FDA0"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3EE7C410"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B88DF3A" w:rsidR="00B203E6" w:rsidRPr="00A75846" w:rsidRDefault="00B203E6" w:rsidP="00B203E6">
      <w:pPr>
        <w:pStyle w:val="ENClaneki"/>
        <w:rPr>
          <w:lang w:val="en-GB"/>
        </w:rPr>
      </w:pPr>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4E1E5841" w:rsidR="006A4D67" w:rsidRPr="00A75846" w:rsidRDefault="006A4D67" w:rsidP="006A4D67">
      <w:pPr>
        <w:pStyle w:val="ENTexta"/>
      </w:pPr>
      <w:r w:rsidRPr="00A75846">
        <w:t>Following completion of the Cold Commissioning, the Equipment shall be considered ready for Start-up and the Hot Commissioning; i.e. ready for the initial operation with feedstock introduced. The Contractor shall report to the Customer that the respective milestone was 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aforementioned conditions under this Clause </w:t>
      </w:r>
      <w:r w:rsidR="00936496" w:rsidRPr="00A75846">
        <w:fldChar w:fldCharType="begin"/>
      </w:r>
      <w:r w:rsidR="00936496" w:rsidRPr="00A75846">
        <w:instrText xml:space="preserve"> REF _Ref171340345 \w \h </w:instrText>
      </w:r>
      <w:r w:rsidR="00936496" w:rsidRPr="00A75846">
        <w:fldChar w:fldCharType="separate"/>
      </w:r>
      <w:r w:rsidR="00960EE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58" w:name="_Ref171341996"/>
      <w:r w:rsidRPr="00A75846">
        <w:rPr>
          <w:b/>
          <w:bCs/>
          <w:lang w:val="en-GB"/>
        </w:rPr>
        <w:t>Start-up and Hot Commissioning</w:t>
      </w:r>
      <w:bookmarkEnd w:id="58"/>
    </w:p>
    <w:p w14:paraId="7D9E1866" w14:textId="51DBF9D1"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lastRenderedPageBreak/>
        <w:t>All equipment and systems shall have been purged and pressurized with air, water and/or other relevant material.</w:t>
      </w:r>
    </w:p>
    <w:p w14:paraId="73D65878" w14:textId="77777777"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77777777"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All shutdown, relief and emergency systems shall have been tested for proper functioning at the set values in the course of a complete system test.</w:t>
      </w:r>
    </w:p>
    <w:p w14:paraId="290658CF" w14:textId="5F5E1E38" w:rsidR="00D503CF" w:rsidRPr="00A75846" w:rsidRDefault="002B24C7" w:rsidP="002B24C7">
      <w:pPr>
        <w:pStyle w:val="ENClaneki"/>
        <w:rPr>
          <w:lang w:val="en-GB"/>
        </w:rPr>
      </w:pPr>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5A80746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59" w:name="_Ref171341979"/>
      <w:r w:rsidRPr="00A75846">
        <w:rPr>
          <w:b/>
          <w:bCs/>
          <w:lang w:val="en-GB"/>
        </w:rPr>
        <w:t>Initial Operation Tests</w:t>
      </w:r>
      <w:bookmarkEnd w:id="59"/>
    </w:p>
    <w:p w14:paraId="6BDA21C1" w14:textId="371A44ED"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32937AC9"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60EE6">
        <w:t>3</w:t>
      </w:r>
      <w:r w:rsidR="00936496" w:rsidRPr="00A75846">
        <w:fldChar w:fldCharType="end"/>
      </w:r>
      <w:r w:rsidRPr="00A75846">
        <w:t xml:space="preserve"> </w:t>
      </w:r>
      <w:r w:rsidR="0049484B" w:rsidRPr="00A75846">
        <w:t>(</w:t>
      </w:r>
      <w:r w:rsidR="00936496" w:rsidRPr="00A75846">
        <w:rPr>
          <w:i/>
          <w:iCs/>
        </w:rPr>
        <w:t>Initial Operation Tests parameters</w:t>
      </w:r>
      <w:r w:rsidR="0049484B" w:rsidRPr="00A75846">
        <w:t xml:space="preserve">) </w:t>
      </w:r>
      <w:r w:rsidRPr="00A75846">
        <w:t>of Annex 3 (</w:t>
      </w:r>
      <w:r w:rsidRPr="00A75846">
        <w:rPr>
          <w:i/>
          <w:iCs/>
        </w:rPr>
        <w:t>Parameters of Testing and Operation</w:t>
      </w:r>
      <w:r w:rsidRPr="00A75846">
        <w:t>).</w:t>
      </w:r>
    </w:p>
    <w:p w14:paraId="07C373C8" w14:textId="283B3C92" w:rsidR="000B0167" w:rsidRPr="00A75846" w:rsidRDefault="000B0167" w:rsidP="000B0167">
      <w:pPr>
        <w:pStyle w:val="ENTexta"/>
      </w:pPr>
      <w:r w:rsidRPr="00A75846">
        <w:t>The Initial Operation Tests shall be considered successful, if (</w:t>
      </w:r>
      <w:proofErr w:type="spellStart"/>
      <w:r w:rsidRPr="00A75846">
        <w:t>i</w:t>
      </w:r>
      <w:proofErr w:type="spellEnd"/>
      <w:r w:rsidRPr="00A75846">
        <w:t xml:space="preserve">)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60EE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60EE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60EE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p w14:paraId="703D83FD" w14:textId="2F930CD3" w:rsidR="000B0167" w:rsidRPr="00A75846" w:rsidRDefault="000B0167" w:rsidP="000B0167">
      <w:pPr>
        <w:pStyle w:val="ENTexta"/>
      </w:pPr>
      <w:r w:rsidRPr="00A75846">
        <w:t xml:space="preserve">If, at any time during the Initial Operation Tests, any of the OEE parameters drop by more than </w:t>
      </w:r>
      <w:r w:rsidR="005A1B26" w:rsidRPr="00A75846">
        <w:t>ten percent (</w:t>
      </w:r>
      <w:r w:rsidRPr="00A75846">
        <w:t>10%</w:t>
      </w:r>
      <w:r w:rsidR="005A1B26" w:rsidRPr="00A75846">
        <w:t>)</w:t>
      </w:r>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60EE6">
        <w:t>3.3(d)</w:t>
      </w:r>
      <w:r w:rsidR="00921BB6" w:rsidRPr="00A75846">
        <w:fldChar w:fldCharType="end"/>
      </w:r>
      <w:r w:rsidRPr="00A75846">
        <w:t xml:space="preserve"> of Annex 3 </w:t>
      </w:r>
      <w:r w:rsidRPr="00A75846">
        <w:lastRenderedPageBreak/>
        <w:t>(</w:t>
      </w:r>
      <w:r w:rsidRPr="00A75846">
        <w:rPr>
          <w:i/>
          <w:iCs/>
        </w:rPr>
        <w:t>Parameters of Testing and Operation</w:t>
      </w:r>
      <w:r w:rsidRPr="00A75846">
        <w:t>), the Initial Operation Tests will be terminated immediately as non-compliant and considered failed.</w:t>
      </w:r>
    </w:p>
    <w:p w14:paraId="66D507AF" w14:textId="02FD73EE"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3BCDB39C"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imperfect design, delivered Materials, fabrication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170D7BD" w:rsidR="00B8012C" w:rsidRPr="00A75846" w:rsidRDefault="00B8012C" w:rsidP="00B8012C">
      <w:pPr>
        <w:pStyle w:val="ENTexta"/>
      </w:pPr>
      <w:r w:rsidRPr="00A75846">
        <w:t>In the event that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089F5B33"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60" w:name="_Ref171346684"/>
      <w:r w:rsidRPr="00A75846">
        <w:rPr>
          <w:b/>
          <w:bCs/>
          <w:lang w:val="en-GB"/>
        </w:rPr>
        <w:t>Performance Tests</w:t>
      </w:r>
      <w:bookmarkEnd w:id="60"/>
    </w:p>
    <w:p w14:paraId="78CD222D" w14:textId="77777777" w:rsidR="008D0A83" w:rsidRPr="00A75846" w:rsidRDefault="008D0A83" w:rsidP="008D0A83">
      <w:pPr>
        <w:pStyle w:val="ENTexta"/>
      </w:pPr>
      <w:r w:rsidRPr="00A75846">
        <w:t xml:space="preserve">After the successful completion of the Initial Operation Tests, the Contractor shall subject the Equipment to the Performance Tests. </w:t>
      </w:r>
    </w:p>
    <w:p w14:paraId="70A5024B" w14:textId="6EB04240"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60EE6">
        <w:t>4</w:t>
      </w:r>
      <w:r w:rsidR="001A72A8" w:rsidRPr="00A75846">
        <w:fldChar w:fldCharType="end"/>
      </w:r>
      <w:r w:rsidRPr="00A75846">
        <w:t xml:space="preserve"> </w:t>
      </w:r>
      <w:r w:rsidR="009E5417" w:rsidRPr="00A75846">
        <w:t>(</w:t>
      </w:r>
      <w:r w:rsidR="00CF0FB3" w:rsidRPr="00A75846">
        <w:rPr>
          <w:i/>
          <w:iCs/>
        </w:rPr>
        <w:t>Performance</w:t>
      </w:r>
      <w:r w:rsidR="009E5417" w:rsidRPr="00A75846">
        <w:rPr>
          <w:i/>
          <w:iCs/>
        </w:rPr>
        <w:t xml:space="preserve"> Tests parameters</w:t>
      </w:r>
      <w:r w:rsidR="009E5417" w:rsidRPr="00A75846">
        <w:t xml:space="preserve">) </w:t>
      </w:r>
      <w:r w:rsidRPr="00A75846">
        <w:t>of Annex 3 (</w:t>
      </w:r>
      <w:r w:rsidRPr="00A75846">
        <w:rPr>
          <w:i/>
          <w:iCs/>
        </w:rPr>
        <w:t>Parameters of Testing and Operation</w:t>
      </w:r>
      <w:r w:rsidRPr="00A75846">
        <w:t>)</w:t>
      </w:r>
    </w:p>
    <w:p w14:paraId="0555F175" w14:textId="3889B401"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345D4CC2"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70CAD0D6" w:rsidR="00D95681" w:rsidRPr="00A75846" w:rsidRDefault="00D95681" w:rsidP="00D95681">
      <w:pPr>
        <w:pStyle w:val="ENTexta"/>
      </w:pPr>
      <w:r w:rsidRPr="00A75846">
        <w:t xml:space="preserve">The required operational resources communicated sufficiently in advance, such as, but not limited to, operating personnel shall be made available free of costs to Contractor </w:t>
      </w:r>
      <w:r w:rsidRPr="00A75846">
        <w:lastRenderedPageBreak/>
        <w:t>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67AEA6E0" w:rsidR="00D95681" w:rsidRPr="00A75846" w:rsidRDefault="00D95681" w:rsidP="00D95681">
      <w:pPr>
        <w:pStyle w:val="ENTexta"/>
      </w:pPr>
      <w:r w:rsidRPr="00A75846">
        <w:t>The Performance Tests shall be considered successful, if (</w:t>
      </w:r>
      <w:proofErr w:type="spellStart"/>
      <w:r w:rsidRPr="00A75846">
        <w:t>i</w:t>
      </w:r>
      <w:proofErr w:type="spellEnd"/>
      <w:r w:rsidRPr="00A75846">
        <w:t xml:space="preserve">)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60EE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60EE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60EE6">
        <w:t>4</w:t>
      </w:r>
      <w:r w:rsidR="00492E27" w:rsidRPr="00A75846">
        <w:fldChar w:fldCharType="end"/>
      </w:r>
      <w:r w:rsidRPr="00A75846">
        <w:t xml:space="preserve"> </w:t>
      </w:r>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p w14:paraId="43DEFF4E" w14:textId="13F4E876" w:rsidR="00D95681" w:rsidRPr="00A75846" w:rsidRDefault="00D95681" w:rsidP="00D95681">
      <w:pPr>
        <w:pStyle w:val="ENTexta"/>
      </w:pPr>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60EE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p>
    <w:p w14:paraId="5CF52DA0" w14:textId="467143DD"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29073F8F" w:rsidR="00D95681" w:rsidRPr="00A75846" w:rsidRDefault="00D95681" w:rsidP="00D95681">
      <w:pPr>
        <w:pStyle w:val="ENTexta"/>
      </w:pPr>
      <w:r w:rsidRPr="00A75846">
        <w:t>If Performance Tests reveal any defects, defaults or deficiencies in the Contractor’s performance of this Contract (e. g. in the course of the Performance Tests pursuant the</w:t>
      </w:r>
      <w:r w:rsidR="007F64F5" w:rsidRPr="00A75846">
        <w:t> </w:t>
      </w:r>
      <w:r w:rsidRPr="00A75846">
        <w:t>results not be satisfactory according to the requirements of the Contract, e.g. the</w:t>
      </w:r>
      <w:r w:rsidR="007F64F5" w:rsidRPr="00A75846">
        <w:t> </w:t>
      </w:r>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or other provisions of the Contract 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 The Contractor is bound by this Contract to make the</w:t>
      </w:r>
      <w:r w:rsidR="00136449" w:rsidRPr="00A75846">
        <w:t> </w:t>
      </w:r>
      <w:r w:rsidRPr="00A75846">
        <w:t>necessary rectification of the Work until such defects are remedied. No deteriorating deviations are permitted.</w:t>
      </w:r>
    </w:p>
    <w:p w14:paraId="6CED797E" w14:textId="7FE8B98C" w:rsidR="00D95681" w:rsidRPr="00A75846" w:rsidRDefault="00D95681" w:rsidP="00D95681">
      <w:pPr>
        <w:pStyle w:val="ENTexta"/>
      </w:pPr>
      <w:r w:rsidRPr="00A75846">
        <w:t>For the purpose of rectification, the Contractor shall:</w:t>
      </w:r>
    </w:p>
    <w:p w14:paraId="2C3CEFCF" w14:textId="77777777"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prepare and implement the rectification changes to be effected;</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0D891DE1"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60EE6">
        <w:t>37.1</w:t>
      </w:r>
      <w:r w:rsidR="007D02BD" w:rsidRPr="00A75846">
        <w:fldChar w:fldCharType="end"/>
      </w:r>
      <w:r w:rsidRPr="00A75846">
        <w:t xml:space="preserve"> of this Contract.</w:t>
      </w:r>
    </w:p>
    <w:p w14:paraId="39DC052D" w14:textId="25C771FE"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the Performance Tests are allowed. The costs of appropriately trained operating personnel and all necessary utilities such as energy, packaging materials and sufficient product (to process) shall be borne by the Customer regarding the first (1.) repetition and by the Contractor regarding the potential second (2.) repetition of the Performance Tests.</w:t>
      </w:r>
    </w:p>
    <w:p w14:paraId="7B96F596" w14:textId="48BF74A7" w:rsidR="00B90320" w:rsidRPr="00A75846" w:rsidRDefault="00B90320" w:rsidP="00B90320">
      <w:pPr>
        <w:pStyle w:val="ENTexta"/>
      </w:pPr>
      <w:r w:rsidRPr="00A75846">
        <w:t>Performance Tests have to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61" w:name="_Ref171342676"/>
      <w:r w:rsidRPr="00A75846">
        <w:rPr>
          <w:b/>
          <w:bCs/>
          <w:lang w:val="en-GB"/>
        </w:rPr>
        <w:lastRenderedPageBreak/>
        <w:t>Issue of the Project Closing Certificate</w:t>
      </w:r>
      <w:bookmarkEnd w:id="61"/>
    </w:p>
    <w:p w14:paraId="4462FB38" w14:textId="1EACD570"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structures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49313B78"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77777777"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 xml:space="preserve">building and other specialized regulatory authorities, provided such requirements concern the Contractor’s scope of supply; </w:t>
      </w:r>
    </w:p>
    <w:p w14:paraId="1D906348" w14:textId="2A5D23AB"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37A9D30C"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3F1A6974"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 within fourteen (14) days of receiving the notice, verify whether all the relevant obligations of the Contractor under this Contract have been duly performed, the Customer:</w:t>
      </w:r>
    </w:p>
    <w:p w14:paraId="0218148F" w14:textId="5E7CC8C8"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1FEFBA7F" w:rsidR="007C06D6" w:rsidRPr="00A75846" w:rsidRDefault="00617250" w:rsidP="00A96457">
      <w:pPr>
        <w:pStyle w:val="ENClaneki"/>
        <w:numPr>
          <w:ilvl w:val="3"/>
          <w:numId w:val="17"/>
        </w:numPr>
        <w:tabs>
          <w:tab w:val="clear" w:pos="1418"/>
        </w:tabs>
        <w:ind w:left="1701" w:hanging="567"/>
        <w:rPr>
          <w:lang w:val="en-GB"/>
        </w:rPr>
      </w:pPr>
      <w:r w:rsidRPr="00A75846">
        <w:rPr>
          <w:lang w:val="en-GB"/>
        </w:rPr>
        <w:t>notify the Contractor of any unperformed works (pursuant to the above provisions of this Clause) or other obligations of the Contractor under the Contract which must be performed before the Customer will sign a Project Closing Certificate. In order to</w:t>
      </w:r>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15414D06"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11AAF71C" w:rsidR="00617250" w:rsidRPr="00A75846" w:rsidRDefault="00CA59AD" w:rsidP="00CA59AD">
      <w:pPr>
        <w:pStyle w:val="ENTexta"/>
      </w:pPr>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030242C1"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demobilization of the Contractor’s facilities, equipment and personnel.</w:t>
      </w:r>
    </w:p>
    <w:p w14:paraId="28F41E83" w14:textId="23BDE0FD" w:rsidR="00376A9D" w:rsidRPr="00A75846" w:rsidRDefault="00EE354F" w:rsidP="00EE354F">
      <w:pPr>
        <w:pStyle w:val="ENClaneka"/>
        <w:rPr>
          <w:b/>
          <w:bCs/>
          <w:lang w:val="en-GB"/>
        </w:rPr>
      </w:pPr>
      <w:bookmarkStart w:id="62" w:name="_Ref171342661"/>
      <w:r w:rsidRPr="00A75846">
        <w:rPr>
          <w:b/>
          <w:bCs/>
          <w:lang w:val="en-GB"/>
        </w:rPr>
        <w:lastRenderedPageBreak/>
        <w:t>Hand-over</w:t>
      </w:r>
      <w:bookmarkEnd w:id="62"/>
    </w:p>
    <w:p w14:paraId="17B68B93" w14:textId="5B96966F"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63" w:name="_Ref171342325"/>
      <w:r w:rsidRPr="00A75846">
        <w:rPr>
          <w:b/>
          <w:bCs/>
          <w:lang w:val="en-GB"/>
        </w:rPr>
        <w:t>Final payment</w:t>
      </w:r>
      <w:bookmarkEnd w:id="63"/>
    </w:p>
    <w:p w14:paraId="59DD75CC" w14:textId="074122AC" w:rsidR="00805456" w:rsidRPr="00F5220B" w:rsidRDefault="00805456" w:rsidP="00805456">
      <w:pPr>
        <w:pStyle w:val="ENClaneki"/>
      </w:pPr>
      <w:r w:rsidRPr="00F5220B">
        <w:t>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w:t>
      </w:r>
      <w:r w:rsidR="00C006B3">
        <w:rPr>
          <w:szCs w:val="20"/>
        </w:rPr>
        <w:t xml:space="preserve"> </w:t>
      </w:r>
      <w:r w:rsidR="00C006B3">
        <w:rPr>
          <w:szCs w:val="20"/>
        </w:rPr>
        <w:fldChar w:fldCharType="begin"/>
      </w:r>
      <w:r w:rsidR="00C006B3">
        <w:rPr>
          <w:szCs w:val="20"/>
        </w:rPr>
        <w:instrText xml:space="preserve"> REF _Ref171493307 \w \h </w:instrText>
      </w:r>
      <w:r w:rsidR="00C006B3">
        <w:rPr>
          <w:szCs w:val="20"/>
        </w:rPr>
      </w:r>
      <w:r w:rsidR="00C006B3">
        <w:rPr>
          <w:szCs w:val="20"/>
        </w:rPr>
        <w:fldChar w:fldCharType="separate"/>
      </w:r>
      <w:r w:rsidR="00C006B3">
        <w:rPr>
          <w:szCs w:val="20"/>
        </w:rPr>
        <w:t>28</w:t>
      </w:r>
      <w:r w:rsidR="00C006B3">
        <w:rPr>
          <w:szCs w:val="20"/>
        </w:rPr>
        <w:fldChar w:fldCharType="end"/>
      </w:r>
      <w:r w:rsidRPr="00F5220B">
        <w:t> (</w:t>
      </w:r>
      <w:r w:rsidRPr="00F5220B">
        <w:rPr>
          <w:i/>
        </w:rPr>
        <w:t>Payment</w:t>
      </w:r>
      <w:r w:rsidRPr="00F5220B">
        <w: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t>
      </w:r>
    </w:p>
    <w:p w14:paraId="7750137D" w14:textId="1FFCEE99" w:rsidR="00E723FA" w:rsidRPr="00A75846" w:rsidRDefault="00805456" w:rsidP="00C3589B">
      <w:pPr>
        <w:pStyle w:val="ENClaneki"/>
      </w:pPr>
      <w:r w:rsidRPr="00F5220B">
        <w:t>The final payment, the issue of the Project Closing Certificate and the release of the Performance Security (unless drawn down in full by the Customer earlier) shall be held by the Customer until all contractual breaches by the Contractor are cleared.</w:t>
      </w:r>
    </w:p>
    <w:p w14:paraId="208A17C4" w14:textId="39029168" w:rsidR="00962CB9" w:rsidRPr="00A75846" w:rsidRDefault="006C678F" w:rsidP="006C678F">
      <w:pPr>
        <w:pStyle w:val="ENClaneka"/>
        <w:rPr>
          <w:b/>
          <w:bCs/>
          <w:lang w:val="en-GB"/>
        </w:rPr>
      </w:pPr>
      <w:bookmarkStart w:id="64" w:name="_Ref171342648"/>
      <w:r w:rsidRPr="00A75846">
        <w:rPr>
          <w:b/>
          <w:bCs/>
          <w:lang w:val="en-GB"/>
        </w:rPr>
        <w:t>Contractual Completion Date</w:t>
      </w:r>
      <w:bookmarkEnd w:id="64"/>
    </w:p>
    <w:p w14:paraId="288F1BA7" w14:textId="77777777"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r w:rsidRPr="00A75846">
        <w:rPr>
          <w:lang w:val="en-GB"/>
        </w:rPr>
        <w:t>Completion of the Work is followed especially by:</w:t>
      </w:r>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r w:rsidRPr="00A75846">
        <w:rPr>
          <w:b/>
          <w:bCs/>
          <w:lang w:val="en-GB"/>
        </w:rPr>
        <w:t>Demobilization</w:t>
      </w:r>
    </w:p>
    <w:p w14:paraId="7490985B" w14:textId="61A126BA"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Customer, the Contractor shall have demobilized the Contractor’s facilities, equipment and personnel from the Site, unless agreed otherwise.</w:t>
      </w:r>
    </w:p>
    <w:p w14:paraId="3B78808C" w14:textId="6A31D8F0"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65" w:name="_Ref171342243"/>
      <w:r w:rsidRPr="00A75846">
        <w:rPr>
          <w:b/>
          <w:bCs/>
          <w:lang w:val="en-GB"/>
        </w:rPr>
        <w:t>Issuance of the Post-Warranty Control Certificate</w:t>
      </w:r>
      <w:bookmarkEnd w:id="65"/>
    </w:p>
    <w:p w14:paraId="28748A4B" w14:textId="53C457F1"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60EE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t>
      </w:r>
      <w:r w:rsidRPr="00A75846">
        <w:lastRenderedPageBreak/>
        <w:t>Warranty Control Certificate. Thereupon the validity of the General Warranty Bond shall end.</w:t>
      </w:r>
    </w:p>
    <w:p w14:paraId="14AD979E" w14:textId="19EA244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99AC0FA"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1CEC89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66" w:name="_Toc171493227"/>
      <w:r w:rsidRPr="00A75846">
        <w:rPr>
          <w:lang w:val="en-GB"/>
        </w:rPr>
        <w:t>STABLE PERFORMANCE GUARANTEES</w:t>
      </w:r>
      <w:bookmarkEnd w:id="66"/>
    </w:p>
    <w:p w14:paraId="244AFF53" w14:textId="676236B9" w:rsidR="003266E4" w:rsidRPr="00A75846" w:rsidRDefault="003266E4" w:rsidP="003266E4">
      <w:pPr>
        <w:pStyle w:val="ENClanek11"/>
        <w:rPr>
          <w:lang w:val="en-GB"/>
        </w:rPr>
      </w:pPr>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p>
    <w:p w14:paraId="7B616D29" w14:textId="2819FB25" w:rsidR="00F530D1" w:rsidRPr="00A75846" w:rsidRDefault="003266E4" w:rsidP="003266E4">
      <w:pPr>
        <w:pStyle w:val="ENClanek11"/>
        <w:rPr>
          <w:lang w:val="en-GB"/>
        </w:rPr>
      </w:pPr>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60EE6">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60EE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p>
    <w:p w14:paraId="191FA318" w14:textId="490EFFE5" w:rsidR="003F077E" w:rsidRPr="00A75846" w:rsidRDefault="003F077E" w:rsidP="00960EE6">
      <w:pPr>
        <w:pStyle w:val="ENNadpis1"/>
        <w:keepLines/>
        <w:rPr>
          <w:lang w:val="en-GB"/>
        </w:rPr>
      </w:pPr>
      <w:bookmarkStart w:id="67" w:name="_Ref171344351"/>
      <w:bookmarkStart w:id="68" w:name="_Toc171493228"/>
      <w:r w:rsidRPr="00A75846">
        <w:rPr>
          <w:lang w:val="en-GB"/>
        </w:rPr>
        <w:lastRenderedPageBreak/>
        <w:t>LIABILITY FOR DEFECTS OF WORK AND WARRANTY</w:t>
      </w:r>
      <w:bookmarkEnd w:id="67"/>
      <w:bookmarkEnd w:id="68"/>
    </w:p>
    <w:p w14:paraId="50EF15B1" w14:textId="3ED5DF07" w:rsidR="00847165" w:rsidRPr="00A75846" w:rsidRDefault="00847165" w:rsidP="00960EE6">
      <w:pPr>
        <w:pStyle w:val="ENClanek11"/>
        <w:keepNext/>
        <w:keepLines/>
        <w:rPr>
          <w:lang w:val="en-GB"/>
        </w:rPr>
      </w:pPr>
      <w:bookmarkStart w:id="69" w:name="_Ref171347385"/>
      <w:r w:rsidRPr="00A75846">
        <w:rPr>
          <w:lang w:val="en-GB"/>
        </w:rPr>
        <w:t>The Contractor warrants to the Customer that the Work, its parts, Materials, Services, Engineering provided by the Contractor under the Contract, are free of any and all defects, including legal defects.</w:t>
      </w:r>
      <w:bookmarkEnd w:id="69"/>
    </w:p>
    <w:p w14:paraId="7F201A9D" w14:textId="4211E232" w:rsidR="00847165" w:rsidRPr="00A75846" w:rsidRDefault="00847165" w:rsidP="00847165">
      <w:pPr>
        <w:pStyle w:val="ENClanek11"/>
        <w:rPr>
          <w:lang w:val="en-GB"/>
        </w:rPr>
      </w:pPr>
      <w:r w:rsidRPr="00A75846">
        <w:rPr>
          <w:lang w:val="en-GB"/>
        </w:rPr>
        <w:t>The Work, its parts, Materials, Services, Engineering have defects, if they fail to conform to their description in the Contract or to the contractually defined purpose of their use or fail to have the</w:t>
      </w:r>
      <w:r w:rsidR="00B91674" w:rsidRPr="00A75846">
        <w:rPr>
          <w:lang w:val="en-GB"/>
        </w:rPr>
        <w:t> </w:t>
      </w:r>
      <w:r w:rsidRPr="00A75846">
        <w:rPr>
          <w:lang w:val="en-GB"/>
        </w:rPr>
        <w:t>properties expressly stipulated in this Contract.</w:t>
      </w:r>
    </w:p>
    <w:p w14:paraId="0DA9E7C8" w14:textId="08966808"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remedy any and all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The Contractor also warrants that the Work, its parts, Materials, Services, Engineering shall conform to the plans, specifications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0F47B57B"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70" w:name="_Ref171347393"/>
      <w:r w:rsidRPr="00A75846">
        <w:rPr>
          <w:lang w:val="en-GB"/>
        </w:rPr>
        <w:t>The Contractor warrants that the Work, its parts, Materials, Services, Engineering shall conform to laws of the Czech Republic and be CE-certifiable.</w:t>
      </w:r>
      <w:bookmarkEnd w:id="70"/>
    </w:p>
    <w:p w14:paraId="7CAC45CC" w14:textId="18875011" w:rsidR="00832227" w:rsidRPr="00A75846" w:rsidRDefault="00832227" w:rsidP="00832227">
      <w:pPr>
        <w:pStyle w:val="ENClanek11"/>
        <w:rPr>
          <w:lang w:val="en-GB"/>
        </w:rPr>
      </w:pPr>
      <w:bookmarkStart w:id="71" w:name="_Ref171347295"/>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60EE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60EE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 xml:space="preserve">the Project Closing Certificate of the complete Equipment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60EE6">
        <w:rPr>
          <w:lang w:val="en-GB"/>
        </w:rPr>
        <w:t>25.12</w:t>
      </w:r>
      <w:r w:rsidR="00291400" w:rsidRPr="00A75846">
        <w:rPr>
          <w:lang w:val="en-GB"/>
        </w:rPr>
        <w:fldChar w:fldCharType="end"/>
      </w:r>
      <w:r w:rsidRPr="00A75846">
        <w:rPr>
          <w:lang w:val="en-GB"/>
        </w:rPr>
        <w:t>.</w:t>
      </w:r>
      <w:bookmarkEnd w:id="71"/>
    </w:p>
    <w:p w14:paraId="77FEA57B" w14:textId="75F16BB2" w:rsidR="00832227" w:rsidRPr="00A75846" w:rsidRDefault="00832227" w:rsidP="00832227">
      <w:pPr>
        <w:pStyle w:val="ENClanek11"/>
        <w:rPr>
          <w:lang w:val="en-GB"/>
        </w:rPr>
      </w:pPr>
      <w:bookmarkStart w:id="72" w:name="_Ref171347344"/>
      <w:r w:rsidRPr="00A75846">
        <w:rPr>
          <w:lang w:val="en-GB"/>
        </w:rPr>
        <w:t>The Customer shall promptly notify the Contractor in writing of any claims arising under this warranty and shall stipulate a reasonable specific time period for its remedy. The Contractor undertakes to remedy any and all defects under the Contract without undue delay, after they have been notified by the Customer.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the Work during the warranty period on the Site within no more than three (3) days of their notification by the Customer, unless the Parties agree otherwise on a specific action plan.</w:t>
      </w:r>
      <w:bookmarkEnd w:id="72"/>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169CB7D4"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60EE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E7E9199"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E91A249" w:rsidR="00832227" w:rsidRPr="00A75846" w:rsidRDefault="00832227" w:rsidP="00832227">
      <w:pPr>
        <w:pStyle w:val="ENClanek11"/>
        <w:rPr>
          <w:lang w:val="en-GB"/>
        </w:rPr>
      </w:pPr>
      <w:bookmarkStart w:id="73" w:name="_Ref17134728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items modified, repaired or newly supplied under the Contractor’s warranty. The</w:t>
      </w:r>
      <w:r w:rsidR="006B7C65" w:rsidRPr="00A75846">
        <w:rPr>
          <w:lang w:val="en-GB"/>
        </w:rPr>
        <w:t> </w:t>
      </w:r>
      <w:r w:rsidRPr="00A75846">
        <w:rPr>
          <w:lang w:val="en-GB"/>
        </w:rPr>
        <w:t>warranty period shall start running from the moment of the successful completion of such modification, repair or new delivery. The Contractor shall record every such modification, repair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73"/>
      <w:r w:rsidRPr="00A75846">
        <w:rPr>
          <w:lang w:val="en-GB"/>
        </w:rPr>
        <w:t xml:space="preserve"> </w:t>
      </w:r>
    </w:p>
    <w:p w14:paraId="69931451" w14:textId="1420B936"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77777777"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0736F12D" w:rsidR="00832227" w:rsidRPr="00A75846" w:rsidRDefault="00832227" w:rsidP="00832227">
      <w:pPr>
        <w:pStyle w:val="ENClanek11"/>
        <w:rPr>
          <w:lang w:val="en-GB"/>
        </w:rPr>
      </w:pPr>
      <w:r w:rsidRPr="00A75846">
        <w:rPr>
          <w:lang w:val="en-GB"/>
        </w:rPr>
        <w:t xml:space="preserve">Nothing in this Clause </w:t>
      </w:r>
      <w:r w:rsidR="00F45597" w:rsidRPr="00A75846">
        <w:rPr>
          <w:lang w:val="en-GB"/>
        </w:rPr>
        <w:fldChar w:fldCharType="begin"/>
      </w:r>
      <w:r w:rsidR="00F45597" w:rsidRPr="00A75846">
        <w:rPr>
          <w:lang w:val="en-GB"/>
        </w:rPr>
        <w:instrText xml:space="preserve"> REF _Ref171344351 \w \h </w:instrText>
      </w:r>
      <w:r w:rsidR="00F45597" w:rsidRPr="00A75846">
        <w:rPr>
          <w:lang w:val="en-GB"/>
        </w:rPr>
      </w:r>
      <w:r w:rsidR="00F45597" w:rsidRPr="00A75846">
        <w:rPr>
          <w:lang w:val="en-GB"/>
        </w:rPr>
        <w:fldChar w:fldCharType="separate"/>
      </w:r>
      <w:r w:rsidR="00960EE6">
        <w:rPr>
          <w:lang w:val="en-GB"/>
        </w:rPr>
        <w:t>25</w:t>
      </w:r>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 xml:space="preserve">) </w:t>
      </w:r>
      <w:r w:rsidRPr="00A75846">
        <w:rPr>
          <w:lang w:val="en-GB"/>
        </w:rPr>
        <w:t>shall relieve the Contractor from any other responsibilities under this Contract.</w:t>
      </w:r>
    </w:p>
    <w:p w14:paraId="426CDC4E" w14:textId="2778A1FB"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60EE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60EE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lang w:val="en-GB"/>
        </w:rPr>
      </w:pPr>
      <w:r w:rsidRPr="00A75846">
        <w:rPr>
          <w:lang w:val="en-GB"/>
        </w:rPr>
        <w:t>Usual wear and tear shall be except</w:t>
      </w:r>
      <w:r w:rsidR="008E15B3">
        <w:rPr>
          <w:lang w:val="en-GB"/>
        </w:rPr>
        <w:t>ed</w:t>
      </w:r>
      <w:r w:rsidRPr="00A75846">
        <w:rPr>
          <w:lang w:val="en-GB"/>
        </w:rPr>
        <w:t xml:space="preserve"> from warranty.</w:t>
      </w:r>
    </w:p>
    <w:p w14:paraId="0827928B" w14:textId="2D7E9796" w:rsidR="00E05DC6" w:rsidRPr="00A75846" w:rsidRDefault="00E05DC6" w:rsidP="00E05DC6">
      <w:pPr>
        <w:pStyle w:val="ENNadpis1"/>
        <w:rPr>
          <w:lang w:val="en-GB"/>
        </w:rPr>
      </w:pPr>
      <w:bookmarkStart w:id="74" w:name="_Ref171343555"/>
      <w:bookmarkStart w:id="75" w:name="_Toc171493229"/>
      <w:r w:rsidRPr="00A75846">
        <w:rPr>
          <w:lang w:val="en-GB"/>
        </w:rPr>
        <w:t>BANK GUARANTEES</w:t>
      </w:r>
      <w:bookmarkEnd w:id="74"/>
      <w:bookmarkEnd w:id="75"/>
    </w:p>
    <w:p w14:paraId="08C5C9E7" w14:textId="1C799DF2" w:rsidR="00E05DC6" w:rsidRPr="00A75846" w:rsidRDefault="00D8369E" w:rsidP="00E05DC6">
      <w:pPr>
        <w:pStyle w:val="ENClanek11"/>
        <w:rPr>
          <w:b/>
          <w:bCs/>
          <w:lang w:val="en-GB"/>
        </w:rPr>
      </w:pPr>
      <w:bookmarkStart w:id="76" w:name="_Ref171341910"/>
      <w:r w:rsidRPr="00A75846">
        <w:rPr>
          <w:b/>
          <w:bCs/>
          <w:lang w:val="en-GB"/>
        </w:rPr>
        <w:t>Performance Security</w:t>
      </w:r>
      <w:bookmarkEnd w:id="76"/>
    </w:p>
    <w:p w14:paraId="2DB10107" w14:textId="60F7E613" w:rsidR="001A5402" w:rsidRPr="00A75846" w:rsidRDefault="001A5402" w:rsidP="001A5402">
      <w:pPr>
        <w:pStyle w:val="ENClaneka"/>
        <w:rPr>
          <w:lang w:val="en-GB"/>
        </w:rPr>
      </w:pPr>
      <w:r w:rsidRPr="00A75846">
        <w:rPr>
          <w:lang w:val="en-GB"/>
        </w:rPr>
        <w:t>Not later than fourteen (14) 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p>
    <w:p w14:paraId="7A814481" w14:textId="7EA89CF0"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6C466FED"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04231034" w:rsidR="00D8369E" w:rsidRPr="00A75846" w:rsidRDefault="001A5402" w:rsidP="001A5402">
      <w:pPr>
        <w:pStyle w:val="ENClaneka"/>
        <w:rPr>
          <w:lang w:val="en-GB"/>
        </w:rPr>
      </w:pPr>
      <w:bookmarkStart w:id="77" w:name="_Ref171347230"/>
      <w:r w:rsidRPr="00A75846">
        <w:rPr>
          <w:lang w:val="en-GB"/>
        </w:rPr>
        <w:t xml:space="preserve">The Performance Security shall be denominated in the types and proportions of currencies in which the Contract Price is payable. Such bank guarantee shall have a validity from </w:t>
      </w:r>
      <w:r w:rsidRPr="00A75846">
        <w:rPr>
          <w:lang w:val="en-GB"/>
        </w:rPr>
        <w:lastRenderedPageBreak/>
        <w:t>the</w:t>
      </w:r>
      <w:r w:rsidR="006B7C65" w:rsidRPr="00A75846">
        <w:rPr>
          <w:lang w:val="en-GB"/>
        </w:rPr>
        <w:t> </w:t>
      </w:r>
      <w:r w:rsidRPr="00A75846">
        <w:rPr>
          <w:lang w:val="en-GB"/>
        </w:rPr>
        <w:t>date of issuance up the first day following the issuance of the Project Closing Certificate.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77"/>
    </w:p>
    <w:p w14:paraId="01CE661C" w14:textId="72C8AAA8" w:rsidR="001A5402" w:rsidRPr="00A75846" w:rsidRDefault="00821669" w:rsidP="00F128FA">
      <w:pPr>
        <w:pStyle w:val="ENClanek11"/>
        <w:keepNext/>
        <w:keepLines/>
        <w:rPr>
          <w:b/>
          <w:bCs/>
          <w:lang w:val="en-GB"/>
        </w:rPr>
      </w:pPr>
      <w:bookmarkStart w:id="78" w:name="_Ref171341885"/>
      <w:r w:rsidRPr="00A75846">
        <w:rPr>
          <w:b/>
          <w:bCs/>
          <w:lang w:val="en-GB"/>
        </w:rPr>
        <w:t>General Warranty Bond</w:t>
      </w:r>
      <w:bookmarkEnd w:id="78"/>
    </w:p>
    <w:p w14:paraId="3C879564" w14:textId="23EE4F62"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60EE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r w:rsidR="00157EFC">
        <w:rPr>
          <w:lang w:val="en-GB"/>
        </w:rPr>
        <w:t xml:space="preserve">the </w:t>
      </w:r>
      <w:r w:rsidRPr="00A75846">
        <w:rPr>
          <w:lang w:val="en-GB"/>
        </w:rPr>
        <w:t>“</w:t>
      </w:r>
      <w:r w:rsidRPr="00A75846">
        <w:rPr>
          <w:b/>
          <w:bCs/>
          <w:lang w:val="en-GB"/>
        </w:rPr>
        <w:t>General Warranty Bond</w:t>
      </w:r>
      <w:r w:rsidRPr="00A75846">
        <w:rPr>
          <w:lang w:val="en-GB"/>
        </w:rPr>
        <w:t>”).</w:t>
      </w:r>
    </w:p>
    <w:p w14:paraId="387AE8C8" w14:textId="1E493B70" w:rsidR="007A2EBF" w:rsidRPr="00A75846" w:rsidRDefault="007A2EBF" w:rsidP="007A2EBF">
      <w:pPr>
        <w:pStyle w:val="ENClaneka"/>
        <w:rPr>
          <w:lang w:val="en-GB"/>
        </w:rPr>
      </w:pPr>
      <w:bookmarkStart w:id="79" w:name="_Ref171347237"/>
      <w:r w:rsidRPr="00A75846">
        <w:rPr>
          <w:lang w:val="en-GB"/>
        </w:rPr>
        <w:t>The General Warranty Bond shall be valid from the date of issuance at least up to the first day following the issuance of the Post-Warranty Control Certificate.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Contractor at latest thirty (30) days prior to its expiry, in order to maintain its validity until the issuance of the Post-Warranty Control Certificate.</w:t>
      </w:r>
      <w:bookmarkEnd w:id="79"/>
    </w:p>
    <w:p w14:paraId="39451580" w14:textId="7BDF1453"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54D6CFB0"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60EE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60EE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80" w:name="_Toc171493230"/>
      <w:r w:rsidRPr="00A75846">
        <w:rPr>
          <w:lang w:val="en-GB"/>
        </w:rPr>
        <w:t>CONTRACT PRICE</w:t>
      </w:r>
      <w:bookmarkEnd w:id="80"/>
    </w:p>
    <w:p w14:paraId="56794177" w14:textId="13E18DB2" w:rsidR="00CF5038" w:rsidRPr="00A75846" w:rsidRDefault="00CF5038" w:rsidP="00CF5038">
      <w:pPr>
        <w:pStyle w:val="ENClanek11"/>
        <w:rPr>
          <w:lang w:val="en-GB"/>
        </w:rPr>
      </w:pPr>
      <w:bookmarkStart w:id="81" w:name="_Ref171347893"/>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81"/>
    </w:p>
    <w:p w14:paraId="45D60AD5" w14:textId="04D14747" w:rsidR="00CF5038" w:rsidRPr="00A75846" w:rsidRDefault="00CF5038" w:rsidP="00CF5038">
      <w:pPr>
        <w:pStyle w:val="ENClanek11"/>
        <w:rPr>
          <w:lang w:val="en-GB"/>
        </w:rPr>
      </w:pPr>
      <w:bookmarkStart w:id="82" w:name="_Ref171348183"/>
      <w:r w:rsidRPr="00A75846">
        <w:rPr>
          <w:lang w:val="en-GB"/>
        </w:rPr>
        <w:t>Payments of the Contract Price shall be made by the Customer to the Contractor as follows:</w:t>
      </w:r>
      <w:bookmarkEnd w:id="82"/>
    </w:p>
    <w:p w14:paraId="087BECB9" w14:textId="6DA1AE34" w:rsidR="00F219BC" w:rsidRPr="00A75846" w:rsidRDefault="0097604E" w:rsidP="0097604E">
      <w:pPr>
        <w:pStyle w:val="ENClaneka"/>
        <w:rPr>
          <w:lang w:val="en-GB"/>
        </w:rPr>
      </w:pPr>
      <w:r w:rsidRPr="00A75846">
        <w:rPr>
          <w:b/>
          <w:bCs/>
          <w:lang w:val="en-GB"/>
        </w:rPr>
        <w:t>First payment</w:t>
      </w:r>
      <w:r w:rsidRPr="00A75846">
        <w:rPr>
          <w:lang w:val="en-GB"/>
        </w:rPr>
        <w:t>:</w:t>
      </w:r>
    </w:p>
    <w:p w14:paraId="749FBA95" w14:textId="69C66217" w:rsidR="005518EF" w:rsidRPr="00A75846" w:rsidRDefault="00AA3F88" w:rsidP="005518EF">
      <w:pPr>
        <w:pStyle w:val="ENTexta"/>
      </w:pPr>
      <w:r w:rsidRPr="00A75846">
        <w:t>Twenty percent (20%) of the Contract Price shall be paid within fourteen (14) 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r w:rsidRPr="00A75846">
        <w:rPr>
          <w:lang w:val="en-GB"/>
        </w:rPr>
        <w:t>Performance Security.</w:t>
      </w:r>
    </w:p>
    <w:p w14:paraId="731B8C4B" w14:textId="34BE9663" w:rsidR="00CA4E23" w:rsidRPr="00A75846" w:rsidRDefault="00E362C2" w:rsidP="00960EE6">
      <w:pPr>
        <w:pStyle w:val="ENClaneka"/>
        <w:keepNext/>
        <w:keepLines/>
        <w:rPr>
          <w:b/>
          <w:bCs/>
          <w:lang w:val="en-GB"/>
        </w:rPr>
      </w:pPr>
      <w:bookmarkStart w:id="83" w:name="_Ref171493203"/>
      <w:r w:rsidRPr="00A75846">
        <w:rPr>
          <w:b/>
          <w:bCs/>
          <w:lang w:val="en-GB"/>
        </w:rPr>
        <w:lastRenderedPageBreak/>
        <w:t>Partial payments:</w:t>
      </w:r>
      <w:bookmarkEnd w:id="83"/>
    </w:p>
    <w:p w14:paraId="17FDB05D" w14:textId="53F8EB08" w:rsidR="00E362C2" w:rsidRPr="00A75846" w:rsidRDefault="0006267D" w:rsidP="00960EE6">
      <w:pPr>
        <w:pStyle w:val="ENTexta"/>
        <w:keepNext/>
        <w:keepLines/>
      </w:pPr>
      <w:r w:rsidRPr="00A75846">
        <w:t>Ten percent (10%) of the Contract Price shall be paid within forty-five (45) days after receipt of the following documents by the Customer:</w:t>
      </w:r>
    </w:p>
    <w:p w14:paraId="457EB563" w14:textId="6E450C82" w:rsidR="0006267D" w:rsidRPr="00A75846" w:rsidRDefault="00EA00C0" w:rsidP="0006267D">
      <w:pPr>
        <w:pStyle w:val="ENClaneki"/>
        <w:rPr>
          <w:lang w:val="en-GB"/>
        </w:rPr>
      </w:pPr>
      <w:r w:rsidRPr="00A75846">
        <w:rPr>
          <w:lang w:val="en-GB"/>
        </w:rPr>
        <w:t xml:space="preserve">The </w:t>
      </w:r>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60EE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r w:rsidR="005126D4" w:rsidRPr="005126D4">
        <w:rPr>
          <w:lang w:val="en-GB"/>
        </w:rPr>
        <w:t xml:space="preserve"> </w:t>
      </w:r>
      <w:r w:rsidR="005126D4">
        <w:rPr>
          <w:lang w:val="en-GB"/>
        </w:rPr>
        <w:t>jointly with the respective invoice</w:t>
      </w:r>
      <w:r w:rsidR="00A450B0" w:rsidRPr="00A75846">
        <w:rPr>
          <w:lang w:val="en-GB"/>
        </w:rPr>
        <w:t>.</w:t>
      </w:r>
    </w:p>
    <w:p w14:paraId="14D3FAF3" w14:textId="7AADFF5E" w:rsidR="007F1DF8" w:rsidRPr="00A75846" w:rsidRDefault="00A85EBA" w:rsidP="00F128FA">
      <w:pPr>
        <w:pStyle w:val="ENTexta"/>
        <w:keepNext/>
        <w:keepLines/>
      </w:pPr>
      <w:r w:rsidRPr="00A75846">
        <w:t>Ten percent (10%) of the Contract Price shall be paid within thirty (30) days after receipt of the following documents by the Customer:</w:t>
      </w:r>
    </w:p>
    <w:p w14:paraId="7022B8AD" w14:textId="46D76FD2" w:rsidR="00A85EBA" w:rsidRPr="00A75846" w:rsidRDefault="00EA00C0" w:rsidP="00A96457">
      <w:pPr>
        <w:pStyle w:val="ENClaneki"/>
        <w:numPr>
          <w:ilvl w:val="3"/>
          <w:numId w:val="20"/>
        </w:numPr>
        <w:tabs>
          <w:tab w:val="clear" w:pos="1418"/>
        </w:tabs>
        <w:ind w:left="1701" w:hanging="567"/>
        <w:rPr>
          <w:lang w:val="en-GB"/>
        </w:rPr>
      </w:pPr>
      <w:r w:rsidRPr="00A75846">
        <w:rPr>
          <w:lang w:val="en-GB"/>
        </w:rPr>
        <w:t>The 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60EE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r w:rsidR="005126D4" w:rsidRPr="005126D4">
        <w:rPr>
          <w:lang w:val="en-GB"/>
        </w:rPr>
        <w:t xml:space="preserve"> </w:t>
      </w:r>
      <w:r w:rsidR="005126D4">
        <w:rPr>
          <w:lang w:val="en-GB"/>
        </w:rPr>
        <w:t>jointly with the respective invoice</w:t>
      </w:r>
      <w:r w:rsidR="005126D4" w:rsidRPr="00A75846">
        <w:rPr>
          <w:lang w:val="en-GB"/>
        </w:rPr>
        <w:t>.</w:t>
      </w:r>
    </w:p>
    <w:p w14:paraId="6CC041C2" w14:textId="08C77350" w:rsidR="009E0478" w:rsidRPr="00A75846" w:rsidRDefault="009E0478" w:rsidP="009E0478">
      <w:pPr>
        <w:pStyle w:val="ENTexta"/>
      </w:pPr>
      <w:r w:rsidRPr="00A75846">
        <w:t xml:space="preserve">Forty-five percent (45%) of the Contract Price </w:t>
      </w:r>
      <w:r>
        <w:t>relating to the</w:t>
      </w:r>
      <w:r w:rsidRPr="00A75846">
        <w:t xml:space="preserve"> five (5) </w:t>
      </w:r>
      <w:r>
        <w:t xml:space="preserve">deliveries of the Equipment according to Clause </w:t>
      </w:r>
      <w:r>
        <w:fldChar w:fldCharType="begin"/>
      </w:r>
      <w:r>
        <w:instrText xml:space="preserve"> REF _Ref171492125 \w \h </w:instrText>
      </w:r>
      <w:r>
        <w:fldChar w:fldCharType="separate"/>
      </w:r>
      <w:r w:rsidR="00960EE6">
        <w:t>6.3</w:t>
      </w:r>
      <w:r>
        <w:fldChar w:fldCharType="end"/>
      </w:r>
      <w:r>
        <w:t xml:space="preserve">, shall be paid in five (5) </w:t>
      </w:r>
      <w:r w:rsidRPr="00A75846">
        <w:t xml:space="preserve">pro-rata payments, each amounting to </w:t>
      </w:r>
      <w:r>
        <w:t>the value of the respective delivery</w:t>
      </w:r>
      <w:r w:rsidRPr="004A4502">
        <w:t xml:space="preserve">. </w:t>
      </w:r>
      <w:r w:rsidRPr="00A33DE4">
        <w:t>In case of deliver</w:t>
      </w:r>
      <w:r>
        <w:t>ies</w:t>
      </w:r>
      <w:r w:rsidRPr="00A33DE4">
        <w:t xml:space="preserve"> up to 31.</w:t>
      </w:r>
      <w:r>
        <w:t> </w:t>
      </w:r>
      <w:r w:rsidRPr="00A33DE4">
        <w:t>5.</w:t>
      </w:r>
      <w:r>
        <w:t> </w:t>
      </w:r>
      <w:r w:rsidRPr="00A33DE4">
        <w:t>2026</w:t>
      </w:r>
      <w:r>
        <w:t>,</w:t>
      </w:r>
      <w:r w:rsidRPr="00A33DE4">
        <w:t xml:space="preserve"> </w:t>
      </w:r>
      <w:r>
        <w:t xml:space="preserve">the </w:t>
      </w:r>
      <w:r w:rsidRPr="00A33DE4">
        <w:t>invoice</w:t>
      </w:r>
      <w:r>
        <w:t>s</w:t>
      </w:r>
      <w:r w:rsidRPr="00A33DE4">
        <w:t xml:space="preserve"> shall be due within thirty (30) days</w:t>
      </w:r>
      <w:r>
        <w:t>, and</w:t>
      </w:r>
      <w:r w:rsidRPr="00A33DE4">
        <w:t xml:space="preserve"> </w:t>
      </w:r>
      <w:r>
        <w:t xml:space="preserve">in </w:t>
      </w:r>
      <w:r w:rsidRPr="00A33DE4">
        <w:t>case of deliver</w:t>
      </w:r>
      <w:r>
        <w:t>y</w:t>
      </w:r>
      <w:r w:rsidRPr="00A33DE4">
        <w:t xml:space="preserve"> between 1.</w:t>
      </w:r>
      <w:r>
        <w:t> </w:t>
      </w:r>
      <w:r w:rsidRPr="00A33DE4">
        <w:t>6.</w:t>
      </w:r>
      <w:r>
        <w:t> </w:t>
      </w:r>
      <w:r w:rsidRPr="00A33DE4">
        <w:t>2026 and 15 6. 2026</w:t>
      </w:r>
      <w:r>
        <w:t xml:space="preserve"> (if relevant),</w:t>
      </w:r>
      <w:r w:rsidRPr="00A33DE4">
        <w:t xml:space="preserve"> </w:t>
      </w:r>
      <w:r>
        <w:t xml:space="preserve">the </w:t>
      </w:r>
      <w:r w:rsidRPr="00A33DE4">
        <w:t>invoice shall be due within fourteen (14)</w:t>
      </w:r>
      <w:r w:rsidRPr="004A4502">
        <w:t xml:space="preserve"> days</w:t>
      </w:r>
      <w:r w:rsidRPr="00A75846">
        <w:t xml:space="preserve"> after receipt of the following documents by the</w:t>
      </w:r>
      <w:r>
        <w:t> </w:t>
      </w:r>
      <w:r w:rsidRPr="00A75846">
        <w:t>Customer:</w:t>
      </w:r>
    </w:p>
    <w:p w14:paraId="26A79B9A" w14:textId="114BFD31" w:rsidR="009E0478" w:rsidRPr="00A75846" w:rsidRDefault="009E0478" w:rsidP="009E0478">
      <w:pPr>
        <w:pStyle w:val="ENClaneki"/>
        <w:numPr>
          <w:ilvl w:val="3"/>
          <w:numId w:val="21"/>
        </w:numPr>
        <w:tabs>
          <w:tab w:val="clear" w:pos="1418"/>
        </w:tabs>
        <w:ind w:left="1701" w:hanging="567"/>
        <w:rPr>
          <w:lang w:val="en-GB"/>
        </w:rPr>
      </w:pPr>
      <w:r w:rsidRPr="00A75846">
        <w:rPr>
          <w:lang w:val="en-GB"/>
        </w:rPr>
        <w:t xml:space="preserve">written confirmation by the Customer that the respective </w:t>
      </w:r>
      <w:r>
        <w:rPr>
          <w:lang w:val="en-GB"/>
        </w:rPr>
        <w:t>delivery</w:t>
      </w:r>
      <w:r w:rsidRPr="00A75846">
        <w:rPr>
          <w:lang w:val="en-GB"/>
        </w:rPr>
        <w:t xml:space="preserve"> of the Equipment was delivered to the Site pursuant to Clause </w:t>
      </w:r>
      <w:r w:rsidRPr="00A75846">
        <w:rPr>
          <w:lang w:val="en-GB"/>
        </w:rPr>
        <w:fldChar w:fldCharType="begin"/>
      </w:r>
      <w:r w:rsidRPr="00A75846">
        <w:rPr>
          <w:lang w:val="en-GB"/>
        </w:rPr>
        <w:instrText xml:space="preserve"> REF _Ref171342859 \w \h </w:instrText>
      </w:r>
      <w:r w:rsidRPr="00A75846">
        <w:rPr>
          <w:lang w:val="en-GB"/>
        </w:rPr>
      </w:r>
      <w:r w:rsidRPr="00A75846">
        <w:rPr>
          <w:lang w:val="en-GB"/>
        </w:rPr>
        <w:fldChar w:fldCharType="separate"/>
      </w:r>
      <w:r w:rsidR="00960EE6">
        <w:rPr>
          <w:lang w:val="en-GB"/>
        </w:rPr>
        <w:t>6.1</w:t>
      </w:r>
      <w:r w:rsidRPr="00A75846">
        <w:rPr>
          <w:lang w:val="en-GB"/>
        </w:rPr>
        <w:fldChar w:fldCharType="end"/>
      </w:r>
      <w:r w:rsidRPr="006839CF">
        <w:rPr>
          <w:lang w:val="en-GB"/>
        </w:rPr>
        <w:t xml:space="preserve"> </w:t>
      </w:r>
      <w:r>
        <w:rPr>
          <w:lang w:val="en-GB"/>
        </w:rPr>
        <w:t>jointly with the respective invoice</w:t>
      </w:r>
      <w:r w:rsidRPr="00A75846">
        <w:rPr>
          <w:lang w:val="en-GB"/>
        </w:rPr>
        <w:t>.</w:t>
      </w:r>
    </w:p>
    <w:p w14:paraId="7226EC96" w14:textId="5EB01FBA" w:rsidR="00EC0315" w:rsidRPr="00A75846" w:rsidRDefault="009E0478" w:rsidP="009E0478">
      <w:pPr>
        <w:pStyle w:val="ENTexta"/>
      </w:pPr>
      <w:r w:rsidRPr="00A75846">
        <w:t xml:space="preserve">For </w:t>
      </w:r>
      <w:r>
        <w:t xml:space="preserve">the </w:t>
      </w:r>
      <w:r w:rsidRPr="00A75846">
        <w:t>avoidance of doubt, issuance</w:t>
      </w:r>
      <w:r>
        <w:t>,</w:t>
      </w:r>
      <w:r w:rsidRPr="00A75846">
        <w:t xml:space="preserve"> and delivery of the invoices shall further comply with the conditions provided in Clause </w:t>
      </w:r>
      <w:r w:rsidRPr="00A75846">
        <w:fldChar w:fldCharType="begin"/>
      </w:r>
      <w:r w:rsidRPr="00A75846">
        <w:instrText xml:space="preserve"> REF _Ref171356833 \r \h </w:instrText>
      </w:r>
      <w:r w:rsidRPr="00A75846">
        <w:fldChar w:fldCharType="separate"/>
      </w:r>
      <w:r w:rsidR="00960EE6">
        <w:t>28.1</w:t>
      </w:r>
      <w:r w:rsidRPr="00A75846">
        <w:fldChar w:fldCharType="end"/>
      </w:r>
      <w:r w:rsidRPr="00A75846">
        <w:t>.</w:t>
      </w:r>
    </w:p>
    <w:p w14:paraId="1345CFD2" w14:textId="5E25CCC9" w:rsidR="00824044" w:rsidRPr="00A75846" w:rsidRDefault="00B935D5" w:rsidP="00D16236">
      <w:pPr>
        <w:pStyle w:val="ENTexta"/>
      </w:pPr>
      <w:r w:rsidRPr="00A75846">
        <w:t>Five percent (5%) of the Contract Price shall be paid within thirty (30) days after receipt of</w:t>
      </w:r>
      <w:r w:rsidR="001C10DD" w:rsidRPr="00A75846">
        <w:t> </w:t>
      </w:r>
      <w:r w:rsidRPr="00A75846">
        <w:t>the following documents by the Customer:</w:t>
      </w:r>
    </w:p>
    <w:p w14:paraId="71ADB27E" w14:textId="080CD157"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_Ref171341996 \w \h </w:instrText>
      </w:r>
      <w:r w:rsidR="000F3865" w:rsidRPr="00A75846">
        <w:rPr>
          <w:lang w:val="en-GB"/>
        </w:rPr>
      </w:r>
      <w:r w:rsidR="000F3865" w:rsidRPr="00A75846">
        <w:rPr>
          <w:lang w:val="en-GB"/>
        </w:rPr>
        <w:fldChar w:fldCharType="separate"/>
      </w:r>
      <w:r w:rsidR="00960EE6">
        <w:rPr>
          <w:lang w:val="en-GB"/>
        </w:rPr>
        <w:t>23.1(c)</w:t>
      </w:r>
      <w:r w:rsidR="000F3865" w:rsidRPr="00A75846">
        <w:rPr>
          <w:lang w:val="en-GB"/>
        </w:rPr>
        <w:fldChar w:fldCharType="end"/>
      </w:r>
      <w:r w:rsidR="005126D4" w:rsidRPr="005126D4">
        <w:rPr>
          <w:lang w:val="en-GB"/>
        </w:rPr>
        <w:t xml:space="preserve"> </w:t>
      </w:r>
      <w:r w:rsidR="005126D4">
        <w:rPr>
          <w:lang w:val="en-GB"/>
        </w:rPr>
        <w:t>jointly with the respective invoice</w:t>
      </w:r>
      <w:r w:rsidR="005126D4"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6B2E12AF" w:rsidR="00FF6B4D" w:rsidRPr="00A75846" w:rsidRDefault="00897111" w:rsidP="00FF6B4D">
      <w:pPr>
        <w:pStyle w:val="ENTexta"/>
      </w:pPr>
      <w:r w:rsidRPr="00A75846">
        <w:t>Ten percent (10%) of the Contract Price shall be paid within thirty (30) days after receipt of the following documents by the Customer:</w:t>
      </w:r>
    </w:p>
    <w:p w14:paraId="232C64F3" w14:textId="1130097C" w:rsidR="00A14731" w:rsidRPr="00A75846" w:rsidRDefault="00A14731" w:rsidP="00A14731">
      <w:pPr>
        <w:pStyle w:val="ENClaneki"/>
        <w:rPr>
          <w:lang w:val="en-GB"/>
        </w:rPr>
      </w:pPr>
      <w:r w:rsidRPr="00A75846">
        <w:rPr>
          <w:lang w:val="en-GB"/>
        </w:rPr>
        <w:t>billing request on final payment</w:t>
      </w:r>
      <w:r w:rsidR="005C49FF" w:rsidRPr="005C49FF">
        <w:rPr>
          <w:lang w:val="en-GB"/>
        </w:rPr>
        <w:t xml:space="preserve"> </w:t>
      </w:r>
      <w:r w:rsidR="005C49FF">
        <w:rPr>
          <w:lang w:val="en-GB"/>
        </w:rPr>
        <w:t>jointly with the respective invoice</w:t>
      </w:r>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r w:rsidRPr="00A75846">
        <w:rPr>
          <w:lang w:val="en-GB"/>
        </w:rPr>
        <w:t>Project Closing Certificate signed by both Parties.</w:t>
      </w:r>
    </w:p>
    <w:p w14:paraId="559A09AB" w14:textId="5306ABF0"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6FD76558"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any and all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7DE01D94" w:rsidR="0061357A" w:rsidRPr="00A75846" w:rsidRDefault="0061357A" w:rsidP="0061357A">
      <w:pPr>
        <w:pStyle w:val="ENClanek11"/>
        <w:rPr>
          <w:lang w:val="en-GB"/>
        </w:rPr>
      </w:pPr>
      <w:r w:rsidRPr="00A75846">
        <w:rPr>
          <w:lang w:val="en-GB"/>
        </w:rPr>
        <w:lastRenderedPageBreak/>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the Contractor due to its expertise and experiences could and should have known or expected the necessity of such works in order to be able to finish the Work according to the Contract, unless such works have been expressly excluded from the scope of</w:t>
      </w:r>
      <w:r w:rsidR="00DD4086" w:rsidRPr="00A75846">
        <w:rPr>
          <w:lang w:val="en-GB"/>
        </w:rPr>
        <w:t> </w:t>
      </w:r>
      <w:r w:rsidRPr="00A75846">
        <w:rPr>
          <w:lang w:val="en-GB"/>
        </w:rPr>
        <w:t>supply.</w:t>
      </w:r>
    </w:p>
    <w:p w14:paraId="5C13DDB3" w14:textId="7EEE411D"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60EE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84" w:name="_Toc171493231"/>
      <w:bookmarkStart w:id="85" w:name="_Ref171493307"/>
      <w:r w:rsidRPr="00A75846">
        <w:rPr>
          <w:lang w:val="en-GB"/>
        </w:rPr>
        <w:t>PAYMENT</w:t>
      </w:r>
      <w:bookmarkEnd w:id="84"/>
      <w:bookmarkEnd w:id="85"/>
    </w:p>
    <w:p w14:paraId="035DEBF1" w14:textId="1C710693" w:rsidR="00B71AEE" w:rsidRPr="00A75846" w:rsidRDefault="000373B4" w:rsidP="00B71AEE">
      <w:pPr>
        <w:pStyle w:val="ENClanek11"/>
        <w:rPr>
          <w:lang w:val="en-GB"/>
        </w:rPr>
      </w:pPr>
      <w:bookmarkStart w:id="86"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 xml:space="preserve">Contractor to the Customer or the Work or its part performed, and upon fulfilment of other obligations stipulated in the Contract. </w:t>
      </w:r>
      <w:r w:rsidR="00B71AEE" w:rsidRPr="00A75846">
        <w:rPr>
          <w:lang w:val="en-GB"/>
        </w:rPr>
        <w:t>Notwithstanding anything to the contrary hereof, the</w:t>
      </w:r>
      <w:r w:rsidR="001913B8" w:rsidRPr="00A75846">
        <w:rPr>
          <w:lang w:val="en-GB"/>
        </w:rPr>
        <w:t> </w:t>
      </w:r>
      <w:r w:rsidR="00B71AEE" w:rsidRPr="00A75846">
        <w:rPr>
          <w:lang w:val="en-GB"/>
        </w:rPr>
        <w:t>Contractor shall not</w:t>
      </w:r>
      <w:bookmarkEnd w:id="86"/>
    </w:p>
    <w:p w14:paraId="4531272F" w14:textId="34D611AF" w:rsidR="00B71AEE" w:rsidRPr="00A75846" w:rsidRDefault="00B71AEE" w:rsidP="00B71AEE">
      <w:pPr>
        <w:pStyle w:val="ENClaneka"/>
        <w:rPr>
          <w:lang w:val="en-GB"/>
        </w:rPr>
      </w:pPr>
      <w:r w:rsidRPr="00A75846">
        <w:rPr>
          <w:lang w:val="en-GB"/>
        </w:rPr>
        <w:t xml:space="preserve">issue any single invoice and/or multiple invoices for the total amount equal to or higher than </w:t>
      </w:r>
      <w:r w:rsidR="005B5123">
        <w:rPr>
          <w:lang w:val="en-GB"/>
        </w:rPr>
        <w:t>twenty-five</w:t>
      </w:r>
      <w:r w:rsidRPr="00A75846">
        <w:rPr>
          <w:lang w:val="en-GB"/>
        </w:rPr>
        <w:t xml:space="preserve"> percent (</w:t>
      </w:r>
      <w:r w:rsidR="005B5123">
        <w:rPr>
          <w:lang w:val="en-GB"/>
        </w:rPr>
        <w:t>25</w:t>
      </w:r>
      <w:r w:rsidRPr="00A75846">
        <w:rPr>
          <w:lang w:val="en-GB"/>
        </w:rPr>
        <w:t>%) of the Contract Price; and at the same time</w:t>
      </w:r>
    </w:p>
    <w:p w14:paraId="09B91D7B" w14:textId="77777777" w:rsidR="00B71AEE" w:rsidRPr="00A75846" w:rsidRDefault="00B71AEE" w:rsidP="00B71AEE">
      <w:pPr>
        <w:pStyle w:val="ENClaneka"/>
        <w:rPr>
          <w:lang w:val="en-GB"/>
        </w:rPr>
      </w:pPr>
      <w:r w:rsidRPr="00A75846">
        <w:rPr>
          <w:lang w:val="en-GB"/>
        </w:rPr>
        <w:t>issue an invoice within thirty (30) days of reaching the limit stipulated in the previous point above,</w:t>
      </w:r>
    </w:p>
    <w:p w14:paraId="0D7110C5" w14:textId="1DAC9E46" w:rsidR="000373B4" w:rsidRPr="00A75846" w:rsidRDefault="00B71AEE" w:rsidP="00876126">
      <w:pPr>
        <w:pStyle w:val="AnnexesText11"/>
      </w:pPr>
      <w:r w:rsidRPr="00A75846">
        <w:t>even though the Contractor may have reached another payment milestone (i.e. the right to issue the respective invoice shall not arise until both of the above conditions are met).</w:t>
      </w:r>
    </w:p>
    <w:p w14:paraId="459D19C0" w14:textId="11046BE0" w:rsidR="000373B4" w:rsidRPr="00A75846" w:rsidRDefault="000373B4" w:rsidP="000373B4">
      <w:pPr>
        <w:pStyle w:val="ENClanek11"/>
        <w:rPr>
          <w:lang w:val="en-GB"/>
        </w:rPr>
      </w:pPr>
      <w:bookmarkStart w:id="87" w:name="_Ref171347033"/>
      <w:r w:rsidRPr="00A75846">
        <w:rPr>
          <w:lang w:val="en-GB"/>
        </w:rPr>
        <w:t xml:space="preserve">The Contractor is obliged to deliver to the Customer a duly issued invoice in the electronic form (PDF format) within one (1) day from the date of issue at the e-mail address: </w:t>
      </w:r>
      <w:hyperlink r:id="rId8" w:history="1">
        <w:r w:rsidRPr="00A75846">
          <w:rPr>
            <w:rStyle w:val="Hypertextovodkaz"/>
            <w:lang w:val="en-GB"/>
          </w:rPr>
          <w:t>faktury@alinvest.cz</w:t>
        </w:r>
      </w:hyperlink>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60EE6">
        <w:rPr>
          <w:lang w:val="en-GB"/>
        </w:rPr>
        <w:t>28.2</w:t>
      </w:r>
      <w:r w:rsidR="00210148" w:rsidRPr="00A75846">
        <w:rPr>
          <w:lang w:val="en-GB"/>
        </w:rPr>
        <w:fldChar w:fldCharType="end"/>
      </w:r>
      <w:r w:rsidRPr="00A75846">
        <w:rPr>
          <w:lang w:val="en-GB"/>
        </w:rPr>
        <w:t>, nor sent by the Contractor in paper form.</w:t>
      </w:r>
      <w:bookmarkEnd w:id="87"/>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r w:rsidRPr="00A75846">
        <w:rPr>
          <w:lang w:val="en-GB"/>
        </w:rPr>
        <w:t>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rectified or newly issued invoice/billing request with respective requirements meeting the terms of this Contract.</w:t>
      </w:r>
    </w:p>
    <w:p w14:paraId="4C0681BF" w14:textId="38D9DE08" w:rsidR="00E837FE" w:rsidRPr="00A75846" w:rsidRDefault="000373B4" w:rsidP="00960EE6">
      <w:pPr>
        <w:pStyle w:val="ENClanek11"/>
        <w:keepNext/>
        <w:keepLines/>
        <w:rPr>
          <w:lang w:val="en-GB"/>
        </w:rPr>
      </w:pPr>
      <w:r w:rsidRPr="00A75846">
        <w:rPr>
          <w:lang w:val="en-GB"/>
        </w:rPr>
        <w:lastRenderedPageBreak/>
        <w:t>Delay of payment by the Customer:</w:t>
      </w:r>
    </w:p>
    <w:p w14:paraId="55A2ECD5" w14:textId="77777777" w:rsidR="00B93A39" w:rsidRPr="00A75846" w:rsidRDefault="00B93A39" w:rsidP="00960EE6">
      <w:pPr>
        <w:pStyle w:val="ENClaneka"/>
        <w:keepNext/>
        <w:keepLines/>
        <w:rPr>
          <w:lang w:val="en-GB"/>
        </w:rPr>
      </w:pPr>
      <w:r w:rsidRPr="00A75846">
        <w:rPr>
          <w:lang w:val="en-GB"/>
        </w:rPr>
        <w:t>If the Customer is in delay with its payment obligations the Contractor at Contractor’s option may demand performance of the Contract; and</w:t>
      </w:r>
    </w:p>
    <w:p w14:paraId="141582B8" w14:textId="50A7700B" w:rsidR="00B93A39" w:rsidRPr="00A75846" w:rsidRDefault="00B93A39" w:rsidP="00B93A39">
      <w:pPr>
        <w:pStyle w:val="ENClaneka"/>
        <w:rPr>
          <w:lang w:val="en-GB"/>
        </w:rPr>
      </w:pPr>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r w:rsidR="00210148" w:rsidRPr="00A75846">
        <w:rPr>
          <w:lang w:val="en-GB"/>
        </w:rPr>
      </w:r>
      <w:r w:rsidR="00210148" w:rsidRPr="00A75846">
        <w:rPr>
          <w:lang w:val="en-GB"/>
        </w:rPr>
        <w:fldChar w:fldCharType="separate"/>
      </w:r>
      <w:r w:rsidR="00960EE6">
        <w:rPr>
          <w:lang w:val="en-GB"/>
        </w:rPr>
        <w:t>28.10</w:t>
      </w:r>
      <w:r w:rsidR="00210148" w:rsidRPr="00A75846">
        <w:rPr>
          <w:lang w:val="en-GB"/>
        </w:rPr>
        <w:fldChar w:fldCharType="end"/>
      </w:r>
      <w:r w:rsidRPr="00A75846">
        <w:rPr>
          <w:lang w:val="en-GB"/>
        </w:rPr>
        <w:t>.</w:t>
      </w:r>
    </w:p>
    <w:p w14:paraId="323218D9" w14:textId="13C90867" w:rsidR="00DC31C3" w:rsidRPr="00A75846" w:rsidRDefault="00DC31C3" w:rsidP="00F128FA">
      <w:pPr>
        <w:pStyle w:val="ENClanek11"/>
        <w:keepNext/>
        <w:keepLines/>
        <w:rPr>
          <w:lang w:val="en-GB"/>
        </w:rPr>
      </w:pPr>
      <w:r w:rsidRPr="00A75846">
        <w:rPr>
          <w:lang w:val="en-GB"/>
        </w:rPr>
        <w:t>In case the Contractor has its registered seat in the Czech Republic, the following rules apply:</w:t>
      </w:r>
    </w:p>
    <w:p w14:paraId="70E36AAA" w14:textId="77777777" w:rsidR="00AF06A9" w:rsidRPr="00A75846" w:rsidRDefault="00AF06A9" w:rsidP="00F128FA">
      <w:pPr>
        <w:pStyle w:val="ENClaneka"/>
        <w:keepNext/>
        <w:keepLines/>
        <w:rPr>
          <w:lang w:val="en-GB"/>
        </w:rPr>
      </w:pPr>
      <w:r w:rsidRPr="00A75846">
        <w:rPr>
          <w:lang w:val="en-GB"/>
        </w:rPr>
        <w:t>the invoices issued by Contractor have to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500D541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4AD54AD8"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17A2626F" w:rsidR="005E461E" w:rsidRPr="00A75846" w:rsidRDefault="008101AA" w:rsidP="008101AA">
      <w:pPr>
        <w:pStyle w:val="ENClanek11"/>
        <w:rPr>
          <w:lang w:val="en-GB"/>
        </w:rPr>
      </w:pPr>
      <w:bookmarkStart w:id="88"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88"/>
    </w:p>
    <w:p w14:paraId="20EE6827" w14:textId="0BEF7672" w:rsidR="008101AA" w:rsidRPr="00A75846" w:rsidRDefault="00A043CC" w:rsidP="008101AA">
      <w:pPr>
        <w:pStyle w:val="ENNadpis1"/>
        <w:rPr>
          <w:lang w:val="en-GB"/>
        </w:rPr>
      </w:pPr>
      <w:bookmarkStart w:id="89" w:name="_Toc171493232"/>
      <w:r w:rsidRPr="00A75846">
        <w:rPr>
          <w:lang w:val="en-GB"/>
        </w:rPr>
        <w:t>TAXES AND DUTIES</w:t>
      </w:r>
      <w:bookmarkEnd w:id="89"/>
    </w:p>
    <w:p w14:paraId="11CA01E9" w14:textId="00742686" w:rsidR="00A043CC" w:rsidRPr="00A75846" w:rsidRDefault="00830608" w:rsidP="00A043CC">
      <w:pPr>
        <w:pStyle w:val="ENClanek11"/>
        <w:rPr>
          <w:lang w:val="en-GB"/>
        </w:rPr>
      </w:pPr>
      <w:r w:rsidRPr="00A75846">
        <w:rPr>
          <w:b/>
          <w:lang w:val="en-GB"/>
        </w:rPr>
        <w:t>Foreign Taxes</w:t>
      </w:r>
    </w:p>
    <w:p w14:paraId="097F6C1A" w14:textId="4855CF29" w:rsidR="00830608" w:rsidRPr="00A75846" w:rsidRDefault="00F7385D" w:rsidP="00830608">
      <w:pPr>
        <w:pStyle w:val="ENText11"/>
        <w:rPr>
          <w:lang w:val="en-GB"/>
        </w:rPr>
      </w:pPr>
      <w:r w:rsidRPr="00A75846">
        <w:rPr>
          <w:lang w:val="en-GB"/>
        </w:rPr>
        <w:t>The Contract Price covers all taxes, fees, custom duties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90" w:name="_Ref171344414"/>
      <w:r w:rsidRPr="00A75846">
        <w:rPr>
          <w:b/>
          <w:bCs/>
          <w:lang w:val="en-GB"/>
        </w:rPr>
        <w:t>Taxes in the Czech Republic</w:t>
      </w:r>
      <w:bookmarkEnd w:id="90"/>
    </w:p>
    <w:p w14:paraId="7255D005" w14:textId="62882D3C" w:rsidR="004D313E" w:rsidRPr="00A75846" w:rsidRDefault="004D313E" w:rsidP="004D313E">
      <w:pPr>
        <w:pStyle w:val="ENText11"/>
        <w:rPr>
          <w:lang w:val="en-GB"/>
        </w:rPr>
      </w:pPr>
      <w:r w:rsidRPr="00A75846">
        <w:rPr>
          <w:lang w:val="en-GB"/>
        </w:rPr>
        <w:t>The Contract Price covers all taxes and fees levied under the laws and regulations valid on the</w:t>
      </w:r>
      <w:r w:rsidR="001913B8" w:rsidRPr="00A75846">
        <w:rPr>
          <w:lang w:val="en-GB"/>
        </w:rPr>
        <w:t> </w:t>
      </w:r>
      <w:r w:rsidRPr="00A75846">
        <w:rPr>
          <w:lang w:val="en-GB"/>
        </w:rPr>
        <w:t xml:space="preserve">date of signing the Contract in the Czech Republic, </w:t>
      </w:r>
      <w:r w:rsidR="007B7DB9" w:rsidRPr="00A75846">
        <w:rPr>
          <w:lang w:val="en-GB"/>
        </w:rPr>
        <w:t>and</w:t>
      </w:r>
      <w:r w:rsidRPr="00A75846">
        <w:rPr>
          <w:lang w:val="en-GB"/>
        </w:rPr>
        <w:t xml:space="preserve"> provided the deliveries shall be effected DDP Site (Incoterms 2024) 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lastRenderedPageBreak/>
        <w:t>Wages and salaries of the Contractor’s personnel might be subject to income tax in the Czech Republic. It is the Contractor’s duty to pay or ensure payment of this tax to the relevant financial authority, if applicable.</w:t>
      </w:r>
    </w:p>
    <w:p w14:paraId="60F24BB6" w14:textId="424A40E8" w:rsidR="004D313E" w:rsidRPr="00A75846" w:rsidRDefault="004D313E" w:rsidP="00F128FA">
      <w:pPr>
        <w:pStyle w:val="ENText11"/>
        <w:keepNext/>
        <w:keepLines/>
        <w:rPr>
          <w:lang w:val="en-GB"/>
        </w:rPr>
      </w:pPr>
      <w:r w:rsidRPr="00A75846">
        <w:rPr>
          <w:lang w:val="en-GB"/>
        </w:rPr>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r w:rsidRPr="00A75846">
        <w:rPr>
          <w:lang w:val="en-GB"/>
        </w:rPr>
        <w:t>In the event that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8CAE6E6" w:rsidR="004D313E" w:rsidRPr="00A75846" w:rsidRDefault="004D313E" w:rsidP="004D313E">
      <w:pPr>
        <w:pStyle w:val="ENText11"/>
        <w:rPr>
          <w:lang w:val="en-GB"/>
        </w:rPr>
      </w:pPr>
      <w:r w:rsidRPr="00A75846">
        <w:rPr>
          <w:lang w:val="en-GB"/>
        </w:rPr>
        <w:t xml:space="preserve">In the event that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60EE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0757294F"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conclusion of this Contract with the Contractor if so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91" w:name="_Ref171344440"/>
      <w:bookmarkStart w:id="92" w:name="_Toc171493233"/>
      <w:r w:rsidRPr="00A75846">
        <w:rPr>
          <w:lang w:val="en-GB"/>
        </w:rPr>
        <w:t>CHANGES</w:t>
      </w:r>
      <w:bookmarkEnd w:id="91"/>
      <w:bookmarkEnd w:id="92"/>
    </w:p>
    <w:p w14:paraId="3616FF84" w14:textId="5466C2E5" w:rsidR="00C5777E" w:rsidRPr="00A75846" w:rsidRDefault="00F52AD3" w:rsidP="00C5777E">
      <w:pPr>
        <w:pStyle w:val="ENClanek11"/>
        <w:rPr>
          <w:lang w:val="en-GB"/>
        </w:rPr>
      </w:pPr>
      <w:bookmarkStart w:id="93"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request changes in the plans, specifications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Customer’s approval, such approval (or disapproval as the case may be) to be provided without undue delay and in any event no later than within thirty (30) days after the submission, which document shall 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60EE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change in the compensation, if so stated in the alteration to Work, shall be:</w:t>
      </w:r>
      <w:bookmarkEnd w:id="93"/>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lastRenderedPageBreak/>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40173D99" w:rsidR="008A44CA" w:rsidRPr="00A75846" w:rsidRDefault="008A44CA" w:rsidP="008A44CA">
      <w:pPr>
        <w:pStyle w:val="ENClanek11"/>
        <w:rPr>
          <w:lang w:val="en-GB"/>
        </w:rPr>
      </w:pPr>
      <w:r w:rsidRPr="00A75846">
        <w:rPr>
          <w:lang w:val="en-GB"/>
        </w:rPr>
        <w:t>The Contractor shall prepare and maintain a register recording the nature, cost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Contractor shall provide copies of the register to the Customer on a monthly basis.</w:t>
      </w:r>
    </w:p>
    <w:p w14:paraId="6FDA530A" w14:textId="5BBA32BB"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p>
    <w:p w14:paraId="25B08A5D" w14:textId="57D09937" w:rsidR="008A44CA" w:rsidRPr="00A75846" w:rsidRDefault="008A44CA" w:rsidP="008A44CA">
      <w:pPr>
        <w:pStyle w:val="ENClanek11"/>
        <w:rPr>
          <w:lang w:val="en-GB"/>
        </w:rPr>
      </w:pPr>
      <w:bookmarkStart w:id="94" w:name="_Ref171346988"/>
      <w:r w:rsidRPr="00A75846">
        <w:rPr>
          <w:lang w:val="en-GB"/>
        </w:rPr>
        <w:t xml:space="preserve">In the event of any changes authorized by the Customer’s Representative in the manner provided for in this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60EE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94"/>
    </w:p>
    <w:p w14:paraId="00B8E2A3" w14:textId="2CFD5C3C"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The Contractor shall maintain during the course of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58906AB"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Parties acknowledge that any changes to this Contract must be in accordance with Section 222 of the Public Procurement Act.</w:t>
      </w:r>
    </w:p>
    <w:p w14:paraId="2F34E7FB" w14:textId="4DC5435E" w:rsidR="00334B8B" w:rsidRPr="00A75846" w:rsidRDefault="00082079" w:rsidP="00334B8B">
      <w:pPr>
        <w:pStyle w:val="ENNadpis1"/>
        <w:rPr>
          <w:lang w:val="en-GB"/>
        </w:rPr>
      </w:pPr>
      <w:bookmarkStart w:id="95" w:name="_Toc171493234"/>
      <w:r w:rsidRPr="00A75846">
        <w:rPr>
          <w:lang w:val="en-GB"/>
        </w:rPr>
        <w:t>CONTRACT AMENDMENTS</w:t>
      </w:r>
      <w:bookmarkEnd w:id="95"/>
    </w:p>
    <w:p w14:paraId="22ABAB23" w14:textId="40E2DF46" w:rsidR="00082079" w:rsidRPr="00A75846" w:rsidRDefault="00082151" w:rsidP="00082079">
      <w:pPr>
        <w:pStyle w:val="ENClanek11"/>
        <w:rPr>
          <w:lang w:val="en-GB"/>
        </w:rPr>
      </w:pPr>
      <w:bookmarkStart w:id="96" w:name="_Ref171348637"/>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60EE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96"/>
    </w:p>
    <w:p w14:paraId="57C25554" w14:textId="59EB591A" w:rsidR="00107759" w:rsidRPr="00A75846" w:rsidRDefault="00135E30" w:rsidP="00107759">
      <w:pPr>
        <w:pStyle w:val="ENNadpis1"/>
        <w:rPr>
          <w:lang w:val="en-GB"/>
        </w:rPr>
      </w:pPr>
      <w:bookmarkStart w:id="97" w:name="_Ref171343573"/>
      <w:bookmarkStart w:id="98" w:name="_Toc171493235"/>
      <w:r w:rsidRPr="00A75846">
        <w:rPr>
          <w:lang w:val="en-GB"/>
        </w:rPr>
        <w:t>ASSIGNMENT</w:t>
      </w:r>
      <w:bookmarkEnd w:id="97"/>
      <w:bookmarkEnd w:id="98"/>
    </w:p>
    <w:p w14:paraId="2F275921" w14:textId="57CFF809"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99" w:name="_Ref171346923"/>
      <w:bookmarkStart w:id="100" w:name="_Toc171493236"/>
      <w:r w:rsidRPr="00A75846">
        <w:rPr>
          <w:lang w:val="en-GB"/>
        </w:rPr>
        <w:lastRenderedPageBreak/>
        <w:t>SUBCONTRACTORS</w:t>
      </w:r>
      <w:bookmarkEnd w:id="99"/>
      <w:bookmarkEnd w:id="100"/>
    </w:p>
    <w:p w14:paraId="730511CE" w14:textId="6C280EDE" w:rsidR="00F366B7" w:rsidRPr="00A75846" w:rsidRDefault="00F366B7" w:rsidP="00F366B7">
      <w:pPr>
        <w:pStyle w:val="ENClanek11"/>
        <w:rPr>
          <w:lang w:val="en-GB"/>
        </w:rPr>
      </w:pPr>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31835D5B"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60EE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obligations. He is also liable vis à vis the Customer for any acts, performance, omissions or</w:t>
      </w:r>
      <w:r w:rsidR="0029742E" w:rsidRPr="00A75846">
        <w:rPr>
          <w:lang w:val="en-GB"/>
        </w:rPr>
        <w:t> </w:t>
      </w:r>
      <w:r w:rsidRPr="00A75846">
        <w:rPr>
          <w:lang w:val="en-GB"/>
        </w:rPr>
        <w:t>negligence of any of its subcontractors or vendors as if the relevant Works were self-performed by the Contractor.</w:t>
      </w:r>
    </w:p>
    <w:p w14:paraId="2CA676D5" w14:textId="28DE31DD"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01" w:name="_Toc171493237"/>
      <w:r w:rsidRPr="00A75846">
        <w:rPr>
          <w:lang w:val="en-GB"/>
        </w:rPr>
        <w:t>DELAYS IN THE CONTRACTOR’S PERFORMANCE</w:t>
      </w:r>
      <w:bookmarkEnd w:id="101"/>
    </w:p>
    <w:p w14:paraId="4A0A1F86" w14:textId="37899173" w:rsidR="00B312F3" w:rsidRPr="00A75846" w:rsidRDefault="00B312F3" w:rsidP="00B312F3">
      <w:pPr>
        <w:pStyle w:val="ENClanek11"/>
        <w:rPr>
          <w:lang w:val="en-GB"/>
        </w:rPr>
      </w:pPr>
      <w:r w:rsidRPr="00A75846">
        <w:rPr>
          <w:lang w:val="en-GB"/>
        </w:rPr>
        <w:t>Performance of the Work, delivery of Materials, Service and Engineering 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Contractor liable to any or all of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1CBF0B5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60EE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02" w:name="_Ref171343640"/>
      <w:bookmarkStart w:id="103" w:name="_Toc171493238"/>
      <w:r w:rsidRPr="00A75846">
        <w:rPr>
          <w:lang w:val="en-GB"/>
        </w:rPr>
        <w:t>LIABILITY</w:t>
      </w:r>
      <w:bookmarkEnd w:id="102"/>
      <w:bookmarkEnd w:id="103"/>
    </w:p>
    <w:p w14:paraId="2FAC9BAD" w14:textId="4A3A3C0A" w:rsidR="0075585D" w:rsidRPr="00A75846" w:rsidRDefault="0075585D" w:rsidP="0075585D">
      <w:pPr>
        <w:pStyle w:val="ENClanek11"/>
        <w:rPr>
          <w:lang w:val="en-GB"/>
        </w:rPr>
      </w:pPr>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r w:rsidR="00AB37C6" w:rsidRPr="00A75846">
        <w:rPr>
          <w:lang w:val="en-GB"/>
        </w:rPr>
      </w:r>
      <w:r w:rsidR="00AB37C6" w:rsidRPr="00A75846">
        <w:rPr>
          <w:lang w:val="en-GB"/>
        </w:rPr>
        <w:fldChar w:fldCharType="separate"/>
      </w:r>
      <w:r w:rsidR="00960EE6">
        <w:rPr>
          <w:lang w:val="en-GB"/>
        </w:rPr>
        <w:t>35</w:t>
      </w:r>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the Contractor shall be liable for any damage caused by the Equipment non-compliance with any quality, performance and safety requirements as stipulated in this Contract.</w:t>
      </w:r>
    </w:p>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2AABCEFB" w:rsidR="008A21FF" w:rsidRPr="00A75846" w:rsidRDefault="0075585D" w:rsidP="0075585D">
      <w:pPr>
        <w:pStyle w:val="ENClanek11"/>
        <w:rPr>
          <w:lang w:val="en-GB"/>
        </w:rPr>
      </w:pPr>
      <w:bookmarkStart w:id="104" w:name="_Ref171343472"/>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04"/>
    </w:p>
    <w:p w14:paraId="01028CCD" w14:textId="03277AF1" w:rsidR="00E506F2" w:rsidRPr="00A75846" w:rsidRDefault="00E506F2" w:rsidP="00E506F2">
      <w:pPr>
        <w:pStyle w:val="ENClaneka"/>
        <w:rPr>
          <w:lang w:val="en-GB"/>
        </w:rPr>
      </w:pPr>
      <w:bookmarkStart w:id="105"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 provided that the limit of the Contractor’s maximum liability to pay such costs will not exceed hundred percent (100%) of the Contract Price;</w:t>
      </w:r>
      <w:bookmarkEnd w:id="105"/>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 committed by the Contractor or personnel within its sphere of</w:t>
      </w:r>
      <w:r w:rsidR="0029742E" w:rsidRPr="00A75846">
        <w:rPr>
          <w:lang w:val="en-GB"/>
        </w:rPr>
        <w:t> </w:t>
      </w:r>
      <w:r w:rsidRPr="00A75846">
        <w:rPr>
          <w:lang w:val="en-GB"/>
        </w:rPr>
        <w:t>responsibility;</w:t>
      </w:r>
    </w:p>
    <w:p w14:paraId="0C6304E2" w14:textId="1D87427D"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60EE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lang w:val="en-GB"/>
        </w:rPr>
      </w:pPr>
      <w:bookmarkStart w:id="106" w:name="_Ref171343682"/>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bookmarkEnd w:id="106"/>
    </w:p>
    <w:p w14:paraId="17BBE614" w14:textId="17D07F4B" w:rsidR="00AD2517" w:rsidRPr="00A75846" w:rsidRDefault="005A7C27" w:rsidP="00AD2517">
      <w:pPr>
        <w:pStyle w:val="ENNadpis1"/>
        <w:rPr>
          <w:lang w:val="en-GB"/>
        </w:rPr>
      </w:pPr>
      <w:bookmarkStart w:id="107" w:name="_Ref171343630"/>
      <w:bookmarkStart w:id="108" w:name="_Toc171493239"/>
      <w:r w:rsidRPr="00A75846">
        <w:rPr>
          <w:lang w:val="en-GB"/>
        </w:rPr>
        <w:t>THIRD PARTY CLAIMS</w:t>
      </w:r>
      <w:bookmarkEnd w:id="107"/>
      <w:bookmarkEnd w:id="108"/>
    </w:p>
    <w:p w14:paraId="6286EB27" w14:textId="1AB0CCF0"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Contractor shall be liable for any infringement of third-party intellectual property rights by the Customer as a result of the use of the Equipment according to this Contract. In the event that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09" w:name="_Ref171343624"/>
      <w:bookmarkStart w:id="110" w:name="_Toc171493240"/>
      <w:r w:rsidRPr="00A75846">
        <w:rPr>
          <w:lang w:val="en-GB"/>
        </w:rPr>
        <w:t>CONTRACTUAL PENALTIES</w:t>
      </w:r>
      <w:bookmarkEnd w:id="109"/>
      <w:bookmarkEnd w:id="110"/>
    </w:p>
    <w:p w14:paraId="588A156E" w14:textId="5B87F368" w:rsidR="00B57CA7" w:rsidRPr="00A75846" w:rsidRDefault="00F546D8" w:rsidP="00B57CA7">
      <w:pPr>
        <w:pStyle w:val="ENClanek11"/>
        <w:rPr>
          <w:lang w:val="en-GB"/>
        </w:rPr>
      </w:pPr>
      <w:bookmarkStart w:id="111" w:name="_Ref171343482"/>
      <w:r w:rsidRPr="00A75846">
        <w:rPr>
          <w:lang w:val="en-GB"/>
        </w:rPr>
        <w:t>The Parties have agreed that in case of non-fulfilment by the Contractor of the given milestones within the time period(s)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11"/>
    </w:p>
    <w:p w14:paraId="6D189505" w14:textId="6C78347E"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60EE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627C8166"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60EE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20EA54EC" w:rsidR="00C6446A" w:rsidRPr="00A75846" w:rsidRDefault="00C6446A" w:rsidP="00C6446A">
      <w:pPr>
        <w:pStyle w:val="ENClaneka"/>
        <w:rPr>
          <w:lang w:val="en-GB"/>
        </w:rPr>
      </w:pPr>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60EE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27552DA3" w:rsidR="00C6446A" w:rsidRPr="00A75846" w:rsidRDefault="007B7DB9" w:rsidP="00C6446A">
      <w:pPr>
        <w:pStyle w:val="ENClaneka"/>
        <w:rPr>
          <w:lang w:val="en-GB"/>
        </w:rPr>
      </w:pPr>
      <w:bookmarkStart w:id="112" w:name="_Ref171403081"/>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60EE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12"/>
    </w:p>
    <w:p w14:paraId="3998E5B0" w14:textId="54FB44C0" w:rsidR="00C6446A" w:rsidRPr="00A75846" w:rsidRDefault="007B7DB9" w:rsidP="00C6446A">
      <w:pPr>
        <w:pStyle w:val="ENClaneka"/>
        <w:rPr>
          <w:lang w:val="en-GB"/>
        </w:rPr>
      </w:pPr>
      <w:bookmarkStart w:id="113" w:name="_Ref171403094"/>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60EE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13"/>
    </w:p>
    <w:p w14:paraId="39B06682" w14:textId="20AE531F" w:rsidR="00C6446A" w:rsidRPr="00A75846" w:rsidRDefault="007B7DB9" w:rsidP="00C6446A">
      <w:pPr>
        <w:pStyle w:val="ENClaneka"/>
        <w:rPr>
          <w:lang w:val="en-GB"/>
        </w:rPr>
      </w:pPr>
      <w:bookmarkStart w:id="114" w:name="_Ref171403105"/>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60EE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14"/>
    </w:p>
    <w:p w14:paraId="14B82C22" w14:textId="6E17A3BE"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2A26DB03" w:rsidR="006615A7" w:rsidRPr="00A75846" w:rsidRDefault="006615A7" w:rsidP="006615A7">
      <w:pPr>
        <w:pStyle w:val="ENText11"/>
        <w:rPr>
          <w:lang w:val="en-GB"/>
        </w:rPr>
      </w:pPr>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60EE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eight percent (8 %) of the Contract Price. Once the amount of the contractual penalties for delay equivalent to eight percent (8%)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60EE6">
        <w:rPr>
          <w:lang w:val="en-GB"/>
        </w:rPr>
        <w:t>40.1</w:t>
      </w:r>
      <w:r w:rsidR="00506494" w:rsidRPr="00A75846">
        <w:rPr>
          <w:lang w:val="en-GB"/>
        </w:rPr>
        <w:fldChar w:fldCharType="end"/>
      </w:r>
      <w:r w:rsidRPr="00A75846">
        <w:rPr>
          <w:lang w:val="en-GB"/>
        </w:rPr>
        <w:t>.</w:t>
      </w:r>
    </w:p>
    <w:p w14:paraId="51D5233D" w14:textId="7B20E94E" w:rsidR="0024687B" w:rsidRDefault="00BA1F42" w:rsidP="00E87B7D">
      <w:pPr>
        <w:pStyle w:val="ENClanek11"/>
        <w:rPr>
          <w:lang w:val="en-GB"/>
        </w:rPr>
      </w:pPr>
      <w:r w:rsidRPr="00F5220B">
        <w:t>If the Contractor meets the deadline of execution of the Project Closing Certificate and hand-over of the Equipment to the Customer in accordance with the Project Time Schedule, the Customer will return the contractual penalties previously paid by the Contractor under Clauses</w:t>
      </w:r>
      <w:r w:rsidR="00A73BC5">
        <w:t xml:space="preserve"> </w:t>
      </w:r>
      <w:r w:rsidR="00A73BC5">
        <w:fldChar w:fldCharType="begin"/>
      </w:r>
      <w:r w:rsidR="00A73BC5">
        <w:instrText xml:space="preserve"> REF _Ref171403081 \r \h </w:instrText>
      </w:r>
      <w:r w:rsidR="00A73BC5">
        <w:fldChar w:fldCharType="separate"/>
      </w:r>
      <w:r w:rsidR="00960EE6">
        <w:t>37.1(d)</w:t>
      </w:r>
      <w:r w:rsidR="00A73BC5">
        <w:fldChar w:fldCharType="end"/>
      </w:r>
      <w:r w:rsidRPr="00A73BC5">
        <w:rPr>
          <w:lang w:val="cs-CZ"/>
        </w:rPr>
        <w:t xml:space="preserve">, </w:t>
      </w:r>
      <w:r w:rsidR="009B0C2E">
        <w:rPr>
          <w:lang w:val="cs-CZ"/>
        </w:rPr>
        <w:fldChar w:fldCharType="begin"/>
      </w:r>
      <w:r w:rsidR="009B0C2E">
        <w:rPr>
          <w:lang w:val="cs-CZ"/>
        </w:rPr>
        <w:instrText xml:space="preserve"> REF _Ref171403094 \r \h </w:instrText>
      </w:r>
      <w:r w:rsidR="009B0C2E">
        <w:rPr>
          <w:lang w:val="cs-CZ"/>
        </w:rPr>
      </w:r>
      <w:r w:rsidR="009B0C2E">
        <w:rPr>
          <w:lang w:val="cs-CZ"/>
        </w:rPr>
        <w:fldChar w:fldCharType="separate"/>
      </w:r>
      <w:r w:rsidR="00960EE6">
        <w:rPr>
          <w:lang w:val="cs-CZ"/>
        </w:rPr>
        <w:t>37.1(e)</w:t>
      </w:r>
      <w:r w:rsidR="009B0C2E">
        <w:rPr>
          <w:lang w:val="cs-CZ"/>
        </w:rPr>
        <w:fldChar w:fldCharType="end"/>
      </w:r>
      <w:r w:rsidR="009B0C2E">
        <w:rPr>
          <w:lang w:val="cs-CZ"/>
        </w:rPr>
        <w:t xml:space="preserve"> </w:t>
      </w:r>
      <w:r w:rsidRPr="00A73BC5">
        <w:rPr>
          <w:lang w:val="cs-CZ"/>
        </w:rPr>
        <w:t xml:space="preserve">and </w:t>
      </w:r>
      <w:r w:rsidR="009B0C2E">
        <w:fldChar w:fldCharType="begin"/>
      </w:r>
      <w:r w:rsidR="009B0C2E">
        <w:rPr>
          <w:lang w:val="cs-CZ"/>
        </w:rPr>
        <w:instrText xml:space="preserve"> REF _Ref171403105 \w \h </w:instrText>
      </w:r>
      <w:r w:rsidR="009B0C2E">
        <w:fldChar w:fldCharType="separate"/>
      </w:r>
      <w:r w:rsidR="00960EE6">
        <w:rPr>
          <w:lang w:val="cs-CZ"/>
        </w:rPr>
        <w:t>37.1(f)</w:t>
      </w:r>
      <w:r w:rsidR="009B0C2E">
        <w:fldChar w:fldCharType="end"/>
      </w:r>
      <w:r w:rsidR="009B0C2E">
        <w:t xml:space="preserve"> </w:t>
      </w:r>
      <w:r w:rsidRPr="00F5220B">
        <w:t>to the Contractor. In such a case the Customer will do so no later no later than with the final payment in accordance with Clause</w:t>
      </w:r>
      <w:r w:rsidR="00831881">
        <w:t xml:space="preserve"> </w:t>
      </w:r>
      <w:r w:rsidR="00B42D78">
        <w:fldChar w:fldCharType="begin"/>
      </w:r>
      <w:r w:rsidR="00B42D78">
        <w:instrText xml:space="preserve"> REF _Ref171342325 \w \h </w:instrText>
      </w:r>
      <w:r w:rsidR="00B42D78">
        <w:fldChar w:fldCharType="separate"/>
      </w:r>
      <w:r w:rsidR="00960EE6">
        <w:t>23.1(h)</w:t>
      </w:r>
      <w:r w:rsidR="00B42D78">
        <w:fldChar w:fldCharType="end"/>
      </w:r>
      <w:r w:rsidRPr="00F5220B">
        <w:t>.</w:t>
      </w:r>
    </w:p>
    <w:p w14:paraId="334ADFAB" w14:textId="4BC4A405" w:rsidR="00E87B7D" w:rsidRPr="00A75846" w:rsidRDefault="008B0E22" w:rsidP="00E87B7D">
      <w:pPr>
        <w:pStyle w:val="ENClanek11"/>
        <w:rPr>
          <w:lang w:val="en-GB"/>
        </w:rPr>
      </w:pPr>
      <w:r w:rsidRPr="00A75846">
        <w:rPr>
          <w:lang w:val="en-GB"/>
        </w:rPr>
        <w:t>The Customer has the right to claim a contractual penalty of one percent (1%) of the Contract Price in the event that:</w:t>
      </w:r>
    </w:p>
    <w:p w14:paraId="36121BA6" w14:textId="6E996F7E"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04EB48A8"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7C8C3488" w:rsidR="005D67D4" w:rsidRPr="00A75846" w:rsidRDefault="002E7319" w:rsidP="005D67D4">
      <w:pPr>
        <w:pStyle w:val="ENClanek11"/>
        <w:rPr>
          <w:lang w:val="en-GB"/>
        </w:rPr>
      </w:pPr>
      <w:r w:rsidRPr="00A75846">
        <w:rPr>
          <w:lang w:val="en-GB"/>
        </w:rPr>
        <w:t>The Customer has the right to claim a contractual penalty of three percent (3%) of the Contract Price in the event that:</w:t>
      </w:r>
    </w:p>
    <w:p w14:paraId="3104AD61" w14:textId="5E6B32E3"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60EE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911DC7A"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60EE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60EE6">
        <w:rPr>
          <w:lang w:val="en-GB"/>
        </w:rPr>
        <w:t>4</w:t>
      </w:r>
      <w:r w:rsidR="00B719D4" w:rsidRPr="00A75846">
        <w:rPr>
          <w:lang w:val="en-GB"/>
        </w:rPr>
        <w:fldChar w:fldCharType="end"/>
      </w:r>
      <w:r w:rsidRPr="00A75846">
        <w:rPr>
          <w:lang w:val="en-GB"/>
        </w:rPr>
        <w:t xml:space="preserve"> (</w:t>
      </w:r>
      <w:r w:rsidR="009A21AC" w:rsidRPr="00A75846">
        <w:rPr>
          <w:i/>
          <w:iCs/>
          <w:lang w:val="en-GB"/>
        </w:rPr>
        <w:t xml:space="preserve">Performance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7D872E79"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p w14:paraId="13A52092" w14:textId="5A2A46AC"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60EE6">
        <w:rPr>
          <w:lang w:val="en-GB"/>
        </w:rPr>
        <w:t>40.1</w:t>
      </w:r>
      <w:r w:rsidR="00327F5D" w:rsidRPr="00A75846">
        <w:rPr>
          <w:lang w:val="en-GB"/>
        </w:rPr>
        <w:fldChar w:fldCharType="end"/>
      </w:r>
      <w:r w:rsidRPr="00A75846">
        <w:rPr>
          <w:lang w:val="en-GB"/>
        </w:rPr>
        <w:t>.</w:t>
      </w:r>
    </w:p>
    <w:p w14:paraId="1094528A" w14:textId="71B455CF" w:rsidR="000226B7" w:rsidRPr="00A75846" w:rsidRDefault="000226B7" w:rsidP="000226B7">
      <w:pPr>
        <w:pStyle w:val="ENClanek11"/>
        <w:rPr>
          <w:lang w:val="en-GB"/>
        </w:rPr>
      </w:pPr>
      <w:bookmarkStart w:id="115" w:name="_Ref171343524"/>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60EE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15"/>
    </w:p>
    <w:p w14:paraId="45EBE767" w14:textId="55ABC08C" w:rsidR="00AA76AB" w:rsidRPr="00A75846" w:rsidRDefault="00AA76AB" w:rsidP="00AA76AB">
      <w:pPr>
        <w:pStyle w:val="ENClaneka"/>
        <w:rPr>
          <w:lang w:val="en-GB"/>
        </w:rPr>
      </w:pPr>
      <w:bookmarkStart w:id="116" w:name="_Ref171346554"/>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60EE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16"/>
      <w:r w:rsidRPr="00A75846">
        <w:rPr>
          <w:lang w:val="en-GB"/>
        </w:rPr>
        <w:t xml:space="preserve"> </w:t>
      </w:r>
    </w:p>
    <w:p w14:paraId="07D5BAC0" w14:textId="4F54E83D"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960EE6">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7E94AC3C"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960EE6">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003C05F2">
        <w:rPr>
          <w:lang w:val="en-GB"/>
        </w:rPr>
        <w:t xml:space="preserve"> </w:t>
      </w:r>
      <w:r w:rsidRPr="00A75846">
        <w:rPr>
          <w:lang w:val="en-GB"/>
        </w:rPr>
        <w:t>shall not exceed five percent (5%) of the Contract Price.</w:t>
      </w:r>
    </w:p>
    <w:p w14:paraId="7BB2F1FE" w14:textId="5C11B368"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3C05F2">
        <w:rPr>
          <w:lang w:val="en-GB"/>
        </w:rPr>
        <w:fldChar w:fldCharType="begin"/>
      </w:r>
      <w:r w:rsidR="003C05F2">
        <w:rPr>
          <w:lang w:val="en-GB"/>
        </w:rPr>
        <w:instrText xml:space="preserve"> REF _Ref171343524 \r \h </w:instrText>
      </w:r>
      <w:r w:rsidR="003C05F2">
        <w:rPr>
          <w:lang w:val="en-GB"/>
        </w:rPr>
      </w:r>
      <w:r w:rsidR="003C05F2">
        <w:rPr>
          <w:lang w:val="en-GB"/>
        </w:rPr>
        <w:fldChar w:fldCharType="separate"/>
      </w:r>
      <w:r w:rsidR="00960EE6">
        <w:rPr>
          <w:lang w:val="en-GB"/>
        </w:rPr>
        <w:t>37.5</w:t>
      </w:r>
      <w:r w:rsidR="003C05F2">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p>
    <w:p w14:paraId="47B3C3B1" w14:textId="14DFE4DC" w:rsidR="00CA7398" w:rsidRPr="00A75846" w:rsidRDefault="00CA7398" w:rsidP="00CA7398">
      <w:pPr>
        <w:pStyle w:val="ENClanek11"/>
        <w:rPr>
          <w:lang w:val="en-GB"/>
        </w:rPr>
      </w:pPr>
      <w:bookmarkStart w:id="117"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60EE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17"/>
    </w:p>
    <w:p w14:paraId="56674899" w14:textId="77777777" w:rsidR="00CA7398" w:rsidRPr="00A75846" w:rsidRDefault="00CA7398" w:rsidP="00CA7398">
      <w:pPr>
        <w:pStyle w:val="ENClanek11"/>
        <w:rPr>
          <w:lang w:val="en-GB"/>
        </w:rPr>
      </w:pPr>
      <w:bookmarkStart w:id="118"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18"/>
    </w:p>
    <w:p w14:paraId="5358F39E" w14:textId="57828A1A" w:rsidR="00CA7398" w:rsidRPr="00A75846" w:rsidRDefault="00CA7398" w:rsidP="00CA7398">
      <w:pPr>
        <w:pStyle w:val="ENClanek11"/>
        <w:rPr>
          <w:lang w:val="en-GB"/>
        </w:rPr>
      </w:pPr>
      <w:bookmarkStart w:id="119" w:name="_Ref171343448"/>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r w:rsidR="00FD4C42" w:rsidRPr="00A75846">
        <w:rPr>
          <w:lang w:val="en-GB"/>
        </w:rPr>
      </w:r>
      <w:r w:rsidR="00FD4C42" w:rsidRPr="00A75846">
        <w:rPr>
          <w:lang w:val="en-GB"/>
        </w:rPr>
        <w:fldChar w:fldCharType="separate"/>
      </w:r>
      <w:r w:rsidR="00960EE6">
        <w:rPr>
          <w:lang w:val="en-GB"/>
        </w:rPr>
        <w:t>37.7</w:t>
      </w:r>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r w:rsidR="00FD4C42" w:rsidRPr="00A75846">
        <w:rPr>
          <w:lang w:val="en-GB"/>
        </w:rPr>
      </w:r>
      <w:r w:rsidR="00FD4C42" w:rsidRPr="00A75846">
        <w:rPr>
          <w:lang w:val="en-GB"/>
        </w:rPr>
        <w:fldChar w:fldCharType="separate"/>
      </w:r>
      <w:r w:rsidR="00960EE6">
        <w:rPr>
          <w:lang w:val="en-GB"/>
        </w:rPr>
        <w:t>37.8</w:t>
      </w:r>
      <w:r w:rsidR="00FD4C42" w:rsidRPr="00A75846">
        <w:rPr>
          <w:lang w:val="en-GB"/>
        </w:rPr>
        <w:fldChar w:fldCharType="end"/>
      </w:r>
      <w:r w:rsidRPr="00A75846">
        <w:rPr>
          <w:lang w:val="en-GB"/>
        </w:rPr>
        <w:t xml:space="preserve"> shall not exceed two percent (2%) of the Contract Price.</w:t>
      </w:r>
      <w:bookmarkEnd w:id="119"/>
    </w:p>
    <w:p w14:paraId="73BC295D" w14:textId="1686CCAB" w:rsidR="00AA6A27" w:rsidRPr="00A75846" w:rsidRDefault="00CA7398" w:rsidP="00CA7398">
      <w:pPr>
        <w:pStyle w:val="ENClanek11"/>
        <w:rPr>
          <w:lang w:val="en-GB"/>
        </w:rPr>
      </w:pPr>
      <w:r w:rsidRPr="00A75846">
        <w:rPr>
          <w:lang w:val="en-GB"/>
        </w:rPr>
        <w:t>The payment of any contractual penalty shall not:</w:t>
      </w:r>
    </w:p>
    <w:p w14:paraId="369DA990" w14:textId="77777777"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 taking into consideration possible limitations according to this Contract.</w:t>
      </w:r>
    </w:p>
    <w:p w14:paraId="0BFE8527" w14:textId="4C674FA6"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7B00DB7F" w:rsidR="00DC36C4" w:rsidRPr="00A75846" w:rsidRDefault="00DC36C4" w:rsidP="00F128FA">
      <w:pPr>
        <w:pStyle w:val="ENClanek11"/>
        <w:keepNext/>
        <w:keepLines/>
        <w:rPr>
          <w:lang w:val="en-GB"/>
        </w:rPr>
      </w:pPr>
      <w:bookmarkStart w:id="120" w:name="_Ref171343431"/>
      <w:r w:rsidRPr="00A75846">
        <w:rPr>
          <w:lang w:val="en-GB"/>
        </w:rPr>
        <w:lastRenderedPageBreak/>
        <w:t>The Contractor’s maximum aggregate liability for all contractual penalties under the Contract will not exceed fifteen percent (15%) of the Contract Price.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Customer according to this Contract, if, in the aggregate, the contractual penalties under this Contract reach fifteen percent (15%)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60EE6">
        <w:rPr>
          <w:lang w:val="en-GB"/>
        </w:rPr>
        <w:t>40.1</w:t>
      </w:r>
      <w:r w:rsidR="00FD4C42" w:rsidRPr="00A75846">
        <w:rPr>
          <w:lang w:val="en-GB"/>
        </w:rPr>
        <w:fldChar w:fldCharType="end"/>
      </w:r>
      <w:r w:rsidRPr="00A75846">
        <w:rPr>
          <w:lang w:val="en-GB"/>
        </w:rPr>
        <w:t>.</w:t>
      </w:r>
      <w:bookmarkEnd w:id="120"/>
    </w:p>
    <w:p w14:paraId="5AFC497B" w14:textId="3133C5BE" w:rsidR="00045B8E" w:rsidRPr="00A75846" w:rsidRDefault="00DC36C4" w:rsidP="00DC36C4">
      <w:pPr>
        <w:pStyle w:val="ENClanek11"/>
        <w:rPr>
          <w:lang w:val="en-GB"/>
        </w:rPr>
      </w:pPr>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r w:rsidR="00FD4C42" w:rsidRPr="00A75846">
        <w:rPr>
          <w:lang w:val="en-GB"/>
        </w:rPr>
      </w:r>
      <w:r w:rsidR="00FD4C42" w:rsidRPr="00A75846">
        <w:rPr>
          <w:lang w:val="en-GB"/>
        </w:rPr>
        <w:fldChar w:fldCharType="separate"/>
      </w:r>
      <w:r w:rsidR="00960EE6">
        <w:rPr>
          <w:lang w:val="en-GB"/>
        </w:rPr>
        <w:t>35.4</w:t>
      </w:r>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r w:rsidR="00FD4C42" w:rsidRPr="00A75846">
        <w:rPr>
          <w:lang w:val="en-GB"/>
        </w:rPr>
      </w:r>
      <w:r w:rsidR="00FD4C42" w:rsidRPr="00A75846">
        <w:rPr>
          <w:lang w:val="en-GB"/>
        </w:rPr>
        <w:fldChar w:fldCharType="separate"/>
      </w:r>
      <w:r w:rsidR="00960EE6">
        <w:rPr>
          <w:lang w:val="en-GB"/>
        </w:rPr>
        <w:t>37</w:t>
      </w:r>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p>
    <w:p w14:paraId="5116B139" w14:textId="1D645339" w:rsidR="005912DC" w:rsidRPr="00A75846" w:rsidRDefault="00E8725A" w:rsidP="005912DC">
      <w:pPr>
        <w:pStyle w:val="ENNadpis1"/>
        <w:rPr>
          <w:lang w:val="en-GB"/>
        </w:rPr>
      </w:pPr>
      <w:bookmarkStart w:id="121" w:name="_Toc171493241"/>
      <w:r w:rsidRPr="00A75846">
        <w:rPr>
          <w:lang w:val="en-GB"/>
        </w:rPr>
        <w:t>FORCE MAJEURE</w:t>
      </w:r>
      <w:bookmarkEnd w:id="121"/>
    </w:p>
    <w:p w14:paraId="2FBFF78F" w14:textId="310FDE47" w:rsidR="00E8725A" w:rsidRPr="00A75846" w:rsidRDefault="00BC7555" w:rsidP="00E8725A">
      <w:pPr>
        <w:pStyle w:val="ENClanek11"/>
        <w:rPr>
          <w:lang w:val="en-GB"/>
        </w:rPr>
      </w:pPr>
      <w:r w:rsidRPr="00A75846">
        <w:rPr>
          <w:lang w:val="en-GB"/>
        </w:rPr>
        <w:t>Either Party of the Contract shall be released from its liability for non-fulfilment of its contractual obligations in part or entirely if and insofar the fulfilment of contractual obligation has been delayed, hindered, interfered with or prevented by Force Majeure, subject to following conditions:</w:t>
      </w:r>
    </w:p>
    <w:p w14:paraId="65FF5DEA" w14:textId="250A357E"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 xml:space="preserve">Force Majeure event. At the request of the other Party the affected Party shall prove the occurrence of Force Majeure by certificate of an independent authority, if applicable, or by other adequate means. </w:t>
      </w:r>
    </w:p>
    <w:p w14:paraId="4AC8EF86" w14:textId="7E72B0A3"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22" w:name="_Toc171493242"/>
      <w:r w:rsidRPr="00A75846">
        <w:rPr>
          <w:lang w:val="en-GB"/>
        </w:rPr>
        <w:t>WITHDRAWAL FROM THE CONTRACT</w:t>
      </w:r>
      <w:bookmarkEnd w:id="122"/>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of this Contract for any and all reasons not specifically stipulated as causes in this Contract.</w:t>
      </w:r>
    </w:p>
    <w:p w14:paraId="6C0C0E86" w14:textId="1C04D51F"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60EE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60EE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60EE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60EE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60EE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60EE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23" w:name="_Ref171343246"/>
      <w:bookmarkStart w:id="124" w:name="_Toc171493243"/>
      <w:r w:rsidRPr="00A75846">
        <w:rPr>
          <w:lang w:val="en-GB"/>
        </w:rPr>
        <w:lastRenderedPageBreak/>
        <w:t>WITHDRAWAL FROM THE CONTRACT FOR CONTRACTOR’S DEFAULT</w:t>
      </w:r>
      <w:bookmarkEnd w:id="123"/>
      <w:bookmarkEnd w:id="124"/>
    </w:p>
    <w:p w14:paraId="4BD93F39" w14:textId="41D38119" w:rsidR="00C20A20" w:rsidRPr="00A75846" w:rsidRDefault="001D5887" w:rsidP="00F128FA">
      <w:pPr>
        <w:pStyle w:val="ENClanek11"/>
        <w:keepNext/>
        <w:keepLines/>
        <w:rPr>
          <w:lang w:val="en-GB"/>
        </w:rPr>
      </w:pPr>
      <w:bookmarkStart w:id="125" w:name="_Ref171343261"/>
      <w:r w:rsidRPr="00A75846">
        <w:rPr>
          <w:lang w:val="en-GB"/>
        </w:rPr>
        <w:t>If the Contractor:</w:t>
      </w:r>
      <w:bookmarkEnd w:id="125"/>
    </w:p>
    <w:p w14:paraId="61FFED1C" w14:textId="040785FE"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_Ref171343573 \w \h </w:instrText>
      </w:r>
      <w:r w:rsidR="00C3315E" w:rsidRPr="00A75846">
        <w:rPr>
          <w:lang w:val="en-GB"/>
        </w:rPr>
      </w:r>
      <w:r w:rsidR="00C3315E" w:rsidRPr="00A75846">
        <w:rPr>
          <w:lang w:val="en-GB"/>
        </w:rPr>
        <w:fldChar w:fldCharType="separate"/>
      </w:r>
      <w:r w:rsidR="00960EE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26" w:name="_Ref171343022"/>
      <w:r w:rsidRPr="00A75846">
        <w:rPr>
          <w:lang w:val="en-GB"/>
        </w:rPr>
        <w:t>has abandoned or repudiated the Contract;</w:t>
      </w:r>
      <w:bookmarkEnd w:id="126"/>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799BF049"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60EE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751C197A" w:rsidR="006A1BDB" w:rsidRPr="00A75846" w:rsidRDefault="006A1BDB" w:rsidP="006A1BDB">
      <w:pPr>
        <w:pStyle w:val="ENClaneka"/>
        <w:rPr>
          <w:lang w:val="en-GB"/>
        </w:rPr>
      </w:pPr>
      <w:bookmarkStart w:id="127" w:name="_Ref171348833"/>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60EE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27"/>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67E188C0" w:rsidR="006A1BDB" w:rsidRPr="00A75846" w:rsidRDefault="006A1BDB" w:rsidP="006A1BDB">
      <w:pPr>
        <w:pStyle w:val="ENClaneka"/>
        <w:rPr>
          <w:lang w:val="en-GB"/>
        </w:rPr>
      </w:pPr>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p>
    <w:p w14:paraId="15910F70" w14:textId="33435BE7" w:rsidR="006A1BDB" w:rsidRPr="00A75846" w:rsidRDefault="006A1BDB" w:rsidP="006A1BDB">
      <w:pPr>
        <w:pStyle w:val="ENClaneka"/>
        <w:rPr>
          <w:lang w:val="en-GB"/>
        </w:rPr>
      </w:pPr>
      <w:r w:rsidRPr="00A75846">
        <w:rPr>
          <w:lang w:val="en-GB"/>
        </w:rPr>
        <w:t>shall fail, neglect, refuse or be unable to provide sufficient Materials, Engineering, Services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28" w:name="_Ref171343303"/>
      <w:r w:rsidRPr="00A75846">
        <w:rPr>
          <w:lang w:val="en-GB"/>
        </w:rPr>
        <w:t>failed any of the repeated Performance Tests;</w:t>
      </w:r>
      <w:bookmarkEnd w:id="128"/>
    </w:p>
    <w:p w14:paraId="0D92CCED" w14:textId="59AE42EC" w:rsidR="001D5887" w:rsidRPr="00A75846" w:rsidRDefault="006A1BDB" w:rsidP="006A1BDB">
      <w:pPr>
        <w:pStyle w:val="ENClaneka"/>
        <w:rPr>
          <w:lang w:val="en-GB"/>
        </w:rPr>
      </w:pPr>
      <w:bookmarkStart w:id="129" w:name="_Ref171349740"/>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60EE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60EE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60EE6">
        <w:rPr>
          <w:lang w:val="en-GB"/>
        </w:rPr>
        <w:t>37.5</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60EE6">
        <w:rPr>
          <w:lang w:val="en-GB"/>
        </w:rPr>
        <w:t>37.8</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60EE6">
        <w:rPr>
          <w:lang w:val="en-GB"/>
        </w:rPr>
        <w:t>37.11</w:t>
      </w:r>
      <w:r w:rsidR="00E46A10" w:rsidRPr="00A75846">
        <w:rPr>
          <w:lang w:val="en-GB"/>
        </w:rPr>
        <w:fldChar w:fldCharType="end"/>
      </w:r>
      <w:r w:rsidRPr="00A75846">
        <w:rPr>
          <w:lang w:val="en-GB"/>
        </w:rPr>
        <w:t xml:space="preserve">, or the limit according to Clause </w:t>
      </w:r>
      <w:r w:rsidR="00E46A10" w:rsidRPr="00A75846">
        <w:rPr>
          <w:lang w:val="en-GB"/>
        </w:rPr>
        <w:fldChar w:fldCharType="begin"/>
      </w:r>
      <w:r w:rsidR="00E46A10" w:rsidRPr="00A75846">
        <w:rPr>
          <w:lang w:val="en-GB"/>
        </w:rPr>
        <w:instrText xml:space="preserve"> REF _Ref171343419 \w \h </w:instrText>
      </w:r>
      <w:r w:rsidR="00E46A10" w:rsidRPr="00A75846">
        <w:rPr>
          <w:lang w:val="en-GB"/>
        </w:rPr>
      </w:r>
      <w:r w:rsidR="00E46A10" w:rsidRPr="00A75846">
        <w:rPr>
          <w:lang w:val="en-GB"/>
        </w:rPr>
        <w:fldChar w:fldCharType="separate"/>
      </w:r>
      <w:r w:rsidR="00960EE6">
        <w:rPr>
          <w:lang w:val="en-GB"/>
        </w:rPr>
        <w:t>35.3(a)</w:t>
      </w:r>
      <w:r w:rsidR="00E46A10" w:rsidRPr="00A75846">
        <w:rPr>
          <w:lang w:val="en-GB"/>
        </w:rPr>
        <w:fldChar w:fldCharType="end"/>
      </w:r>
      <w:r w:rsidRPr="00A75846">
        <w:rPr>
          <w:lang w:val="en-GB"/>
        </w:rPr>
        <w:t xml:space="preserve"> is reached;</w:t>
      </w:r>
      <w:bookmarkEnd w:id="129"/>
    </w:p>
    <w:p w14:paraId="112647FD" w14:textId="6679CE44" w:rsidR="006A1BDB" w:rsidRPr="00A75846" w:rsidRDefault="00C358FD" w:rsidP="006A1BDB">
      <w:pPr>
        <w:pStyle w:val="ENText11"/>
        <w:rPr>
          <w:lang w:val="en-GB"/>
        </w:rPr>
      </w:pPr>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0A9C05E1"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02DD6651"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60EE6">
        <w:rPr>
          <w:lang w:val="en-GB"/>
        </w:rPr>
        <w:t>40.1(</w:t>
      </w:r>
      <w:proofErr w:type="spellStart"/>
      <w:r w:rsidR="00960EE6">
        <w:rPr>
          <w:lang w:val="en-GB"/>
        </w:rPr>
        <w:t>i</w:t>
      </w:r>
      <w:proofErr w:type="spellEnd"/>
      <w:r w:rsidR="00960EE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60EE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68FAE70C"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60EE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30" w:name="_Ref171343012"/>
      <w:bookmarkStart w:id="131" w:name="_Toc171493244"/>
      <w:r w:rsidRPr="00A75846">
        <w:rPr>
          <w:lang w:val="en-GB"/>
        </w:rPr>
        <w:lastRenderedPageBreak/>
        <w:t>WITHDRAWAL FROM THE CONTRACT FOR INSOLVENCY</w:t>
      </w:r>
      <w:bookmarkEnd w:id="130"/>
      <w:bookmarkEnd w:id="131"/>
    </w:p>
    <w:p w14:paraId="509A268D" w14:textId="6BF29249" w:rsidR="009C616A" w:rsidRPr="00A75846" w:rsidRDefault="009C616A" w:rsidP="00F128FA">
      <w:pPr>
        <w:pStyle w:val="ENClanek11"/>
        <w:keepNext/>
        <w:keepLines/>
        <w:rPr>
          <w:lang w:val="en-GB"/>
        </w:rPr>
      </w:pPr>
      <w:bookmarkStart w:id="132" w:name="_Ref171343230"/>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Contractor, 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32"/>
    </w:p>
    <w:p w14:paraId="645A587A" w14:textId="5B082000"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60EE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60EE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60EE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33" w:name="_Ref171343175"/>
      <w:bookmarkStart w:id="134" w:name="_Toc171493245"/>
      <w:r w:rsidRPr="00A75846">
        <w:rPr>
          <w:lang w:val="en-GB"/>
        </w:rPr>
        <w:t>WITHDRAWAL FROM THE CONTRACT FOR CUSTOMER’S DEFAULT</w:t>
      </w:r>
      <w:bookmarkEnd w:id="133"/>
      <w:bookmarkEnd w:id="134"/>
    </w:p>
    <w:p w14:paraId="5318E6C7" w14:textId="7D8B40AB"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exceeding at least ninety (90) days, provided the Parties have not agreed otherwise and the Contractor has suspended Work; or </w:t>
      </w:r>
    </w:p>
    <w:p w14:paraId="0EA128F2" w14:textId="4663F580" w:rsidR="00E63DA4" w:rsidRPr="00A75846" w:rsidRDefault="00E63DA4" w:rsidP="00E63DA4">
      <w:pPr>
        <w:pStyle w:val="ENClaneka"/>
        <w:rPr>
          <w:lang w:val="en-GB"/>
        </w:rPr>
      </w:pPr>
      <w:r w:rsidRPr="00A75846">
        <w:rPr>
          <w:lang w:val="en-GB"/>
        </w:rPr>
        <w:t>if the Customer has failed to approve any draft invoice or supporting documents in bad faith without reasonable cause, while at the same time, the aggregate amount of draft invoices so unapproved exceeds thirty percent (30%) of the Contract Price; or</w:t>
      </w:r>
    </w:p>
    <w:p w14:paraId="52EFB37D" w14:textId="4AB85750" w:rsidR="00C73C3D" w:rsidRPr="00A75846" w:rsidRDefault="00E63DA4" w:rsidP="00E63DA4">
      <w:pPr>
        <w:pStyle w:val="ENClaneka"/>
        <w:rPr>
          <w:lang w:val="en-GB"/>
        </w:rPr>
      </w:pPr>
      <w:r w:rsidRPr="00A75846">
        <w:rPr>
          <w:lang w:val="en-GB"/>
        </w:rPr>
        <w:t>if the Customer becomes or is declared bankrupt or insolvent, an insolvency petition regarding the Customer is rejected for lack of its assets or the Customer becomes subject to liquidation, asset freeze, forced winding-up or similar legal procedure</w:t>
      </w:r>
      <w:r w:rsidR="00454CF6" w:rsidRPr="00A75846">
        <w:rPr>
          <w:lang w:val="en-GB"/>
        </w:rPr>
        <w:t>.</w:t>
      </w:r>
    </w:p>
    <w:p w14:paraId="4FA59471" w14:textId="4DDDD86C" w:rsidR="00454CF6" w:rsidRPr="00A75846" w:rsidRDefault="00E47E93" w:rsidP="00454CF6">
      <w:pPr>
        <w:pStyle w:val="ENClanek11"/>
        <w:rPr>
          <w:lang w:val="en-GB"/>
        </w:rPr>
      </w:pPr>
      <w:bookmarkStart w:id="135" w:name="_Ref171343221"/>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60EE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35"/>
    </w:p>
    <w:p w14:paraId="24429445" w14:textId="77777777" w:rsidR="00924951" w:rsidRPr="00A75846" w:rsidRDefault="00924951" w:rsidP="00924951">
      <w:pPr>
        <w:pStyle w:val="ENClaneka"/>
        <w:rPr>
          <w:lang w:val="en-GB"/>
        </w:rPr>
      </w:pPr>
      <w:r w:rsidRPr="00A75846">
        <w:rPr>
          <w:lang w:val="en-GB"/>
        </w:rPr>
        <w:t>cease all further works; and</w:t>
      </w:r>
    </w:p>
    <w:p w14:paraId="66ABB50C" w14:textId="293EF129" w:rsidR="00E47E93" w:rsidRPr="00A75846" w:rsidRDefault="00924951" w:rsidP="00924951">
      <w:pPr>
        <w:pStyle w:val="ENClaneka"/>
        <w:rPr>
          <w:lang w:val="en-GB"/>
        </w:rPr>
      </w:pPr>
      <w:r w:rsidRPr="00A75846">
        <w:rPr>
          <w:lang w:val="en-GB"/>
        </w:rPr>
        <w:t>repatriate the Contractor’s and its subcontractors’ personnel from the Site and remove from the Site any equipment of the Contractor together with any Contractor’s wreckage, rubbish and debris of any kind.</w:t>
      </w:r>
    </w:p>
    <w:p w14:paraId="5925FDDF" w14:textId="30BB7705" w:rsidR="00387822" w:rsidRPr="00A75846" w:rsidRDefault="00387822" w:rsidP="00387822">
      <w:pPr>
        <w:pStyle w:val="ENClanek11"/>
        <w:rPr>
          <w:lang w:val="en-GB"/>
        </w:rPr>
      </w:pPr>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r w:rsidR="00E520A0" w:rsidRPr="00A75846">
        <w:rPr>
          <w:lang w:val="en-GB"/>
        </w:rPr>
      </w:r>
      <w:r w:rsidR="00E520A0" w:rsidRPr="00A75846">
        <w:rPr>
          <w:lang w:val="en-GB"/>
        </w:rPr>
        <w:fldChar w:fldCharType="separate"/>
      </w:r>
      <w:r w:rsidR="00960EE6">
        <w:rPr>
          <w:lang w:val="en-GB"/>
        </w:rPr>
        <w:t>42</w:t>
      </w:r>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p>
    <w:p w14:paraId="45AA1F69" w14:textId="49242531" w:rsidR="00387822" w:rsidRPr="00A75846" w:rsidRDefault="000D49C4" w:rsidP="00960EE6">
      <w:pPr>
        <w:pStyle w:val="ENNadpis1"/>
        <w:keepLines/>
        <w:rPr>
          <w:lang w:val="en-GB"/>
        </w:rPr>
      </w:pPr>
      <w:bookmarkStart w:id="136" w:name="_Ref171343613"/>
      <w:bookmarkStart w:id="137" w:name="_Toc171493246"/>
      <w:r w:rsidRPr="00A75846">
        <w:rPr>
          <w:lang w:val="en-GB"/>
        </w:rPr>
        <w:lastRenderedPageBreak/>
        <w:t>USE OF DOCUMENTS AND INFORMATION</w:t>
      </w:r>
      <w:bookmarkEnd w:id="136"/>
      <w:bookmarkEnd w:id="137"/>
    </w:p>
    <w:p w14:paraId="1BFBE17E" w14:textId="2AABA88B" w:rsidR="00875FB0" w:rsidRPr="00A75846" w:rsidRDefault="00875FB0" w:rsidP="00960EE6">
      <w:pPr>
        <w:pStyle w:val="ENClanek11"/>
        <w:keepNext/>
        <w:keepLines/>
        <w:rPr>
          <w:lang w:val="en-GB"/>
        </w:rPr>
      </w:pPr>
      <w:bookmarkStart w:id="138" w:name="_Ref171343133"/>
      <w:r w:rsidRPr="00A75846">
        <w:rPr>
          <w:lang w:val="en-GB"/>
        </w:rPr>
        <w:t>The Contractor shall not, without the Customer’s prior written consent, disclose the Contract, or</w:t>
      </w:r>
      <w:r w:rsidR="00F54B6D" w:rsidRPr="00A75846">
        <w:rPr>
          <w:lang w:val="en-GB"/>
        </w:rPr>
        <w:t> </w:t>
      </w:r>
      <w:r w:rsidRPr="00A75846">
        <w:rPr>
          <w:lang w:val="en-GB"/>
        </w:rPr>
        <w:t>any provision thereof, or any specification, plan, drawing, pattern, sample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38"/>
    </w:p>
    <w:p w14:paraId="277661A3" w14:textId="290669C7" w:rsidR="000D49C4" w:rsidRPr="00A75846" w:rsidRDefault="00875FB0" w:rsidP="00960EE6">
      <w:pPr>
        <w:pStyle w:val="ENClanek11"/>
        <w:keepNext/>
        <w:keepLines/>
        <w:rPr>
          <w:lang w:val="en-GB"/>
        </w:rPr>
      </w:pPr>
      <w:r w:rsidRPr="00A75846">
        <w:rPr>
          <w:lang w:val="en-GB"/>
        </w:rPr>
        <w:t>Notwithstanding the foregoing provisions, the confidentiality obligations of the Contractor shall not apply to any information which:</w:t>
      </w:r>
    </w:p>
    <w:p w14:paraId="48F76772" w14:textId="77777777" w:rsidR="00AF369D" w:rsidRPr="00A75846" w:rsidRDefault="00AF369D" w:rsidP="00960EE6">
      <w:pPr>
        <w:pStyle w:val="ENClaneka"/>
        <w:keepNext/>
        <w:keepLines/>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643760F7"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15205370"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60EE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Contractor’s performance under the Contract, if so required by the Customer.</w:t>
      </w:r>
    </w:p>
    <w:p w14:paraId="4A432BEC" w14:textId="10A8AE3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construction, operation and maintenance of the Equipment.</w:t>
      </w:r>
    </w:p>
    <w:p w14:paraId="0DF8CE2F" w14:textId="77777777" w:rsidR="002A38E4" w:rsidRPr="00A75846" w:rsidRDefault="002A38E4" w:rsidP="002A38E4">
      <w:pPr>
        <w:pStyle w:val="ENClanek11"/>
        <w:rPr>
          <w:lang w:val="en-GB"/>
        </w:rPr>
      </w:pPr>
      <w:r w:rsidRPr="00A75846">
        <w:rPr>
          <w:lang w:val="en-GB"/>
        </w:rPr>
        <w:t>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operation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031F1C0"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77777777" w:rsidR="006A0829" w:rsidRPr="00A75846" w:rsidRDefault="006A0829" w:rsidP="00960EE6">
      <w:pPr>
        <w:pStyle w:val="ENClanek11"/>
        <w:keepNext/>
        <w:keepLines/>
        <w:rPr>
          <w:lang w:val="en-GB"/>
        </w:rPr>
      </w:pPr>
      <w:r w:rsidRPr="00A75846">
        <w:rPr>
          <w:lang w:val="en-GB"/>
        </w:rPr>
        <w:lastRenderedPageBreak/>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52AC58AD"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39" w:name="_Ref171343111"/>
      <w:bookmarkStart w:id="140" w:name="_Toc171493247"/>
      <w:r w:rsidRPr="00A75846">
        <w:rPr>
          <w:lang w:val="en-GB"/>
        </w:rPr>
        <w:t>INTELLECTUAL PROPERTY RIGHTS</w:t>
      </w:r>
      <w:bookmarkEnd w:id="139"/>
      <w:bookmarkEnd w:id="140"/>
    </w:p>
    <w:p w14:paraId="771EF0F1" w14:textId="296BC66B" w:rsidR="00745448" w:rsidRPr="00A75846" w:rsidRDefault="00745448" w:rsidP="002A4CE9">
      <w:pPr>
        <w:pStyle w:val="ENClanek11"/>
        <w:keepNext/>
        <w:keepLines/>
        <w:rPr>
          <w:lang w:val="en-GB"/>
        </w:rPr>
      </w:pPr>
      <w:bookmarkStart w:id="141" w:name="_Ref171343057"/>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Customer under the Contract, in all cases, for the purposes of completion, operation, maintenance, Customer modifications and decommissioning the Work. Nothing contained herein shall be construed as transferring the ownership of any patent, utility model, trademark, design, copyright, know-how, software or another intellectual property right from the Contractor or any third party, to the Customer or its legal successor.</w:t>
      </w:r>
      <w:bookmarkEnd w:id="141"/>
    </w:p>
    <w:p w14:paraId="790E4B47" w14:textId="36800C6E"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grant the Customer the license as described in Clause </w:t>
      </w:r>
      <w:r w:rsidR="00C87408">
        <w:rPr>
          <w:lang w:val="en-GB"/>
        </w:rPr>
        <w:fldChar w:fldCharType="begin"/>
      </w:r>
      <w:r w:rsidR="00C87408">
        <w:rPr>
          <w:lang w:val="en-GB"/>
        </w:rPr>
        <w:instrText xml:space="preserve"> REF _Ref171343057 \w \h </w:instrText>
      </w:r>
      <w:r w:rsidR="00C87408">
        <w:rPr>
          <w:lang w:val="en-GB"/>
        </w:rPr>
      </w:r>
      <w:r w:rsidR="00C87408">
        <w:rPr>
          <w:lang w:val="en-GB"/>
        </w:rPr>
        <w:fldChar w:fldCharType="separate"/>
      </w:r>
      <w:r w:rsidR="00960EE6">
        <w:rPr>
          <w:lang w:val="en-GB"/>
        </w:rPr>
        <w:t>44.1</w:t>
      </w:r>
      <w:r w:rsidR="00C87408">
        <w:rPr>
          <w:lang w:val="en-GB"/>
        </w:rPr>
        <w:fldChar w:fldCharType="end"/>
      </w:r>
      <w:r w:rsidRPr="00A75846">
        <w:rPr>
          <w:lang w:val="en-GB"/>
        </w:rPr>
        <w:t>.</w:t>
      </w:r>
    </w:p>
    <w:p w14:paraId="346ADB34" w14:textId="07260377"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60EE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r w:rsidRPr="00A75846">
        <w:rPr>
          <w:lang w:val="en-GB"/>
        </w:rPr>
        <w:t>In the event that:</w:t>
      </w:r>
    </w:p>
    <w:p w14:paraId="17AA59E9" w14:textId="7D6243C1"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60EE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3A54F388" w:rsidR="00845994" w:rsidRPr="00A75846" w:rsidRDefault="009904E8" w:rsidP="00845994">
      <w:pPr>
        <w:pStyle w:val="ENText11"/>
        <w:rPr>
          <w:lang w:val="en-GB"/>
        </w:rPr>
      </w:pPr>
      <w:r w:rsidRPr="00A75846">
        <w:rPr>
          <w:lang w:val="en-GB"/>
        </w:rPr>
        <w:lastRenderedPageBreak/>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60EE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60EE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7B8DBB5E"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upon prior notification to the Contractor to adjust the software of the Equipment if required to adjust measurement methods, while</w:t>
      </w:r>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42" w:name="_Ref171343050"/>
      <w:bookmarkStart w:id="143" w:name="_Toc171493248"/>
      <w:r w:rsidRPr="00A75846">
        <w:rPr>
          <w:lang w:val="en-GB"/>
        </w:rPr>
        <w:t>SOURCE CODE</w:t>
      </w:r>
      <w:bookmarkEnd w:id="142"/>
      <w:bookmarkEnd w:id="143"/>
    </w:p>
    <w:p w14:paraId="04BC7FCD" w14:textId="32A9033A"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60EE6">
        <w:rPr>
          <w:lang w:val="en-GB"/>
        </w:rPr>
        <w:t>45</w:t>
      </w:r>
      <w:r w:rsidR="00500EDF" w:rsidRPr="00A75846">
        <w:rPr>
          <w:lang w:val="en-GB"/>
        </w:rPr>
        <w:fldChar w:fldCharType="end"/>
      </w:r>
      <w:r w:rsidR="00500EDF" w:rsidRPr="00A75846">
        <w:rPr>
          <w:lang w:val="en-GB"/>
        </w:rPr>
        <w:t xml:space="preserve"> (</w:t>
      </w:r>
      <w:r w:rsidR="00500EDF" w:rsidRPr="00A75846">
        <w:rPr>
          <w:i/>
          <w:iCs/>
          <w:lang w:val="en-GB"/>
        </w:rPr>
        <w:t>Source Code</w:t>
      </w:r>
      <w:r w:rsidR="00500EDF" w:rsidRPr="00A75846">
        <w:rPr>
          <w:lang w:val="en-GB"/>
        </w:rPr>
        <w:t>)</w:t>
      </w:r>
      <w:r w:rsidRPr="00A75846">
        <w:rPr>
          <w:lang w:val="en-GB"/>
        </w:rPr>
        <w:t>,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5BDB3637"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960EE6">
      <w:pPr>
        <w:pStyle w:val="ENClanek11"/>
        <w:keepNext/>
        <w:keepLines/>
        <w:rPr>
          <w:lang w:val="en-GB"/>
        </w:rPr>
      </w:pPr>
      <w:r w:rsidRPr="00A75846">
        <w:rPr>
          <w:lang w:val="en-GB"/>
        </w:rPr>
        <w:lastRenderedPageBreak/>
        <w:t>In the event that:</w:t>
      </w:r>
    </w:p>
    <w:p w14:paraId="00824399" w14:textId="0DBFA84E" w:rsidR="001B0A5C" w:rsidRPr="00A75846" w:rsidRDefault="001B0A5C" w:rsidP="00960EE6">
      <w:pPr>
        <w:pStyle w:val="ENClaneka"/>
        <w:keepNext/>
        <w:keepLines/>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60EE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60EE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53C7E4A0"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6DF84ED5" w:rsidR="001B0A5C" w:rsidRPr="00A75846" w:rsidRDefault="004336B6" w:rsidP="001B0A5C">
      <w:pPr>
        <w:pStyle w:val="ENText11"/>
        <w:rPr>
          <w:lang w:val="en-GB"/>
        </w:rPr>
      </w:pPr>
      <w:r w:rsidRPr="00A75846">
        <w:rPr>
          <w:lang w:val="en-GB"/>
        </w:rPr>
        <w:t>the Customer shall be entitled to gain access to the Source Code therein and modify the Source Code and to further operate, develop, change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44" w:name="_Ref171343602"/>
      <w:bookmarkStart w:id="145" w:name="_Toc171493249"/>
      <w:r w:rsidRPr="00A75846">
        <w:rPr>
          <w:lang w:val="en-GB"/>
        </w:rPr>
        <w:t>DISPUTE RESOLUTION</w:t>
      </w:r>
      <w:bookmarkEnd w:id="144"/>
      <w:bookmarkEnd w:id="145"/>
    </w:p>
    <w:p w14:paraId="5ED7C76D" w14:textId="7300281D"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4447632B" w:rsidR="00715876" w:rsidRPr="00A75846" w:rsidRDefault="005654EE" w:rsidP="005654EE">
      <w:pPr>
        <w:pStyle w:val="ENClanek11"/>
        <w:rPr>
          <w:lang w:val="en-GB"/>
        </w:rPr>
      </w:pPr>
      <w:r w:rsidRPr="00A75846">
        <w:rPr>
          <w:lang w:val="en-GB"/>
        </w:rPr>
        <w:t>All disputes arising out of or in connection with the present Contract shall be finally settled under the Rules of Arbitration of the International Chamber of Commerce by three (3) arbitrators appointed in accordance with the said Rules. The seat of the arbitration shall be in Prague, Czech Republic.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46" w:name="_Toc171493250"/>
      <w:r w:rsidRPr="00A75846">
        <w:rPr>
          <w:lang w:val="en-GB"/>
        </w:rPr>
        <w:t>GOVERNING LANGUAGE</w:t>
      </w:r>
      <w:bookmarkEnd w:id="146"/>
    </w:p>
    <w:p w14:paraId="67086D85" w14:textId="26E021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Contract which are exchanged by the Parties shall be written in the English language with the exception of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47" w:name="_Ref171343596"/>
      <w:bookmarkStart w:id="148" w:name="_Toc171493251"/>
      <w:r w:rsidRPr="00A75846">
        <w:rPr>
          <w:lang w:val="en-GB"/>
        </w:rPr>
        <w:t>APPLICABLE LAW</w:t>
      </w:r>
      <w:bookmarkEnd w:id="147"/>
      <w:bookmarkEnd w:id="148"/>
    </w:p>
    <w:p w14:paraId="25097EEB" w14:textId="1952356D" w:rsidR="000A29FF" w:rsidRPr="00A75846" w:rsidRDefault="000A29FF" w:rsidP="000A29FF">
      <w:pPr>
        <w:pStyle w:val="ENClanek11"/>
        <w:rPr>
          <w:lang w:val="en-GB"/>
        </w:rPr>
      </w:pPr>
      <w:r w:rsidRPr="00A75846">
        <w:rPr>
          <w:lang w:val="en-GB"/>
        </w:rPr>
        <w:t>The Contract is subject to the laws of the Czech Republic 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 Notwithstanding the foregoing, ICC-Incoterms 2024 and URDG 758 (ICC Uniform Rules for Demand Guarantees) shall apply as appropriate.</w:t>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960EE6">
      <w:pPr>
        <w:pStyle w:val="ENNadpis1"/>
        <w:keepLines/>
        <w:rPr>
          <w:lang w:val="en-GB"/>
        </w:rPr>
      </w:pPr>
      <w:bookmarkStart w:id="149" w:name="_Toc171493252"/>
      <w:r w:rsidRPr="00A75846">
        <w:rPr>
          <w:lang w:val="en-GB"/>
        </w:rPr>
        <w:lastRenderedPageBreak/>
        <w:t>NOTICES</w:t>
      </w:r>
      <w:bookmarkEnd w:id="149"/>
    </w:p>
    <w:p w14:paraId="5D322FB5" w14:textId="77777777" w:rsidR="000D5043" w:rsidRPr="00A75846" w:rsidRDefault="000D5043" w:rsidP="00960EE6">
      <w:pPr>
        <w:pStyle w:val="ENClanek11"/>
        <w:keepNext/>
        <w:keepLines/>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Under these conditions, notices shall include any instructions, orders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50" w:name="_Toc171493253"/>
      <w:r w:rsidRPr="00A75846">
        <w:rPr>
          <w:lang w:val="en-GB"/>
        </w:rPr>
        <w:t>OTHER PROVISIONS</w:t>
      </w:r>
      <w:bookmarkEnd w:id="150"/>
    </w:p>
    <w:p w14:paraId="5C4BEC5F" w14:textId="77777777" w:rsidR="00EC5B0C" w:rsidRPr="00A75846" w:rsidRDefault="00EC5B0C" w:rsidP="00EC5B0C">
      <w:pPr>
        <w:pStyle w:val="ENClanek11"/>
        <w:rPr>
          <w:lang w:val="en-GB"/>
        </w:rPr>
      </w:pPr>
      <w:bookmarkStart w:id="151" w:name="_Ref171342969"/>
      <w:r w:rsidRPr="00A75846">
        <w:rPr>
          <w:lang w:val="en-GB"/>
        </w:rPr>
        <w:t>The effective date of the Contract is date of signature of the Contract by both contracting Parties.</w:t>
      </w:r>
      <w:bookmarkEnd w:id="151"/>
    </w:p>
    <w:p w14:paraId="67B7D9D7" w14:textId="77777777" w:rsidR="00EC5B0C" w:rsidRPr="00A75846" w:rsidRDefault="00EC5B0C" w:rsidP="00EC5B0C">
      <w:pPr>
        <w:pStyle w:val="ENClanek11"/>
        <w:rPr>
          <w:lang w:val="en-GB"/>
        </w:rPr>
      </w:pPr>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p>
    <w:p w14:paraId="132D0B70" w14:textId="63407440"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36858F6"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usual terms and conditions agreed upon in similar cases. 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p>
    <w:p w14:paraId="5B17FBA2" w14:textId="77777777" w:rsidR="00EC5B0C" w:rsidRPr="00A75846" w:rsidRDefault="00EC5B0C" w:rsidP="00EC5B0C">
      <w:pPr>
        <w:pStyle w:val="ENClanek11"/>
        <w:rPr>
          <w:lang w:val="en-GB"/>
        </w:rPr>
      </w:pPr>
      <w:r w:rsidRPr="00A75846">
        <w:rPr>
          <w:lang w:val="en-GB"/>
        </w:rPr>
        <w:lastRenderedPageBreak/>
        <w:t>The Contractor assumes the risk of a change in circumstances within the meaning of Section 1765 of the Civil Code.</w:t>
      </w:r>
    </w:p>
    <w:p w14:paraId="421D6113" w14:textId="0D48F1C2"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consumers. None of the Parties considers itself to be a “weaker party to contract” within the meaning of the Civil Code 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earnest and free will, that its contents is sufficiently intelligible and certain to them.</w:t>
      </w:r>
    </w:p>
    <w:p w14:paraId="7C21ECF7" w14:textId="5A41D618" w:rsidR="00EC5B0C" w:rsidRPr="00A75846" w:rsidRDefault="00EC5B0C" w:rsidP="00EC5B0C">
      <w:pPr>
        <w:pStyle w:val="ENClanek11"/>
        <w:rPr>
          <w:lang w:val="en-GB"/>
        </w:rPr>
      </w:pPr>
      <w:r w:rsidRPr="00A75846">
        <w:rPr>
          <w:lang w:val="en-GB"/>
        </w:rPr>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Contract, which is not expressly included in this Contract and its Annexes, is hereby annulled and</w:t>
      </w:r>
      <w:r w:rsidR="005B6FA1" w:rsidRPr="00A75846">
        <w:rPr>
          <w:lang w:val="en-GB"/>
        </w:rPr>
        <w:t> </w:t>
      </w:r>
      <w:r w:rsidRPr="00A75846">
        <w:rPr>
          <w:lang w:val="en-GB"/>
        </w:rPr>
        <w:t>rendered without any value whatsoever.</w:t>
      </w:r>
    </w:p>
    <w:p w14:paraId="3C8CC27B" w14:textId="77777777"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6DDAAAA7" w:rsidR="00EC5B0C" w:rsidRPr="00A75846" w:rsidRDefault="00EC5B0C" w:rsidP="00EC5B0C">
      <w:pPr>
        <w:pStyle w:val="ENClanek11"/>
        <w:rPr>
          <w:lang w:val="en-GB"/>
        </w:rPr>
      </w:pPr>
      <w:r w:rsidRPr="00A75846">
        <w:rPr>
          <w:lang w:val="en-GB"/>
        </w:rPr>
        <w:t>If any of the provisions of this Contract become invalid, unenforceable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D13960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electronic form using DocuSign, Adobe Sign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71C3EE7" w14:textId="31F28789" w:rsidR="00195048" w:rsidRPr="00A75846" w:rsidRDefault="00195048">
      <w:pPr>
        <w:spacing w:before="0" w:after="0"/>
        <w:jc w:val="left"/>
      </w:pPr>
      <w:r w:rsidRPr="00A75846">
        <w:br w:type="page"/>
      </w:r>
    </w:p>
    <w:p w14:paraId="37F643BD" w14:textId="77777777" w:rsidR="00FF61A2" w:rsidRPr="00A75846" w:rsidRDefault="00FF61A2" w:rsidP="0025283C">
      <w:pPr>
        <w:pStyle w:val="Nadpis0"/>
        <w:spacing w:before="120" w:after="120"/>
        <w:jc w:val="center"/>
        <w:rPr>
          <w:lang w:val="en-GB"/>
        </w:rPr>
      </w:pPr>
      <w:r w:rsidRPr="00A75846">
        <w:rPr>
          <w:lang w:val="en-GB"/>
        </w:rPr>
        <w:lastRenderedPageBreak/>
        <w:t>ANNEX 1</w:t>
      </w:r>
    </w:p>
    <w:p w14:paraId="40465741" w14:textId="7D917AA7" w:rsidR="00195048" w:rsidRPr="00A75846" w:rsidRDefault="00FF61A2" w:rsidP="0025283C">
      <w:pPr>
        <w:pStyle w:val="Nadpis0"/>
        <w:spacing w:before="120" w:after="120"/>
        <w:jc w:val="center"/>
        <w:rPr>
          <w:lang w:val="en-GB"/>
        </w:rPr>
      </w:pPr>
      <w:r w:rsidRPr="00A75846">
        <w:rPr>
          <w:lang w:val="en-GB"/>
        </w:rPr>
        <w:t>PROJECT TIME SCHEDULE</w:t>
      </w:r>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F79A74C" w:rsidR="007C13AC" w:rsidRPr="00A75846" w:rsidRDefault="007C13AC" w:rsidP="00D66652">
            <w:pPr>
              <w:spacing w:before="0" w:after="0"/>
              <w:jc w:val="center"/>
              <w:rPr>
                <w:b/>
                <w:bCs/>
              </w:rPr>
            </w:pPr>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73BBA908"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6AD479D"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77777777"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37985591"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60EE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2043834B"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60EE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7AF9A2E7"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6B44A99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60EE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7AE764A6"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77777777"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55EB6D54"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40552D7A"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60EE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43CE21A2"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0C064B64"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60EE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04CCF1C6"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1A7E924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60EE6">
              <w:t>6.1</w:t>
            </w:r>
            <w:r w:rsidR="008A31A9" w:rsidRPr="00A75846">
              <w:fldChar w:fldCharType="end"/>
            </w:r>
          </w:p>
        </w:tc>
        <w:tc>
          <w:tcPr>
            <w:tcW w:w="1417" w:type="dxa"/>
            <w:shd w:val="clear" w:color="auto" w:fill="D9D9D9" w:themeFill="background1" w:themeFillShade="D9"/>
            <w:vAlign w:val="center"/>
          </w:tcPr>
          <w:p w14:paraId="085FA675" w14:textId="7BF723AC" w:rsidR="00E33CF0" w:rsidRPr="00A75846" w:rsidRDefault="0036421E" w:rsidP="0036421E">
            <w:pPr>
              <w:spacing w:before="0" w:after="0"/>
              <w:jc w:val="center"/>
            </w:pPr>
            <w:r w:rsidRPr="00A75846">
              <w:t>15</w:t>
            </w:r>
            <w:r w:rsidR="00E33CF0" w:rsidRPr="00A75846">
              <w:t xml:space="preserve">. </w:t>
            </w:r>
            <w:r w:rsidRPr="00A75846">
              <w:t>6</w:t>
            </w:r>
            <w:r w:rsidR="00E33CF0" w:rsidRPr="00A75846">
              <w:t>. 202</w:t>
            </w:r>
            <w:r w:rsidR="003B54F4">
              <w:t>6</w:t>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F228A1">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28518E7"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1B0A532D"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60EE6">
              <w:t>23.1(b)</w:t>
            </w:r>
            <w:r w:rsidR="008A31A9" w:rsidRPr="00A75846">
              <w:fldChar w:fldCharType="end"/>
            </w:r>
          </w:p>
        </w:tc>
        <w:tc>
          <w:tcPr>
            <w:tcW w:w="1417" w:type="dxa"/>
            <w:shd w:val="clear" w:color="auto" w:fill="FFFFFF" w:themeFill="background1"/>
            <w:vAlign w:val="center"/>
          </w:tcPr>
          <w:p w14:paraId="0A732222" w14:textId="7EF88A1E" w:rsidR="00E33CF0" w:rsidRPr="00A75846" w:rsidRDefault="00F228A1" w:rsidP="0036421E">
            <w:pPr>
              <w:spacing w:before="0" w:after="0"/>
              <w:jc w:val="center"/>
            </w:pPr>
            <w:ins w:id="152" w:author="Autor">
              <w:r w:rsidRPr="00F228A1">
                <w:t>[</w:t>
              </w:r>
              <w:r w:rsidRPr="00F228A1">
                <w:rPr>
                  <w:highlight w:val="cyan"/>
                </w:rPr>
                <w:t>●</w:t>
              </w:r>
              <w:r w:rsidRPr="00F228A1">
                <w:t>]</w:t>
              </w:r>
            </w:ins>
            <w:del w:id="153" w:author="Autor">
              <w:r w:rsidR="003957DB" w:rsidRPr="00A75846" w:rsidDel="00F228A1">
                <w:delText>18. 9. 2026</w:delText>
              </w:r>
            </w:del>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F228A1">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7190413"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1B50893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960EE6">
              <w:t>23.1(c)</w:t>
            </w:r>
            <w:r w:rsidR="008A31A9" w:rsidRPr="00A75846">
              <w:fldChar w:fldCharType="end"/>
            </w:r>
          </w:p>
        </w:tc>
        <w:tc>
          <w:tcPr>
            <w:tcW w:w="1417" w:type="dxa"/>
            <w:shd w:val="clear" w:color="auto" w:fill="D9D9D9" w:themeFill="background1" w:themeFillShade="D9"/>
            <w:vAlign w:val="center"/>
          </w:tcPr>
          <w:p w14:paraId="6B7899B4" w14:textId="1941EE2F" w:rsidR="00E33CF0" w:rsidRPr="00A75846" w:rsidRDefault="00F228A1" w:rsidP="0036421E">
            <w:pPr>
              <w:spacing w:before="0" w:after="0"/>
              <w:jc w:val="center"/>
            </w:pPr>
            <w:ins w:id="154" w:author="Autor">
              <w:r w:rsidRPr="00A75846">
                <w:t>18. 9. 2026</w:t>
              </w:r>
            </w:ins>
            <w:del w:id="155" w:author="Autor">
              <w:r w:rsidR="00F50376" w:rsidRPr="00A75846" w:rsidDel="00F228A1">
                <w:delText>[</w:delText>
              </w:r>
              <w:r w:rsidR="00F50376" w:rsidRPr="00A75846" w:rsidDel="00F228A1">
                <w:rPr>
                  <w:highlight w:val="cyan"/>
                </w:rPr>
                <w:delText>●</w:delText>
              </w:r>
              <w:r w:rsidR="00F50376" w:rsidRPr="00A75846" w:rsidDel="00F228A1">
                <w:delText>]</w:delText>
              </w:r>
            </w:del>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4723BE2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60EE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0A4036F2"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55559FF1"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60EE6">
              <w:t>1.1</w:t>
            </w:r>
            <w:r w:rsidR="008A31A9" w:rsidRPr="00A75846">
              <w:fldChar w:fldCharType="end"/>
            </w:r>
          </w:p>
          <w:p w14:paraId="726AB8A9" w14:textId="1B3FFC91"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60EE6">
              <w:t>23.1(f)</w:t>
            </w:r>
            <w:r w:rsidR="00A413FA" w:rsidRPr="00A75846">
              <w:fldChar w:fldCharType="end"/>
            </w:r>
          </w:p>
          <w:p w14:paraId="033B2335" w14:textId="3C61D71D"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60EE6">
              <w:t>23.1(g)</w:t>
            </w:r>
            <w:r w:rsidR="00A413FA" w:rsidRPr="00A75846">
              <w:fldChar w:fldCharType="end"/>
            </w:r>
          </w:p>
          <w:p w14:paraId="65FD2935" w14:textId="08569B6A"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60EE6">
              <w:t>23.1(</w:t>
            </w:r>
            <w:proofErr w:type="spellStart"/>
            <w:r w:rsidR="00960EE6">
              <w:t>i</w:t>
            </w:r>
            <w:proofErr w:type="spellEnd"/>
            <w:r w:rsidR="00960EE6">
              <w:t>)</w:t>
            </w:r>
            <w:r w:rsidR="00A413FA" w:rsidRPr="00A75846">
              <w:fldChar w:fldCharType="end"/>
            </w:r>
          </w:p>
        </w:tc>
        <w:tc>
          <w:tcPr>
            <w:tcW w:w="1417" w:type="dxa"/>
            <w:vAlign w:val="center"/>
          </w:tcPr>
          <w:p w14:paraId="31A8FE69" w14:textId="77777777"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5629B1CF"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60EE6">
              <w:t>26.2</w:t>
            </w:r>
            <w:r w:rsidR="00C95D70" w:rsidRPr="00A75846">
              <w:fldChar w:fldCharType="end"/>
            </w:r>
          </w:p>
          <w:p w14:paraId="318ADF38" w14:textId="7DA62917"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60EE6">
              <w:t>23.1(h)</w:t>
            </w:r>
            <w:r w:rsidR="00C95D70" w:rsidRPr="00A75846">
              <w:fldChar w:fldCharType="end"/>
            </w:r>
          </w:p>
        </w:tc>
        <w:tc>
          <w:tcPr>
            <w:tcW w:w="1417" w:type="dxa"/>
            <w:vAlign w:val="center"/>
          </w:tcPr>
          <w:p w14:paraId="37A224A3" w14:textId="43051444"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B3EA0A5"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60EE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r w:rsidRPr="00A75846">
        <w:rPr>
          <w:lang w:val="en-GB"/>
        </w:rPr>
        <w:lastRenderedPageBreak/>
        <w:t>ANNEX 2</w:t>
      </w:r>
    </w:p>
    <w:p w14:paraId="375F181B" w14:textId="1A4F20AA" w:rsidR="001705D8" w:rsidRPr="00A75846" w:rsidRDefault="00F47D46" w:rsidP="002D4EFF">
      <w:pPr>
        <w:pStyle w:val="Nadpis0"/>
        <w:spacing w:before="120" w:after="120"/>
        <w:jc w:val="center"/>
        <w:rPr>
          <w:lang w:val="en-GB"/>
        </w:rPr>
      </w:pPr>
      <w:r w:rsidRPr="00A75846">
        <w:rPr>
          <w:lang w:val="en-GB"/>
        </w:rPr>
        <w:t>SCOPE OF WORK</w:t>
      </w:r>
    </w:p>
    <w:p w14:paraId="65B4E11B" w14:textId="3A00B8CE" w:rsidR="00F47D46" w:rsidRPr="00A75846" w:rsidRDefault="003C1982" w:rsidP="00F47D46">
      <w:pPr>
        <w:pStyle w:val="Nadpis1"/>
      </w:pPr>
      <w:r w:rsidRPr="00A75846">
        <w:t>GENERAL</w:t>
      </w:r>
    </w:p>
    <w:p w14:paraId="5014C1CA" w14:textId="07EF0356" w:rsidR="003C1982" w:rsidRPr="00A75846" w:rsidRDefault="00CD6785" w:rsidP="003C1982">
      <w:pPr>
        <w:pStyle w:val="AnnexesClanek11"/>
      </w:pPr>
      <w:r w:rsidRPr="00A75846">
        <w:t>Under this Contract the Contractor shall provide including, but not limited to, the following:</w:t>
      </w:r>
    </w:p>
    <w:p w14:paraId="6970A428" w14:textId="1E38552F" w:rsidR="003105FB" w:rsidRPr="00A75846" w:rsidRDefault="003105FB" w:rsidP="003105FB">
      <w:pPr>
        <w:pStyle w:val="AnnexesClaneka"/>
      </w:pPr>
      <w:r w:rsidRPr="00A75846">
        <w:t>design, delivery, assembly, supervision of installation, commissioning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 xml:space="preserve">“tying-in” to the existing Customer’s facilities, </w:t>
      </w:r>
    </w:p>
    <w:p w14:paraId="2FB34659" w14:textId="77777777"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granting of know-how, licenses, software and all intellectual property or other protected rights needed for proper operation, maintenance, repairs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78EF8E66"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initial operations are started the Contractor shall use all reasonable efforts to provide assistance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software enabling reading, editing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modifying or assistance to modifying the Equipment both during and after the warranty period as may be requested by the Customer in order to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296DF3A3"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3C92A9F5"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60EE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r w:rsidRPr="00A75846">
        <w:t>TECHNOLOGY AND ENGINEERING</w:t>
      </w:r>
    </w:p>
    <w:p w14:paraId="45643B72" w14:textId="32DDFD83"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77777777"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518A75F3"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3189F1C2" w:rsidR="004F11BA" w:rsidRPr="00A75846" w:rsidRDefault="004F11BA" w:rsidP="004F11BA">
      <w:pPr>
        <w:pStyle w:val="AnnexesClaneka"/>
      </w:pPr>
      <w:r w:rsidRPr="00A75846">
        <w:t>services related to the transfer of know-how, patents, trademarks, industrial designs, software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56" w:name="_Ref171342062"/>
      <w:r w:rsidRPr="00A75846">
        <w:lastRenderedPageBreak/>
        <w:t>DOCUMENTATION</w:t>
      </w:r>
      <w:bookmarkEnd w:id="156"/>
    </w:p>
    <w:p w14:paraId="39889033" w14:textId="43B3DA10"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60EE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5E58A6D0"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4D98F104"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69A66C4C" w:rsidR="00070534" w:rsidRPr="00A75846" w:rsidRDefault="00A86E96" w:rsidP="00070534">
      <w:pPr>
        <w:pStyle w:val="AnnexesClanek11"/>
      </w:pPr>
      <w:r w:rsidRPr="00A75846">
        <w:t>The Customer has the right to consult, comment on and approve project documentation in</w:t>
      </w:r>
      <w:r w:rsidR="0002396B" w:rsidRPr="00A75846">
        <w:t> </w:t>
      </w:r>
      <w:r w:rsidRPr="00A75846">
        <w:t>the</w:t>
      </w:r>
      <w:r w:rsidR="0002396B" w:rsidRPr="00A75846">
        <w:t> </w:t>
      </w:r>
      <w:r w:rsidRPr="00A75846">
        <w:t>course of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Customer and the Contractor, on the basis of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Contractor shall nevertheless evaluate any and all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r w:rsidRPr="00A75846">
        <w:t>The project documentation prepared by the Contractor shall include:</w:t>
      </w:r>
    </w:p>
    <w:p w14:paraId="527C5318" w14:textId="10378E05" w:rsidR="00FE5A2E" w:rsidRPr="00A75846" w:rsidRDefault="00FF5CF1" w:rsidP="00FE5A2E">
      <w:pPr>
        <w:pStyle w:val="AnnexesClaneka"/>
        <w:rPr>
          <w:b/>
        </w:rPr>
      </w:pPr>
      <w:bookmarkStart w:id="157" w:name="_Ref171342906"/>
      <w:r w:rsidRPr="00A75846">
        <w:rPr>
          <w:b/>
        </w:rPr>
        <w:t>Documents for construction readiness</w:t>
      </w:r>
      <w:bookmarkEnd w:id="157"/>
    </w:p>
    <w:p w14:paraId="21F9B778" w14:textId="317A580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72CB3227"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noise, its sources, amount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58" w:name="_Ref171342895"/>
      <w:r w:rsidRPr="00A75846">
        <w:rPr>
          <w:b/>
        </w:rPr>
        <w:lastRenderedPageBreak/>
        <w:t>Documents for basic engineering</w:t>
      </w:r>
      <w:bookmarkEnd w:id="158"/>
    </w:p>
    <w:p w14:paraId="1535248B" w14:textId="46CC1D0C"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77777777"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7009D21F"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noise, its sources, amount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59" w:name="_Ref171342886"/>
      <w:r w:rsidRPr="00A75846">
        <w:rPr>
          <w:b/>
        </w:rPr>
        <w:t>Documents for installation of the Equipment</w:t>
      </w:r>
      <w:bookmarkEnd w:id="159"/>
    </w:p>
    <w:p w14:paraId="1225A537" w14:textId="6857FAAE"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maintenance and repairs of the Equipment; </w:t>
      </w:r>
    </w:p>
    <w:p w14:paraId="1D0948BB" w14:textId="77777777" w:rsidR="006142D5" w:rsidRPr="00A75846" w:rsidRDefault="006142D5" w:rsidP="00F128FA">
      <w:pPr>
        <w:pStyle w:val="AnnexesClaneki"/>
        <w:keepNext w:val="0"/>
      </w:pPr>
      <w:r w:rsidRPr="00A75846">
        <w:t>detailed assembly, installation, erection, commissioning, operation and maintenance manuals for each appropriate unit of the Equipment; and</w:t>
      </w:r>
    </w:p>
    <w:p w14:paraId="168EE85D" w14:textId="08380095"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06ED3CE3"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77777777" w:rsidR="00B15E2F" w:rsidRPr="00A75846" w:rsidRDefault="00B15E2F" w:rsidP="00B15E2F">
      <w:pPr>
        <w:pStyle w:val="AnnexesClaneki"/>
      </w:pPr>
      <w:r w:rsidRPr="00A75846">
        <w:t>“as built“ documentation of the actually performed Work in one three (3) copies, including electronic version;</w:t>
      </w:r>
    </w:p>
    <w:p w14:paraId="46130351" w14:textId="2BADCF77"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77777777" w:rsidR="00B15E2F" w:rsidRPr="00A75846" w:rsidRDefault="00B15E2F" w:rsidP="00B15E2F">
      <w:pPr>
        <w:pStyle w:val="AnnexesClaneki"/>
      </w:pPr>
      <w:r w:rsidRPr="00A75846">
        <w:t>itemized list of equipment which is part of the Work, with attestations, inspection books and certificates of quality, origin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r w:rsidRPr="00A75846">
        <w:t xml:space="preserve">accompanying technical documentation, including the subcontractor’s file, erection manuals, Cold Commissioning and Hot Commissioning manuals in compliance with the Contract;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77777777" w:rsidR="00B15E2F" w:rsidRPr="00A75846" w:rsidRDefault="00B15E2F" w:rsidP="00F128FA">
      <w:pPr>
        <w:pStyle w:val="AnnexesClaneki"/>
        <w:keepNext w:val="0"/>
        <w:ind w:left="1417" w:hanging="425"/>
      </w:pPr>
      <w:r w:rsidRPr="00A75846">
        <w:t>certificates and inspection books enabling the approval of the Equipment, its operation, maintenance, repairs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documentation required for successful completion of Customer’s operators training including training of safe operation system, training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712AB087"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678F8E86" w:rsidR="003454E3" w:rsidRPr="00A75846" w:rsidRDefault="003454E3" w:rsidP="003454E3">
      <w:pPr>
        <w:pStyle w:val="AnnexesClaneki"/>
      </w:pPr>
      <w:r w:rsidRPr="00A75846">
        <w:t>maintenance, control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77777777"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469926C5"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r w:rsidRPr="00A75846">
        <w:t>CUSTOMER'S STAFF TRAINING</w:t>
      </w:r>
    </w:p>
    <w:p w14:paraId="2F1F454E" w14:textId="77777777" w:rsidR="00313E94" w:rsidRPr="00A75846" w:rsidRDefault="00313E94" w:rsidP="00313E94">
      <w:pPr>
        <w:pStyle w:val="AnnexesClanek11"/>
      </w:pPr>
      <w:r w:rsidRPr="00A75846">
        <w:t>The Contractor shall conduct training of the Customer’s personnel on-Site and/or manufacturing site of the Contractor, in assembly of operational parts required for production (moulds etc.), commissioning, operation, maintenance and/or repair of the Work.</w:t>
      </w:r>
    </w:p>
    <w:p w14:paraId="5CDBAFEC" w14:textId="3934E450" w:rsidR="00D31A2B" w:rsidRPr="00A75846" w:rsidRDefault="00313E94" w:rsidP="00313E94">
      <w:pPr>
        <w:pStyle w:val="AnnexesClanek11"/>
      </w:pPr>
      <w:r w:rsidRPr="00A75846">
        <w:t xml:space="preserve">More detailed requirements on training hereunder </w:t>
      </w:r>
      <w:r w:rsidR="00923D7F">
        <w:t>are</w:t>
      </w:r>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r w:rsidRPr="00A75846">
        <w:lastRenderedPageBreak/>
        <w:t>PERMITTING</w:t>
      </w:r>
    </w:p>
    <w:p w14:paraId="5FBCA5E2" w14:textId="204158B3"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60" w:name="_Ref171350299"/>
      <w:r w:rsidRPr="00A75846">
        <w:t>Under this Contract, the Contractor shall provide to the Customer the following:</w:t>
      </w:r>
      <w:bookmarkEnd w:id="160"/>
    </w:p>
    <w:p w14:paraId="3734A873" w14:textId="0F9A6D0E" w:rsidR="004579E0" w:rsidRPr="00A75846" w:rsidRDefault="004579E0" w:rsidP="004579E0">
      <w:pPr>
        <w:pStyle w:val="AnnexesClaneka"/>
      </w:pPr>
      <w:r w:rsidRPr="00A75846">
        <w:t>accessories, parts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488F5371" w:rsidR="003267DE" w:rsidRPr="00A75846" w:rsidRDefault="004579E0" w:rsidP="004579E0">
      <w:pPr>
        <w:pStyle w:val="AnnexesClaneka"/>
      </w:pPr>
      <w:bookmarkStart w:id="161" w:name="_Ref17134202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EE0E12">
        <w:rPr>
          <w:highlight w:val="cyan"/>
        </w:rPr>
        <w:t>to be edited by the Contractor</w:t>
      </w:r>
      <w:r w:rsidRPr="00A75846">
        <w:t>] of normal operation of</w:t>
      </w:r>
      <w:r w:rsidR="0002396B" w:rsidRPr="00A75846">
        <w:t> </w:t>
      </w:r>
      <w:r w:rsidRPr="00A75846">
        <w:t>the Equipment starting on the date following the day of issuance of the Post-Warranty Control Certificate by the Customer. Such spare parts shall be deemed as the Contractor’s recommendation and the final scope, amount of, and the date of order for such spare parts to</w:t>
      </w:r>
      <w:r w:rsidR="0002396B" w:rsidRPr="00A75846">
        <w:t> </w:t>
      </w:r>
      <w:r w:rsidRPr="00A75846">
        <w:t>be delivered by the Contractor, shall be of the Customer’s responsibility and any and all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61"/>
    </w:p>
    <w:p w14:paraId="24E2DB0D" w14:textId="4B7F2AD4"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60EE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1880256F" w:rsidR="00126149" w:rsidRPr="00A75846" w:rsidRDefault="006767D8" w:rsidP="00126149">
      <w:pPr>
        <w:pStyle w:val="AnnexesClanek11"/>
      </w:pPr>
      <w:r w:rsidRPr="00A75846">
        <w:t>Within [</w:t>
      </w:r>
      <w:r w:rsidRPr="00EE0E12">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60EE6">
        <w:t>6.1(b)</w:t>
      </w:r>
      <w:r w:rsidR="0036421E" w:rsidRPr="00A75846">
        <w:fldChar w:fldCharType="end"/>
      </w:r>
      <w:r w:rsidRPr="00A75846">
        <w:t xml:space="preserve"> of this Annex to:</w:t>
      </w:r>
    </w:p>
    <w:p w14:paraId="3DB87036" w14:textId="77777777"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following such termination, to furnish at no cost to the Customer, the blueprints, drawings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r w:rsidRPr="00A75846">
        <w:rPr>
          <w:lang w:val="en-GB"/>
        </w:rPr>
        <w:lastRenderedPageBreak/>
        <w:t>ANNEX 3</w:t>
      </w:r>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r w:rsidRPr="00A75846">
        <w:t>COLD COMMISSIONING PARAMETERS</w:t>
      </w:r>
    </w:p>
    <w:p w14:paraId="346765F2" w14:textId="414E646E" w:rsidR="000625BD" w:rsidRPr="00A75846" w:rsidRDefault="007B5409" w:rsidP="000625BD">
      <w:pPr>
        <w:pStyle w:val="AnnexesClanek11"/>
      </w:pPr>
      <w:r w:rsidRPr="00A75846">
        <w:t>Through the course of the Cold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60EE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r w:rsidRPr="00A75846">
        <w:t>HOT COMMISSIONING PARAMETERS</w:t>
      </w:r>
    </w:p>
    <w:p w14:paraId="13982DAC" w14:textId="12EE8258" w:rsidR="002633A7" w:rsidRPr="00A75846" w:rsidRDefault="001A531B" w:rsidP="002633A7">
      <w:pPr>
        <w:pStyle w:val="AnnexesClanek11"/>
      </w:pPr>
      <w:r w:rsidRPr="00A75846">
        <w:t>Through the course of the Hot Commissioning,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60EE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62" w:name="_Ref171348402"/>
      <w:r w:rsidRPr="00A75846">
        <w:t>INITIAL OPERATION TESTS PARAMETERS</w:t>
      </w:r>
      <w:bookmarkEnd w:id="162"/>
    </w:p>
    <w:p w14:paraId="3F2A7A83" w14:textId="3E80988D" w:rsidR="00FD630A" w:rsidRPr="00A75846" w:rsidRDefault="00FD630A" w:rsidP="00FD630A">
      <w:pPr>
        <w:pStyle w:val="AnnexesClanek11"/>
      </w:pPr>
      <w:r w:rsidRPr="00A75846">
        <w:t>Through the course of the Initial Operation Tests, activities, processes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60EE6">
        <w:t>23.1(d)</w:t>
      </w:r>
      <w:r w:rsidR="00767C0E" w:rsidRPr="00A75846">
        <w:fldChar w:fldCharType="end"/>
      </w:r>
      <w:r w:rsidRPr="00A75846">
        <w:t xml:space="preserve"> of the Contract shall be performed.</w:t>
      </w:r>
    </w:p>
    <w:p w14:paraId="5BAAD286" w14:textId="77777777"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7C524C1C" w:rsidR="00285C45" w:rsidRPr="00A75846" w:rsidRDefault="00FD630A" w:rsidP="00FD630A">
      <w:pPr>
        <w:pStyle w:val="AnnexesClanek11"/>
      </w:pPr>
      <w:r w:rsidRPr="00A75846">
        <w:t>Further, during the Initial Operation Tests the following parameters will be monitored and</w:t>
      </w:r>
      <w:r w:rsidR="0002396B" w:rsidRPr="00A75846">
        <w:t> </w:t>
      </w:r>
      <w:r w:rsidRPr="00A75846">
        <w:t>activities, processes and checks performed:</w:t>
      </w:r>
    </w:p>
    <w:p w14:paraId="2EEC64EB" w14:textId="77777777" w:rsidR="0056586A" w:rsidRPr="00A75846" w:rsidRDefault="0056586A" w:rsidP="0056586A">
      <w:pPr>
        <w:pStyle w:val="AnnexesClaneka"/>
      </w:pPr>
      <w:r w:rsidRPr="00A75846">
        <w:t>trouble-free operation of the Equipment (from the takeover point (furnace spout) to the exit packaging);</w:t>
      </w:r>
    </w:p>
    <w:p w14:paraId="3DE86822" w14:textId="67D12591"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63" w:name="_Ref171348291"/>
      <w:r w:rsidRPr="00A75846">
        <w:t>compliance of the Equipment with OEE parameters contained in Table 1 (</w:t>
      </w:r>
      <w:r w:rsidRPr="00BC7E4F">
        <w:rPr>
          <w:i/>
          <w:iCs/>
        </w:rPr>
        <w:t>OEE parameters for Initial Operation Tests</w:t>
      </w:r>
      <w:r w:rsidRPr="00A75846">
        <w:t>);</w:t>
      </w:r>
      <w:bookmarkEnd w:id="163"/>
    </w:p>
    <w:p w14:paraId="0EEB9D91" w14:textId="77777777" w:rsidR="0056586A" w:rsidRPr="00A75846" w:rsidRDefault="0056586A" w:rsidP="0056586A">
      <w:pPr>
        <w:pStyle w:val="AnnexesClaneka"/>
      </w:pPr>
      <w:r w:rsidRPr="00A75846">
        <w:t>compliance of the Equipment with the parameters for maximum total process scrap contained in Table 6 (</w:t>
      </w:r>
      <w:r w:rsidRPr="00BC7E4F">
        <w:rPr>
          <w:i/>
          <w:iCs/>
        </w:rPr>
        <w:t>Maximum total process scrap values</w:t>
      </w:r>
      <w:r w:rsidRPr="00A75846">
        <w:t>);</w:t>
      </w:r>
    </w:p>
    <w:p w14:paraId="0008792E" w14:textId="77777777"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p>
    <w:p w14:paraId="601D8159" w14:textId="5BE68565" w:rsidR="0056586A" w:rsidRPr="00A75846" w:rsidRDefault="0056586A" w:rsidP="0056586A">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r w:rsidRPr="00A75846">
        <w:t>temperature gradient along the whole route between the furnace spout and the mould must not exceed the value of 20 °C;</w:t>
      </w:r>
    </w:p>
    <w:p w14:paraId="649025F6" w14:textId="77777777" w:rsidR="0056586A" w:rsidRPr="00A75846" w:rsidRDefault="0056586A" w:rsidP="0056586A">
      <w:pPr>
        <w:pStyle w:val="AnnexesClaneka"/>
      </w:pPr>
      <w:r w:rsidRPr="00A75846">
        <w:lastRenderedPageBreak/>
        <w:t>temperature variation of the melt between the centre of the tundish and the edges must not exceed 5 °C;</w:t>
      </w:r>
    </w:p>
    <w:p w14:paraId="090D3EB0" w14:textId="77777777" w:rsidR="0056586A" w:rsidRPr="00A75846" w:rsidRDefault="0056586A" w:rsidP="0056586A">
      <w:pPr>
        <w:pStyle w:val="AnnexesClaneka"/>
      </w:pPr>
      <w:r w:rsidRPr="00A75846">
        <w:t>the reduction of the hydrogen content of the melt shall not be less than 75% or the resulting hydrogen content of the melt shall not exceed 0,13 cm3/100g of melt;</w:t>
      </w:r>
    </w:p>
    <w:p w14:paraId="5C2AA420" w14:textId="77777777"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30EB74AC"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164" w:name="_Ref171346646"/>
      <w:r w:rsidRPr="00A75846">
        <w:t>PERFORMANCE TESTS PARAMETERS</w:t>
      </w:r>
      <w:bookmarkEnd w:id="164"/>
    </w:p>
    <w:p w14:paraId="128CA107" w14:textId="77777777" w:rsidR="00A83FD1" w:rsidRPr="00A75846" w:rsidRDefault="00A83FD1" w:rsidP="00A83FD1">
      <w:pPr>
        <w:pStyle w:val="AnnexesClanek11"/>
      </w:pPr>
      <w:r w:rsidRPr="00A75846">
        <w:t xml:space="preserve">During the Performance Tests, a product range will be produced as shown in Figure 1 (Performance Tests production range). </w:t>
      </w:r>
    </w:p>
    <w:p w14:paraId="2C6E235A" w14:textId="3F08E9FA"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r w:rsidRPr="00A75846">
        <w:t>Further, during the Performance Tests the following parameters will be monitored and activities, processes and checks performed:</w:t>
      </w:r>
    </w:p>
    <w:p w14:paraId="2C9AB85E" w14:textId="77777777" w:rsidR="00B0373B" w:rsidRPr="00A75846" w:rsidRDefault="00B0373B" w:rsidP="00B0373B">
      <w:pPr>
        <w:pStyle w:val="AnnexesClaneka"/>
      </w:pPr>
      <w:r w:rsidRPr="00A75846">
        <w:t>trouble-free operation of the Equipment (from the takeover point (furnace spout) to the exit packaging);</w:t>
      </w:r>
    </w:p>
    <w:p w14:paraId="469FC823" w14:textId="64C48221"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433E2F4D" w14:textId="77777777" w:rsidR="00B0373B" w:rsidRPr="00A75846" w:rsidRDefault="00B0373B" w:rsidP="00B0373B">
      <w:pPr>
        <w:pStyle w:val="AnnexesClaneka"/>
      </w:pPr>
      <w:bookmarkStart w:id="165" w:name="_Ref171346712"/>
      <w:r w:rsidRPr="00A75846">
        <w:t>compliance of the Equipment with OEE parameters contained in Table 3 (OEE parameters for Performance Tests);</w:t>
      </w:r>
      <w:bookmarkEnd w:id="165"/>
    </w:p>
    <w:p w14:paraId="43A96C06" w14:textId="77777777" w:rsidR="00B0373B" w:rsidRPr="00A75846" w:rsidRDefault="00B0373B" w:rsidP="00B0373B">
      <w:pPr>
        <w:pStyle w:val="AnnexesClaneka"/>
      </w:pPr>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p>
    <w:p w14:paraId="402ED5EE" w14:textId="1EDE494C" w:rsidR="00B0373B" w:rsidRPr="00A75846" w:rsidRDefault="00B0373B" w:rsidP="00B0373B">
      <w:pPr>
        <w:pStyle w:val="AnnexesClaneka"/>
      </w:pPr>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p>
    <w:p w14:paraId="5FD1F076" w14:textId="59E17887"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019B5AEE" w:rsidR="00B0373B" w:rsidRPr="00A75846" w:rsidRDefault="00B0373B" w:rsidP="00B0373B">
      <w:pPr>
        <w:pStyle w:val="AnnexesClaneka"/>
      </w:pPr>
      <w:r w:rsidRPr="00A75846">
        <w:t>temperature gradient along the whole route between the furnace spout and the mo</w:t>
      </w:r>
      <w:r w:rsidR="00E839D6" w:rsidRPr="00A75846">
        <w:t>u</w:t>
      </w:r>
      <w:r w:rsidRPr="00A75846">
        <w:t>ld must not</w:t>
      </w:r>
      <w:r w:rsidR="0002396B" w:rsidRPr="00A75846">
        <w:t> </w:t>
      </w:r>
      <w:r w:rsidRPr="00A75846">
        <w:t>exceed the value of 20 °C;</w:t>
      </w:r>
    </w:p>
    <w:p w14:paraId="364C8C51" w14:textId="72B55EA3" w:rsidR="00B0373B" w:rsidRPr="00A75846" w:rsidRDefault="00B0373B" w:rsidP="00B0373B">
      <w:pPr>
        <w:pStyle w:val="AnnexesClaneka"/>
      </w:pPr>
      <w:r w:rsidRPr="00A75846">
        <w:t>temperature variation of the melt between the centre of the tundish and the edges must not</w:t>
      </w:r>
      <w:r w:rsidR="0002396B" w:rsidRPr="00A75846">
        <w:t> </w:t>
      </w:r>
      <w:r w:rsidRPr="00A75846">
        <w:t>exceed 5 °C;</w:t>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r w:rsidRPr="00A75846">
        <w:t>melt.</w:t>
      </w:r>
    </w:p>
    <w:p w14:paraId="41ECBA5A" w14:textId="74E45D56"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166" w:name="_Ref171341956"/>
      <w:r w:rsidRPr="00A75846">
        <w:t>the changeover time to the same casting diameter (executable for casting diameter with two (2) casting sets available) or a different casting diameter with the same alloy must not exceed 60 minutes;</w:t>
      </w:r>
      <w:bookmarkEnd w:id="166"/>
    </w:p>
    <w:p w14:paraId="278A6544" w14:textId="699CE3B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60EE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Default="00B0373B" w:rsidP="00B0373B">
      <w:pPr>
        <w:pStyle w:val="AnnexesClaneka"/>
      </w:pPr>
      <w:r w:rsidRPr="00A75846">
        <w:t>calibration of the instrumentation devices will be carried out using OK, NOK and boundary billets.</w:t>
      </w:r>
    </w:p>
    <w:p w14:paraId="13FC127D" w14:textId="1424F004" w:rsidR="00913296" w:rsidRPr="00A75846" w:rsidRDefault="00913296" w:rsidP="00913296">
      <w:pPr>
        <w:pStyle w:val="AnnexesClanek11"/>
      </w:pPr>
      <w:r w:rsidRPr="00F5220B">
        <w:t>For the purposes of the Performance Tests, a reference charge will be melted according to Table 2 (</w:t>
      </w:r>
      <w:r w:rsidRPr="00F5220B">
        <w:rPr>
          <w:i/>
        </w:rPr>
        <w:t>Reference Charge</w:t>
      </w:r>
      <w:r w:rsidRPr="00F5220B">
        <w:t>).</w:t>
      </w:r>
    </w:p>
    <w:p w14:paraId="3D9837DE" w14:textId="0F866EDF" w:rsidR="00B0373B" w:rsidRPr="00A75846" w:rsidRDefault="00157207" w:rsidP="00B0373B">
      <w:pPr>
        <w:pStyle w:val="Nadpis1"/>
      </w:pPr>
      <w:r w:rsidRPr="00A75846">
        <w:t>GUARANTEED PARAMETERS AFTER ISSUANCE OF THE PROJECT CLOSING CERTIFICATE</w:t>
      </w:r>
    </w:p>
    <w:p w14:paraId="56616235" w14:textId="0A17123D" w:rsidR="00157207" w:rsidRPr="00A75846" w:rsidRDefault="00F04CFC" w:rsidP="00157207">
      <w:pPr>
        <w:pStyle w:val="AnnexesClanek11"/>
      </w:pPr>
      <w:r w:rsidRPr="00A75846">
        <w:t>After issuance of the Project Closing Certificate, the following parameters will be monitored and</w:t>
      </w:r>
      <w:r w:rsidR="0002396B" w:rsidRPr="00A75846">
        <w:t> </w:t>
      </w:r>
      <w:r w:rsidRPr="00A75846">
        <w:t>activities, processes and checks performed:</w:t>
      </w:r>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603A582B"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2B58863F" w14:textId="77777777" w:rsidR="00707DF6" w:rsidRPr="00A75846" w:rsidRDefault="00707DF6" w:rsidP="00707DF6">
      <w:pPr>
        <w:pStyle w:val="AnnexesClaneka"/>
      </w:pPr>
      <w:bookmarkStart w:id="167" w:name="_Ref171346583"/>
      <w:r w:rsidRPr="00A75846">
        <w:t>compliance of the Equipment with OEE parameters contained in Table 5 (OEE parameters after the issuance of the Project Closing Certificate);</w:t>
      </w:r>
      <w:bookmarkEnd w:id="167"/>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2907F370"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r w:rsidRPr="00A75846">
        <w:lastRenderedPageBreak/>
        <w:t>DEFINITIONS AND CALCULATION METHODS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7988186"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1CA623CD"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7ED29BD2"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16A2F75" w:rsidR="004219B2" w:rsidRPr="00A75846" w:rsidRDefault="007500D2" w:rsidP="003A1C9E">
      <w:pPr>
        <w:pStyle w:val="AnnexesTexta"/>
        <w:keepNext w:val="0"/>
      </w:pPr>
      <w:r w:rsidRPr="00A75846">
        <w:t>Potentially feasible production:</w:t>
      </w:r>
    </w:p>
    <w:p w14:paraId="27549E94" w14:textId="07191D39"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5FC8F854"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272DA1D5"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77777777"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1A355ED2"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078AD109" w:rsidR="00646E39" w:rsidRPr="00A75846" w:rsidRDefault="00A5624E" w:rsidP="00A5624E">
      <w:pPr>
        <w:pStyle w:val="AnnexesOdrazkyproi"/>
      </w:pPr>
      <w:r w:rsidRPr="00A75846">
        <w:t>other inevitable process scrap (other inevitable process waste may be generated by</w:t>
      </w:r>
      <w:r w:rsidR="0002396B" w:rsidRPr="00A75846">
        <w:t> </w:t>
      </w:r>
      <w:r w:rsidRPr="00A75846">
        <w:t>the horizontal billet casting process of by the operators, if the respective parts of the Equipment are not handled properly as instructed by the Contractor).</w:t>
      </w:r>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r w:rsidRPr="00A75846">
              <w:rPr>
                <w:color w:val="000000" w:themeColor="text1"/>
                <w:lang w:eastAsia="cs-CZ"/>
              </w:rPr>
              <w:t>≥96,0%</w:t>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77777777" w:rsidR="00D052C1" w:rsidRPr="00A75846" w:rsidRDefault="00D052C1">
            <w:pPr>
              <w:spacing w:before="0" w:after="0"/>
              <w:jc w:val="center"/>
              <w:rPr>
                <w:color w:val="000000"/>
                <w:lang w:eastAsia="cs-CZ"/>
              </w:rPr>
            </w:pPr>
            <w:r w:rsidRPr="00A75846">
              <w:rPr>
                <w:color w:val="000000" w:themeColor="text1"/>
                <w:lang w:eastAsia="cs-CZ"/>
              </w:rPr>
              <w:t>≥95%</w:t>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77777777" w:rsidR="00D052C1" w:rsidRPr="00A75846" w:rsidRDefault="00D052C1">
            <w:pPr>
              <w:spacing w:before="0" w:after="0"/>
              <w:jc w:val="center"/>
              <w:rPr>
                <w:color w:val="000000"/>
                <w:szCs w:val="22"/>
                <w:lang w:eastAsia="cs-CZ"/>
              </w:rPr>
            </w:pPr>
            <w:r w:rsidRPr="00A75846">
              <w:rPr>
                <w:color w:val="000000"/>
                <w:szCs w:val="22"/>
                <w:lang w:eastAsia="cs-CZ"/>
              </w:rPr>
              <w:t>≥77,5%</w:t>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1446"/>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r w:rsidRPr="00A75846">
              <w:rPr>
                <w:color w:val="000000" w:themeColor="text1"/>
                <w:lang w:eastAsia="cs-CZ"/>
              </w:rPr>
              <w:t>≥96,0%</w:t>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77777777" w:rsidR="00AD597C" w:rsidRPr="00A75846" w:rsidRDefault="00AD597C">
            <w:pPr>
              <w:spacing w:before="0" w:after="0"/>
              <w:jc w:val="center"/>
              <w:rPr>
                <w:color w:val="000000"/>
                <w:lang w:eastAsia="cs-CZ"/>
              </w:rPr>
            </w:pPr>
            <w:r w:rsidRPr="00A75846">
              <w:rPr>
                <w:color w:val="000000" w:themeColor="text1"/>
                <w:lang w:eastAsia="cs-CZ"/>
              </w:rPr>
              <w:t>≥96%</w:t>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77777777" w:rsidR="00AD597C" w:rsidRPr="00A75846" w:rsidRDefault="00AD597C">
            <w:pPr>
              <w:spacing w:before="0" w:after="0"/>
              <w:jc w:val="center"/>
              <w:rPr>
                <w:color w:val="000000"/>
                <w:szCs w:val="22"/>
                <w:lang w:eastAsia="cs-CZ"/>
              </w:rPr>
            </w:pPr>
            <w:r w:rsidRPr="00A75846">
              <w:rPr>
                <w:color w:val="000000"/>
                <w:szCs w:val="22"/>
                <w:lang w:eastAsia="cs-CZ"/>
              </w:rPr>
              <w:t>≥84,5%</w:t>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9"/>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1446"/>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r w:rsidRPr="00A75846">
              <w:rPr>
                <w:color w:val="000000" w:themeColor="text1"/>
                <w:lang w:eastAsia="cs-CZ"/>
              </w:rPr>
              <w:t>≥96,0%</w:t>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77777777" w:rsidR="007578FC" w:rsidRPr="00A75846" w:rsidRDefault="007578FC">
            <w:pPr>
              <w:spacing w:before="0" w:after="0"/>
              <w:jc w:val="center"/>
              <w:rPr>
                <w:color w:val="000000"/>
                <w:lang w:eastAsia="cs-CZ"/>
              </w:rPr>
            </w:pPr>
            <w:r w:rsidRPr="00A75846">
              <w:rPr>
                <w:color w:val="000000" w:themeColor="text1"/>
                <w:lang w:eastAsia="cs-CZ"/>
              </w:rPr>
              <w:t>≥97%</w:t>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7777777" w:rsidR="007578FC" w:rsidRPr="00A75846" w:rsidRDefault="007578FC">
            <w:pPr>
              <w:spacing w:before="0" w:after="0"/>
              <w:jc w:val="center"/>
              <w:rPr>
                <w:color w:val="000000"/>
                <w:szCs w:val="22"/>
                <w:lang w:eastAsia="cs-CZ"/>
              </w:rPr>
            </w:pPr>
            <w:r w:rsidRPr="00A75846">
              <w:rPr>
                <w:color w:val="000000"/>
                <w:szCs w:val="22"/>
                <w:lang w:eastAsia="cs-CZ"/>
              </w:rPr>
              <w:t>≥85,4%</w:t>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r w:rsidRPr="00A75846">
        <w:t>The maximum total process scrap must not exceed the following values for individual billet diameters:</w:t>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pPr>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p>
    <w:p w14:paraId="2B73D6D9" w14:textId="77777777" w:rsidR="00C65EFE" w:rsidRPr="00A75846" w:rsidRDefault="00C65EFE">
      <w:pPr>
        <w:spacing w:before="0" w:after="0"/>
        <w:jc w:val="left"/>
      </w:pPr>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p>
    <w:p w14:paraId="1AC1B3D7" w14:textId="77777777" w:rsidR="0053582C" w:rsidRPr="00A75846" w:rsidRDefault="0053582C" w:rsidP="002D4EFF">
      <w:pPr>
        <w:pStyle w:val="Nadpis0"/>
        <w:spacing w:before="120" w:after="120"/>
        <w:jc w:val="center"/>
        <w:rPr>
          <w:lang w:val="en-GB"/>
        </w:rPr>
      </w:pPr>
      <w:r w:rsidRPr="00A75846">
        <w:rPr>
          <w:lang w:val="en-GB"/>
        </w:rPr>
        <w:t>TEMPLATES OF BANK GUARANTEES</w:t>
      </w:r>
    </w:p>
    <w:p w14:paraId="5CB74600" w14:textId="141CF86E" w:rsidR="0004349A" w:rsidRPr="00A75846" w:rsidRDefault="0053582C" w:rsidP="00210779">
      <w:pPr>
        <w:spacing w:after="360"/>
        <w:jc w:val="center"/>
        <w:rPr>
          <w:b/>
          <w:bCs/>
        </w:rPr>
      </w:pPr>
      <w:r w:rsidRPr="00A75846">
        <w:rPr>
          <w:b/>
        </w:rPr>
        <w:t>TEMPLATE OF BANK GUARANTEE – PERFORMANCE SECURITY</w:t>
      </w:r>
    </w:p>
    <w:p w14:paraId="529861B8" w14:textId="09EE492F" w:rsidR="00210779" w:rsidRPr="00A75846" w:rsidRDefault="00B51851" w:rsidP="00210779">
      <w:pPr>
        <w:tabs>
          <w:tab w:val="left" w:pos="567"/>
        </w:tabs>
        <w:spacing w:after="0"/>
        <w:rPr>
          <w:szCs w:val="22"/>
        </w:rPr>
      </w:pPr>
      <w:r w:rsidRPr="00A75846">
        <w:rPr>
          <w:szCs w:val="22"/>
        </w:rPr>
        <w:t>To:</w:t>
      </w:r>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r w:rsidR="00210779" w:rsidRPr="00A75846">
        <w:rPr>
          <w:b/>
          <w:bCs/>
          <w:szCs w:val="22"/>
        </w:rPr>
        <w:t>a.s.</w:t>
      </w:r>
      <w:proofErr w:type="spellEnd"/>
      <w:r w:rsidR="00210779" w:rsidRPr="00A75846">
        <w:rPr>
          <w:szCs w:val="22"/>
        </w:rPr>
        <w:t>,</w:t>
      </w:r>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1B806793" w:rsidR="0053582C" w:rsidRPr="00A75846" w:rsidRDefault="00210779" w:rsidP="00210779">
      <w:pPr>
        <w:tabs>
          <w:tab w:val="left" w:pos="567"/>
        </w:tabs>
        <w:spacing w:before="0"/>
        <w:ind w:left="567"/>
        <w:rPr>
          <w:szCs w:val="22"/>
        </w:rPr>
      </w:pPr>
      <w:r w:rsidRPr="00A75846">
        <w:rPr>
          <w:szCs w:val="22"/>
        </w:rPr>
        <w:t>Czech Republic</w:t>
      </w:r>
    </w:p>
    <w:p w14:paraId="54AC3B7F" w14:textId="7E919F52" w:rsidR="008F73D6" w:rsidRPr="00A75846" w:rsidRDefault="008F73D6" w:rsidP="008F73D6">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6E735937" w14:textId="26758085"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60EE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r w:rsidR="00157EFC">
        <w:t xml:space="preserve">the </w:t>
      </w:r>
      <w:r w:rsidRPr="00A75846">
        <w:t>“</w:t>
      </w:r>
      <w:r w:rsidRPr="00A75846">
        <w:rPr>
          <w:b/>
          <w:bCs/>
        </w:rPr>
        <w:t>Performance Security</w:t>
      </w:r>
      <w:r w:rsidRPr="00A75846">
        <w:t>”).</w:t>
      </w:r>
    </w:p>
    <w:p w14:paraId="5A328A44" w14:textId="110D1094" w:rsidR="008F73D6" w:rsidRPr="00A75846" w:rsidRDefault="008F73D6" w:rsidP="008F73D6">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0C8C7F02" w:rsidR="008F73D6" w:rsidRPr="00A75846" w:rsidRDefault="008F73D6" w:rsidP="008F73D6">
      <w:r w:rsidRPr="00A75846">
        <w:t>This Performance Security is valid from the date of its issue until [●].</w:t>
      </w:r>
    </w:p>
    <w:p w14:paraId="176A8B64" w14:textId="77777777"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3978A843"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Performance Security, and we hereby waive notice of any such change, addition or modification.</w:t>
      </w:r>
    </w:p>
    <w:p w14:paraId="1904AF9E" w14:textId="3FFBFE7B" w:rsidR="008F73D6" w:rsidRPr="00A75846" w:rsidRDefault="008F73D6" w:rsidP="008F73D6">
      <w:r w:rsidRPr="00A75846">
        <w:t>This Performance Security shall be governed by Czech law and comply with</w:t>
      </w:r>
      <w:r w:rsidR="00E839D6" w:rsidRPr="00A75846">
        <w:t xml:space="preserve"> </w:t>
      </w:r>
      <w:r w:rsidRPr="00A75846">
        <w:t>URDG 758.</w:t>
      </w:r>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7777777"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5655C43" w:rsidR="00B76A3F" w:rsidRPr="00A75846" w:rsidRDefault="00B76A3F" w:rsidP="00B76A3F">
      <w:pPr>
        <w:tabs>
          <w:tab w:val="left" w:pos="567"/>
        </w:tabs>
        <w:spacing w:before="0"/>
        <w:ind w:left="567"/>
        <w:rPr>
          <w:szCs w:val="22"/>
        </w:rPr>
      </w:pPr>
      <w:r w:rsidRPr="00A75846">
        <w:rPr>
          <w:szCs w:val="22"/>
        </w:rPr>
        <w:t>Czech Republic</w:t>
      </w:r>
    </w:p>
    <w:p w14:paraId="2CFAE817" w14:textId="14F198E3" w:rsidR="00F52A23" w:rsidRPr="00A75846" w:rsidRDefault="00F52A23" w:rsidP="00F52A23">
      <w:r w:rsidRPr="00A75846">
        <w:t>We have been informed that our client [●], with its registered office at [●], identification number: [●], registered in the Commercial Registered maintained by [●] (</w:t>
      </w:r>
      <w:r w:rsidR="00157EFC">
        <w:t xml:space="preserve">the </w:t>
      </w:r>
      <w:r w:rsidRPr="00A75846">
        <w:t>“</w:t>
      </w:r>
      <w:r w:rsidRPr="00A75846">
        <w:rPr>
          <w:b/>
          <w:bCs/>
        </w:rPr>
        <w:t>Contractor</w:t>
      </w:r>
      <w:r w:rsidRPr="00A75846">
        <w:t>”), entered into the Contract for work related to the 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r w:rsidR="00157EFC">
        <w:t xml:space="preserve">the </w:t>
      </w:r>
      <w:r w:rsidRPr="00A75846">
        <w:t>“</w:t>
      </w:r>
      <w:r w:rsidRPr="00A75846">
        <w:rPr>
          <w:b/>
          <w:bCs/>
        </w:rPr>
        <w:t>Contract</w:t>
      </w:r>
      <w:r w:rsidRPr="00A75846">
        <w:t>”).</w:t>
      </w:r>
    </w:p>
    <w:p w14:paraId="30A68656" w14:textId="4014B5C3"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60EE6">
        <w:t>26.2</w:t>
      </w:r>
      <w:r w:rsidR="00767C0E" w:rsidRPr="00A75846">
        <w:fldChar w:fldCharType="end"/>
      </w:r>
      <w:r w:rsidRPr="00A75846">
        <w:t xml:space="preserve"> of the Contract requires the Contractor to provide a bank guarantee equal to ten percent (10%) of the Contract Price, which corresponds to EUR [●] in order to guarantee a</w:t>
      </w:r>
      <w:r w:rsidR="0002396B" w:rsidRPr="00A75846">
        <w:t> </w:t>
      </w:r>
      <w:r w:rsidRPr="00A75846">
        <w:t>compensation for any financial claim resulting from the Contractor’s failure to fulfil its obligations under warranties provided by the Contractor in the Contract (</w:t>
      </w:r>
      <w:r w:rsidR="00CA4C93">
        <w:t xml:space="preserve">the </w:t>
      </w:r>
      <w:r w:rsidRPr="00A75846">
        <w:t>“</w:t>
      </w:r>
      <w:r w:rsidRPr="00CA4C93">
        <w:rPr>
          <w:b/>
          <w:bCs/>
        </w:rPr>
        <w:t>General Warranty Bond</w:t>
      </w:r>
      <w:r w:rsidRPr="00A75846">
        <w:t>”).</w:t>
      </w:r>
    </w:p>
    <w:p w14:paraId="7F7C5742" w14:textId="6295F571" w:rsidR="00F52A23" w:rsidRPr="00A75846" w:rsidRDefault="00F52A23" w:rsidP="00F52A23">
      <w:r w:rsidRPr="00A75846">
        <w:t>We, [the name and contact information of bank to be added] hereby affirm irrevocably and</w:t>
      </w:r>
      <w:r w:rsidR="0002396B" w:rsidRPr="00A75846">
        <w:t> </w:t>
      </w:r>
      <w:r w:rsidRPr="00A75846">
        <w:t>unconditionally to pay you, upon your first written demand, without caveat or argument, any sum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r w:rsidRPr="00A75846">
        <w:t>This General Warranty Bond is valid from the date of its issue until [●].</w:t>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496BC03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5B21EA39"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Work to be performed thereunder or of any of the Contract documents which may be made between you and the Contractor shall in any way release us from any liability under this General Warranty Bond, and we hereby waive notice of any such change, addition or modification.</w:t>
      </w:r>
    </w:p>
    <w:p w14:paraId="7231686B" w14:textId="6A68DB15" w:rsidR="00F52A23" w:rsidRPr="00A75846" w:rsidRDefault="00F52A23" w:rsidP="00F52A23">
      <w:r w:rsidRPr="00A75846">
        <w:t>This General Warranty Bond shall be governed by Czech law and comply with URDG 758.</w:t>
      </w:r>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r w:rsidRPr="00A75846">
        <w:rPr>
          <w:lang w:val="en-GB"/>
        </w:rPr>
        <w:lastRenderedPageBreak/>
        <w:t>ANNEX 5</w:t>
      </w:r>
    </w:p>
    <w:p w14:paraId="19BE2F71" w14:textId="2CE6E581" w:rsidR="00F52A23" w:rsidRPr="00A75846" w:rsidRDefault="00161F89" w:rsidP="0025283C">
      <w:pPr>
        <w:pStyle w:val="Nadpis0"/>
        <w:spacing w:before="120" w:after="120"/>
        <w:jc w:val="center"/>
        <w:rPr>
          <w:b w:val="0"/>
          <w:bCs/>
          <w:lang w:val="en-GB"/>
        </w:rPr>
      </w:pPr>
      <w:r w:rsidRPr="00A75846">
        <w:rPr>
          <w:lang w:val="en-GB"/>
        </w:rPr>
        <w:t>TEMPLATE OF CHANGE REQUEST</w:t>
      </w:r>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168" w:name="_Toc164861573"/>
            <w:bookmarkStart w:id="169"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50ECC740"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51C977BB"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168"/>
      <w:bookmarkEnd w:id="169"/>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r w:rsidRPr="00A75846">
        <w:rPr>
          <w:lang w:val="en-GB"/>
        </w:rPr>
        <w:lastRenderedPageBreak/>
        <w:t>ANNEX 6</w:t>
      </w:r>
    </w:p>
    <w:p w14:paraId="752913A5" w14:textId="77777777" w:rsidR="00F674B9" w:rsidRPr="00A75846" w:rsidRDefault="00F674B9" w:rsidP="0025283C">
      <w:pPr>
        <w:pStyle w:val="Nadpis0"/>
        <w:spacing w:before="120" w:after="120"/>
        <w:jc w:val="center"/>
        <w:rPr>
          <w:lang w:val="en-GB"/>
        </w:rPr>
      </w:pPr>
      <w:r w:rsidRPr="00A75846">
        <w:rPr>
          <w:lang w:val="en-GB"/>
        </w:rPr>
        <w:t>SPECIFICATION OF CRITICAL SOFTWARE</w:t>
      </w:r>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r w:rsidRPr="00A75846">
        <w:rPr>
          <w:lang w:val="en-GB"/>
        </w:rPr>
        <w:lastRenderedPageBreak/>
        <w:t>ANNEX 7</w:t>
      </w:r>
    </w:p>
    <w:p w14:paraId="03601497" w14:textId="5300DCAC" w:rsidR="00F674B9" w:rsidRPr="00A75846" w:rsidRDefault="008919FE" w:rsidP="0025283C">
      <w:pPr>
        <w:pStyle w:val="Nadpis0"/>
        <w:spacing w:before="120" w:after="120"/>
        <w:jc w:val="center"/>
        <w:rPr>
          <w:b w:val="0"/>
          <w:bCs/>
          <w:lang w:val="en-GB"/>
        </w:rPr>
      </w:pPr>
      <w:r w:rsidRPr="00A75846">
        <w:rPr>
          <w:lang w:val="en-GB"/>
        </w:rPr>
        <w:t xml:space="preserve">RISKS </w:t>
      </w:r>
      <w:r w:rsidRPr="00A75846">
        <w:rPr>
          <w:b w:val="0"/>
          <w:bCs/>
          <w:lang w:val="en-GB"/>
        </w:rPr>
        <w:t>AT THE SITE</w:t>
      </w:r>
    </w:p>
    <w:p w14:paraId="4EEA4B86" w14:textId="077E2485" w:rsidR="008919FE" w:rsidRPr="00A75846" w:rsidRDefault="00A61FB9" w:rsidP="008919FE">
      <w:pPr>
        <w:pStyle w:val="Nadpis1"/>
        <w:numPr>
          <w:ilvl w:val="0"/>
          <w:numId w:val="27"/>
        </w:numPr>
      </w:pPr>
      <w:r w:rsidRPr="00A75846">
        <w:t>General</w:t>
      </w:r>
    </w:p>
    <w:p w14:paraId="7FD2A9D8" w14:textId="58041D20"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§101</w:t>
      </w:r>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77777777"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9A5FA80"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CBF1EB5"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4B4FE249"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7C686867"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77777777"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77777777"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77777777"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r w:rsidRPr="00A75846">
        <w:t>CREATED RISKS</w:t>
      </w:r>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non-motor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64551A39"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Risk of impact to the head - crane operation, access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3D402DDB"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41219F9E" w:rsidR="00FD4E5E" w:rsidRPr="00A75846" w:rsidRDefault="004C1CE0" w:rsidP="00FD4E5E">
      <w:pPr>
        <w:pStyle w:val="Nadpis1"/>
      </w:pPr>
      <w:r w:rsidRPr="00A75846">
        <w:t>BASIC INFORMATION FOR SUPPLIERS (OR VISITORS, TOURS ETC.) 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7BCA81B8"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provided that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r w:rsidRPr="00A75846">
        <w:t>With regard to the risks arising from the work environment, the use of mobile phones, tablets and headphones (MP3 players etc.) is prohibited on all production and operation premises. Service calls are allowed provided that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3DFA45AB"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2302, 2306, for shifts see the Company’s directory</w:t>
      </w:r>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The persons shall dispose of wastes, chemicals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1B87520B"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49752556"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contractually arranged jobs, loading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The persons shall follow any and all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Work with open fire may only be performed on the basis of a previously issued written authorisation.</w:t>
      </w:r>
    </w:p>
    <w:p w14:paraId="34FD4911" w14:textId="5DB0C3DD"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Later on,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60EE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r w:rsidRPr="00A75846">
        <w:t>Prohibition of access to the crane.</w:t>
      </w:r>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52B49A1B"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47120D79" w:rsidR="00DD120B" w:rsidRPr="00A75846" w:rsidRDefault="009C3F25" w:rsidP="00DD120B">
      <w:pPr>
        <w:pStyle w:val="Nadpis1"/>
      </w:pPr>
      <w:r w:rsidRPr="00A75846">
        <w:t>LIABILITIES OF THE CONTRACTOR (WHEN PERFORMING CONTRACTUAL WORKS)</w:t>
      </w:r>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3831D07A"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837B64B"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activities and deliveries of work for the Customer, the Contractor guarantees strict observance of all provisions arising from the valid legislation, safety regulations and procedures on their part for the entire duration of delivery. </w:t>
      </w:r>
    </w:p>
    <w:p w14:paraId="73CA7FBB" w14:textId="5CE3F8DF" w:rsidR="00BE5242" w:rsidRPr="00A75846" w:rsidRDefault="00BE5242" w:rsidP="00BE5242">
      <w:pPr>
        <w:pStyle w:val="AnnexesClaneka"/>
      </w:pPr>
      <w:r w:rsidRPr="00A75846">
        <w:t>The Contractor shall define a safe work procedure with regard to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63E55C0C" w:rsidR="00BE5242" w:rsidRPr="00A75846" w:rsidRDefault="00BE5242" w:rsidP="00BE5242">
      <w:pPr>
        <w:pStyle w:val="AnnexesClaneka"/>
      </w:pPr>
      <w:bookmarkStart w:id="170" w:name="_Ref171341818"/>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170"/>
    </w:p>
    <w:p w14:paraId="38FA4858" w14:textId="5E54529D"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19816CF1"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79BBF66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77777777"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2CC55EE5"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67CF6149" w:rsidR="0039342B" w:rsidRPr="00A75846" w:rsidRDefault="0039342B" w:rsidP="0039342B">
      <w:pPr>
        <w:spacing w:after="480"/>
      </w:pPr>
      <w:r w:rsidRPr="00A75846">
        <w:t>Name, surname, signature, mobile</w:t>
      </w:r>
      <w:r w:rsidRPr="00A75846">
        <w:tab/>
      </w:r>
      <w:r w:rsidRPr="00A75846">
        <w:tab/>
      </w:r>
      <w:r w:rsidRPr="00A75846">
        <w:tab/>
        <w:t>Name, surname, signature, mobile</w:t>
      </w:r>
    </w:p>
    <w:p w14:paraId="2CDA4EFB" w14:textId="26E6423C" w:rsidR="0039342B" w:rsidRPr="00A75846" w:rsidRDefault="0039342B" w:rsidP="0039342B">
      <w:r w:rsidRPr="00A75846">
        <w:t>Note: In the case of several persons of the Contractor excursions, group visits, etc., it is necessary to provide a Attendance List.</w:t>
      </w:r>
    </w:p>
    <w:p w14:paraId="6A87B204" w14:textId="77777777"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171" w:name="_Toc171493254"/>
      <w:r w:rsidRPr="00A75846">
        <w:rPr>
          <w:lang w:val="en-GB"/>
        </w:rPr>
        <w:lastRenderedPageBreak/>
        <w:t>SIGNATURE PAGE</w:t>
      </w:r>
      <w:bookmarkEnd w:id="171"/>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11"/>
      <w:footerReference w:type="default" r:id="rId12"/>
      <w:pgSz w:w="11907" w:h="16840" w:code="9"/>
      <w:pgMar w:top="1418"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31845" w14:textId="77777777" w:rsidR="002C3BA6" w:rsidRDefault="002C3BA6">
      <w:r>
        <w:separator/>
      </w:r>
    </w:p>
  </w:endnote>
  <w:endnote w:type="continuationSeparator" w:id="0">
    <w:p w14:paraId="73969571" w14:textId="77777777" w:rsidR="002C3BA6" w:rsidRDefault="002C3BA6">
      <w:r>
        <w:continuationSeparator/>
      </w:r>
    </w:p>
  </w:endnote>
  <w:endnote w:type="continuationNotice" w:id="1">
    <w:p w14:paraId="7D592E9E" w14:textId="77777777" w:rsidR="002C3BA6" w:rsidRDefault="002C3BA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3BAAC898"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CB64D" w14:textId="77777777" w:rsidR="002C3BA6" w:rsidRDefault="002C3BA6">
      <w:r>
        <w:separator/>
      </w:r>
    </w:p>
  </w:footnote>
  <w:footnote w:type="continuationSeparator" w:id="0">
    <w:p w14:paraId="10F23EA7" w14:textId="77777777" w:rsidR="002C3BA6" w:rsidRDefault="002C3BA6">
      <w:r>
        <w:continuationSeparator/>
      </w:r>
    </w:p>
  </w:footnote>
  <w:footnote w:type="continuationNotice" w:id="1">
    <w:p w14:paraId="7A755070" w14:textId="77777777" w:rsidR="002C3BA6" w:rsidRDefault="002C3BA6">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72A54923"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6690135">
    <w:abstractNumId w:val="6"/>
  </w:num>
  <w:num w:numId="2" w16cid:durableId="2119641443">
    <w:abstractNumId w:val="14"/>
  </w:num>
  <w:num w:numId="3" w16cid:durableId="606891381">
    <w:abstractNumId w:val="12"/>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8"/>
  </w:num>
  <w:num w:numId="10" w16cid:durableId="1572034118">
    <w:abstractNumId w:val="13"/>
  </w:num>
  <w:num w:numId="11" w16cid:durableId="1965967787">
    <w:abstractNumId w:val="5"/>
  </w:num>
  <w:num w:numId="12" w16cid:durableId="1525167796">
    <w:abstractNumId w:val="9"/>
  </w:num>
  <w:num w:numId="13" w16cid:durableId="579562369">
    <w:abstractNumId w:val="10"/>
  </w:num>
  <w:num w:numId="14" w16cid:durableId="1787577831">
    <w:abstractNumId w:val="11"/>
  </w:num>
  <w:num w:numId="15" w16cid:durableId="221797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7"/>
  </w:num>
  <w:num w:numId="24" w16cid:durableId="17942023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2"/>
  </w:num>
  <w:num w:numId="26" w16cid:durableId="6945003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872681">
    <w:abstractNumId w:val="13"/>
  </w:num>
  <w:num w:numId="29" w16cid:durableId="193412065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4B"/>
    <w:rsid w:val="000005BD"/>
    <w:rsid w:val="00001BC7"/>
    <w:rsid w:val="00002B7E"/>
    <w:rsid w:val="00005E16"/>
    <w:rsid w:val="0000715D"/>
    <w:rsid w:val="000100EE"/>
    <w:rsid w:val="00010F6D"/>
    <w:rsid w:val="0001501E"/>
    <w:rsid w:val="00021204"/>
    <w:rsid w:val="00021A2C"/>
    <w:rsid w:val="000226B7"/>
    <w:rsid w:val="0002396B"/>
    <w:rsid w:val="00032194"/>
    <w:rsid w:val="000373B4"/>
    <w:rsid w:val="00037EA5"/>
    <w:rsid w:val="000409D1"/>
    <w:rsid w:val="0004349A"/>
    <w:rsid w:val="00043506"/>
    <w:rsid w:val="00043FDD"/>
    <w:rsid w:val="00044B63"/>
    <w:rsid w:val="00045B0C"/>
    <w:rsid w:val="00045B8E"/>
    <w:rsid w:val="00047221"/>
    <w:rsid w:val="000473F6"/>
    <w:rsid w:val="00050C48"/>
    <w:rsid w:val="00051D3E"/>
    <w:rsid w:val="00053444"/>
    <w:rsid w:val="00053705"/>
    <w:rsid w:val="00055CDF"/>
    <w:rsid w:val="000625BD"/>
    <w:rsid w:val="0006267D"/>
    <w:rsid w:val="00067A23"/>
    <w:rsid w:val="00070534"/>
    <w:rsid w:val="000731E4"/>
    <w:rsid w:val="000731F0"/>
    <w:rsid w:val="00080631"/>
    <w:rsid w:val="00082079"/>
    <w:rsid w:val="00082151"/>
    <w:rsid w:val="00084858"/>
    <w:rsid w:val="0009355B"/>
    <w:rsid w:val="00093FE3"/>
    <w:rsid w:val="00094EBF"/>
    <w:rsid w:val="000A29FF"/>
    <w:rsid w:val="000A3CEE"/>
    <w:rsid w:val="000A6AE6"/>
    <w:rsid w:val="000B0167"/>
    <w:rsid w:val="000B2FF1"/>
    <w:rsid w:val="000B519C"/>
    <w:rsid w:val="000C0C6F"/>
    <w:rsid w:val="000C3860"/>
    <w:rsid w:val="000C3DE5"/>
    <w:rsid w:val="000C52D4"/>
    <w:rsid w:val="000C6505"/>
    <w:rsid w:val="000C692A"/>
    <w:rsid w:val="000C6A9E"/>
    <w:rsid w:val="000D1479"/>
    <w:rsid w:val="000D291A"/>
    <w:rsid w:val="000D2DFE"/>
    <w:rsid w:val="000D3DD4"/>
    <w:rsid w:val="000D49C4"/>
    <w:rsid w:val="000D5043"/>
    <w:rsid w:val="000D528D"/>
    <w:rsid w:val="000D6F14"/>
    <w:rsid w:val="000D7CC9"/>
    <w:rsid w:val="000E0133"/>
    <w:rsid w:val="000E028E"/>
    <w:rsid w:val="000E05A2"/>
    <w:rsid w:val="000E0709"/>
    <w:rsid w:val="000E118C"/>
    <w:rsid w:val="000E18E3"/>
    <w:rsid w:val="000E1A47"/>
    <w:rsid w:val="000E32A4"/>
    <w:rsid w:val="000E4012"/>
    <w:rsid w:val="000E6139"/>
    <w:rsid w:val="000F1820"/>
    <w:rsid w:val="000F1F99"/>
    <w:rsid w:val="000F3865"/>
    <w:rsid w:val="000F47C2"/>
    <w:rsid w:val="000F558A"/>
    <w:rsid w:val="000F5947"/>
    <w:rsid w:val="000F61BB"/>
    <w:rsid w:val="00100E6F"/>
    <w:rsid w:val="00105B2A"/>
    <w:rsid w:val="00107759"/>
    <w:rsid w:val="001121CB"/>
    <w:rsid w:val="00115C64"/>
    <w:rsid w:val="001202A8"/>
    <w:rsid w:val="00120E39"/>
    <w:rsid w:val="00123072"/>
    <w:rsid w:val="00126149"/>
    <w:rsid w:val="00131981"/>
    <w:rsid w:val="001347FE"/>
    <w:rsid w:val="00135E30"/>
    <w:rsid w:val="00136447"/>
    <w:rsid w:val="00136449"/>
    <w:rsid w:val="001461C7"/>
    <w:rsid w:val="00147F77"/>
    <w:rsid w:val="00151571"/>
    <w:rsid w:val="00151FC6"/>
    <w:rsid w:val="001552C3"/>
    <w:rsid w:val="00156495"/>
    <w:rsid w:val="00157207"/>
    <w:rsid w:val="00157EFC"/>
    <w:rsid w:val="0016012F"/>
    <w:rsid w:val="00161F89"/>
    <w:rsid w:val="001623EC"/>
    <w:rsid w:val="00163D5A"/>
    <w:rsid w:val="00165105"/>
    <w:rsid w:val="0016563E"/>
    <w:rsid w:val="001657C3"/>
    <w:rsid w:val="00167129"/>
    <w:rsid w:val="00167D7C"/>
    <w:rsid w:val="001705D8"/>
    <w:rsid w:val="0018279C"/>
    <w:rsid w:val="001913B5"/>
    <w:rsid w:val="001913B8"/>
    <w:rsid w:val="00195048"/>
    <w:rsid w:val="00197F39"/>
    <w:rsid w:val="001A531B"/>
    <w:rsid w:val="001A5402"/>
    <w:rsid w:val="001A72A8"/>
    <w:rsid w:val="001B0A5C"/>
    <w:rsid w:val="001B1A10"/>
    <w:rsid w:val="001C0559"/>
    <w:rsid w:val="001C10DD"/>
    <w:rsid w:val="001C2AEE"/>
    <w:rsid w:val="001D50DD"/>
    <w:rsid w:val="001D5887"/>
    <w:rsid w:val="001D6529"/>
    <w:rsid w:val="001D7061"/>
    <w:rsid w:val="001D7D80"/>
    <w:rsid w:val="001E3778"/>
    <w:rsid w:val="001E3908"/>
    <w:rsid w:val="001E3BFC"/>
    <w:rsid w:val="001E4ABE"/>
    <w:rsid w:val="001E5467"/>
    <w:rsid w:val="001F067B"/>
    <w:rsid w:val="001F1B6F"/>
    <w:rsid w:val="001F1FF5"/>
    <w:rsid w:val="001F630B"/>
    <w:rsid w:val="00202FFE"/>
    <w:rsid w:val="00204189"/>
    <w:rsid w:val="00210148"/>
    <w:rsid w:val="00210779"/>
    <w:rsid w:val="00214B1C"/>
    <w:rsid w:val="00214F33"/>
    <w:rsid w:val="002170C4"/>
    <w:rsid w:val="00221F05"/>
    <w:rsid w:val="002224E5"/>
    <w:rsid w:val="002255C1"/>
    <w:rsid w:val="00226F00"/>
    <w:rsid w:val="00234017"/>
    <w:rsid w:val="00234A53"/>
    <w:rsid w:val="002352A7"/>
    <w:rsid w:val="00240CAD"/>
    <w:rsid w:val="00243073"/>
    <w:rsid w:val="0024687B"/>
    <w:rsid w:val="00252038"/>
    <w:rsid w:val="00252119"/>
    <w:rsid w:val="0025283C"/>
    <w:rsid w:val="0025304D"/>
    <w:rsid w:val="00254EAB"/>
    <w:rsid w:val="0025549D"/>
    <w:rsid w:val="00255855"/>
    <w:rsid w:val="00260FDB"/>
    <w:rsid w:val="00261137"/>
    <w:rsid w:val="002633A7"/>
    <w:rsid w:val="00267205"/>
    <w:rsid w:val="00272927"/>
    <w:rsid w:val="002736E1"/>
    <w:rsid w:val="0027501E"/>
    <w:rsid w:val="00280D90"/>
    <w:rsid w:val="00284D17"/>
    <w:rsid w:val="00285120"/>
    <w:rsid w:val="00285C45"/>
    <w:rsid w:val="00290149"/>
    <w:rsid w:val="00291400"/>
    <w:rsid w:val="002922E3"/>
    <w:rsid w:val="00292B36"/>
    <w:rsid w:val="00293E7E"/>
    <w:rsid w:val="00293F23"/>
    <w:rsid w:val="00297322"/>
    <w:rsid w:val="0029742E"/>
    <w:rsid w:val="002A38E4"/>
    <w:rsid w:val="002A4CE9"/>
    <w:rsid w:val="002A5731"/>
    <w:rsid w:val="002A6FA5"/>
    <w:rsid w:val="002B24C7"/>
    <w:rsid w:val="002B2658"/>
    <w:rsid w:val="002B3D6B"/>
    <w:rsid w:val="002B6347"/>
    <w:rsid w:val="002B7112"/>
    <w:rsid w:val="002B77F1"/>
    <w:rsid w:val="002C2157"/>
    <w:rsid w:val="002C2D25"/>
    <w:rsid w:val="002C3BA6"/>
    <w:rsid w:val="002C4C04"/>
    <w:rsid w:val="002C6455"/>
    <w:rsid w:val="002C7241"/>
    <w:rsid w:val="002D4EFF"/>
    <w:rsid w:val="002D7D1B"/>
    <w:rsid w:val="002E107B"/>
    <w:rsid w:val="002E1679"/>
    <w:rsid w:val="002E1A37"/>
    <w:rsid w:val="002E627B"/>
    <w:rsid w:val="002E71C5"/>
    <w:rsid w:val="002E7319"/>
    <w:rsid w:val="002F002C"/>
    <w:rsid w:val="002F0333"/>
    <w:rsid w:val="002F3819"/>
    <w:rsid w:val="002F5990"/>
    <w:rsid w:val="002F617E"/>
    <w:rsid w:val="002F77D7"/>
    <w:rsid w:val="00304181"/>
    <w:rsid w:val="003105FB"/>
    <w:rsid w:val="00310E7E"/>
    <w:rsid w:val="00311590"/>
    <w:rsid w:val="00313336"/>
    <w:rsid w:val="00313E94"/>
    <w:rsid w:val="00322AD3"/>
    <w:rsid w:val="00324FA9"/>
    <w:rsid w:val="003266E4"/>
    <w:rsid w:val="003267DE"/>
    <w:rsid w:val="00326A98"/>
    <w:rsid w:val="00327F5D"/>
    <w:rsid w:val="003305AB"/>
    <w:rsid w:val="00333CF9"/>
    <w:rsid w:val="00334B8B"/>
    <w:rsid w:val="00342C8A"/>
    <w:rsid w:val="00344299"/>
    <w:rsid w:val="003454E3"/>
    <w:rsid w:val="00345A75"/>
    <w:rsid w:val="00346283"/>
    <w:rsid w:val="003466D6"/>
    <w:rsid w:val="00350A0D"/>
    <w:rsid w:val="0035493F"/>
    <w:rsid w:val="00354FEC"/>
    <w:rsid w:val="00355FBC"/>
    <w:rsid w:val="003607EF"/>
    <w:rsid w:val="00362AF0"/>
    <w:rsid w:val="00362F78"/>
    <w:rsid w:val="0036421E"/>
    <w:rsid w:val="003730E8"/>
    <w:rsid w:val="00373151"/>
    <w:rsid w:val="0037365E"/>
    <w:rsid w:val="00373CBB"/>
    <w:rsid w:val="0037417B"/>
    <w:rsid w:val="0037663F"/>
    <w:rsid w:val="00376A9D"/>
    <w:rsid w:val="0037797B"/>
    <w:rsid w:val="00380A1B"/>
    <w:rsid w:val="00382994"/>
    <w:rsid w:val="003836AF"/>
    <w:rsid w:val="00384147"/>
    <w:rsid w:val="00387822"/>
    <w:rsid w:val="00387DB7"/>
    <w:rsid w:val="0039342B"/>
    <w:rsid w:val="0039378B"/>
    <w:rsid w:val="003957DB"/>
    <w:rsid w:val="00397A67"/>
    <w:rsid w:val="003A05F9"/>
    <w:rsid w:val="003A0766"/>
    <w:rsid w:val="003A1C9E"/>
    <w:rsid w:val="003A2578"/>
    <w:rsid w:val="003A26B7"/>
    <w:rsid w:val="003A274C"/>
    <w:rsid w:val="003A328D"/>
    <w:rsid w:val="003A5DF0"/>
    <w:rsid w:val="003B097A"/>
    <w:rsid w:val="003B2942"/>
    <w:rsid w:val="003B3B03"/>
    <w:rsid w:val="003B54F4"/>
    <w:rsid w:val="003B700D"/>
    <w:rsid w:val="003B78C8"/>
    <w:rsid w:val="003C05F2"/>
    <w:rsid w:val="003C0CA6"/>
    <w:rsid w:val="003C0F2E"/>
    <w:rsid w:val="003C15C5"/>
    <w:rsid w:val="003C1982"/>
    <w:rsid w:val="003C1B77"/>
    <w:rsid w:val="003C2479"/>
    <w:rsid w:val="003C37F1"/>
    <w:rsid w:val="003C4A44"/>
    <w:rsid w:val="003C5D1D"/>
    <w:rsid w:val="003C5F93"/>
    <w:rsid w:val="003C7B53"/>
    <w:rsid w:val="003C7CD4"/>
    <w:rsid w:val="003C7EF0"/>
    <w:rsid w:val="003C7F06"/>
    <w:rsid w:val="003D37F6"/>
    <w:rsid w:val="003D60E1"/>
    <w:rsid w:val="003E77D0"/>
    <w:rsid w:val="003F0247"/>
    <w:rsid w:val="003F077E"/>
    <w:rsid w:val="003F092B"/>
    <w:rsid w:val="003F11D3"/>
    <w:rsid w:val="003F412D"/>
    <w:rsid w:val="003F7478"/>
    <w:rsid w:val="00400C64"/>
    <w:rsid w:val="00401E67"/>
    <w:rsid w:val="00403B47"/>
    <w:rsid w:val="00417815"/>
    <w:rsid w:val="00420173"/>
    <w:rsid w:val="00420B89"/>
    <w:rsid w:val="00421050"/>
    <w:rsid w:val="00421273"/>
    <w:rsid w:val="0042146B"/>
    <w:rsid w:val="004219B2"/>
    <w:rsid w:val="00422040"/>
    <w:rsid w:val="00423F6B"/>
    <w:rsid w:val="00424B61"/>
    <w:rsid w:val="00430342"/>
    <w:rsid w:val="004306AD"/>
    <w:rsid w:val="00430D62"/>
    <w:rsid w:val="004336B6"/>
    <w:rsid w:val="00437404"/>
    <w:rsid w:val="004422EC"/>
    <w:rsid w:val="00447ABA"/>
    <w:rsid w:val="00452864"/>
    <w:rsid w:val="00453918"/>
    <w:rsid w:val="0045425C"/>
    <w:rsid w:val="004548E3"/>
    <w:rsid w:val="00454CF6"/>
    <w:rsid w:val="00455ED4"/>
    <w:rsid w:val="00456235"/>
    <w:rsid w:val="00456EF4"/>
    <w:rsid w:val="00456F47"/>
    <w:rsid w:val="004575EC"/>
    <w:rsid w:val="004579E0"/>
    <w:rsid w:val="004607F9"/>
    <w:rsid w:val="00471198"/>
    <w:rsid w:val="0047256B"/>
    <w:rsid w:val="004728CE"/>
    <w:rsid w:val="00475345"/>
    <w:rsid w:val="004757E5"/>
    <w:rsid w:val="00475C29"/>
    <w:rsid w:val="004801DA"/>
    <w:rsid w:val="00481000"/>
    <w:rsid w:val="0048101E"/>
    <w:rsid w:val="0048167D"/>
    <w:rsid w:val="004819EC"/>
    <w:rsid w:val="004865FB"/>
    <w:rsid w:val="00492CC5"/>
    <w:rsid w:val="00492E27"/>
    <w:rsid w:val="0049474C"/>
    <w:rsid w:val="0049484B"/>
    <w:rsid w:val="004948D4"/>
    <w:rsid w:val="004A2E92"/>
    <w:rsid w:val="004A469D"/>
    <w:rsid w:val="004A752A"/>
    <w:rsid w:val="004B0104"/>
    <w:rsid w:val="004B0BD1"/>
    <w:rsid w:val="004B35F2"/>
    <w:rsid w:val="004B3ADA"/>
    <w:rsid w:val="004C1CE0"/>
    <w:rsid w:val="004C1F0F"/>
    <w:rsid w:val="004C1F1B"/>
    <w:rsid w:val="004C3F3A"/>
    <w:rsid w:val="004C6EA7"/>
    <w:rsid w:val="004C7599"/>
    <w:rsid w:val="004D0A5A"/>
    <w:rsid w:val="004D307F"/>
    <w:rsid w:val="004D313E"/>
    <w:rsid w:val="004D3E3C"/>
    <w:rsid w:val="004D50EF"/>
    <w:rsid w:val="004D61F1"/>
    <w:rsid w:val="004D62B5"/>
    <w:rsid w:val="004D6E2F"/>
    <w:rsid w:val="004E3B0A"/>
    <w:rsid w:val="004E4ABA"/>
    <w:rsid w:val="004E6CE7"/>
    <w:rsid w:val="004E7CAF"/>
    <w:rsid w:val="004F11BA"/>
    <w:rsid w:val="004F2E18"/>
    <w:rsid w:val="004F425D"/>
    <w:rsid w:val="004F7FD5"/>
    <w:rsid w:val="00500EDF"/>
    <w:rsid w:val="005012A3"/>
    <w:rsid w:val="00503DA7"/>
    <w:rsid w:val="00504044"/>
    <w:rsid w:val="005044BD"/>
    <w:rsid w:val="005051F3"/>
    <w:rsid w:val="00506494"/>
    <w:rsid w:val="005100E3"/>
    <w:rsid w:val="005126D4"/>
    <w:rsid w:val="00513FB3"/>
    <w:rsid w:val="00514D34"/>
    <w:rsid w:val="005161DB"/>
    <w:rsid w:val="00517453"/>
    <w:rsid w:val="00517A06"/>
    <w:rsid w:val="005203C9"/>
    <w:rsid w:val="0052081F"/>
    <w:rsid w:val="00520E00"/>
    <w:rsid w:val="00526C90"/>
    <w:rsid w:val="00533AAC"/>
    <w:rsid w:val="0053582C"/>
    <w:rsid w:val="0054213A"/>
    <w:rsid w:val="00542855"/>
    <w:rsid w:val="005438C2"/>
    <w:rsid w:val="005463D3"/>
    <w:rsid w:val="00546728"/>
    <w:rsid w:val="005518EF"/>
    <w:rsid w:val="00553285"/>
    <w:rsid w:val="00553E13"/>
    <w:rsid w:val="00557DB4"/>
    <w:rsid w:val="00560303"/>
    <w:rsid w:val="00561FA2"/>
    <w:rsid w:val="00562D7F"/>
    <w:rsid w:val="005654EE"/>
    <w:rsid w:val="0056586A"/>
    <w:rsid w:val="0056609A"/>
    <w:rsid w:val="005660FF"/>
    <w:rsid w:val="00572A5D"/>
    <w:rsid w:val="00574ED7"/>
    <w:rsid w:val="00576C25"/>
    <w:rsid w:val="0057765A"/>
    <w:rsid w:val="00583926"/>
    <w:rsid w:val="0058536D"/>
    <w:rsid w:val="005875E9"/>
    <w:rsid w:val="005912DC"/>
    <w:rsid w:val="00596E48"/>
    <w:rsid w:val="005A13C3"/>
    <w:rsid w:val="005A171C"/>
    <w:rsid w:val="005A1B26"/>
    <w:rsid w:val="005A369B"/>
    <w:rsid w:val="005A50C2"/>
    <w:rsid w:val="005A79F9"/>
    <w:rsid w:val="005A7C27"/>
    <w:rsid w:val="005B02D1"/>
    <w:rsid w:val="005B1CB1"/>
    <w:rsid w:val="005B252B"/>
    <w:rsid w:val="005B2DEC"/>
    <w:rsid w:val="005B2E47"/>
    <w:rsid w:val="005B5123"/>
    <w:rsid w:val="005B5A5B"/>
    <w:rsid w:val="005B6FA1"/>
    <w:rsid w:val="005C0C9F"/>
    <w:rsid w:val="005C1A94"/>
    <w:rsid w:val="005C2495"/>
    <w:rsid w:val="005C3309"/>
    <w:rsid w:val="005C49FF"/>
    <w:rsid w:val="005D3839"/>
    <w:rsid w:val="005D67D4"/>
    <w:rsid w:val="005D6D8F"/>
    <w:rsid w:val="005E1588"/>
    <w:rsid w:val="005E461E"/>
    <w:rsid w:val="005E6329"/>
    <w:rsid w:val="005E7527"/>
    <w:rsid w:val="005F0AF5"/>
    <w:rsid w:val="005F2828"/>
    <w:rsid w:val="005F655E"/>
    <w:rsid w:val="005F7D76"/>
    <w:rsid w:val="006044DC"/>
    <w:rsid w:val="00605383"/>
    <w:rsid w:val="00612752"/>
    <w:rsid w:val="0061299E"/>
    <w:rsid w:val="00612E1A"/>
    <w:rsid w:val="00612EC3"/>
    <w:rsid w:val="0061357A"/>
    <w:rsid w:val="006142D5"/>
    <w:rsid w:val="00616C3F"/>
    <w:rsid w:val="00617250"/>
    <w:rsid w:val="00620684"/>
    <w:rsid w:val="00622340"/>
    <w:rsid w:val="00625107"/>
    <w:rsid w:val="00626036"/>
    <w:rsid w:val="00626F68"/>
    <w:rsid w:val="00627C29"/>
    <w:rsid w:val="00627EEF"/>
    <w:rsid w:val="0063041D"/>
    <w:rsid w:val="006321C7"/>
    <w:rsid w:val="00635FEC"/>
    <w:rsid w:val="006372AB"/>
    <w:rsid w:val="00637301"/>
    <w:rsid w:val="006445BB"/>
    <w:rsid w:val="00645977"/>
    <w:rsid w:val="00646E39"/>
    <w:rsid w:val="00646F6E"/>
    <w:rsid w:val="00650D45"/>
    <w:rsid w:val="006514F5"/>
    <w:rsid w:val="00652523"/>
    <w:rsid w:val="00656AD6"/>
    <w:rsid w:val="00657383"/>
    <w:rsid w:val="006575D5"/>
    <w:rsid w:val="0066153D"/>
    <w:rsid w:val="006615A7"/>
    <w:rsid w:val="00662026"/>
    <w:rsid w:val="0066644B"/>
    <w:rsid w:val="00670F77"/>
    <w:rsid w:val="00671233"/>
    <w:rsid w:val="00673119"/>
    <w:rsid w:val="00675675"/>
    <w:rsid w:val="006767D8"/>
    <w:rsid w:val="00681752"/>
    <w:rsid w:val="00681C3F"/>
    <w:rsid w:val="00681E97"/>
    <w:rsid w:val="00686A74"/>
    <w:rsid w:val="00687000"/>
    <w:rsid w:val="006900C9"/>
    <w:rsid w:val="006913F0"/>
    <w:rsid w:val="00692396"/>
    <w:rsid w:val="00694320"/>
    <w:rsid w:val="006947CA"/>
    <w:rsid w:val="0069498E"/>
    <w:rsid w:val="006969D7"/>
    <w:rsid w:val="006973CB"/>
    <w:rsid w:val="00697F6B"/>
    <w:rsid w:val="006A0829"/>
    <w:rsid w:val="006A14BD"/>
    <w:rsid w:val="006A1BDB"/>
    <w:rsid w:val="006A25E0"/>
    <w:rsid w:val="006A4D67"/>
    <w:rsid w:val="006A5501"/>
    <w:rsid w:val="006A6983"/>
    <w:rsid w:val="006B0917"/>
    <w:rsid w:val="006B2ABC"/>
    <w:rsid w:val="006B3842"/>
    <w:rsid w:val="006B3E92"/>
    <w:rsid w:val="006B51C9"/>
    <w:rsid w:val="006B6EAF"/>
    <w:rsid w:val="006B7C65"/>
    <w:rsid w:val="006C4690"/>
    <w:rsid w:val="006C51DB"/>
    <w:rsid w:val="006C678F"/>
    <w:rsid w:val="006D18F2"/>
    <w:rsid w:val="006D257D"/>
    <w:rsid w:val="006D3909"/>
    <w:rsid w:val="006D399B"/>
    <w:rsid w:val="006D3B0B"/>
    <w:rsid w:val="006D55C0"/>
    <w:rsid w:val="006D5B18"/>
    <w:rsid w:val="006E1403"/>
    <w:rsid w:val="006E14AA"/>
    <w:rsid w:val="006E17B2"/>
    <w:rsid w:val="006E270F"/>
    <w:rsid w:val="006E448B"/>
    <w:rsid w:val="006E5160"/>
    <w:rsid w:val="006E5D1C"/>
    <w:rsid w:val="006F20B1"/>
    <w:rsid w:val="006F2FC6"/>
    <w:rsid w:val="006F3D63"/>
    <w:rsid w:val="006F7E0B"/>
    <w:rsid w:val="006F7E96"/>
    <w:rsid w:val="00706D6B"/>
    <w:rsid w:val="00707DF6"/>
    <w:rsid w:val="0071042F"/>
    <w:rsid w:val="00710A4C"/>
    <w:rsid w:val="00711F5A"/>
    <w:rsid w:val="00714C32"/>
    <w:rsid w:val="00715876"/>
    <w:rsid w:val="0072786A"/>
    <w:rsid w:val="00736CAF"/>
    <w:rsid w:val="007402D6"/>
    <w:rsid w:val="00741807"/>
    <w:rsid w:val="00741E37"/>
    <w:rsid w:val="007423BB"/>
    <w:rsid w:val="00742D99"/>
    <w:rsid w:val="00743065"/>
    <w:rsid w:val="00743E07"/>
    <w:rsid w:val="00745448"/>
    <w:rsid w:val="007500D2"/>
    <w:rsid w:val="007513B4"/>
    <w:rsid w:val="0075215E"/>
    <w:rsid w:val="0075313C"/>
    <w:rsid w:val="00753DA8"/>
    <w:rsid w:val="0075585D"/>
    <w:rsid w:val="00756FE1"/>
    <w:rsid w:val="007578FC"/>
    <w:rsid w:val="00762CFD"/>
    <w:rsid w:val="00763442"/>
    <w:rsid w:val="00763D70"/>
    <w:rsid w:val="007643C6"/>
    <w:rsid w:val="00764859"/>
    <w:rsid w:val="00767C0E"/>
    <w:rsid w:val="00770BAF"/>
    <w:rsid w:val="0077430E"/>
    <w:rsid w:val="00774EB1"/>
    <w:rsid w:val="0077506A"/>
    <w:rsid w:val="00777DD8"/>
    <w:rsid w:val="007803E8"/>
    <w:rsid w:val="00780F7D"/>
    <w:rsid w:val="007812A1"/>
    <w:rsid w:val="00784328"/>
    <w:rsid w:val="00784EB8"/>
    <w:rsid w:val="0079309B"/>
    <w:rsid w:val="00794187"/>
    <w:rsid w:val="0079527C"/>
    <w:rsid w:val="00797195"/>
    <w:rsid w:val="007975CC"/>
    <w:rsid w:val="007A0DFD"/>
    <w:rsid w:val="007A2592"/>
    <w:rsid w:val="007A2EBF"/>
    <w:rsid w:val="007A59B6"/>
    <w:rsid w:val="007A5AC7"/>
    <w:rsid w:val="007A5CDC"/>
    <w:rsid w:val="007A70C7"/>
    <w:rsid w:val="007B0C84"/>
    <w:rsid w:val="007B429B"/>
    <w:rsid w:val="007B478C"/>
    <w:rsid w:val="007B5409"/>
    <w:rsid w:val="007B6C6E"/>
    <w:rsid w:val="007B75EF"/>
    <w:rsid w:val="007B7DB9"/>
    <w:rsid w:val="007C06D6"/>
    <w:rsid w:val="007C13AC"/>
    <w:rsid w:val="007C1975"/>
    <w:rsid w:val="007C34A9"/>
    <w:rsid w:val="007C584F"/>
    <w:rsid w:val="007D02BD"/>
    <w:rsid w:val="007D789D"/>
    <w:rsid w:val="007E1044"/>
    <w:rsid w:val="007E11F8"/>
    <w:rsid w:val="007E182D"/>
    <w:rsid w:val="007E295B"/>
    <w:rsid w:val="007E2FB9"/>
    <w:rsid w:val="007E3C85"/>
    <w:rsid w:val="007F0F9F"/>
    <w:rsid w:val="007F1DF8"/>
    <w:rsid w:val="007F2154"/>
    <w:rsid w:val="007F64F5"/>
    <w:rsid w:val="007F78F3"/>
    <w:rsid w:val="008007A0"/>
    <w:rsid w:val="00804748"/>
    <w:rsid w:val="00805456"/>
    <w:rsid w:val="00806CAC"/>
    <w:rsid w:val="008101AA"/>
    <w:rsid w:val="0081205A"/>
    <w:rsid w:val="0081357B"/>
    <w:rsid w:val="00813859"/>
    <w:rsid w:val="008152AF"/>
    <w:rsid w:val="00821669"/>
    <w:rsid w:val="00821731"/>
    <w:rsid w:val="00822674"/>
    <w:rsid w:val="00824044"/>
    <w:rsid w:val="00825889"/>
    <w:rsid w:val="00830608"/>
    <w:rsid w:val="00831881"/>
    <w:rsid w:val="00831C68"/>
    <w:rsid w:val="00832227"/>
    <w:rsid w:val="00832C43"/>
    <w:rsid w:val="008409C7"/>
    <w:rsid w:val="00841743"/>
    <w:rsid w:val="008444B3"/>
    <w:rsid w:val="00845994"/>
    <w:rsid w:val="0084618B"/>
    <w:rsid w:val="00847165"/>
    <w:rsid w:val="008472AA"/>
    <w:rsid w:val="0085484E"/>
    <w:rsid w:val="00865E28"/>
    <w:rsid w:val="008667C5"/>
    <w:rsid w:val="008711FE"/>
    <w:rsid w:val="00875948"/>
    <w:rsid w:val="00875FB0"/>
    <w:rsid w:val="00876126"/>
    <w:rsid w:val="00886782"/>
    <w:rsid w:val="00887983"/>
    <w:rsid w:val="008919FE"/>
    <w:rsid w:val="00892543"/>
    <w:rsid w:val="00893D8C"/>
    <w:rsid w:val="00897111"/>
    <w:rsid w:val="008A21FF"/>
    <w:rsid w:val="008A31A9"/>
    <w:rsid w:val="008A4400"/>
    <w:rsid w:val="008A44CA"/>
    <w:rsid w:val="008A4DFA"/>
    <w:rsid w:val="008A530C"/>
    <w:rsid w:val="008A551B"/>
    <w:rsid w:val="008A568E"/>
    <w:rsid w:val="008A6E4A"/>
    <w:rsid w:val="008B0E22"/>
    <w:rsid w:val="008B34DC"/>
    <w:rsid w:val="008B445C"/>
    <w:rsid w:val="008B53BD"/>
    <w:rsid w:val="008C08F3"/>
    <w:rsid w:val="008C238F"/>
    <w:rsid w:val="008C385D"/>
    <w:rsid w:val="008D0A83"/>
    <w:rsid w:val="008D307D"/>
    <w:rsid w:val="008D3A1D"/>
    <w:rsid w:val="008E15B3"/>
    <w:rsid w:val="008E2A0E"/>
    <w:rsid w:val="008E33AC"/>
    <w:rsid w:val="008E6BFB"/>
    <w:rsid w:val="008E7608"/>
    <w:rsid w:val="008F10CF"/>
    <w:rsid w:val="008F14AE"/>
    <w:rsid w:val="008F2F6D"/>
    <w:rsid w:val="008F3569"/>
    <w:rsid w:val="008F4BFA"/>
    <w:rsid w:val="008F4F15"/>
    <w:rsid w:val="008F6868"/>
    <w:rsid w:val="008F68FD"/>
    <w:rsid w:val="008F71C0"/>
    <w:rsid w:val="008F73D6"/>
    <w:rsid w:val="008F73E4"/>
    <w:rsid w:val="00900C5C"/>
    <w:rsid w:val="00903DE4"/>
    <w:rsid w:val="00903ED7"/>
    <w:rsid w:val="009066C1"/>
    <w:rsid w:val="00913296"/>
    <w:rsid w:val="0091347D"/>
    <w:rsid w:val="00921BB6"/>
    <w:rsid w:val="0092385D"/>
    <w:rsid w:val="00923D7F"/>
    <w:rsid w:val="00923E93"/>
    <w:rsid w:val="009242FC"/>
    <w:rsid w:val="00924951"/>
    <w:rsid w:val="00924E68"/>
    <w:rsid w:val="00933C16"/>
    <w:rsid w:val="009344B4"/>
    <w:rsid w:val="00936496"/>
    <w:rsid w:val="009415B8"/>
    <w:rsid w:val="0094253B"/>
    <w:rsid w:val="00943B23"/>
    <w:rsid w:val="00946CD8"/>
    <w:rsid w:val="00947A65"/>
    <w:rsid w:val="00960C79"/>
    <w:rsid w:val="00960EE6"/>
    <w:rsid w:val="00962CB9"/>
    <w:rsid w:val="00962CFB"/>
    <w:rsid w:val="009665E4"/>
    <w:rsid w:val="00973DD1"/>
    <w:rsid w:val="00975377"/>
    <w:rsid w:val="00975CC4"/>
    <w:rsid w:val="0097604E"/>
    <w:rsid w:val="009818CF"/>
    <w:rsid w:val="009820F6"/>
    <w:rsid w:val="0098415F"/>
    <w:rsid w:val="00985E13"/>
    <w:rsid w:val="009861AE"/>
    <w:rsid w:val="009904E8"/>
    <w:rsid w:val="00994117"/>
    <w:rsid w:val="00994E8F"/>
    <w:rsid w:val="0099563F"/>
    <w:rsid w:val="009A0393"/>
    <w:rsid w:val="009A21AC"/>
    <w:rsid w:val="009A231C"/>
    <w:rsid w:val="009A2AEB"/>
    <w:rsid w:val="009A4183"/>
    <w:rsid w:val="009B04FB"/>
    <w:rsid w:val="009B0C2E"/>
    <w:rsid w:val="009B4A92"/>
    <w:rsid w:val="009B7E84"/>
    <w:rsid w:val="009C3F25"/>
    <w:rsid w:val="009C3F2B"/>
    <w:rsid w:val="009C4C73"/>
    <w:rsid w:val="009C51FC"/>
    <w:rsid w:val="009C5E69"/>
    <w:rsid w:val="009C616A"/>
    <w:rsid w:val="009C7B54"/>
    <w:rsid w:val="009D17E8"/>
    <w:rsid w:val="009D4120"/>
    <w:rsid w:val="009D4E7C"/>
    <w:rsid w:val="009D5CA4"/>
    <w:rsid w:val="009E0478"/>
    <w:rsid w:val="009E137A"/>
    <w:rsid w:val="009E166A"/>
    <w:rsid w:val="009E1B32"/>
    <w:rsid w:val="009E2B09"/>
    <w:rsid w:val="009E5385"/>
    <w:rsid w:val="009E5417"/>
    <w:rsid w:val="009E581E"/>
    <w:rsid w:val="009E6F28"/>
    <w:rsid w:val="009F34F1"/>
    <w:rsid w:val="009F5527"/>
    <w:rsid w:val="009F59DA"/>
    <w:rsid w:val="00A02763"/>
    <w:rsid w:val="00A0311E"/>
    <w:rsid w:val="00A03D69"/>
    <w:rsid w:val="00A043CC"/>
    <w:rsid w:val="00A045F5"/>
    <w:rsid w:val="00A052B5"/>
    <w:rsid w:val="00A06784"/>
    <w:rsid w:val="00A11CAF"/>
    <w:rsid w:val="00A12995"/>
    <w:rsid w:val="00A13CC7"/>
    <w:rsid w:val="00A14731"/>
    <w:rsid w:val="00A1496F"/>
    <w:rsid w:val="00A20385"/>
    <w:rsid w:val="00A2556E"/>
    <w:rsid w:val="00A25AE3"/>
    <w:rsid w:val="00A261EF"/>
    <w:rsid w:val="00A26AE6"/>
    <w:rsid w:val="00A2795C"/>
    <w:rsid w:val="00A32D37"/>
    <w:rsid w:val="00A36B74"/>
    <w:rsid w:val="00A37D4E"/>
    <w:rsid w:val="00A405A7"/>
    <w:rsid w:val="00A40C0F"/>
    <w:rsid w:val="00A413FA"/>
    <w:rsid w:val="00A42BDF"/>
    <w:rsid w:val="00A446FF"/>
    <w:rsid w:val="00A450B0"/>
    <w:rsid w:val="00A47F00"/>
    <w:rsid w:val="00A529D5"/>
    <w:rsid w:val="00A5461F"/>
    <w:rsid w:val="00A5624E"/>
    <w:rsid w:val="00A61B53"/>
    <w:rsid w:val="00A61FB9"/>
    <w:rsid w:val="00A6248B"/>
    <w:rsid w:val="00A64539"/>
    <w:rsid w:val="00A65807"/>
    <w:rsid w:val="00A66A8B"/>
    <w:rsid w:val="00A73A37"/>
    <w:rsid w:val="00A73BC5"/>
    <w:rsid w:val="00A75846"/>
    <w:rsid w:val="00A76E11"/>
    <w:rsid w:val="00A8065C"/>
    <w:rsid w:val="00A8169A"/>
    <w:rsid w:val="00A82A0C"/>
    <w:rsid w:val="00A82B8F"/>
    <w:rsid w:val="00A82C09"/>
    <w:rsid w:val="00A83FD1"/>
    <w:rsid w:val="00A85EBA"/>
    <w:rsid w:val="00A86E96"/>
    <w:rsid w:val="00A875DF"/>
    <w:rsid w:val="00A91CE9"/>
    <w:rsid w:val="00A96457"/>
    <w:rsid w:val="00A96515"/>
    <w:rsid w:val="00A97117"/>
    <w:rsid w:val="00A97995"/>
    <w:rsid w:val="00A97C7C"/>
    <w:rsid w:val="00AA068A"/>
    <w:rsid w:val="00AA0FC9"/>
    <w:rsid w:val="00AA3F88"/>
    <w:rsid w:val="00AA4540"/>
    <w:rsid w:val="00AA6A27"/>
    <w:rsid w:val="00AA76AB"/>
    <w:rsid w:val="00AB37C6"/>
    <w:rsid w:val="00AB6A71"/>
    <w:rsid w:val="00AB6FB0"/>
    <w:rsid w:val="00AB79E1"/>
    <w:rsid w:val="00AC04DA"/>
    <w:rsid w:val="00AC1AE3"/>
    <w:rsid w:val="00AC5E88"/>
    <w:rsid w:val="00AC7384"/>
    <w:rsid w:val="00AC74A4"/>
    <w:rsid w:val="00AC7584"/>
    <w:rsid w:val="00AD0CD3"/>
    <w:rsid w:val="00AD10EA"/>
    <w:rsid w:val="00AD17C1"/>
    <w:rsid w:val="00AD1954"/>
    <w:rsid w:val="00AD2517"/>
    <w:rsid w:val="00AD597C"/>
    <w:rsid w:val="00AE0032"/>
    <w:rsid w:val="00AE0FB6"/>
    <w:rsid w:val="00AE2149"/>
    <w:rsid w:val="00AE4555"/>
    <w:rsid w:val="00AE6656"/>
    <w:rsid w:val="00AF06A9"/>
    <w:rsid w:val="00AF0FBE"/>
    <w:rsid w:val="00AF279A"/>
    <w:rsid w:val="00AF369D"/>
    <w:rsid w:val="00AF5445"/>
    <w:rsid w:val="00AF57F5"/>
    <w:rsid w:val="00AF776E"/>
    <w:rsid w:val="00B00B4E"/>
    <w:rsid w:val="00B030A7"/>
    <w:rsid w:val="00B0373B"/>
    <w:rsid w:val="00B047D4"/>
    <w:rsid w:val="00B11A81"/>
    <w:rsid w:val="00B13B2B"/>
    <w:rsid w:val="00B1415D"/>
    <w:rsid w:val="00B1543C"/>
    <w:rsid w:val="00B15E2F"/>
    <w:rsid w:val="00B1661E"/>
    <w:rsid w:val="00B174DA"/>
    <w:rsid w:val="00B175E4"/>
    <w:rsid w:val="00B203E6"/>
    <w:rsid w:val="00B20F4D"/>
    <w:rsid w:val="00B21402"/>
    <w:rsid w:val="00B22551"/>
    <w:rsid w:val="00B2500D"/>
    <w:rsid w:val="00B25626"/>
    <w:rsid w:val="00B25D1C"/>
    <w:rsid w:val="00B260A9"/>
    <w:rsid w:val="00B312F3"/>
    <w:rsid w:val="00B35F33"/>
    <w:rsid w:val="00B37112"/>
    <w:rsid w:val="00B413B5"/>
    <w:rsid w:val="00B4284A"/>
    <w:rsid w:val="00B42D78"/>
    <w:rsid w:val="00B45EE4"/>
    <w:rsid w:val="00B4689D"/>
    <w:rsid w:val="00B513BE"/>
    <w:rsid w:val="00B51680"/>
    <w:rsid w:val="00B51851"/>
    <w:rsid w:val="00B51B73"/>
    <w:rsid w:val="00B53A60"/>
    <w:rsid w:val="00B57344"/>
    <w:rsid w:val="00B57CA7"/>
    <w:rsid w:val="00B601C6"/>
    <w:rsid w:val="00B60EF4"/>
    <w:rsid w:val="00B62C10"/>
    <w:rsid w:val="00B70CEE"/>
    <w:rsid w:val="00B719D4"/>
    <w:rsid w:val="00B71AEE"/>
    <w:rsid w:val="00B72041"/>
    <w:rsid w:val="00B72241"/>
    <w:rsid w:val="00B758E3"/>
    <w:rsid w:val="00B76A3F"/>
    <w:rsid w:val="00B76ADC"/>
    <w:rsid w:val="00B76BBB"/>
    <w:rsid w:val="00B800D9"/>
    <w:rsid w:val="00B8012C"/>
    <w:rsid w:val="00B812ED"/>
    <w:rsid w:val="00B816A1"/>
    <w:rsid w:val="00B82970"/>
    <w:rsid w:val="00B8342E"/>
    <w:rsid w:val="00B836CD"/>
    <w:rsid w:val="00B84AE9"/>
    <w:rsid w:val="00B90320"/>
    <w:rsid w:val="00B90A26"/>
    <w:rsid w:val="00B910B6"/>
    <w:rsid w:val="00B91674"/>
    <w:rsid w:val="00B935D5"/>
    <w:rsid w:val="00B93A39"/>
    <w:rsid w:val="00B96C96"/>
    <w:rsid w:val="00BA1F42"/>
    <w:rsid w:val="00BA52EA"/>
    <w:rsid w:val="00BA5C50"/>
    <w:rsid w:val="00BA69AF"/>
    <w:rsid w:val="00BB197A"/>
    <w:rsid w:val="00BB54A8"/>
    <w:rsid w:val="00BC2264"/>
    <w:rsid w:val="00BC4A00"/>
    <w:rsid w:val="00BC4A72"/>
    <w:rsid w:val="00BC507F"/>
    <w:rsid w:val="00BC58AA"/>
    <w:rsid w:val="00BC5BD3"/>
    <w:rsid w:val="00BC7555"/>
    <w:rsid w:val="00BC7E4F"/>
    <w:rsid w:val="00BE0C27"/>
    <w:rsid w:val="00BE1CEE"/>
    <w:rsid w:val="00BE2F0E"/>
    <w:rsid w:val="00BE5242"/>
    <w:rsid w:val="00BE6923"/>
    <w:rsid w:val="00BE76AD"/>
    <w:rsid w:val="00BE7E83"/>
    <w:rsid w:val="00BF13C5"/>
    <w:rsid w:val="00BF17B2"/>
    <w:rsid w:val="00BF4385"/>
    <w:rsid w:val="00BF4732"/>
    <w:rsid w:val="00BF4B37"/>
    <w:rsid w:val="00BF6AA8"/>
    <w:rsid w:val="00BF6BC6"/>
    <w:rsid w:val="00BF72D4"/>
    <w:rsid w:val="00BF7743"/>
    <w:rsid w:val="00BF7C54"/>
    <w:rsid w:val="00C0029D"/>
    <w:rsid w:val="00C006B3"/>
    <w:rsid w:val="00C010B4"/>
    <w:rsid w:val="00C03938"/>
    <w:rsid w:val="00C052F7"/>
    <w:rsid w:val="00C056DB"/>
    <w:rsid w:val="00C17CEA"/>
    <w:rsid w:val="00C20A20"/>
    <w:rsid w:val="00C20B10"/>
    <w:rsid w:val="00C23A8F"/>
    <w:rsid w:val="00C242A5"/>
    <w:rsid w:val="00C25EA6"/>
    <w:rsid w:val="00C303CB"/>
    <w:rsid w:val="00C3315E"/>
    <w:rsid w:val="00C3589B"/>
    <w:rsid w:val="00C358FD"/>
    <w:rsid w:val="00C373D5"/>
    <w:rsid w:val="00C42B6F"/>
    <w:rsid w:val="00C434C4"/>
    <w:rsid w:val="00C4693C"/>
    <w:rsid w:val="00C538F4"/>
    <w:rsid w:val="00C54A88"/>
    <w:rsid w:val="00C54BEE"/>
    <w:rsid w:val="00C57669"/>
    <w:rsid w:val="00C5777E"/>
    <w:rsid w:val="00C578BD"/>
    <w:rsid w:val="00C60158"/>
    <w:rsid w:val="00C63BD0"/>
    <w:rsid w:val="00C6446A"/>
    <w:rsid w:val="00C65EFE"/>
    <w:rsid w:val="00C67D5F"/>
    <w:rsid w:val="00C71ECF"/>
    <w:rsid w:val="00C73C3D"/>
    <w:rsid w:val="00C7519A"/>
    <w:rsid w:val="00C7668F"/>
    <w:rsid w:val="00C7759F"/>
    <w:rsid w:val="00C779FD"/>
    <w:rsid w:val="00C824D0"/>
    <w:rsid w:val="00C83373"/>
    <w:rsid w:val="00C87408"/>
    <w:rsid w:val="00C8774C"/>
    <w:rsid w:val="00C87F12"/>
    <w:rsid w:val="00C9015A"/>
    <w:rsid w:val="00C90270"/>
    <w:rsid w:val="00C93545"/>
    <w:rsid w:val="00C94952"/>
    <w:rsid w:val="00C95D70"/>
    <w:rsid w:val="00C96716"/>
    <w:rsid w:val="00C96A38"/>
    <w:rsid w:val="00CA2EA3"/>
    <w:rsid w:val="00CA3383"/>
    <w:rsid w:val="00CA4C93"/>
    <w:rsid w:val="00CA4E23"/>
    <w:rsid w:val="00CA59AD"/>
    <w:rsid w:val="00CA7398"/>
    <w:rsid w:val="00CB0298"/>
    <w:rsid w:val="00CB08AD"/>
    <w:rsid w:val="00CB22AD"/>
    <w:rsid w:val="00CB25C5"/>
    <w:rsid w:val="00CB4957"/>
    <w:rsid w:val="00CB4F43"/>
    <w:rsid w:val="00CB6403"/>
    <w:rsid w:val="00CC0DC1"/>
    <w:rsid w:val="00CC1F02"/>
    <w:rsid w:val="00CC430E"/>
    <w:rsid w:val="00CC4E2B"/>
    <w:rsid w:val="00CD04E4"/>
    <w:rsid w:val="00CD30D4"/>
    <w:rsid w:val="00CD34AA"/>
    <w:rsid w:val="00CD49D6"/>
    <w:rsid w:val="00CD5401"/>
    <w:rsid w:val="00CD58B5"/>
    <w:rsid w:val="00CD6785"/>
    <w:rsid w:val="00CE2A44"/>
    <w:rsid w:val="00CE5E82"/>
    <w:rsid w:val="00CE6FAD"/>
    <w:rsid w:val="00CE774C"/>
    <w:rsid w:val="00CF0AAE"/>
    <w:rsid w:val="00CF0FB3"/>
    <w:rsid w:val="00CF5038"/>
    <w:rsid w:val="00CF6102"/>
    <w:rsid w:val="00CF6CE6"/>
    <w:rsid w:val="00CF7B10"/>
    <w:rsid w:val="00D046A6"/>
    <w:rsid w:val="00D04B72"/>
    <w:rsid w:val="00D052C1"/>
    <w:rsid w:val="00D065D1"/>
    <w:rsid w:val="00D06C2F"/>
    <w:rsid w:val="00D115EA"/>
    <w:rsid w:val="00D15AE8"/>
    <w:rsid w:val="00D16236"/>
    <w:rsid w:val="00D31A2B"/>
    <w:rsid w:val="00D3786D"/>
    <w:rsid w:val="00D37DE0"/>
    <w:rsid w:val="00D416A6"/>
    <w:rsid w:val="00D41B3A"/>
    <w:rsid w:val="00D46634"/>
    <w:rsid w:val="00D503CF"/>
    <w:rsid w:val="00D51A78"/>
    <w:rsid w:val="00D52D42"/>
    <w:rsid w:val="00D531A2"/>
    <w:rsid w:val="00D53C3F"/>
    <w:rsid w:val="00D631B3"/>
    <w:rsid w:val="00D644A4"/>
    <w:rsid w:val="00D65D71"/>
    <w:rsid w:val="00D66652"/>
    <w:rsid w:val="00D67E1D"/>
    <w:rsid w:val="00D72047"/>
    <w:rsid w:val="00D73156"/>
    <w:rsid w:val="00D73F0B"/>
    <w:rsid w:val="00D8369E"/>
    <w:rsid w:val="00D86519"/>
    <w:rsid w:val="00D8772B"/>
    <w:rsid w:val="00D914E8"/>
    <w:rsid w:val="00D916B8"/>
    <w:rsid w:val="00D95681"/>
    <w:rsid w:val="00D96A35"/>
    <w:rsid w:val="00DA1F3E"/>
    <w:rsid w:val="00DA22B6"/>
    <w:rsid w:val="00DA344B"/>
    <w:rsid w:val="00DA619A"/>
    <w:rsid w:val="00DB050C"/>
    <w:rsid w:val="00DB220F"/>
    <w:rsid w:val="00DB4421"/>
    <w:rsid w:val="00DB4C04"/>
    <w:rsid w:val="00DB56C0"/>
    <w:rsid w:val="00DC024C"/>
    <w:rsid w:val="00DC0410"/>
    <w:rsid w:val="00DC1D56"/>
    <w:rsid w:val="00DC1D95"/>
    <w:rsid w:val="00DC31C3"/>
    <w:rsid w:val="00DC338D"/>
    <w:rsid w:val="00DC36C4"/>
    <w:rsid w:val="00DC7EBA"/>
    <w:rsid w:val="00DD120B"/>
    <w:rsid w:val="00DD4086"/>
    <w:rsid w:val="00DE0A5D"/>
    <w:rsid w:val="00DE1E17"/>
    <w:rsid w:val="00DE3F98"/>
    <w:rsid w:val="00DF140B"/>
    <w:rsid w:val="00DF19E7"/>
    <w:rsid w:val="00DF5194"/>
    <w:rsid w:val="00DF7417"/>
    <w:rsid w:val="00E004AA"/>
    <w:rsid w:val="00E01724"/>
    <w:rsid w:val="00E03FD1"/>
    <w:rsid w:val="00E05DC6"/>
    <w:rsid w:val="00E06EC2"/>
    <w:rsid w:val="00E07E67"/>
    <w:rsid w:val="00E11B19"/>
    <w:rsid w:val="00E136EC"/>
    <w:rsid w:val="00E142AA"/>
    <w:rsid w:val="00E16326"/>
    <w:rsid w:val="00E16E33"/>
    <w:rsid w:val="00E17B1D"/>
    <w:rsid w:val="00E2082D"/>
    <w:rsid w:val="00E21A11"/>
    <w:rsid w:val="00E21F4E"/>
    <w:rsid w:val="00E2532A"/>
    <w:rsid w:val="00E30F21"/>
    <w:rsid w:val="00E3167C"/>
    <w:rsid w:val="00E33CF0"/>
    <w:rsid w:val="00E34960"/>
    <w:rsid w:val="00E36068"/>
    <w:rsid w:val="00E362C2"/>
    <w:rsid w:val="00E37C80"/>
    <w:rsid w:val="00E416D0"/>
    <w:rsid w:val="00E423BE"/>
    <w:rsid w:val="00E42D1A"/>
    <w:rsid w:val="00E44DE0"/>
    <w:rsid w:val="00E46A10"/>
    <w:rsid w:val="00E47028"/>
    <w:rsid w:val="00E4715E"/>
    <w:rsid w:val="00E473DE"/>
    <w:rsid w:val="00E47E93"/>
    <w:rsid w:val="00E506F2"/>
    <w:rsid w:val="00E520A0"/>
    <w:rsid w:val="00E52DA7"/>
    <w:rsid w:val="00E55D90"/>
    <w:rsid w:val="00E57532"/>
    <w:rsid w:val="00E606A7"/>
    <w:rsid w:val="00E62684"/>
    <w:rsid w:val="00E63DA4"/>
    <w:rsid w:val="00E7059A"/>
    <w:rsid w:val="00E723FA"/>
    <w:rsid w:val="00E740B4"/>
    <w:rsid w:val="00E74904"/>
    <w:rsid w:val="00E75D5F"/>
    <w:rsid w:val="00E76918"/>
    <w:rsid w:val="00E81E56"/>
    <w:rsid w:val="00E837FE"/>
    <w:rsid w:val="00E839D6"/>
    <w:rsid w:val="00E84759"/>
    <w:rsid w:val="00E84C60"/>
    <w:rsid w:val="00E86218"/>
    <w:rsid w:val="00E8725A"/>
    <w:rsid w:val="00E87B7D"/>
    <w:rsid w:val="00E93D98"/>
    <w:rsid w:val="00E946C5"/>
    <w:rsid w:val="00E94CD7"/>
    <w:rsid w:val="00E95602"/>
    <w:rsid w:val="00E95F38"/>
    <w:rsid w:val="00E96F65"/>
    <w:rsid w:val="00EA00C0"/>
    <w:rsid w:val="00EA0CC4"/>
    <w:rsid w:val="00EB171F"/>
    <w:rsid w:val="00EB2FA5"/>
    <w:rsid w:val="00EB389D"/>
    <w:rsid w:val="00EB7ED1"/>
    <w:rsid w:val="00EC0315"/>
    <w:rsid w:val="00EC215B"/>
    <w:rsid w:val="00EC2A61"/>
    <w:rsid w:val="00EC4025"/>
    <w:rsid w:val="00EC4F19"/>
    <w:rsid w:val="00EC5B0C"/>
    <w:rsid w:val="00EC664D"/>
    <w:rsid w:val="00EC68AC"/>
    <w:rsid w:val="00ED1461"/>
    <w:rsid w:val="00ED14F0"/>
    <w:rsid w:val="00ED346A"/>
    <w:rsid w:val="00ED35AA"/>
    <w:rsid w:val="00ED39F1"/>
    <w:rsid w:val="00ED441A"/>
    <w:rsid w:val="00ED7293"/>
    <w:rsid w:val="00EE0E12"/>
    <w:rsid w:val="00EE0FB8"/>
    <w:rsid w:val="00EE2770"/>
    <w:rsid w:val="00EE354F"/>
    <w:rsid w:val="00EE6ECC"/>
    <w:rsid w:val="00EE7CDC"/>
    <w:rsid w:val="00EF116E"/>
    <w:rsid w:val="00EF4594"/>
    <w:rsid w:val="00F00B1C"/>
    <w:rsid w:val="00F010CB"/>
    <w:rsid w:val="00F0151F"/>
    <w:rsid w:val="00F03109"/>
    <w:rsid w:val="00F037A4"/>
    <w:rsid w:val="00F045D2"/>
    <w:rsid w:val="00F04CFC"/>
    <w:rsid w:val="00F04D9E"/>
    <w:rsid w:val="00F127F9"/>
    <w:rsid w:val="00F128FA"/>
    <w:rsid w:val="00F2007D"/>
    <w:rsid w:val="00F219BC"/>
    <w:rsid w:val="00F228A1"/>
    <w:rsid w:val="00F249F2"/>
    <w:rsid w:val="00F24B57"/>
    <w:rsid w:val="00F264D9"/>
    <w:rsid w:val="00F30DE7"/>
    <w:rsid w:val="00F32BA9"/>
    <w:rsid w:val="00F33110"/>
    <w:rsid w:val="00F3316A"/>
    <w:rsid w:val="00F366B7"/>
    <w:rsid w:val="00F44518"/>
    <w:rsid w:val="00F4468C"/>
    <w:rsid w:val="00F45150"/>
    <w:rsid w:val="00F45597"/>
    <w:rsid w:val="00F47D46"/>
    <w:rsid w:val="00F50376"/>
    <w:rsid w:val="00F5089E"/>
    <w:rsid w:val="00F52A23"/>
    <w:rsid w:val="00F52AD3"/>
    <w:rsid w:val="00F530D1"/>
    <w:rsid w:val="00F53B4C"/>
    <w:rsid w:val="00F5418B"/>
    <w:rsid w:val="00F54493"/>
    <w:rsid w:val="00F546D8"/>
    <w:rsid w:val="00F54B6D"/>
    <w:rsid w:val="00F62135"/>
    <w:rsid w:val="00F669BE"/>
    <w:rsid w:val="00F674B9"/>
    <w:rsid w:val="00F70FDD"/>
    <w:rsid w:val="00F7117B"/>
    <w:rsid w:val="00F71F66"/>
    <w:rsid w:val="00F724B2"/>
    <w:rsid w:val="00F7385D"/>
    <w:rsid w:val="00F74E20"/>
    <w:rsid w:val="00F755E7"/>
    <w:rsid w:val="00F81417"/>
    <w:rsid w:val="00F828A4"/>
    <w:rsid w:val="00F82B69"/>
    <w:rsid w:val="00F830BF"/>
    <w:rsid w:val="00F864B9"/>
    <w:rsid w:val="00F92173"/>
    <w:rsid w:val="00F94DED"/>
    <w:rsid w:val="00F95109"/>
    <w:rsid w:val="00F975C3"/>
    <w:rsid w:val="00FA363B"/>
    <w:rsid w:val="00FA41BE"/>
    <w:rsid w:val="00FA5591"/>
    <w:rsid w:val="00FB02D9"/>
    <w:rsid w:val="00FB0C67"/>
    <w:rsid w:val="00FB0ED7"/>
    <w:rsid w:val="00FB18EC"/>
    <w:rsid w:val="00FB2161"/>
    <w:rsid w:val="00FB3BFD"/>
    <w:rsid w:val="00FB7202"/>
    <w:rsid w:val="00FC3BBA"/>
    <w:rsid w:val="00FC4597"/>
    <w:rsid w:val="00FC47DA"/>
    <w:rsid w:val="00FC51EF"/>
    <w:rsid w:val="00FD0419"/>
    <w:rsid w:val="00FD17BA"/>
    <w:rsid w:val="00FD3065"/>
    <w:rsid w:val="00FD41B8"/>
    <w:rsid w:val="00FD4C42"/>
    <w:rsid w:val="00FD4E0F"/>
    <w:rsid w:val="00FD4E5E"/>
    <w:rsid w:val="00FD5B36"/>
    <w:rsid w:val="00FD630A"/>
    <w:rsid w:val="00FE11A5"/>
    <w:rsid w:val="00FE1F44"/>
    <w:rsid w:val="00FE41AC"/>
    <w:rsid w:val="00FE5A2E"/>
    <w:rsid w:val="00FE6B1B"/>
    <w:rsid w:val="00FF031F"/>
    <w:rsid w:val="00FF2CEE"/>
    <w:rsid w:val="00FF4118"/>
    <w:rsid w:val="00FF5CF1"/>
    <w:rsid w:val="00FF61A2"/>
    <w:rsid w:val="00FF64F9"/>
    <w:rsid w:val="00FF6B4D"/>
    <w:rsid w:val="00FF756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63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
    <w:basedOn w:val="Normln"/>
    <w:next w:val="AnnexesClanek11"/>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uiPriority w:val="39"/>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basedOn w:val="Normln"/>
    <w:uiPriority w:val="34"/>
    <w:rsid w:val="000D1479"/>
    <w:pPr>
      <w:ind w:left="720"/>
      <w:contextualSpacing/>
    </w:pPr>
  </w:style>
  <w:style w:type="paragraph" w:styleId="Revize">
    <w:name w:val="Revision"/>
    <w:hidden/>
    <w:uiPriority w:val="99"/>
    <w:semiHidden/>
    <w:rsid w:val="007578FC"/>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886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alinve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33837</Words>
  <Characters>199645</Characters>
  <Application>Microsoft Office Word</Application>
  <DocSecurity>0</DocSecurity>
  <Lines>1663</Lines>
  <Paragraphs>466</Paragraphs>
  <ScaleCrop>false</ScaleCrop>
  <Company/>
  <LinksUpToDate>false</LinksUpToDate>
  <CharactersWithSpaces>233016</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2024-07-11T13:54:00Z</dcterms:created>
  <dcterms:modified xsi:type="dcterms:W3CDTF">2024-07-11T13:54:00Z</dcterms:modified>
</cp:coreProperties>
</file>