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7D6DE8FE"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3479C142" w14:textId="09EA3681" w:rsidR="00B012C9"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5065201" w:history="1">
        <w:r w:rsidR="00B012C9" w:rsidRPr="00554748">
          <w:rPr>
            <w:rStyle w:val="Hypertextovodkaz"/>
            <w:rFonts w:ascii="Times" w:hAnsi="Times"/>
            <w:noProof/>
          </w:rPr>
          <w:t>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DEFINITIONS</w:t>
        </w:r>
        <w:r w:rsidR="00B012C9">
          <w:rPr>
            <w:noProof/>
            <w:webHidden/>
          </w:rPr>
          <w:tab/>
        </w:r>
        <w:r w:rsidR="00B012C9">
          <w:rPr>
            <w:noProof/>
            <w:webHidden/>
          </w:rPr>
          <w:fldChar w:fldCharType="begin"/>
        </w:r>
        <w:r w:rsidR="00B012C9">
          <w:rPr>
            <w:noProof/>
            <w:webHidden/>
          </w:rPr>
          <w:instrText xml:space="preserve"> PAGEREF _Toc175065201 \h </w:instrText>
        </w:r>
        <w:r w:rsidR="00B012C9">
          <w:rPr>
            <w:noProof/>
            <w:webHidden/>
          </w:rPr>
        </w:r>
        <w:r w:rsidR="00B012C9">
          <w:rPr>
            <w:noProof/>
            <w:webHidden/>
          </w:rPr>
          <w:fldChar w:fldCharType="separate"/>
        </w:r>
        <w:r w:rsidR="00B012C9">
          <w:rPr>
            <w:noProof/>
            <w:webHidden/>
          </w:rPr>
          <w:t>7</w:t>
        </w:r>
        <w:r w:rsidR="00B012C9">
          <w:rPr>
            <w:noProof/>
            <w:webHidden/>
          </w:rPr>
          <w:fldChar w:fldCharType="end"/>
        </w:r>
      </w:hyperlink>
    </w:p>
    <w:p w14:paraId="3DF7C383" w14:textId="6D38BAB7"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2" w:history="1">
        <w:r w:rsidR="00B012C9" w:rsidRPr="00554748">
          <w:rPr>
            <w:rStyle w:val="Hypertextovodkaz"/>
            <w:rFonts w:ascii="Times" w:hAnsi="Times"/>
            <w:noProof/>
          </w:rPr>
          <w:t>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SUBJECT OF THE CONTRACT</w:t>
        </w:r>
        <w:r w:rsidR="00B012C9">
          <w:rPr>
            <w:noProof/>
            <w:webHidden/>
          </w:rPr>
          <w:tab/>
        </w:r>
        <w:r w:rsidR="00B012C9">
          <w:rPr>
            <w:noProof/>
            <w:webHidden/>
          </w:rPr>
          <w:fldChar w:fldCharType="begin"/>
        </w:r>
        <w:r w:rsidR="00B012C9">
          <w:rPr>
            <w:noProof/>
            <w:webHidden/>
          </w:rPr>
          <w:instrText xml:space="preserve"> PAGEREF _Toc175065202 \h </w:instrText>
        </w:r>
        <w:r w:rsidR="00B012C9">
          <w:rPr>
            <w:noProof/>
            <w:webHidden/>
          </w:rPr>
        </w:r>
        <w:r w:rsidR="00B012C9">
          <w:rPr>
            <w:noProof/>
            <w:webHidden/>
          </w:rPr>
          <w:fldChar w:fldCharType="separate"/>
        </w:r>
        <w:r w:rsidR="00B012C9">
          <w:rPr>
            <w:noProof/>
            <w:webHidden/>
          </w:rPr>
          <w:t>12</w:t>
        </w:r>
        <w:r w:rsidR="00B012C9">
          <w:rPr>
            <w:noProof/>
            <w:webHidden/>
          </w:rPr>
          <w:fldChar w:fldCharType="end"/>
        </w:r>
      </w:hyperlink>
    </w:p>
    <w:p w14:paraId="65145DD1" w14:textId="30EBAB7D"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3" w:history="1">
        <w:r w:rsidR="00B012C9" w:rsidRPr="00554748">
          <w:rPr>
            <w:rStyle w:val="Hypertextovodkaz"/>
            <w:rFonts w:ascii="Times" w:hAnsi="Times"/>
            <w:noProof/>
          </w:rPr>
          <w:t>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MAJOR PRINCIPLES OF EXECUTION OF THE WORK</w:t>
        </w:r>
        <w:r w:rsidR="00B012C9">
          <w:rPr>
            <w:noProof/>
            <w:webHidden/>
          </w:rPr>
          <w:tab/>
        </w:r>
        <w:r w:rsidR="00B012C9">
          <w:rPr>
            <w:noProof/>
            <w:webHidden/>
          </w:rPr>
          <w:fldChar w:fldCharType="begin"/>
        </w:r>
        <w:r w:rsidR="00B012C9">
          <w:rPr>
            <w:noProof/>
            <w:webHidden/>
          </w:rPr>
          <w:instrText xml:space="preserve"> PAGEREF _Toc175065203 \h </w:instrText>
        </w:r>
        <w:r w:rsidR="00B012C9">
          <w:rPr>
            <w:noProof/>
            <w:webHidden/>
          </w:rPr>
        </w:r>
        <w:r w:rsidR="00B012C9">
          <w:rPr>
            <w:noProof/>
            <w:webHidden/>
          </w:rPr>
          <w:fldChar w:fldCharType="separate"/>
        </w:r>
        <w:r w:rsidR="00B012C9">
          <w:rPr>
            <w:noProof/>
            <w:webHidden/>
          </w:rPr>
          <w:t>13</w:t>
        </w:r>
        <w:r w:rsidR="00B012C9">
          <w:rPr>
            <w:noProof/>
            <w:webHidden/>
          </w:rPr>
          <w:fldChar w:fldCharType="end"/>
        </w:r>
      </w:hyperlink>
    </w:p>
    <w:p w14:paraId="596003F9" w14:textId="3EB1DC84"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4" w:history="1">
        <w:r w:rsidR="00B012C9" w:rsidRPr="00554748">
          <w:rPr>
            <w:rStyle w:val="Hypertextovodkaz"/>
            <w:rFonts w:ascii="Times" w:hAnsi="Times"/>
            <w:noProof/>
          </w:rPr>
          <w:t>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STANDARDS</w:t>
        </w:r>
        <w:r w:rsidR="00B012C9">
          <w:rPr>
            <w:noProof/>
            <w:webHidden/>
          </w:rPr>
          <w:tab/>
        </w:r>
        <w:r w:rsidR="00B012C9">
          <w:rPr>
            <w:noProof/>
            <w:webHidden/>
          </w:rPr>
          <w:fldChar w:fldCharType="begin"/>
        </w:r>
        <w:r w:rsidR="00B012C9">
          <w:rPr>
            <w:noProof/>
            <w:webHidden/>
          </w:rPr>
          <w:instrText xml:space="preserve"> PAGEREF _Toc175065204 \h </w:instrText>
        </w:r>
        <w:r w:rsidR="00B012C9">
          <w:rPr>
            <w:noProof/>
            <w:webHidden/>
          </w:rPr>
        </w:r>
        <w:r w:rsidR="00B012C9">
          <w:rPr>
            <w:noProof/>
            <w:webHidden/>
          </w:rPr>
          <w:fldChar w:fldCharType="separate"/>
        </w:r>
        <w:r w:rsidR="00B012C9">
          <w:rPr>
            <w:noProof/>
            <w:webHidden/>
          </w:rPr>
          <w:t>14</w:t>
        </w:r>
        <w:r w:rsidR="00B012C9">
          <w:rPr>
            <w:noProof/>
            <w:webHidden/>
          </w:rPr>
          <w:fldChar w:fldCharType="end"/>
        </w:r>
      </w:hyperlink>
    </w:p>
    <w:p w14:paraId="53855A9F" w14:textId="3D0A7241"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5" w:history="1">
        <w:r w:rsidR="00B012C9" w:rsidRPr="00554748">
          <w:rPr>
            <w:rStyle w:val="Hypertextovodkaz"/>
            <w:rFonts w:ascii="Times" w:hAnsi="Times"/>
            <w:noProof/>
          </w:rPr>
          <w:t>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PACKING</w:t>
        </w:r>
        <w:r w:rsidR="00B012C9">
          <w:rPr>
            <w:noProof/>
            <w:webHidden/>
          </w:rPr>
          <w:tab/>
        </w:r>
        <w:r w:rsidR="00B012C9">
          <w:rPr>
            <w:noProof/>
            <w:webHidden/>
          </w:rPr>
          <w:fldChar w:fldCharType="begin"/>
        </w:r>
        <w:r w:rsidR="00B012C9">
          <w:rPr>
            <w:noProof/>
            <w:webHidden/>
          </w:rPr>
          <w:instrText xml:space="preserve"> PAGEREF _Toc175065205 \h </w:instrText>
        </w:r>
        <w:r w:rsidR="00B012C9">
          <w:rPr>
            <w:noProof/>
            <w:webHidden/>
          </w:rPr>
        </w:r>
        <w:r w:rsidR="00B012C9">
          <w:rPr>
            <w:noProof/>
            <w:webHidden/>
          </w:rPr>
          <w:fldChar w:fldCharType="separate"/>
        </w:r>
        <w:r w:rsidR="00B012C9">
          <w:rPr>
            <w:noProof/>
            <w:webHidden/>
          </w:rPr>
          <w:t>15</w:t>
        </w:r>
        <w:r w:rsidR="00B012C9">
          <w:rPr>
            <w:noProof/>
            <w:webHidden/>
          </w:rPr>
          <w:fldChar w:fldCharType="end"/>
        </w:r>
      </w:hyperlink>
    </w:p>
    <w:p w14:paraId="3DF26692" w14:textId="239521D2"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6" w:history="1">
        <w:r w:rsidR="00B012C9" w:rsidRPr="00554748">
          <w:rPr>
            <w:rStyle w:val="Hypertextovodkaz"/>
            <w:rFonts w:ascii="Times" w:hAnsi="Times"/>
            <w:noProof/>
          </w:rPr>
          <w:t>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DELIVERY TO SITE</w:t>
        </w:r>
        <w:r w:rsidR="00B012C9">
          <w:rPr>
            <w:noProof/>
            <w:webHidden/>
          </w:rPr>
          <w:tab/>
        </w:r>
        <w:r w:rsidR="00B012C9">
          <w:rPr>
            <w:noProof/>
            <w:webHidden/>
          </w:rPr>
          <w:fldChar w:fldCharType="begin"/>
        </w:r>
        <w:r w:rsidR="00B012C9">
          <w:rPr>
            <w:noProof/>
            <w:webHidden/>
          </w:rPr>
          <w:instrText xml:space="preserve"> PAGEREF _Toc175065206 \h </w:instrText>
        </w:r>
        <w:r w:rsidR="00B012C9">
          <w:rPr>
            <w:noProof/>
            <w:webHidden/>
          </w:rPr>
        </w:r>
        <w:r w:rsidR="00B012C9">
          <w:rPr>
            <w:noProof/>
            <w:webHidden/>
          </w:rPr>
          <w:fldChar w:fldCharType="separate"/>
        </w:r>
        <w:r w:rsidR="00B012C9">
          <w:rPr>
            <w:noProof/>
            <w:webHidden/>
          </w:rPr>
          <w:t>16</w:t>
        </w:r>
        <w:r w:rsidR="00B012C9">
          <w:rPr>
            <w:noProof/>
            <w:webHidden/>
          </w:rPr>
          <w:fldChar w:fldCharType="end"/>
        </w:r>
      </w:hyperlink>
    </w:p>
    <w:p w14:paraId="1755BC98" w14:textId="5ECDE7F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7" w:history="1">
        <w:r w:rsidR="00B012C9" w:rsidRPr="00554748">
          <w:rPr>
            <w:rStyle w:val="Hypertextovodkaz"/>
            <w:rFonts w:ascii="Times" w:hAnsi="Times"/>
            <w:noProof/>
          </w:rPr>
          <w:t>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TRANSPORTATION</w:t>
        </w:r>
        <w:r w:rsidR="00B012C9">
          <w:rPr>
            <w:noProof/>
            <w:webHidden/>
          </w:rPr>
          <w:tab/>
        </w:r>
        <w:r w:rsidR="00B012C9">
          <w:rPr>
            <w:noProof/>
            <w:webHidden/>
          </w:rPr>
          <w:fldChar w:fldCharType="begin"/>
        </w:r>
        <w:r w:rsidR="00B012C9">
          <w:rPr>
            <w:noProof/>
            <w:webHidden/>
          </w:rPr>
          <w:instrText xml:space="preserve"> PAGEREF _Toc175065207 \h </w:instrText>
        </w:r>
        <w:r w:rsidR="00B012C9">
          <w:rPr>
            <w:noProof/>
            <w:webHidden/>
          </w:rPr>
        </w:r>
        <w:r w:rsidR="00B012C9">
          <w:rPr>
            <w:noProof/>
            <w:webHidden/>
          </w:rPr>
          <w:fldChar w:fldCharType="separate"/>
        </w:r>
        <w:r w:rsidR="00B012C9">
          <w:rPr>
            <w:noProof/>
            <w:webHidden/>
          </w:rPr>
          <w:t>16</w:t>
        </w:r>
        <w:r w:rsidR="00B012C9">
          <w:rPr>
            <w:noProof/>
            <w:webHidden/>
          </w:rPr>
          <w:fldChar w:fldCharType="end"/>
        </w:r>
      </w:hyperlink>
    </w:p>
    <w:p w14:paraId="4F30C69E" w14:textId="4AC0D6A8"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8" w:history="1">
        <w:r w:rsidR="00B012C9" w:rsidRPr="00554748">
          <w:rPr>
            <w:rStyle w:val="Hypertextovodkaz"/>
            <w:rFonts w:ascii="Times" w:hAnsi="Times"/>
            <w:noProof/>
          </w:rPr>
          <w:t>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INSURANCE</w:t>
        </w:r>
        <w:r w:rsidR="00B012C9">
          <w:rPr>
            <w:noProof/>
            <w:webHidden/>
          </w:rPr>
          <w:tab/>
        </w:r>
        <w:r w:rsidR="00B012C9">
          <w:rPr>
            <w:noProof/>
            <w:webHidden/>
          </w:rPr>
          <w:fldChar w:fldCharType="begin"/>
        </w:r>
        <w:r w:rsidR="00B012C9">
          <w:rPr>
            <w:noProof/>
            <w:webHidden/>
          </w:rPr>
          <w:instrText xml:space="preserve"> PAGEREF _Toc175065208 \h </w:instrText>
        </w:r>
        <w:r w:rsidR="00B012C9">
          <w:rPr>
            <w:noProof/>
            <w:webHidden/>
          </w:rPr>
        </w:r>
        <w:r w:rsidR="00B012C9">
          <w:rPr>
            <w:noProof/>
            <w:webHidden/>
          </w:rPr>
          <w:fldChar w:fldCharType="separate"/>
        </w:r>
        <w:r w:rsidR="00B012C9">
          <w:rPr>
            <w:noProof/>
            <w:webHidden/>
          </w:rPr>
          <w:t>17</w:t>
        </w:r>
        <w:r w:rsidR="00B012C9">
          <w:rPr>
            <w:noProof/>
            <w:webHidden/>
          </w:rPr>
          <w:fldChar w:fldCharType="end"/>
        </w:r>
      </w:hyperlink>
    </w:p>
    <w:p w14:paraId="1D408C78" w14:textId="39CC6F28"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09" w:history="1">
        <w:r w:rsidR="00B012C9" w:rsidRPr="00554748">
          <w:rPr>
            <w:rStyle w:val="Hypertextovodkaz"/>
            <w:rFonts w:ascii="Times" w:hAnsi="Times"/>
            <w:noProof/>
          </w:rPr>
          <w:t>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SERVICES AND OTHER DELIVERABLES</w:t>
        </w:r>
        <w:r w:rsidR="00B012C9">
          <w:rPr>
            <w:noProof/>
            <w:webHidden/>
          </w:rPr>
          <w:tab/>
        </w:r>
        <w:r w:rsidR="00B012C9">
          <w:rPr>
            <w:noProof/>
            <w:webHidden/>
          </w:rPr>
          <w:fldChar w:fldCharType="begin"/>
        </w:r>
        <w:r w:rsidR="00B012C9">
          <w:rPr>
            <w:noProof/>
            <w:webHidden/>
          </w:rPr>
          <w:instrText xml:space="preserve"> PAGEREF _Toc175065209 \h </w:instrText>
        </w:r>
        <w:r w:rsidR="00B012C9">
          <w:rPr>
            <w:noProof/>
            <w:webHidden/>
          </w:rPr>
        </w:r>
        <w:r w:rsidR="00B012C9">
          <w:rPr>
            <w:noProof/>
            <w:webHidden/>
          </w:rPr>
          <w:fldChar w:fldCharType="separate"/>
        </w:r>
        <w:r w:rsidR="00B012C9">
          <w:rPr>
            <w:noProof/>
            <w:webHidden/>
          </w:rPr>
          <w:t>18</w:t>
        </w:r>
        <w:r w:rsidR="00B012C9">
          <w:rPr>
            <w:noProof/>
            <w:webHidden/>
          </w:rPr>
          <w:fldChar w:fldCharType="end"/>
        </w:r>
      </w:hyperlink>
    </w:p>
    <w:p w14:paraId="50598EBE" w14:textId="6B07356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0" w:history="1">
        <w:r w:rsidR="00B012C9" w:rsidRPr="00554748">
          <w:rPr>
            <w:rStyle w:val="Hypertextovodkaz"/>
            <w:rFonts w:ascii="Times" w:hAnsi="Times"/>
            <w:noProof/>
          </w:rPr>
          <w:t>10.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EXAMINATION, INSPECTION AND TESTS</w:t>
        </w:r>
        <w:r w:rsidR="00B012C9">
          <w:rPr>
            <w:noProof/>
            <w:webHidden/>
          </w:rPr>
          <w:tab/>
        </w:r>
        <w:r w:rsidR="00B012C9">
          <w:rPr>
            <w:noProof/>
            <w:webHidden/>
          </w:rPr>
          <w:fldChar w:fldCharType="begin"/>
        </w:r>
        <w:r w:rsidR="00B012C9">
          <w:rPr>
            <w:noProof/>
            <w:webHidden/>
          </w:rPr>
          <w:instrText xml:space="preserve"> PAGEREF _Toc175065210 \h </w:instrText>
        </w:r>
        <w:r w:rsidR="00B012C9">
          <w:rPr>
            <w:noProof/>
            <w:webHidden/>
          </w:rPr>
        </w:r>
        <w:r w:rsidR="00B012C9">
          <w:rPr>
            <w:noProof/>
            <w:webHidden/>
          </w:rPr>
          <w:fldChar w:fldCharType="separate"/>
        </w:r>
        <w:r w:rsidR="00B012C9">
          <w:rPr>
            <w:noProof/>
            <w:webHidden/>
          </w:rPr>
          <w:t>18</w:t>
        </w:r>
        <w:r w:rsidR="00B012C9">
          <w:rPr>
            <w:noProof/>
            <w:webHidden/>
          </w:rPr>
          <w:fldChar w:fldCharType="end"/>
        </w:r>
      </w:hyperlink>
    </w:p>
    <w:p w14:paraId="16C5DCE0" w14:textId="7703BEC7"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1" w:history="1">
        <w:r w:rsidR="00B012C9" w:rsidRPr="00554748">
          <w:rPr>
            <w:rStyle w:val="Hypertextovodkaz"/>
            <w:rFonts w:ascii="Times" w:hAnsi="Times"/>
            <w:noProof/>
          </w:rPr>
          <w:t>11.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LABOUR</w:t>
        </w:r>
        <w:r w:rsidR="00B012C9">
          <w:rPr>
            <w:noProof/>
            <w:webHidden/>
          </w:rPr>
          <w:tab/>
        </w:r>
        <w:r w:rsidR="00B012C9">
          <w:rPr>
            <w:noProof/>
            <w:webHidden/>
          </w:rPr>
          <w:fldChar w:fldCharType="begin"/>
        </w:r>
        <w:r w:rsidR="00B012C9">
          <w:rPr>
            <w:noProof/>
            <w:webHidden/>
          </w:rPr>
          <w:instrText xml:space="preserve"> PAGEREF _Toc175065211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3FB74CA6" w14:textId="2779819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2" w:history="1">
        <w:r w:rsidR="00B012C9" w:rsidRPr="00554748">
          <w:rPr>
            <w:rStyle w:val="Hypertextovodkaz"/>
            <w:rFonts w:ascii="Times" w:hAnsi="Times"/>
            <w:noProof/>
          </w:rPr>
          <w:t>12.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CARE OF WORK</w:t>
        </w:r>
        <w:r w:rsidR="00B012C9">
          <w:rPr>
            <w:noProof/>
            <w:webHidden/>
          </w:rPr>
          <w:tab/>
        </w:r>
        <w:r w:rsidR="00B012C9">
          <w:rPr>
            <w:noProof/>
            <w:webHidden/>
          </w:rPr>
          <w:fldChar w:fldCharType="begin"/>
        </w:r>
        <w:r w:rsidR="00B012C9">
          <w:rPr>
            <w:noProof/>
            <w:webHidden/>
          </w:rPr>
          <w:instrText xml:space="preserve"> PAGEREF _Toc175065212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76045CE2" w14:textId="3BF71BA1"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3" w:history="1">
        <w:r w:rsidR="00B012C9" w:rsidRPr="00554748">
          <w:rPr>
            <w:rStyle w:val="Hypertextovodkaz"/>
            <w:rFonts w:ascii="Times" w:hAnsi="Times"/>
            <w:noProof/>
          </w:rPr>
          <w:t>13.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TRANSFER OF OWNERSHIP AND RISK OF LOSS</w:t>
        </w:r>
        <w:r w:rsidR="00B012C9">
          <w:rPr>
            <w:noProof/>
            <w:webHidden/>
          </w:rPr>
          <w:tab/>
        </w:r>
        <w:r w:rsidR="00B012C9">
          <w:rPr>
            <w:noProof/>
            <w:webHidden/>
          </w:rPr>
          <w:fldChar w:fldCharType="begin"/>
        </w:r>
        <w:r w:rsidR="00B012C9">
          <w:rPr>
            <w:noProof/>
            <w:webHidden/>
          </w:rPr>
          <w:instrText xml:space="preserve"> PAGEREF _Toc175065213 \h </w:instrText>
        </w:r>
        <w:r w:rsidR="00B012C9">
          <w:rPr>
            <w:noProof/>
            <w:webHidden/>
          </w:rPr>
        </w:r>
        <w:r w:rsidR="00B012C9">
          <w:rPr>
            <w:noProof/>
            <w:webHidden/>
          </w:rPr>
          <w:fldChar w:fldCharType="separate"/>
        </w:r>
        <w:r w:rsidR="00B012C9">
          <w:rPr>
            <w:noProof/>
            <w:webHidden/>
          </w:rPr>
          <w:t>21</w:t>
        </w:r>
        <w:r w:rsidR="00B012C9">
          <w:rPr>
            <w:noProof/>
            <w:webHidden/>
          </w:rPr>
          <w:fldChar w:fldCharType="end"/>
        </w:r>
      </w:hyperlink>
    </w:p>
    <w:p w14:paraId="206C4F7A" w14:textId="39CA5F2F"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4" w:history="1">
        <w:r w:rsidR="00B012C9" w:rsidRPr="00554748">
          <w:rPr>
            <w:rStyle w:val="Hypertextovodkaz"/>
            <w:rFonts w:ascii="Times" w:hAnsi="Times"/>
            <w:noProof/>
          </w:rPr>
          <w:t>14.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CONTRACTOR’S RESPONSIBILITIES</w:t>
        </w:r>
        <w:r w:rsidR="00B012C9">
          <w:rPr>
            <w:noProof/>
            <w:webHidden/>
          </w:rPr>
          <w:tab/>
        </w:r>
        <w:r w:rsidR="00B012C9">
          <w:rPr>
            <w:noProof/>
            <w:webHidden/>
          </w:rPr>
          <w:fldChar w:fldCharType="begin"/>
        </w:r>
        <w:r w:rsidR="00B012C9">
          <w:rPr>
            <w:noProof/>
            <w:webHidden/>
          </w:rPr>
          <w:instrText xml:space="preserve"> PAGEREF _Toc175065214 \h </w:instrText>
        </w:r>
        <w:r w:rsidR="00B012C9">
          <w:rPr>
            <w:noProof/>
            <w:webHidden/>
          </w:rPr>
        </w:r>
        <w:r w:rsidR="00B012C9">
          <w:rPr>
            <w:noProof/>
            <w:webHidden/>
          </w:rPr>
          <w:fldChar w:fldCharType="separate"/>
        </w:r>
        <w:r w:rsidR="00B012C9">
          <w:rPr>
            <w:noProof/>
            <w:webHidden/>
          </w:rPr>
          <w:t>22</w:t>
        </w:r>
        <w:r w:rsidR="00B012C9">
          <w:rPr>
            <w:noProof/>
            <w:webHidden/>
          </w:rPr>
          <w:fldChar w:fldCharType="end"/>
        </w:r>
      </w:hyperlink>
    </w:p>
    <w:p w14:paraId="7631BB15" w14:textId="6C04395A"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5" w:history="1">
        <w:r w:rsidR="00B012C9" w:rsidRPr="00554748">
          <w:rPr>
            <w:rStyle w:val="Hypertextovodkaz"/>
            <w:rFonts w:ascii="Times" w:hAnsi="Times"/>
            <w:noProof/>
          </w:rPr>
          <w:t>15.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PERSONNEL</w:t>
        </w:r>
        <w:r w:rsidR="00B012C9">
          <w:rPr>
            <w:noProof/>
            <w:webHidden/>
          </w:rPr>
          <w:tab/>
        </w:r>
        <w:r w:rsidR="00B012C9">
          <w:rPr>
            <w:noProof/>
            <w:webHidden/>
          </w:rPr>
          <w:fldChar w:fldCharType="begin"/>
        </w:r>
        <w:r w:rsidR="00B012C9">
          <w:rPr>
            <w:noProof/>
            <w:webHidden/>
          </w:rPr>
          <w:instrText xml:space="preserve"> PAGEREF _Toc175065215 \h </w:instrText>
        </w:r>
        <w:r w:rsidR="00B012C9">
          <w:rPr>
            <w:noProof/>
            <w:webHidden/>
          </w:rPr>
        </w:r>
        <w:r w:rsidR="00B012C9">
          <w:rPr>
            <w:noProof/>
            <w:webHidden/>
          </w:rPr>
          <w:fldChar w:fldCharType="separate"/>
        </w:r>
        <w:r w:rsidR="00B012C9">
          <w:rPr>
            <w:noProof/>
            <w:webHidden/>
          </w:rPr>
          <w:t>22</w:t>
        </w:r>
        <w:r w:rsidR="00B012C9">
          <w:rPr>
            <w:noProof/>
            <w:webHidden/>
          </w:rPr>
          <w:fldChar w:fldCharType="end"/>
        </w:r>
      </w:hyperlink>
    </w:p>
    <w:p w14:paraId="6CE30492" w14:textId="259F463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6" w:history="1">
        <w:r w:rsidR="00B012C9" w:rsidRPr="00554748">
          <w:rPr>
            <w:rStyle w:val="Hypertextovodkaz"/>
            <w:rFonts w:ascii="Times" w:hAnsi="Times"/>
            <w:noProof/>
          </w:rPr>
          <w:t>16.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SITE-RELATED OBLIGATIONS AND PERFORMANCE</w:t>
        </w:r>
        <w:r w:rsidR="00B012C9">
          <w:rPr>
            <w:noProof/>
            <w:webHidden/>
          </w:rPr>
          <w:tab/>
        </w:r>
        <w:r w:rsidR="00B012C9">
          <w:rPr>
            <w:noProof/>
            <w:webHidden/>
          </w:rPr>
          <w:fldChar w:fldCharType="begin"/>
        </w:r>
        <w:r w:rsidR="00B012C9">
          <w:rPr>
            <w:noProof/>
            <w:webHidden/>
          </w:rPr>
          <w:instrText xml:space="preserve"> PAGEREF _Toc175065216 \h </w:instrText>
        </w:r>
        <w:r w:rsidR="00B012C9">
          <w:rPr>
            <w:noProof/>
            <w:webHidden/>
          </w:rPr>
        </w:r>
        <w:r w:rsidR="00B012C9">
          <w:rPr>
            <w:noProof/>
            <w:webHidden/>
          </w:rPr>
          <w:fldChar w:fldCharType="separate"/>
        </w:r>
        <w:r w:rsidR="00B012C9">
          <w:rPr>
            <w:noProof/>
            <w:webHidden/>
          </w:rPr>
          <w:t>23</w:t>
        </w:r>
        <w:r w:rsidR="00B012C9">
          <w:rPr>
            <w:noProof/>
            <w:webHidden/>
          </w:rPr>
          <w:fldChar w:fldCharType="end"/>
        </w:r>
      </w:hyperlink>
    </w:p>
    <w:p w14:paraId="5C333D43" w14:textId="0B366827"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7" w:history="1">
        <w:r w:rsidR="00B012C9" w:rsidRPr="00554748">
          <w:rPr>
            <w:rStyle w:val="Hypertextovodkaz"/>
            <w:rFonts w:ascii="Times" w:hAnsi="Times"/>
            <w:noProof/>
          </w:rPr>
          <w:t>17.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SITE REGULATIONS</w:t>
        </w:r>
        <w:r w:rsidR="00B012C9">
          <w:rPr>
            <w:noProof/>
            <w:webHidden/>
          </w:rPr>
          <w:tab/>
        </w:r>
        <w:r w:rsidR="00B012C9">
          <w:rPr>
            <w:noProof/>
            <w:webHidden/>
          </w:rPr>
          <w:fldChar w:fldCharType="begin"/>
        </w:r>
        <w:r w:rsidR="00B012C9">
          <w:rPr>
            <w:noProof/>
            <w:webHidden/>
          </w:rPr>
          <w:instrText xml:space="preserve"> PAGEREF _Toc175065217 \h </w:instrText>
        </w:r>
        <w:r w:rsidR="00B012C9">
          <w:rPr>
            <w:noProof/>
            <w:webHidden/>
          </w:rPr>
        </w:r>
        <w:r w:rsidR="00B012C9">
          <w:rPr>
            <w:noProof/>
            <w:webHidden/>
          </w:rPr>
          <w:fldChar w:fldCharType="separate"/>
        </w:r>
        <w:r w:rsidR="00B012C9">
          <w:rPr>
            <w:noProof/>
            <w:webHidden/>
          </w:rPr>
          <w:t>23</w:t>
        </w:r>
        <w:r w:rsidR="00B012C9">
          <w:rPr>
            <w:noProof/>
            <w:webHidden/>
          </w:rPr>
          <w:fldChar w:fldCharType="end"/>
        </w:r>
      </w:hyperlink>
    </w:p>
    <w:p w14:paraId="34C226A8" w14:textId="5833E9D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8" w:history="1">
        <w:r w:rsidR="00B012C9" w:rsidRPr="00554748">
          <w:rPr>
            <w:rStyle w:val="Hypertextovodkaz"/>
            <w:rFonts w:ascii="Times" w:hAnsi="Times"/>
            <w:noProof/>
          </w:rPr>
          <w:t>18.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SCHEDULES</w:t>
        </w:r>
        <w:r w:rsidR="00B012C9">
          <w:rPr>
            <w:noProof/>
            <w:webHidden/>
          </w:rPr>
          <w:tab/>
        </w:r>
        <w:r w:rsidR="00B012C9">
          <w:rPr>
            <w:noProof/>
            <w:webHidden/>
          </w:rPr>
          <w:fldChar w:fldCharType="begin"/>
        </w:r>
        <w:r w:rsidR="00B012C9">
          <w:rPr>
            <w:noProof/>
            <w:webHidden/>
          </w:rPr>
          <w:instrText xml:space="preserve"> PAGEREF _Toc175065218 \h </w:instrText>
        </w:r>
        <w:r w:rsidR="00B012C9">
          <w:rPr>
            <w:noProof/>
            <w:webHidden/>
          </w:rPr>
        </w:r>
        <w:r w:rsidR="00B012C9">
          <w:rPr>
            <w:noProof/>
            <w:webHidden/>
          </w:rPr>
          <w:fldChar w:fldCharType="separate"/>
        </w:r>
        <w:r w:rsidR="00B012C9">
          <w:rPr>
            <w:noProof/>
            <w:webHidden/>
          </w:rPr>
          <w:t>24</w:t>
        </w:r>
        <w:r w:rsidR="00B012C9">
          <w:rPr>
            <w:noProof/>
            <w:webHidden/>
          </w:rPr>
          <w:fldChar w:fldCharType="end"/>
        </w:r>
      </w:hyperlink>
    </w:p>
    <w:p w14:paraId="1751C36A" w14:textId="74E0CB1E"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19" w:history="1">
        <w:r w:rsidR="00B012C9" w:rsidRPr="00554748">
          <w:rPr>
            <w:rStyle w:val="Hypertextovodkaz"/>
            <w:rFonts w:ascii="Times" w:hAnsi="Times"/>
            <w:noProof/>
          </w:rPr>
          <w:t>19.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INFORMATION TO THE CUSTOMER</w:t>
        </w:r>
        <w:r w:rsidR="00B012C9">
          <w:rPr>
            <w:noProof/>
            <w:webHidden/>
          </w:rPr>
          <w:tab/>
        </w:r>
        <w:r w:rsidR="00B012C9">
          <w:rPr>
            <w:noProof/>
            <w:webHidden/>
          </w:rPr>
          <w:fldChar w:fldCharType="begin"/>
        </w:r>
        <w:r w:rsidR="00B012C9">
          <w:rPr>
            <w:noProof/>
            <w:webHidden/>
          </w:rPr>
          <w:instrText xml:space="preserve"> PAGEREF _Toc175065219 \h </w:instrText>
        </w:r>
        <w:r w:rsidR="00B012C9">
          <w:rPr>
            <w:noProof/>
            <w:webHidden/>
          </w:rPr>
        </w:r>
        <w:r w:rsidR="00B012C9">
          <w:rPr>
            <w:noProof/>
            <w:webHidden/>
          </w:rPr>
          <w:fldChar w:fldCharType="separate"/>
        </w:r>
        <w:r w:rsidR="00B012C9">
          <w:rPr>
            <w:noProof/>
            <w:webHidden/>
          </w:rPr>
          <w:t>26</w:t>
        </w:r>
        <w:r w:rsidR="00B012C9">
          <w:rPr>
            <w:noProof/>
            <w:webHidden/>
          </w:rPr>
          <w:fldChar w:fldCharType="end"/>
        </w:r>
      </w:hyperlink>
    </w:p>
    <w:p w14:paraId="36C27ED1" w14:textId="688B6CE3"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0" w:history="1">
        <w:r w:rsidR="00B012C9" w:rsidRPr="00554748">
          <w:rPr>
            <w:rStyle w:val="Hypertextovodkaz"/>
            <w:rFonts w:ascii="Times" w:hAnsi="Times"/>
            <w:noProof/>
          </w:rPr>
          <w:t>20.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OBLIGATIONS AND ASSISTANCE BY THE CUSTOMER</w:t>
        </w:r>
        <w:r w:rsidR="00B012C9">
          <w:rPr>
            <w:noProof/>
            <w:webHidden/>
          </w:rPr>
          <w:tab/>
        </w:r>
        <w:r w:rsidR="00B012C9">
          <w:rPr>
            <w:noProof/>
            <w:webHidden/>
          </w:rPr>
          <w:fldChar w:fldCharType="begin"/>
        </w:r>
        <w:r w:rsidR="00B012C9">
          <w:rPr>
            <w:noProof/>
            <w:webHidden/>
          </w:rPr>
          <w:instrText xml:space="preserve"> PAGEREF _Toc175065220 \h </w:instrText>
        </w:r>
        <w:r w:rsidR="00B012C9">
          <w:rPr>
            <w:noProof/>
            <w:webHidden/>
          </w:rPr>
        </w:r>
        <w:r w:rsidR="00B012C9">
          <w:rPr>
            <w:noProof/>
            <w:webHidden/>
          </w:rPr>
          <w:fldChar w:fldCharType="separate"/>
        </w:r>
        <w:r w:rsidR="00B012C9">
          <w:rPr>
            <w:noProof/>
            <w:webHidden/>
          </w:rPr>
          <w:t>27</w:t>
        </w:r>
        <w:r w:rsidR="00B012C9">
          <w:rPr>
            <w:noProof/>
            <w:webHidden/>
          </w:rPr>
          <w:fldChar w:fldCharType="end"/>
        </w:r>
      </w:hyperlink>
    </w:p>
    <w:p w14:paraId="5E87F270" w14:textId="076C6733"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1" w:history="1">
        <w:r w:rsidR="00B012C9" w:rsidRPr="00554748">
          <w:rPr>
            <w:rStyle w:val="Hypertextovodkaz"/>
            <w:rFonts w:ascii="Times" w:hAnsi="Times"/>
            <w:noProof/>
          </w:rPr>
          <w:t>21.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SUSPENSION</w:t>
        </w:r>
        <w:r w:rsidR="00B012C9">
          <w:rPr>
            <w:noProof/>
            <w:webHidden/>
          </w:rPr>
          <w:tab/>
        </w:r>
        <w:r w:rsidR="00B012C9">
          <w:rPr>
            <w:noProof/>
            <w:webHidden/>
          </w:rPr>
          <w:fldChar w:fldCharType="begin"/>
        </w:r>
        <w:r w:rsidR="00B012C9">
          <w:rPr>
            <w:noProof/>
            <w:webHidden/>
          </w:rPr>
          <w:instrText xml:space="preserve"> PAGEREF _Toc175065221 \h </w:instrText>
        </w:r>
        <w:r w:rsidR="00B012C9">
          <w:rPr>
            <w:noProof/>
            <w:webHidden/>
          </w:rPr>
        </w:r>
        <w:r w:rsidR="00B012C9">
          <w:rPr>
            <w:noProof/>
            <w:webHidden/>
          </w:rPr>
          <w:fldChar w:fldCharType="separate"/>
        </w:r>
        <w:r w:rsidR="00B012C9">
          <w:rPr>
            <w:noProof/>
            <w:webHidden/>
          </w:rPr>
          <w:t>28</w:t>
        </w:r>
        <w:r w:rsidR="00B012C9">
          <w:rPr>
            <w:noProof/>
            <w:webHidden/>
          </w:rPr>
          <w:fldChar w:fldCharType="end"/>
        </w:r>
      </w:hyperlink>
    </w:p>
    <w:p w14:paraId="206C9CB7" w14:textId="2D5C5A02"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2" w:history="1">
        <w:r w:rsidR="00B012C9" w:rsidRPr="00554748">
          <w:rPr>
            <w:rStyle w:val="Hypertextovodkaz"/>
            <w:rFonts w:ascii="Times" w:hAnsi="Times"/>
            <w:noProof/>
          </w:rPr>
          <w:t>22.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COMPLETION OF WORK</w:t>
        </w:r>
        <w:r w:rsidR="00B012C9">
          <w:rPr>
            <w:noProof/>
            <w:webHidden/>
          </w:rPr>
          <w:tab/>
        </w:r>
        <w:r w:rsidR="00B012C9">
          <w:rPr>
            <w:noProof/>
            <w:webHidden/>
          </w:rPr>
          <w:fldChar w:fldCharType="begin"/>
        </w:r>
        <w:r w:rsidR="00B012C9">
          <w:rPr>
            <w:noProof/>
            <w:webHidden/>
          </w:rPr>
          <w:instrText xml:space="preserve"> PAGEREF _Toc175065222 \h </w:instrText>
        </w:r>
        <w:r w:rsidR="00B012C9">
          <w:rPr>
            <w:noProof/>
            <w:webHidden/>
          </w:rPr>
        </w:r>
        <w:r w:rsidR="00B012C9">
          <w:rPr>
            <w:noProof/>
            <w:webHidden/>
          </w:rPr>
          <w:fldChar w:fldCharType="separate"/>
        </w:r>
        <w:r w:rsidR="00B012C9">
          <w:rPr>
            <w:noProof/>
            <w:webHidden/>
          </w:rPr>
          <w:t>29</w:t>
        </w:r>
        <w:r w:rsidR="00B012C9">
          <w:rPr>
            <w:noProof/>
            <w:webHidden/>
          </w:rPr>
          <w:fldChar w:fldCharType="end"/>
        </w:r>
      </w:hyperlink>
    </w:p>
    <w:p w14:paraId="01C4CCC9" w14:textId="0DBC8462"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3" w:history="1">
        <w:r w:rsidR="00B012C9" w:rsidRPr="00554748">
          <w:rPr>
            <w:rStyle w:val="Hypertextovodkaz"/>
            <w:rFonts w:ascii="Times" w:hAnsi="Times"/>
            <w:noProof/>
          </w:rPr>
          <w:t>23.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STABLE PERFORMANCE GUARANTEES</w:t>
        </w:r>
        <w:r w:rsidR="00B012C9">
          <w:rPr>
            <w:noProof/>
            <w:webHidden/>
          </w:rPr>
          <w:tab/>
        </w:r>
        <w:r w:rsidR="00B012C9">
          <w:rPr>
            <w:noProof/>
            <w:webHidden/>
          </w:rPr>
          <w:fldChar w:fldCharType="begin"/>
        </w:r>
        <w:r w:rsidR="00B012C9">
          <w:rPr>
            <w:noProof/>
            <w:webHidden/>
          </w:rPr>
          <w:instrText xml:space="preserve"> PAGEREF _Toc175065223 \h </w:instrText>
        </w:r>
        <w:r w:rsidR="00B012C9">
          <w:rPr>
            <w:noProof/>
            <w:webHidden/>
          </w:rPr>
        </w:r>
        <w:r w:rsidR="00B012C9">
          <w:rPr>
            <w:noProof/>
            <w:webHidden/>
          </w:rPr>
          <w:fldChar w:fldCharType="separate"/>
        </w:r>
        <w:r w:rsidR="00B012C9">
          <w:rPr>
            <w:noProof/>
            <w:webHidden/>
          </w:rPr>
          <w:t>37</w:t>
        </w:r>
        <w:r w:rsidR="00B012C9">
          <w:rPr>
            <w:noProof/>
            <w:webHidden/>
          </w:rPr>
          <w:fldChar w:fldCharType="end"/>
        </w:r>
      </w:hyperlink>
    </w:p>
    <w:p w14:paraId="75F0E640" w14:textId="2AED15E7"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4" w:history="1">
        <w:r w:rsidR="00B012C9" w:rsidRPr="00554748">
          <w:rPr>
            <w:rStyle w:val="Hypertextovodkaz"/>
            <w:rFonts w:ascii="Times" w:hAnsi="Times"/>
            <w:noProof/>
          </w:rPr>
          <w:t>24.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LIABILITY FOR DEFECTS OF WORK AND WARRANTY</w:t>
        </w:r>
        <w:r w:rsidR="00B012C9">
          <w:rPr>
            <w:noProof/>
            <w:webHidden/>
          </w:rPr>
          <w:tab/>
        </w:r>
        <w:r w:rsidR="00B012C9">
          <w:rPr>
            <w:noProof/>
            <w:webHidden/>
          </w:rPr>
          <w:fldChar w:fldCharType="begin"/>
        </w:r>
        <w:r w:rsidR="00B012C9">
          <w:rPr>
            <w:noProof/>
            <w:webHidden/>
          </w:rPr>
          <w:instrText xml:space="preserve"> PAGEREF _Toc175065224 \h </w:instrText>
        </w:r>
        <w:r w:rsidR="00B012C9">
          <w:rPr>
            <w:noProof/>
            <w:webHidden/>
          </w:rPr>
        </w:r>
        <w:r w:rsidR="00B012C9">
          <w:rPr>
            <w:noProof/>
            <w:webHidden/>
          </w:rPr>
          <w:fldChar w:fldCharType="separate"/>
        </w:r>
        <w:r w:rsidR="00B012C9">
          <w:rPr>
            <w:noProof/>
            <w:webHidden/>
          </w:rPr>
          <w:t>37</w:t>
        </w:r>
        <w:r w:rsidR="00B012C9">
          <w:rPr>
            <w:noProof/>
            <w:webHidden/>
          </w:rPr>
          <w:fldChar w:fldCharType="end"/>
        </w:r>
      </w:hyperlink>
    </w:p>
    <w:p w14:paraId="35BE1E0A" w14:textId="1E092B99"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5" w:history="1">
        <w:r w:rsidR="00B012C9" w:rsidRPr="00554748">
          <w:rPr>
            <w:rStyle w:val="Hypertextovodkaz"/>
            <w:rFonts w:ascii="Times" w:hAnsi="Times"/>
            <w:noProof/>
          </w:rPr>
          <w:t>25.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BANK GUARANTEES</w:t>
        </w:r>
        <w:r w:rsidR="00B012C9">
          <w:rPr>
            <w:noProof/>
            <w:webHidden/>
          </w:rPr>
          <w:tab/>
        </w:r>
        <w:r w:rsidR="00B012C9">
          <w:rPr>
            <w:noProof/>
            <w:webHidden/>
          </w:rPr>
          <w:fldChar w:fldCharType="begin"/>
        </w:r>
        <w:r w:rsidR="00B012C9">
          <w:rPr>
            <w:noProof/>
            <w:webHidden/>
          </w:rPr>
          <w:instrText xml:space="preserve"> PAGEREF _Toc175065225 \h </w:instrText>
        </w:r>
        <w:r w:rsidR="00B012C9">
          <w:rPr>
            <w:noProof/>
            <w:webHidden/>
          </w:rPr>
        </w:r>
        <w:r w:rsidR="00B012C9">
          <w:rPr>
            <w:noProof/>
            <w:webHidden/>
          </w:rPr>
          <w:fldChar w:fldCharType="separate"/>
        </w:r>
        <w:r w:rsidR="00B012C9">
          <w:rPr>
            <w:noProof/>
            <w:webHidden/>
          </w:rPr>
          <w:t>39</w:t>
        </w:r>
        <w:r w:rsidR="00B012C9">
          <w:rPr>
            <w:noProof/>
            <w:webHidden/>
          </w:rPr>
          <w:fldChar w:fldCharType="end"/>
        </w:r>
      </w:hyperlink>
    </w:p>
    <w:p w14:paraId="599328B1" w14:textId="49AE8E88"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6" w:history="1">
        <w:r w:rsidR="00B012C9" w:rsidRPr="00554748">
          <w:rPr>
            <w:rStyle w:val="Hypertextovodkaz"/>
            <w:rFonts w:ascii="Times" w:hAnsi="Times"/>
            <w:noProof/>
          </w:rPr>
          <w:t>26.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PRICE</w:t>
        </w:r>
        <w:r w:rsidR="00B012C9">
          <w:rPr>
            <w:noProof/>
            <w:webHidden/>
          </w:rPr>
          <w:tab/>
        </w:r>
        <w:r w:rsidR="00B012C9">
          <w:rPr>
            <w:noProof/>
            <w:webHidden/>
          </w:rPr>
          <w:fldChar w:fldCharType="begin"/>
        </w:r>
        <w:r w:rsidR="00B012C9">
          <w:rPr>
            <w:noProof/>
            <w:webHidden/>
          </w:rPr>
          <w:instrText xml:space="preserve"> PAGEREF _Toc175065226 \h </w:instrText>
        </w:r>
        <w:r w:rsidR="00B012C9">
          <w:rPr>
            <w:noProof/>
            <w:webHidden/>
          </w:rPr>
        </w:r>
        <w:r w:rsidR="00B012C9">
          <w:rPr>
            <w:noProof/>
            <w:webHidden/>
          </w:rPr>
          <w:fldChar w:fldCharType="separate"/>
        </w:r>
        <w:r w:rsidR="00B012C9">
          <w:rPr>
            <w:noProof/>
            <w:webHidden/>
          </w:rPr>
          <w:t>40</w:t>
        </w:r>
        <w:r w:rsidR="00B012C9">
          <w:rPr>
            <w:noProof/>
            <w:webHidden/>
          </w:rPr>
          <w:fldChar w:fldCharType="end"/>
        </w:r>
      </w:hyperlink>
    </w:p>
    <w:p w14:paraId="7D8CFDF1" w14:textId="1795A3AB"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7" w:history="1">
        <w:r w:rsidR="00B012C9" w:rsidRPr="00554748">
          <w:rPr>
            <w:rStyle w:val="Hypertextovodkaz"/>
            <w:rFonts w:ascii="Times" w:hAnsi="Times"/>
            <w:noProof/>
          </w:rPr>
          <w:t>27.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PAYMENT</w:t>
        </w:r>
        <w:r w:rsidR="00B012C9">
          <w:rPr>
            <w:noProof/>
            <w:webHidden/>
          </w:rPr>
          <w:tab/>
        </w:r>
        <w:r w:rsidR="00B012C9">
          <w:rPr>
            <w:noProof/>
            <w:webHidden/>
          </w:rPr>
          <w:fldChar w:fldCharType="begin"/>
        </w:r>
        <w:r w:rsidR="00B012C9">
          <w:rPr>
            <w:noProof/>
            <w:webHidden/>
          </w:rPr>
          <w:instrText xml:space="preserve"> PAGEREF _Toc175065227 \h </w:instrText>
        </w:r>
        <w:r w:rsidR="00B012C9">
          <w:rPr>
            <w:noProof/>
            <w:webHidden/>
          </w:rPr>
        </w:r>
        <w:r w:rsidR="00B012C9">
          <w:rPr>
            <w:noProof/>
            <w:webHidden/>
          </w:rPr>
          <w:fldChar w:fldCharType="separate"/>
        </w:r>
        <w:r w:rsidR="00B012C9">
          <w:rPr>
            <w:noProof/>
            <w:webHidden/>
          </w:rPr>
          <w:t>43</w:t>
        </w:r>
        <w:r w:rsidR="00B012C9">
          <w:rPr>
            <w:noProof/>
            <w:webHidden/>
          </w:rPr>
          <w:fldChar w:fldCharType="end"/>
        </w:r>
      </w:hyperlink>
    </w:p>
    <w:p w14:paraId="24F6F91E" w14:textId="7F1C6D98"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8" w:history="1">
        <w:r w:rsidR="00B012C9" w:rsidRPr="00554748">
          <w:rPr>
            <w:rStyle w:val="Hypertextovodkaz"/>
            <w:rFonts w:ascii="Times" w:hAnsi="Times"/>
            <w:noProof/>
          </w:rPr>
          <w:t>28.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TAXES AND DUTIES</w:t>
        </w:r>
        <w:r w:rsidR="00B012C9">
          <w:rPr>
            <w:noProof/>
            <w:webHidden/>
          </w:rPr>
          <w:tab/>
        </w:r>
        <w:r w:rsidR="00B012C9">
          <w:rPr>
            <w:noProof/>
            <w:webHidden/>
          </w:rPr>
          <w:fldChar w:fldCharType="begin"/>
        </w:r>
        <w:r w:rsidR="00B012C9">
          <w:rPr>
            <w:noProof/>
            <w:webHidden/>
          </w:rPr>
          <w:instrText xml:space="preserve"> PAGEREF _Toc175065228 \h </w:instrText>
        </w:r>
        <w:r w:rsidR="00B012C9">
          <w:rPr>
            <w:noProof/>
            <w:webHidden/>
          </w:rPr>
        </w:r>
        <w:r w:rsidR="00B012C9">
          <w:rPr>
            <w:noProof/>
            <w:webHidden/>
          </w:rPr>
          <w:fldChar w:fldCharType="separate"/>
        </w:r>
        <w:r w:rsidR="00B012C9">
          <w:rPr>
            <w:noProof/>
            <w:webHidden/>
          </w:rPr>
          <w:t>44</w:t>
        </w:r>
        <w:r w:rsidR="00B012C9">
          <w:rPr>
            <w:noProof/>
            <w:webHidden/>
          </w:rPr>
          <w:fldChar w:fldCharType="end"/>
        </w:r>
      </w:hyperlink>
    </w:p>
    <w:p w14:paraId="31BFC366" w14:textId="1A162056"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29" w:history="1">
        <w:r w:rsidR="00B012C9" w:rsidRPr="00554748">
          <w:rPr>
            <w:rStyle w:val="Hypertextovodkaz"/>
            <w:rFonts w:ascii="Times" w:hAnsi="Times"/>
            <w:noProof/>
          </w:rPr>
          <w:t>29.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CHANGES</w:t>
        </w:r>
        <w:r w:rsidR="00B012C9">
          <w:rPr>
            <w:noProof/>
            <w:webHidden/>
          </w:rPr>
          <w:tab/>
        </w:r>
        <w:r w:rsidR="00B012C9">
          <w:rPr>
            <w:noProof/>
            <w:webHidden/>
          </w:rPr>
          <w:fldChar w:fldCharType="begin"/>
        </w:r>
        <w:r w:rsidR="00B012C9">
          <w:rPr>
            <w:noProof/>
            <w:webHidden/>
          </w:rPr>
          <w:instrText xml:space="preserve"> PAGEREF _Toc175065229 \h </w:instrText>
        </w:r>
        <w:r w:rsidR="00B012C9">
          <w:rPr>
            <w:noProof/>
            <w:webHidden/>
          </w:rPr>
        </w:r>
        <w:r w:rsidR="00B012C9">
          <w:rPr>
            <w:noProof/>
            <w:webHidden/>
          </w:rPr>
          <w:fldChar w:fldCharType="separate"/>
        </w:r>
        <w:r w:rsidR="00B012C9">
          <w:rPr>
            <w:noProof/>
            <w:webHidden/>
          </w:rPr>
          <w:t>44</w:t>
        </w:r>
        <w:r w:rsidR="00B012C9">
          <w:rPr>
            <w:noProof/>
            <w:webHidden/>
          </w:rPr>
          <w:fldChar w:fldCharType="end"/>
        </w:r>
      </w:hyperlink>
    </w:p>
    <w:p w14:paraId="24B7EF2E" w14:textId="1A0ABE36"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0" w:history="1">
        <w:r w:rsidR="00B012C9" w:rsidRPr="00554748">
          <w:rPr>
            <w:rStyle w:val="Hypertextovodkaz"/>
            <w:rFonts w:ascii="Times" w:hAnsi="Times"/>
            <w:noProof/>
          </w:rPr>
          <w:t>30.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 AMENDMENTS</w:t>
        </w:r>
        <w:r w:rsidR="00B012C9">
          <w:rPr>
            <w:noProof/>
            <w:webHidden/>
          </w:rPr>
          <w:tab/>
        </w:r>
        <w:r w:rsidR="00B012C9">
          <w:rPr>
            <w:noProof/>
            <w:webHidden/>
          </w:rPr>
          <w:fldChar w:fldCharType="begin"/>
        </w:r>
        <w:r w:rsidR="00B012C9">
          <w:rPr>
            <w:noProof/>
            <w:webHidden/>
          </w:rPr>
          <w:instrText xml:space="preserve"> PAGEREF _Toc175065230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3F5F8A5B" w14:textId="0BDC79FB"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1" w:history="1">
        <w:r w:rsidR="00B012C9" w:rsidRPr="00554748">
          <w:rPr>
            <w:rStyle w:val="Hypertextovodkaz"/>
            <w:rFonts w:ascii="Times" w:hAnsi="Times"/>
            <w:noProof/>
          </w:rPr>
          <w:t>31.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ASSIGNMENT</w:t>
        </w:r>
        <w:r w:rsidR="00B012C9">
          <w:rPr>
            <w:noProof/>
            <w:webHidden/>
          </w:rPr>
          <w:tab/>
        </w:r>
        <w:r w:rsidR="00B012C9">
          <w:rPr>
            <w:noProof/>
            <w:webHidden/>
          </w:rPr>
          <w:fldChar w:fldCharType="begin"/>
        </w:r>
        <w:r w:rsidR="00B012C9">
          <w:rPr>
            <w:noProof/>
            <w:webHidden/>
          </w:rPr>
          <w:instrText xml:space="preserve"> PAGEREF _Toc175065231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4F4BAC4F" w14:textId="259484C4"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2" w:history="1">
        <w:r w:rsidR="00B012C9" w:rsidRPr="00554748">
          <w:rPr>
            <w:rStyle w:val="Hypertextovodkaz"/>
            <w:rFonts w:ascii="Times" w:hAnsi="Times"/>
            <w:noProof/>
          </w:rPr>
          <w:t>32.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SUBCONTRACTORS</w:t>
        </w:r>
        <w:r w:rsidR="00B012C9">
          <w:rPr>
            <w:noProof/>
            <w:webHidden/>
          </w:rPr>
          <w:tab/>
        </w:r>
        <w:r w:rsidR="00B012C9">
          <w:rPr>
            <w:noProof/>
            <w:webHidden/>
          </w:rPr>
          <w:fldChar w:fldCharType="begin"/>
        </w:r>
        <w:r w:rsidR="00B012C9">
          <w:rPr>
            <w:noProof/>
            <w:webHidden/>
          </w:rPr>
          <w:instrText xml:space="preserve"> PAGEREF _Toc175065232 \h </w:instrText>
        </w:r>
        <w:r w:rsidR="00B012C9">
          <w:rPr>
            <w:noProof/>
            <w:webHidden/>
          </w:rPr>
        </w:r>
        <w:r w:rsidR="00B012C9">
          <w:rPr>
            <w:noProof/>
            <w:webHidden/>
          </w:rPr>
          <w:fldChar w:fldCharType="separate"/>
        </w:r>
        <w:r w:rsidR="00B012C9">
          <w:rPr>
            <w:noProof/>
            <w:webHidden/>
          </w:rPr>
          <w:t>46</w:t>
        </w:r>
        <w:r w:rsidR="00B012C9">
          <w:rPr>
            <w:noProof/>
            <w:webHidden/>
          </w:rPr>
          <w:fldChar w:fldCharType="end"/>
        </w:r>
      </w:hyperlink>
    </w:p>
    <w:p w14:paraId="251E3814" w14:textId="125C3A78"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3" w:history="1">
        <w:r w:rsidR="00B012C9" w:rsidRPr="00554748">
          <w:rPr>
            <w:rStyle w:val="Hypertextovodkaz"/>
            <w:rFonts w:ascii="Times" w:hAnsi="Times"/>
            <w:noProof/>
          </w:rPr>
          <w:t>33.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DELAYS IN THE CONTRACTOR’S PERFORMANCE</w:t>
        </w:r>
        <w:r w:rsidR="00B012C9">
          <w:rPr>
            <w:noProof/>
            <w:webHidden/>
          </w:rPr>
          <w:tab/>
        </w:r>
        <w:r w:rsidR="00B012C9">
          <w:rPr>
            <w:noProof/>
            <w:webHidden/>
          </w:rPr>
          <w:fldChar w:fldCharType="begin"/>
        </w:r>
        <w:r w:rsidR="00B012C9">
          <w:rPr>
            <w:noProof/>
            <w:webHidden/>
          </w:rPr>
          <w:instrText xml:space="preserve"> PAGEREF _Toc175065233 \h </w:instrText>
        </w:r>
        <w:r w:rsidR="00B012C9">
          <w:rPr>
            <w:noProof/>
            <w:webHidden/>
          </w:rPr>
        </w:r>
        <w:r w:rsidR="00B012C9">
          <w:rPr>
            <w:noProof/>
            <w:webHidden/>
          </w:rPr>
          <w:fldChar w:fldCharType="separate"/>
        </w:r>
        <w:r w:rsidR="00B012C9">
          <w:rPr>
            <w:noProof/>
            <w:webHidden/>
          </w:rPr>
          <w:t>47</w:t>
        </w:r>
        <w:r w:rsidR="00B012C9">
          <w:rPr>
            <w:noProof/>
            <w:webHidden/>
          </w:rPr>
          <w:fldChar w:fldCharType="end"/>
        </w:r>
      </w:hyperlink>
    </w:p>
    <w:p w14:paraId="135A27E4" w14:textId="698D65E2"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4" w:history="1">
        <w:r w:rsidR="00B012C9" w:rsidRPr="00554748">
          <w:rPr>
            <w:rStyle w:val="Hypertextovodkaz"/>
            <w:rFonts w:ascii="Times" w:hAnsi="Times"/>
            <w:noProof/>
          </w:rPr>
          <w:t>34.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LIABILITY</w:t>
        </w:r>
        <w:r w:rsidR="00B012C9">
          <w:rPr>
            <w:noProof/>
            <w:webHidden/>
          </w:rPr>
          <w:tab/>
        </w:r>
        <w:r w:rsidR="00B012C9">
          <w:rPr>
            <w:noProof/>
            <w:webHidden/>
          </w:rPr>
          <w:fldChar w:fldCharType="begin"/>
        </w:r>
        <w:r w:rsidR="00B012C9">
          <w:rPr>
            <w:noProof/>
            <w:webHidden/>
          </w:rPr>
          <w:instrText xml:space="preserve"> PAGEREF _Toc175065234 \h </w:instrText>
        </w:r>
        <w:r w:rsidR="00B012C9">
          <w:rPr>
            <w:noProof/>
            <w:webHidden/>
          </w:rPr>
        </w:r>
        <w:r w:rsidR="00B012C9">
          <w:rPr>
            <w:noProof/>
            <w:webHidden/>
          </w:rPr>
          <w:fldChar w:fldCharType="separate"/>
        </w:r>
        <w:r w:rsidR="00B012C9">
          <w:rPr>
            <w:noProof/>
            <w:webHidden/>
          </w:rPr>
          <w:t>47</w:t>
        </w:r>
        <w:r w:rsidR="00B012C9">
          <w:rPr>
            <w:noProof/>
            <w:webHidden/>
          </w:rPr>
          <w:fldChar w:fldCharType="end"/>
        </w:r>
      </w:hyperlink>
    </w:p>
    <w:p w14:paraId="04B91A64" w14:textId="5A1648F4"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5" w:history="1">
        <w:r w:rsidR="00B012C9" w:rsidRPr="00554748">
          <w:rPr>
            <w:rStyle w:val="Hypertextovodkaz"/>
            <w:rFonts w:ascii="Times" w:hAnsi="Times"/>
            <w:noProof/>
          </w:rPr>
          <w:t>35.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THIRD PARTY CLAIMS</w:t>
        </w:r>
        <w:r w:rsidR="00B012C9">
          <w:rPr>
            <w:noProof/>
            <w:webHidden/>
          </w:rPr>
          <w:tab/>
        </w:r>
        <w:r w:rsidR="00B012C9">
          <w:rPr>
            <w:noProof/>
            <w:webHidden/>
          </w:rPr>
          <w:fldChar w:fldCharType="begin"/>
        </w:r>
        <w:r w:rsidR="00B012C9">
          <w:rPr>
            <w:noProof/>
            <w:webHidden/>
          </w:rPr>
          <w:instrText xml:space="preserve"> PAGEREF _Toc175065235 \h </w:instrText>
        </w:r>
        <w:r w:rsidR="00B012C9">
          <w:rPr>
            <w:noProof/>
            <w:webHidden/>
          </w:rPr>
        </w:r>
        <w:r w:rsidR="00B012C9">
          <w:rPr>
            <w:noProof/>
            <w:webHidden/>
          </w:rPr>
          <w:fldChar w:fldCharType="separate"/>
        </w:r>
        <w:r w:rsidR="00B012C9">
          <w:rPr>
            <w:noProof/>
            <w:webHidden/>
          </w:rPr>
          <w:t>48</w:t>
        </w:r>
        <w:r w:rsidR="00B012C9">
          <w:rPr>
            <w:noProof/>
            <w:webHidden/>
          </w:rPr>
          <w:fldChar w:fldCharType="end"/>
        </w:r>
      </w:hyperlink>
    </w:p>
    <w:p w14:paraId="4C362985" w14:textId="72D3AA0F"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6" w:history="1">
        <w:r w:rsidR="00B012C9" w:rsidRPr="00554748">
          <w:rPr>
            <w:rStyle w:val="Hypertextovodkaz"/>
            <w:rFonts w:ascii="Times" w:hAnsi="Times"/>
            <w:noProof/>
          </w:rPr>
          <w:t>36.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CONTRACTUAL PENALTIES</w:t>
        </w:r>
        <w:r w:rsidR="00B012C9">
          <w:rPr>
            <w:noProof/>
            <w:webHidden/>
          </w:rPr>
          <w:tab/>
        </w:r>
        <w:r w:rsidR="00B012C9">
          <w:rPr>
            <w:noProof/>
            <w:webHidden/>
          </w:rPr>
          <w:fldChar w:fldCharType="begin"/>
        </w:r>
        <w:r w:rsidR="00B012C9">
          <w:rPr>
            <w:noProof/>
            <w:webHidden/>
          </w:rPr>
          <w:instrText xml:space="preserve"> PAGEREF _Toc175065236 \h </w:instrText>
        </w:r>
        <w:r w:rsidR="00B012C9">
          <w:rPr>
            <w:noProof/>
            <w:webHidden/>
          </w:rPr>
        </w:r>
        <w:r w:rsidR="00B012C9">
          <w:rPr>
            <w:noProof/>
            <w:webHidden/>
          </w:rPr>
          <w:fldChar w:fldCharType="separate"/>
        </w:r>
        <w:r w:rsidR="00B012C9">
          <w:rPr>
            <w:noProof/>
            <w:webHidden/>
          </w:rPr>
          <w:t>48</w:t>
        </w:r>
        <w:r w:rsidR="00B012C9">
          <w:rPr>
            <w:noProof/>
            <w:webHidden/>
          </w:rPr>
          <w:fldChar w:fldCharType="end"/>
        </w:r>
      </w:hyperlink>
    </w:p>
    <w:p w14:paraId="54E3C030" w14:textId="1B8A98DC"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7" w:history="1">
        <w:r w:rsidR="00B012C9" w:rsidRPr="00554748">
          <w:rPr>
            <w:rStyle w:val="Hypertextovodkaz"/>
            <w:rFonts w:ascii="Times" w:hAnsi="Times"/>
            <w:noProof/>
          </w:rPr>
          <w:t>37.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FORCE MAJEURE</w:t>
        </w:r>
        <w:r w:rsidR="00B012C9">
          <w:rPr>
            <w:noProof/>
            <w:webHidden/>
          </w:rPr>
          <w:tab/>
        </w:r>
        <w:r w:rsidR="00B012C9">
          <w:rPr>
            <w:noProof/>
            <w:webHidden/>
          </w:rPr>
          <w:fldChar w:fldCharType="begin"/>
        </w:r>
        <w:r w:rsidR="00B012C9">
          <w:rPr>
            <w:noProof/>
            <w:webHidden/>
          </w:rPr>
          <w:instrText xml:space="preserve"> PAGEREF _Toc175065237 \h </w:instrText>
        </w:r>
        <w:r w:rsidR="00B012C9">
          <w:rPr>
            <w:noProof/>
            <w:webHidden/>
          </w:rPr>
        </w:r>
        <w:r w:rsidR="00B012C9">
          <w:rPr>
            <w:noProof/>
            <w:webHidden/>
          </w:rPr>
          <w:fldChar w:fldCharType="separate"/>
        </w:r>
        <w:r w:rsidR="00B012C9">
          <w:rPr>
            <w:noProof/>
            <w:webHidden/>
          </w:rPr>
          <w:t>51</w:t>
        </w:r>
        <w:r w:rsidR="00B012C9">
          <w:rPr>
            <w:noProof/>
            <w:webHidden/>
          </w:rPr>
          <w:fldChar w:fldCharType="end"/>
        </w:r>
      </w:hyperlink>
    </w:p>
    <w:p w14:paraId="4050C85B" w14:textId="61019DB9"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8" w:history="1">
        <w:r w:rsidR="00B012C9" w:rsidRPr="00554748">
          <w:rPr>
            <w:rStyle w:val="Hypertextovodkaz"/>
            <w:rFonts w:ascii="Times" w:hAnsi="Times"/>
            <w:noProof/>
          </w:rPr>
          <w:t>38.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w:t>
        </w:r>
        <w:r w:rsidR="00B012C9">
          <w:rPr>
            <w:noProof/>
            <w:webHidden/>
          </w:rPr>
          <w:tab/>
        </w:r>
        <w:r w:rsidR="00B012C9">
          <w:rPr>
            <w:noProof/>
            <w:webHidden/>
          </w:rPr>
          <w:fldChar w:fldCharType="begin"/>
        </w:r>
        <w:r w:rsidR="00B012C9">
          <w:rPr>
            <w:noProof/>
            <w:webHidden/>
          </w:rPr>
          <w:instrText xml:space="preserve"> PAGEREF _Toc175065238 \h </w:instrText>
        </w:r>
        <w:r w:rsidR="00B012C9">
          <w:rPr>
            <w:noProof/>
            <w:webHidden/>
          </w:rPr>
        </w:r>
        <w:r w:rsidR="00B012C9">
          <w:rPr>
            <w:noProof/>
            <w:webHidden/>
          </w:rPr>
          <w:fldChar w:fldCharType="separate"/>
        </w:r>
        <w:r w:rsidR="00B012C9">
          <w:rPr>
            <w:noProof/>
            <w:webHidden/>
          </w:rPr>
          <w:t>51</w:t>
        </w:r>
        <w:r w:rsidR="00B012C9">
          <w:rPr>
            <w:noProof/>
            <w:webHidden/>
          </w:rPr>
          <w:fldChar w:fldCharType="end"/>
        </w:r>
      </w:hyperlink>
    </w:p>
    <w:p w14:paraId="76231981" w14:textId="4CDF9001"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39" w:history="1">
        <w:r w:rsidR="00B012C9" w:rsidRPr="00554748">
          <w:rPr>
            <w:rStyle w:val="Hypertextovodkaz"/>
            <w:rFonts w:ascii="Times" w:hAnsi="Times"/>
            <w:noProof/>
          </w:rPr>
          <w:t>39.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CONTRACTOR’S DEFAULT</w:t>
        </w:r>
        <w:r w:rsidR="00B012C9">
          <w:rPr>
            <w:noProof/>
            <w:webHidden/>
          </w:rPr>
          <w:tab/>
        </w:r>
        <w:r w:rsidR="00B012C9">
          <w:rPr>
            <w:noProof/>
            <w:webHidden/>
          </w:rPr>
          <w:fldChar w:fldCharType="begin"/>
        </w:r>
        <w:r w:rsidR="00B012C9">
          <w:rPr>
            <w:noProof/>
            <w:webHidden/>
          </w:rPr>
          <w:instrText xml:space="preserve"> PAGEREF _Toc175065239 \h </w:instrText>
        </w:r>
        <w:r w:rsidR="00B012C9">
          <w:rPr>
            <w:noProof/>
            <w:webHidden/>
          </w:rPr>
        </w:r>
        <w:r w:rsidR="00B012C9">
          <w:rPr>
            <w:noProof/>
            <w:webHidden/>
          </w:rPr>
          <w:fldChar w:fldCharType="separate"/>
        </w:r>
        <w:r w:rsidR="00B012C9">
          <w:rPr>
            <w:noProof/>
            <w:webHidden/>
          </w:rPr>
          <w:t>52</w:t>
        </w:r>
        <w:r w:rsidR="00B012C9">
          <w:rPr>
            <w:noProof/>
            <w:webHidden/>
          </w:rPr>
          <w:fldChar w:fldCharType="end"/>
        </w:r>
      </w:hyperlink>
    </w:p>
    <w:p w14:paraId="3B9670E2" w14:textId="25DB00F5"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0" w:history="1">
        <w:r w:rsidR="00B012C9" w:rsidRPr="00554748">
          <w:rPr>
            <w:rStyle w:val="Hypertextovodkaz"/>
            <w:rFonts w:ascii="Times" w:hAnsi="Times"/>
            <w:noProof/>
          </w:rPr>
          <w:t>40.</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INSOLVENCY</w:t>
        </w:r>
        <w:r w:rsidR="00B012C9">
          <w:rPr>
            <w:noProof/>
            <w:webHidden/>
          </w:rPr>
          <w:tab/>
        </w:r>
        <w:r w:rsidR="00B012C9">
          <w:rPr>
            <w:noProof/>
            <w:webHidden/>
          </w:rPr>
          <w:fldChar w:fldCharType="begin"/>
        </w:r>
        <w:r w:rsidR="00B012C9">
          <w:rPr>
            <w:noProof/>
            <w:webHidden/>
          </w:rPr>
          <w:instrText xml:space="preserve"> PAGEREF _Toc175065240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1575743B" w14:textId="62AD4DA9"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1" w:history="1">
        <w:r w:rsidR="00B012C9" w:rsidRPr="00554748">
          <w:rPr>
            <w:rStyle w:val="Hypertextovodkaz"/>
            <w:rFonts w:ascii="Times" w:hAnsi="Times"/>
            <w:noProof/>
          </w:rPr>
          <w:t>41.</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WITHDRAWAL FROM THE CONTRACT FOR CUSTOMER’S DEFAULT</w:t>
        </w:r>
        <w:r w:rsidR="00B012C9">
          <w:rPr>
            <w:noProof/>
            <w:webHidden/>
          </w:rPr>
          <w:tab/>
        </w:r>
        <w:r w:rsidR="00B012C9">
          <w:rPr>
            <w:noProof/>
            <w:webHidden/>
          </w:rPr>
          <w:fldChar w:fldCharType="begin"/>
        </w:r>
        <w:r w:rsidR="00B012C9">
          <w:rPr>
            <w:noProof/>
            <w:webHidden/>
          </w:rPr>
          <w:instrText xml:space="preserve"> PAGEREF _Toc175065241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55F8C503" w14:textId="5B28E4F4"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2" w:history="1">
        <w:r w:rsidR="00B012C9" w:rsidRPr="00554748">
          <w:rPr>
            <w:rStyle w:val="Hypertextovodkaz"/>
            <w:rFonts w:ascii="Times" w:hAnsi="Times"/>
            <w:noProof/>
          </w:rPr>
          <w:t>42.</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USE OF DOCUMENTS AND INFORMATION</w:t>
        </w:r>
        <w:r w:rsidR="00B012C9">
          <w:rPr>
            <w:noProof/>
            <w:webHidden/>
          </w:rPr>
          <w:tab/>
        </w:r>
        <w:r w:rsidR="00B012C9">
          <w:rPr>
            <w:noProof/>
            <w:webHidden/>
          </w:rPr>
          <w:fldChar w:fldCharType="begin"/>
        </w:r>
        <w:r w:rsidR="00B012C9">
          <w:rPr>
            <w:noProof/>
            <w:webHidden/>
          </w:rPr>
          <w:instrText xml:space="preserve"> PAGEREF _Toc175065242 \h </w:instrText>
        </w:r>
        <w:r w:rsidR="00B012C9">
          <w:rPr>
            <w:noProof/>
            <w:webHidden/>
          </w:rPr>
        </w:r>
        <w:r w:rsidR="00B012C9">
          <w:rPr>
            <w:noProof/>
            <w:webHidden/>
          </w:rPr>
          <w:fldChar w:fldCharType="separate"/>
        </w:r>
        <w:r w:rsidR="00B012C9">
          <w:rPr>
            <w:noProof/>
            <w:webHidden/>
          </w:rPr>
          <w:t>53</w:t>
        </w:r>
        <w:r w:rsidR="00B012C9">
          <w:rPr>
            <w:noProof/>
            <w:webHidden/>
          </w:rPr>
          <w:fldChar w:fldCharType="end"/>
        </w:r>
      </w:hyperlink>
    </w:p>
    <w:p w14:paraId="43AAEC2A" w14:textId="7C02E88B"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3" w:history="1">
        <w:r w:rsidR="00B012C9" w:rsidRPr="00554748">
          <w:rPr>
            <w:rStyle w:val="Hypertextovodkaz"/>
            <w:rFonts w:ascii="Times" w:hAnsi="Times"/>
            <w:noProof/>
          </w:rPr>
          <w:t>43.</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INTELLECTUAL PROPERTY RIGHTS</w:t>
        </w:r>
        <w:r w:rsidR="00B012C9">
          <w:rPr>
            <w:noProof/>
            <w:webHidden/>
          </w:rPr>
          <w:tab/>
        </w:r>
        <w:r w:rsidR="00B012C9">
          <w:rPr>
            <w:noProof/>
            <w:webHidden/>
          </w:rPr>
          <w:fldChar w:fldCharType="begin"/>
        </w:r>
        <w:r w:rsidR="00B012C9">
          <w:rPr>
            <w:noProof/>
            <w:webHidden/>
          </w:rPr>
          <w:instrText xml:space="preserve"> PAGEREF _Toc175065243 \h </w:instrText>
        </w:r>
        <w:r w:rsidR="00B012C9">
          <w:rPr>
            <w:noProof/>
            <w:webHidden/>
          </w:rPr>
        </w:r>
        <w:r w:rsidR="00B012C9">
          <w:rPr>
            <w:noProof/>
            <w:webHidden/>
          </w:rPr>
          <w:fldChar w:fldCharType="separate"/>
        </w:r>
        <w:r w:rsidR="00B012C9">
          <w:rPr>
            <w:noProof/>
            <w:webHidden/>
          </w:rPr>
          <w:t>55</w:t>
        </w:r>
        <w:r w:rsidR="00B012C9">
          <w:rPr>
            <w:noProof/>
            <w:webHidden/>
          </w:rPr>
          <w:fldChar w:fldCharType="end"/>
        </w:r>
      </w:hyperlink>
    </w:p>
    <w:p w14:paraId="0F32EC90" w14:textId="2C03C0E2"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4" w:history="1">
        <w:r w:rsidR="00B012C9" w:rsidRPr="00554748">
          <w:rPr>
            <w:rStyle w:val="Hypertextovodkaz"/>
            <w:rFonts w:ascii="Times" w:hAnsi="Times"/>
            <w:noProof/>
          </w:rPr>
          <w:t>44.</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SOURCE CODE</w:t>
        </w:r>
        <w:r w:rsidR="00B012C9">
          <w:rPr>
            <w:noProof/>
            <w:webHidden/>
          </w:rPr>
          <w:tab/>
        </w:r>
        <w:r w:rsidR="00B012C9">
          <w:rPr>
            <w:noProof/>
            <w:webHidden/>
          </w:rPr>
          <w:fldChar w:fldCharType="begin"/>
        </w:r>
        <w:r w:rsidR="00B012C9">
          <w:rPr>
            <w:noProof/>
            <w:webHidden/>
          </w:rPr>
          <w:instrText xml:space="preserve"> PAGEREF _Toc175065244 \h </w:instrText>
        </w:r>
        <w:r w:rsidR="00B012C9">
          <w:rPr>
            <w:noProof/>
            <w:webHidden/>
          </w:rPr>
        </w:r>
        <w:r w:rsidR="00B012C9">
          <w:rPr>
            <w:noProof/>
            <w:webHidden/>
          </w:rPr>
          <w:fldChar w:fldCharType="separate"/>
        </w:r>
        <w:r w:rsidR="00B012C9">
          <w:rPr>
            <w:noProof/>
            <w:webHidden/>
          </w:rPr>
          <w:t>56</w:t>
        </w:r>
        <w:r w:rsidR="00B012C9">
          <w:rPr>
            <w:noProof/>
            <w:webHidden/>
          </w:rPr>
          <w:fldChar w:fldCharType="end"/>
        </w:r>
      </w:hyperlink>
    </w:p>
    <w:p w14:paraId="2FAA19F8" w14:textId="6E5638BF"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5" w:history="1">
        <w:r w:rsidR="00B012C9" w:rsidRPr="00554748">
          <w:rPr>
            <w:rStyle w:val="Hypertextovodkaz"/>
            <w:rFonts w:ascii="Times" w:hAnsi="Times"/>
            <w:noProof/>
          </w:rPr>
          <w:t>45.</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DISPUTE RESOLUTION</w:t>
        </w:r>
        <w:r w:rsidR="00B012C9">
          <w:rPr>
            <w:noProof/>
            <w:webHidden/>
          </w:rPr>
          <w:tab/>
        </w:r>
        <w:r w:rsidR="00B012C9">
          <w:rPr>
            <w:noProof/>
            <w:webHidden/>
          </w:rPr>
          <w:fldChar w:fldCharType="begin"/>
        </w:r>
        <w:r w:rsidR="00B012C9">
          <w:rPr>
            <w:noProof/>
            <w:webHidden/>
          </w:rPr>
          <w:instrText xml:space="preserve"> PAGEREF _Toc175065245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2BB307C7" w14:textId="2E9F3F7E"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6" w:history="1">
        <w:r w:rsidR="00B012C9" w:rsidRPr="00554748">
          <w:rPr>
            <w:rStyle w:val="Hypertextovodkaz"/>
            <w:rFonts w:ascii="Times" w:hAnsi="Times"/>
            <w:noProof/>
          </w:rPr>
          <w:t>46.</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GOVERNING LANGUAGE</w:t>
        </w:r>
        <w:r w:rsidR="00B012C9">
          <w:rPr>
            <w:noProof/>
            <w:webHidden/>
          </w:rPr>
          <w:tab/>
        </w:r>
        <w:r w:rsidR="00B012C9">
          <w:rPr>
            <w:noProof/>
            <w:webHidden/>
          </w:rPr>
          <w:fldChar w:fldCharType="begin"/>
        </w:r>
        <w:r w:rsidR="00B012C9">
          <w:rPr>
            <w:noProof/>
            <w:webHidden/>
          </w:rPr>
          <w:instrText xml:space="preserve"> PAGEREF _Toc175065246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0E3E181D" w14:textId="1CF0AC90"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7" w:history="1">
        <w:r w:rsidR="00B012C9" w:rsidRPr="00554748">
          <w:rPr>
            <w:rStyle w:val="Hypertextovodkaz"/>
            <w:rFonts w:ascii="Times" w:hAnsi="Times"/>
            <w:noProof/>
          </w:rPr>
          <w:t>47.</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APPLICABLE LAW</w:t>
        </w:r>
        <w:r w:rsidR="00B012C9">
          <w:rPr>
            <w:noProof/>
            <w:webHidden/>
          </w:rPr>
          <w:tab/>
        </w:r>
        <w:r w:rsidR="00B012C9">
          <w:rPr>
            <w:noProof/>
            <w:webHidden/>
          </w:rPr>
          <w:fldChar w:fldCharType="begin"/>
        </w:r>
        <w:r w:rsidR="00B012C9">
          <w:rPr>
            <w:noProof/>
            <w:webHidden/>
          </w:rPr>
          <w:instrText xml:space="preserve"> PAGEREF _Toc175065247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7F2FDA90" w14:textId="74A43E8B"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8" w:history="1">
        <w:r w:rsidR="00B012C9" w:rsidRPr="00554748">
          <w:rPr>
            <w:rStyle w:val="Hypertextovodkaz"/>
            <w:rFonts w:ascii="Times" w:hAnsi="Times"/>
            <w:noProof/>
          </w:rPr>
          <w:t>48.</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NOTICES</w:t>
        </w:r>
        <w:r w:rsidR="00B012C9">
          <w:rPr>
            <w:noProof/>
            <w:webHidden/>
          </w:rPr>
          <w:tab/>
        </w:r>
        <w:r w:rsidR="00B012C9">
          <w:rPr>
            <w:noProof/>
            <w:webHidden/>
          </w:rPr>
          <w:fldChar w:fldCharType="begin"/>
        </w:r>
        <w:r w:rsidR="00B012C9">
          <w:rPr>
            <w:noProof/>
            <w:webHidden/>
          </w:rPr>
          <w:instrText xml:space="preserve"> PAGEREF _Toc175065248 \h </w:instrText>
        </w:r>
        <w:r w:rsidR="00B012C9">
          <w:rPr>
            <w:noProof/>
            <w:webHidden/>
          </w:rPr>
        </w:r>
        <w:r w:rsidR="00B012C9">
          <w:rPr>
            <w:noProof/>
            <w:webHidden/>
          </w:rPr>
          <w:fldChar w:fldCharType="separate"/>
        </w:r>
        <w:r w:rsidR="00B012C9">
          <w:rPr>
            <w:noProof/>
            <w:webHidden/>
          </w:rPr>
          <w:t>57</w:t>
        </w:r>
        <w:r w:rsidR="00B012C9">
          <w:rPr>
            <w:noProof/>
            <w:webHidden/>
          </w:rPr>
          <w:fldChar w:fldCharType="end"/>
        </w:r>
      </w:hyperlink>
    </w:p>
    <w:p w14:paraId="69E0B1D5" w14:textId="5AE06BAB"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49" w:history="1">
        <w:r w:rsidR="00B012C9" w:rsidRPr="00554748">
          <w:rPr>
            <w:rStyle w:val="Hypertextovodkaz"/>
            <w:rFonts w:ascii="Times" w:hAnsi="Times"/>
            <w:noProof/>
          </w:rPr>
          <w:t>49.</w:t>
        </w:r>
        <w:r w:rsidR="00B012C9">
          <w:rPr>
            <w:rFonts w:asciiTheme="minorHAnsi" w:eastAsiaTheme="minorEastAsia" w:hAnsiTheme="minorHAnsi" w:cstheme="minorBidi"/>
            <w:b w:val="0"/>
            <w:bCs w:val="0"/>
            <w:caps w:val="0"/>
            <w:noProof/>
            <w:kern w:val="2"/>
            <w:sz w:val="24"/>
            <w:szCs w:val="24"/>
            <w:lang w:val="cs-CZ" w:eastAsia="cs-CZ"/>
            <w14:ligatures w14:val="standardContextual"/>
          </w:rPr>
          <w:tab/>
        </w:r>
        <w:r w:rsidR="00B012C9" w:rsidRPr="00554748">
          <w:rPr>
            <w:rStyle w:val="Hypertextovodkaz"/>
            <w:noProof/>
          </w:rPr>
          <w:t>OTHER PROVISIONS</w:t>
        </w:r>
        <w:r w:rsidR="00B012C9">
          <w:rPr>
            <w:noProof/>
            <w:webHidden/>
          </w:rPr>
          <w:tab/>
        </w:r>
        <w:r w:rsidR="00B012C9">
          <w:rPr>
            <w:noProof/>
            <w:webHidden/>
          </w:rPr>
          <w:fldChar w:fldCharType="begin"/>
        </w:r>
        <w:r w:rsidR="00B012C9">
          <w:rPr>
            <w:noProof/>
            <w:webHidden/>
          </w:rPr>
          <w:instrText xml:space="preserve"> PAGEREF _Toc175065249 \h </w:instrText>
        </w:r>
        <w:r w:rsidR="00B012C9">
          <w:rPr>
            <w:noProof/>
            <w:webHidden/>
          </w:rPr>
        </w:r>
        <w:r w:rsidR="00B012C9">
          <w:rPr>
            <w:noProof/>
            <w:webHidden/>
          </w:rPr>
          <w:fldChar w:fldCharType="separate"/>
        </w:r>
        <w:r w:rsidR="00B012C9">
          <w:rPr>
            <w:noProof/>
            <w:webHidden/>
          </w:rPr>
          <w:t>58</w:t>
        </w:r>
        <w:r w:rsidR="00B012C9">
          <w:rPr>
            <w:noProof/>
            <w:webHidden/>
          </w:rPr>
          <w:fldChar w:fldCharType="end"/>
        </w:r>
      </w:hyperlink>
    </w:p>
    <w:p w14:paraId="6C132B64" w14:textId="5D8D8D4E" w:rsidR="00B012C9" w:rsidRDefault="000B3CB1">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5065250" w:history="1">
        <w:r w:rsidR="00B012C9" w:rsidRPr="00554748">
          <w:rPr>
            <w:rStyle w:val="Hypertextovodkaz"/>
            <w:noProof/>
          </w:rPr>
          <w:t>SIGNATURE PAGE</w:t>
        </w:r>
        <w:r w:rsidR="00B012C9">
          <w:rPr>
            <w:noProof/>
            <w:webHidden/>
          </w:rPr>
          <w:tab/>
        </w:r>
        <w:r w:rsidR="00B012C9">
          <w:rPr>
            <w:noProof/>
            <w:webHidden/>
          </w:rPr>
          <w:fldChar w:fldCharType="begin"/>
        </w:r>
        <w:r w:rsidR="00B012C9">
          <w:rPr>
            <w:noProof/>
            <w:webHidden/>
          </w:rPr>
          <w:instrText xml:space="preserve"> PAGEREF _Toc175065250 \h </w:instrText>
        </w:r>
        <w:r w:rsidR="00B012C9">
          <w:rPr>
            <w:noProof/>
            <w:webHidden/>
          </w:rPr>
        </w:r>
        <w:r w:rsidR="00B012C9">
          <w:rPr>
            <w:noProof/>
            <w:webHidden/>
          </w:rPr>
          <w:fldChar w:fldCharType="separate"/>
        </w:r>
        <w:r w:rsidR="00B012C9">
          <w:rPr>
            <w:noProof/>
            <w:webHidden/>
          </w:rPr>
          <w:t>102</w:t>
        </w:r>
        <w:r w:rsidR="00B012C9">
          <w:rPr>
            <w:noProof/>
            <w:webHidden/>
          </w:rPr>
          <w:fldChar w:fldCharType="end"/>
        </w:r>
      </w:hyperlink>
    </w:p>
    <w:p w14:paraId="3EEFCC2C" w14:textId="36749490"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75C26547" w:rsidR="006F20B1" w:rsidRPr="00A75846" w:rsidRDefault="005247AA" w:rsidP="00A26AE6">
      <w:pPr>
        <w:pStyle w:val="ENText11"/>
        <w:rPr>
          <w:lang w:val="en-GB"/>
        </w:rPr>
      </w:pPr>
      <w:r>
        <w:rPr>
          <w:lang w:val="en-GB"/>
        </w:rPr>
        <w:t xml:space="preserve">a </w:t>
      </w:r>
      <w:r w:rsidR="009A4183"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3F08010" w:rsidR="00324FA9" w:rsidRDefault="005247AA" w:rsidP="00324FA9">
      <w:pPr>
        <w:pStyle w:val="ENText11"/>
        <w:rPr>
          <w:lang w:val="en-GB"/>
        </w:rPr>
      </w:pPr>
      <w:r>
        <w:rPr>
          <w:lang w:val="en-GB"/>
        </w:rPr>
        <w:t xml:space="preserve">a </w:t>
      </w:r>
      <w:r w:rsidR="000C3DE5" w:rsidRPr="00A75846">
        <w:rPr>
          <w:lang w:val="en-GB"/>
        </w:rPr>
        <w:t>company incorporated and existing under the laws of [</w:t>
      </w:r>
      <w:r w:rsidR="000C3DE5" w:rsidRPr="00A75846">
        <w:rPr>
          <w:highlight w:val="cyan"/>
          <w:lang w:val="en-GB"/>
        </w:rPr>
        <w:t>●</w:t>
      </w:r>
      <w:r w:rsidR="000C3DE5" w:rsidRPr="00A75846">
        <w:rPr>
          <w:lang w:val="en-GB"/>
        </w:rPr>
        <w:t>], with its registered office at [</w:t>
      </w:r>
      <w:r w:rsidR="000C3DE5" w:rsidRPr="00A75846">
        <w:rPr>
          <w:highlight w:val="cyan"/>
          <w:lang w:val="en-GB"/>
        </w:rPr>
        <w:t>●</w:t>
      </w:r>
      <w:r w:rsidR="000C3DE5" w:rsidRPr="00A75846">
        <w:rPr>
          <w:lang w:val="en-GB"/>
        </w:rPr>
        <w:t xml:space="preserve">], </w:t>
      </w:r>
      <w:r w:rsidR="000C3DE5" w:rsidRPr="00A75846">
        <w:rPr>
          <w:szCs w:val="22"/>
          <w:lang w:val="en-GB"/>
        </w:rPr>
        <w:t>Identification No.</w:t>
      </w:r>
      <w:r w:rsidR="000C3DE5" w:rsidRPr="00A75846">
        <w:rPr>
          <w:lang w:val="en-GB"/>
        </w:rPr>
        <w:t>: [</w:t>
      </w:r>
      <w:r w:rsidR="000C3DE5" w:rsidRPr="00A75846">
        <w:rPr>
          <w:highlight w:val="cyan"/>
          <w:lang w:val="en-GB"/>
        </w:rPr>
        <w:t>●</w:t>
      </w:r>
      <w:r w:rsidR="000C3DE5" w:rsidRPr="00A75846">
        <w:rPr>
          <w:lang w:val="en-GB"/>
        </w:rPr>
        <w:t>], registered in [</w:t>
      </w:r>
      <w:r w:rsidR="000C3DE5" w:rsidRPr="00A75846">
        <w:rPr>
          <w:highlight w:val="cyan"/>
          <w:lang w:val="en-GB"/>
        </w:rPr>
        <w:t>●</w:t>
      </w:r>
      <w:r w:rsidR="000C3DE5" w:rsidRPr="00A75846">
        <w:rPr>
          <w:lang w:val="en-GB"/>
        </w:rPr>
        <w:t>] maintained by [</w:t>
      </w:r>
      <w:r w:rsidR="000C3DE5" w:rsidRPr="00A75846">
        <w:rPr>
          <w:highlight w:val="cyan"/>
          <w:lang w:val="en-GB"/>
        </w:rPr>
        <w:t>●</w:t>
      </w:r>
      <w:r w:rsidR="000C3DE5" w:rsidRPr="00A75846">
        <w:rPr>
          <w:lang w:val="en-GB"/>
        </w:rPr>
        <w:t>] under File No. [</w:t>
      </w:r>
      <w:r w:rsidR="000C3DE5" w:rsidRPr="00A75846">
        <w:rPr>
          <w:highlight w:val="cyan"/>
          <w:lang w:val="en-GB"/>
        </w:rPr>
        <w:t>●</w:t>
      </w:r>
      <w:r w:rsidR="000C3DE5"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5065201"/>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21F97B5C"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F558A8">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089E31EA"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F558A8">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F3B1BFF"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F558A8">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6372AB">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6D99E60B" w:rsidR="00CA3383" w:rsidRPr="00A75846" w:rsidRDefault="006372AB" w:rsidP="006372AB">
            <w:pPr>
              <w:pStyle w:val="ENText11"/>
              <w:ind w:left="0"/>
              <w:rPr>
                <w:lang w:val="en-GB"/>
              </w:rPr>
            </w:pPr>
            <w:r w:rsidRPr="00A75846">
              <w:rPr>
                <w:lang w:val="en-GB"/>
              </w:rPr>
              <w:t>means technological equipment</w:t>
            </w:r>
            <w:r w:rsidR="006A54A6">
              <w:rPr>
                <w:lang w:val="en-GB"/>
              </w:rPr>
              <w:t xml:space="preserve"> </w:t>
            </w:r>
            <w:r w:rsidR="00A32E4A">
              <w:rPr>
                <w:lang w:val="en-GB"/>
              </w:rPr>
              <w:t>(in particular furnaces)</w:t>
            </w:r>
            <w:r w:rsidRPr="00A75846">
              <w:rPr>
                <w:lang w:val="en-GB"/>
              </w:rPr>
              <w:t xml:space="preserve"> for casting billets</w:t>
            </w:r>
            <w:r w:rsidR="00A32E4A">
              <w:rPr>
                <w:lang w:val="en-GB"/>
              </w:rPr>
              <w:t xml:space="preserve"> and 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F558A8">
              <w:rPr>
                <w:lang w:val="en-GB"/>
              </w:rPr>
              <w:t>2.2</w:t>
            </w:r>
            <w:r w:rsidR="00C16DC8">
              <w:rPr>
                <w:lang w:val="en-GB"/>
              </w:rPr>
              <w:fldChar w:fldCharType="end"/>
            </w:r>
            <w:r w:rsidR="00C16DC8">
              <w:rPr>
                <w:lang w:val="en-GB"/>
              </w:rPr>
              <w:t xml:space="preserve"> hereof and documents referenced </w:t>
            </w:r>
            <w:r w:rsidR="00A37BA8">
              <w:rPr>
                <w:lang w:val="en-GB"/>
              </w:rPr>
              <w:t>thereby</w:t>
            </w:r>
            <w:r w:rsidR="00C16DC8">
              <w:rPr>
                <w:lang w:val="en-GB"/>
              </w:rPr>
              <w:t xml:space="preserve">, </w:t>
            </w:r>
            <w:r w:rsidRPr="00A75846">
              <w:rPr>
                <w:lang w:val="en-GB"/>
              </w:rPr>
              <w:t xml:space="preserve">including all items, machinery, equipment, apparatus, materials and instruments to be designed, delivered, installation-supervised, commissioned and </w:t>
            </w:r>
            <w:r w:rsidRPr="00A75846">
              <w:rPr>
                <w:lang w:val="en-GB"/>
              </w:rPr>
              <w:lastRenderedPageBreak/>
              <w:t>tested by the Contractor</w:t>
            </w:r>
            <w:r w:rsidR="00CC059C">
              <w:rPr>
                <w:lang w:val="en-GB"/>
              </w:rPr>
              <w:t>; the Equipment consists in particular of the First Part of the Equipment, the Second Part of the Equipment and the Third Part of the Equipment, as these terms are defined more in detail</w:t>
            </w:r>
            <w:r w:rsidR="00A37BA8">
              <w:rPr>
                <w:lang w:val="en-GB"/>
              </w:rPr>
              <w:t xml:space="preserve"> below</w:t>
            </w:r>
            <w:r w:rsidRPr="00A75846">
              <w:rPr>
                <w:lang w:val="en-GB"/>
              </w:rPr>
              <w:t>.</w:t>
            </w:r>
          </w:p>
          <w:p w14:paraId="7DE595D7" w14:textId="5FD9FADD" w:rsidR="006372AB" w:rsidRPr="00A75846" w:rsidRDefault="00CA3383" w:rsidP="006372AB">
            <w:pPr>
              <w:pStyle w:val="ENText11"/>
              <w:ind w:left="0"/>
              <w:rPr>
                <w:lang w:val="en-GB"/>
              </w:rPr>
            </w:pPr>
            <w:r w:rsidRPr="00A75846">
              <w:rPr>
                <w:lang w:val="en-GB"/>
              </w:rPr>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F558A8">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CC059C" w:rsidRPr="00A75846" w14:paraId="39426DC8" w14:textId="77777777" w:rsidTr="000E6139">
        <w:tc>
          <w:tcPr>
            <w:tcW w:w="2154" w:type="dxa"/>
          </w:tcPr>
          <w:p w14:paraId="79ABD345" w14:textId="464C26C0" w:rsidR="00CC059C" w:rsidRPr="00A75846" w:rsidRDefault="00BD0DC1" w:rsidP="00F7117B">
            <w:pPr>
              <w:pStyle w:val="ENText11"/>
              <w:ind w:left="0"/>
              <w:rPr>
                <w:lang w:val="en-GB"/>
              </w:rPr>
            </w:pPr>
            <w:r>
              <w:rPr>
                <w:lang w:val="en-GB"/>
              </w:rPr>
              <w:lastRenderedPageBreak/>
              <w:t>“</w:t>
            </w:r>
            <w:r w:rsidRPr="00931636">
              <w:rPr>
                <w:b/>
                <w:bCs/>
                <w:lang w:val="en-GB"/>
              </w:rPr>
              <w:t xml:space="preserve">First Part of the </w:t>
            </w:r>
            <w:r>
              <w:rPr>
                <w:b/>
                <w:bCs/>
                <w:lang w:val="en-GB"/>
              </w:rPr>
              <w:t>E</w:t>
            </w:r>
            <w:r w:rsidRPr="00931636">
              <w:rPr>
                <w:b/>
                <w:bCs/>
                <w:lang w:val="en-GB"/>
              </w:rPr>
              <w:t>quipment</w:t>
            </w:r>
            <w:r>
              <w:rPr>
                <w:lang w:val="en-GB"/>
              </w:rPr>
              <w:t>”</w:t>
            </w:r>
          </w:p>
        </w:tc>
        <w:tc>
          <w:tcPr>
            <w:tcW w:w="6458" w:type="dxa"/>
          </w:tcPr>
          <w:p w14:paraId="4FD4FEDE" w14:textId="04AD8F65" w:rsidR="00CC059C" w:rsidRPr="00A75846" w:rsidRDefault="00572085" w:rsidP="00F7117B">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_Ref172536661 \r \h </w:instrText>
            </w:r>
            <w:r>
              <w:rPr>
                <w:lang w:val="en-GB"/>
              </w:rPr>
            </w:r>
            <w:r>
              <w:rPr>
                <w:lang w:val="en-GB"/>
              </w:rPr>
              <w:fldChar w:fldCharType="separate"/>
            </w:r>
            <w:r w:rsidR="00F558A8">
              <w:rPr>
                <w:lang w:val="en-GB"/>
              </w:rPr>
              <w:t>2.2(a)</w:t>
            </w:r>
            <w:r>
              <w:rPr>
                <w:lang w:val="en-GB"/>
              </w:rPr>
              <w:fldChar w:fldCharType="end"/>
            </w:r>
            <w:r w:rsidR="00A07D5B">
              <w:rPr>
                <w:lang w:val="en-GB"/>
              </w:rPr>
              <w:t xml:space="preserve"> hereof</w:t>
            </w:r>
            <w:r>
              <w:rPr>
                <w:lang w:val="en-GB"/>
              </w:rPr>
              <w:t>.</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81103">
            <w:pPr>
              <w:pStyle w:val="ENClaneka"/>
              <w:tabs>
                <w:tab w:val="clear" w:pos="992"/>
                <w:tab w:val="num" w:pos="431"/>
              </w:tabs>
              <w:ind w:left="431" w:hanging="426"/>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8110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81103">
            <w:pPr>
              <w:pStyle w:val="ENClaneka"/>
              <w:tabs>
                <w:tab w:val="clear" w:pos="992"/>
                <w:tab w:val="num" w:pos="431"/>
              </w:tabs>
              <w:ind w:left="431" w:hanging="426"/>
              <w:rPr>
                <w:lang w:val="en-GB"/>
              </w:rPr>
            </w:pPr>
            <w:r w:rsidRPr="00A75846">
              <w:rPr>
                <w:lang w:val="en-GB"/>
              </w:rPr>
              <w:t>epidemics, quarantine, plague or any similar event;</w:t>
            </w:r>
          </w:p>
          <w:p w14:paraId="2E58E9FB" w14:textId="77777777" w:rsidR="00CA3383" w:rsidRPr="00A75846" w:rsidRDefault="00CA3383" w:rsidP="00C81103">
            <w:pPr>
              <w:pStyle w:val="ENClaneka"/>
              <w:tabs>
                <w:tab w:val="clear" w:pos="992"/>
                <w:tab w:val="num" w:pos="431"/>
              </w:tabs>
              <w:ind w:left="431" w:hanging="426"/>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C9731E5" w:rsidR="00CA3383" w:rsidRPr="00A75846" w:rsidRDefault="00CA3383" w:rsidP="00C81103">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r w:rsidR="0014174F">
              <w:rPr>
                <w:lang w:val="en-GB"/>
              </w:rPr>
              <w:t>.</w:t>
            </w:r>
          </w:p>
          <w:p w14:paraId="6970B6C0" w14:textId="77777777" w:rsidR="00CA3383"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51055B13" w14:textId="22D1F39E" w:rsidR="006F3C80" w:rsidRPr="0014174F" w:rsidRDefault="0014174F" w:rsidP="005B493A">
            <w:pPr>
              <w:pStyle w:val="ENClaneka"/>
              <w:numPr>
                <w:ilvl w:val="2"/>
                <w:numId w:val="36"/>
              </w:numPr>
              <w:tabs>
                <w:tab w:val="clear" w:pos="992"/>
                <w:tab w:val="num" w:pos="431"/>
              </w:tabs>
              <w:ind w:left="431" w:hanging="426"/>
              <w:rPr>
                <w:lang w:val="en-GB"/>
              </w:rPr>
            </w:pPr>
            <w:r w:rsidRPr="0014174F">
              <w:rPr>
                <w:lang w:val="en-GB"/>
              </w:rPr>
              <w:t xml:space="preserve">strike, lock-out, industrial dispute, national, regional or provincial strikes (save to the extent the same relate solely to the Contractor or Customer) or any similar event; </w:t>
            </w:r>
          </w:p>
          <w:p w14:paraId="19D8F376" w14:textId="0DFF1C1A" w:rsidR="00546728" w:rsidRPr="00C81103" w:rsidRDefault="00546728" w:rsidP="005B493A">
            <w:pPr>
              <w:pStyle w:val="ENClaneka"/>
              <w:numPr>
                <w:ilvl w:val="2"/>
                <w:numId w:val="36"/>
              </w:numPr>
              <w:tabs>
                <w:tab w:val="clear" w:pos="992"/>
                <w:tab w:val="num" w:pos="431"/>
              </w:tabs>
              <w:ind w:left="431" w:hanging="426"/>
              <w:rPr>
                <w:lang w:val="en-GB"/>
              </w:rPr>
            </w:pPr>
            <w:r w:rsidRPr="00C81103">
              <w:rPr>
                <w:lang w:val="en-GB"/>
              </w:rPr>
              <w:lastRenderedPageBreak/>
              <w:t xml:space="preserve">the Russian invasion of Ukraine in 2022 and any existing </w:t>
            </w:r>
            <w:commentRangeStart w:id="4"/>
            <w:commentRangeStart w:id="5"/>
            <w:del w:id="6" w:author="AIB" w:date="2024-08-20T09:50:00Z" w16du:dateUtc="2024-08-20T07:50:00Z">
              <w:r w:rsidRPr="00C81103" w:rsidDel="00995D90">
                <w:rPr>
                  <w:lang w:val="en-GB"/>
                </w:rPr>
                <w:delText>or</w:delText>
              </w:r>
              <w:r w:rsidR="00FE11A5" w:rsidRPr="00C81103" w:rsidDel="00995D90">
                <w:rPr>
                  <w:lang w:val="en-GB"/>
                </w:rPr>
                <w:delText> </w:delText>
              </w:r>
              <w:r w:rsidRPr="00C81103" w:rsidDel="00995D90">
                <w:rPr>
                  <w:lang w:val="en-GB"/>
                </w:rPr>
                <w:delText xml:space="preserve">future </w:delText>
              </w:r>
            </w:del>
            <w:commentRangeEnd w:id="4"/>
            <w:r w:rsidR="0095558D">
              <w:rPr>
                <w:rStyle w:val="Odkaznakoment"/>
                <w:lang w:eastAsia="cs-CZ"/>
              </w:rPr>
              <w:commentReference w:id="4"/>
            </w:r>
            <w:commentRangeEnd w:id="5"/>
            <w:r w:rsidR="00AA37DB">
              <w:rPr>
                <w:rStyle w:val="Odkaznakoment"/>
                <w:lang w:eastAsia="cs-CZ"/>
              </w:rPr>
              <w:commentReference w:id="5"/>
            </w:r>
            <w:r w:rsidRPr="00C81103">
              <w:rPr>
                <w:lang w:val="en-GB"/>
              </w:rPr>
              <w:t>related emergency measures, other measures, regulations, 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 subcontractors); shortages of</w:t>
            </w:r>
            <w:r w:rsidR="00562D7F" w:rsidRPr="00C81103">
              <w:rPr>
                <w:lang w:val="en-GB"/>
              </w:rPr>
              <w:t> </w:t>
            </w:r>
            <w:r w:rsidRPr="00C81103">
              <w:rPr>
                <w:lang w:val="en-GB"/>
              </w:rPr>
              <w:t>labour or material, lack of financial liquidity or other impacts;</w:t>
            </w:r>
          </w:p>
          <w:p w14:paraId="2E8043C9" w14:textId="0534DF6A"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w:t>
            </w:r>
            <w:commentRangeStart w:id="7"/>
            <w:commentRangeStart w:id="8"/>
            <w:r w:rsidRPr="00A75846">
              <w:rPr>
                <w:lang w:val="en-GB"/>
              </w:rPr>
              <w:t xml:space="preserve">, </w:t>
            </w:r>
            <w:del w:id="9" w:author="AIB" w:date="2024-08-20T16:53:00Z" w16du:dateUtc="2024-08-20T14:53:00Z">
              <w:r w:rsidRPr="00A75846" w:rsidDel="00B012C9">
                <w:rPr>
                  <w:lang w:val="en-GB"/>
                </w:rPr>
                <w:delText>as well as the fact that such measures, acts, regulations and/or interventions may evolve in the future</w:delText>
              </w:r>
              <w:commentRangeEnd w:id="7"/>
              <w:r w:rsidR="00E90CCD" w:rsidDel="00B012C9">
                <w:rPr>
                  <w:rStyle w:val="Odkaznakoment"/>
                  <w:lang w:eastAsia="cs-CZ"/>
                </w:rPr>
                <w:commentReference w:id="7"/>
              </w:r>
              <w:commentRangeEnd w:id="8"/>
              <w:r w:rsidR="00C60FD4" w:rsidDel="00B012C9">
                <w:rPr>
                  <w:rStyle w:val="Odkaznakoment"/>
                  <w:lang w:eastAsia="cs-CZ"/>
                </w:rPr>
                <w:commentReference w:id="8"/>
              </w:r>
              <w:r w:rsidRPr="00A75846" w:rsidDel="00B012C9">
                <w:rPr>
                  <w:lang w:val="en-GB"/>
                </w:rPr>
                <w:delText xml:space="preserve">, </w:delText>
              </w:r>
            </w:del>
            <w:r w:rsidRPr="00A75846">
              <w:rPr>
                <w:lang w:val="en-GB"/>
              </w:rPr>
              <w:t>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sabotage, shipwreck, or any similar event;</w:t>
            </w:r>
          </w:p>
          <w:p w14:paraId="552287B9"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property crimes especially theft at Site;</w:t>
            </w:r>
          </w:p>
          <w:p w14:paraId="55B201CA" w14:textId="77777777"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change of the affected Party’s financial position or its position on the market;</w:t>
            </w:r>
          </w:p>
          <w:p w14:paraId="1303F24B" w14:textId="02A6A7C4" w:rsidR="00546728" w:rsidRPr="00A75846" w:rsidRDefault="00546728" w:rsidP="005B493A">
            <w:pPr>
              <w:pStyle w:val="ENClaneka"/>
              <w:numPr>
                <w:ilvl w:val="2"/>
                <w:numId w:val="36"/>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5115D196"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B012C9">
              <w:rPr>
                <w:lang w:val="en-GB"/>
              </w:rPr>
              <w:t>25.2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689619E7"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B012C9">
              <w:rPr>
                <w:lang w:val="en-GB"/>
              </w:rPr>
              <w:t>22.1(c)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219F23C1"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B012C9">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2B5FDA15"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B012C9">
              <w:rPr>
                <w:lang w:val="en-GB"/>
              </w:rPr>
              <w:t>22.1(d)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19F14D0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a.s., </w:t>
            </w:r>
            <w:r w:rsidR="00C81103">
              <w:rPr>
                <w:lang w:val="en-GB"/>
              </w:rPr>
              <w:t xml:space="preserve">a </w:t>
            </w:r>
            <w:r w:rsidRPr="00A75846">
              <w:rPr>
                <w:lang w:val="en-GB"/>
              </w:rPr>
              <w:t>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(i)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46A3A9C9"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B012C9">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3B2C5A9D"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B012C9">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35E48454"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B012C9">
              <w:rPr>
                <w:lang w:val="en-GB"/>
              </w:rPr>
              <w:t>22.2(b)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37F5357A"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B012C9">
              <w:rPr>
                <w:lang w:val="en-GB"/>
              </w:rPr>
              <w:t>26.2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17FBE339"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B012C9">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A96515">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43A0439F"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B012C9">
              <w:rPr>
                <w:lang w:val="en-GB"/>
              </w:rPr>
              <w:t>22.1(f)</w:t>
            </w:r>
            <w:r w:rsidR="006E5160" w:rsidRPr="00A75846">
              <w:rPr>
                <w:lang w:val="en-GB"/>
              </w:rPr>
              <w:fldChar w:fldCharType="end"/>
            </w:r>
            <w:r w:rsidRPr="00A75846">
              <w:rPr>
                <w:lang w:val="en-GB"/>
              </w:rPr>
              <w:t xml:space="preserve"> hereof.</w:t>
            </w:r>
          </w:p>
        </w:tc>
      </w:tr>
      <w:tr w:rsidR="00572085" w:rsidRPr="00A75846" w14:paraId="57D40A63" w14:textId="77777777" w:rsidTr="000E6139">
        <w:tc>
          <w:tcPr>
            <w:tcW w:w="2154" w:type="dxa"/>
          </w:tcPr>
          <w:p w14:paraId="300AC726" w14:textId="2864125B" w:rsidR="00572085" w:rsidRPr="00A75846" w:rsidRDefault="001A2CE2" w:rsidP="00A96515">
            <w:pPr>
              <w:pStyle w:val="ENText11"/>
              <w:ind w:left="0"/>
              <w:rPr>
                <w:lang w:val="en-GB"/>
              </w:rPr>
            </w:pPr>
            <w:r>
              <w:rPr>
                <w:lang w:val="en-GB"/>
              </w:rPr>
              <w:t>“</w:t>
            </w:r>
            <w:r w:rsidRPr="009D136B">
              <w:rPr>
                <w:b/>
                <w:bCs/>
                <w:lang w:val="en-GB"/>
              </w:rPr>
              <w:t>Second Part of the Equipment</w:t>
            </w:r>
            <w:r>
              <w:rPr>
                <w:lang w:val="en-GB"/>
              </w:rPr>
              <w:t>”</w:t>
            </w:r>
          </w:p>
        </w:tc>
        <w:tc>
          <w:tcPr>
            <w:tcW w:w="6458" w:type="dxa"/>
          </w:tcPr>
          <w:p w14:paraId="2886D632" w14:textId="5219C67A" w:rsidR="00572085" w:rsidRPr="00A75846" w:rsidRDefault="00A07D5B" w:rsidP="00A96515">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_Ref172547269 \r \h </w:instrText>
            </w:r>
            <w:r>
              <w:rPr>
                <w:lang w:val="en-GB"/>
              </w:rPr>
            </w:r>
            <w:r>
              <w:rPr>
                <w:lang w:val="en-GB"/>
              </w:rPr>
              <w:fldChar w:fldCharType="separate"/>
            </w:r>
            <w:r w:rsidR="00B012C9">
              <w:rPr>
                <w:lang w:val="en-GB"/>
              </w:rPr>
              <w:t>2.2(b)</w:t>
            </w:r>
            <w:r>
              <w:rPr>
                <w:lang w:val="en-GB"/>
              </w:rPr>
              <w:fldChar w:fldCharType="end"/>
            </w:r>
            <w:r>
              <w:rPr>
                <w:lang w:val="en-GB"/>
              </w:rPr>
              <w:t xml:space="preserve"> </w:t>
            </w:r>
            <w:r w:rsidRPr="00A75846">
              <w:rPr>
                <w:lang w:val="en-GB"/>
              </w:rPr>
              <w:t>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4C62C05C"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B012C9">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99673D" w:rsidRPr="00A75846" w14:paraId="5087B627" w14:textId="77777777" w:rsidTr="000E6139">
        <w:tc>
          <w:tcPr>
            <w:tcW w:w="2154" w:type="dxa"/>
          </w:tcPr>
          <w:p w14:paraId="23FFEED1" w14:textId="088A221E" w:rsidR="0099673D" w:rsidRPr="00A75846" w:rsidRDefault="00A7251A" w:rsidP="00010F6D">
            <w:pPr>
              <w:pStyle w:val="ENText11"/>
              <w:ind w:left="0"/>
              <w:rPr>
                <w:lang w:val="en-GB"/>
              </w:rPr>
            </w:pPr>
            <w:r>
              <w:rPr>
                <w:lang w:val="en-GB"/>
              </w:rPr>
              <w:t>“</w:t>
            </w:r>
            <w:r w:rsidRPr="003E66D0">
              <w:rPr>
                <w:b/>
                <w:bCs/>
                <w:lang w:val="en-GB"/>
              </w:rPr>
              <w:t>Third Part of the Equipment</w:t>
            </w:r>
            <w:r>
              <w:rPr>
                <w:lang w:val="en-GB"/>
              </w:rPr>
              <w:t>”</w:t>
            </w:r>
          </w:p>
        </w:tc>
        <w:tc>
          <w:tcPr>
            <w:tcW w:w="6458" w:type="dxa"/>
          </w:tcPr>
          <w:p w14:paraId="2C799CF9" w14:textId="08479E23" w:rsidR="0099673D" w:rsidRPr="00A75846" w:rsidRDefault="00250962" w:rsidP="00250962">
            <w:pPr>
              <w:pStyle w:val="ENText11"/>
              <w:tabs>
                <w:tab w:val="left" w:pos="1770"/>
              </w:tabs>
              <w:ind w:left="0"/>
              <w:rPr>
                <w:lang w:val="en-GB"/>
              </w:rPr>
            </w:pPr>
            <w:r>
              <w:t xml:space="preserve">has the meaning ascribed to this term in Clause </w:t>
            </w:r>
            <w:r>
              <w:fldChar w:fldCharType="begin"/>
            </w:r>
            <w:r>
              <w:instrText xml:space="preserve"> REF _Ref172547365 \r \h </w:instrText>
            </w:r>
            <w:r>
              <w:fldChar w:fldCharType="separate"/>
            </w:r>
            <w:r w:rsidR="00B012C9">
              <w:t>2.2(c)</w:t>
            </w:r>
            <w:r>
              <w:fldChar w:fldCharType="end"/>
            </w:r>
            <w:r>
              <w:t xml:space="preserve"> hereof.</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5DB39278"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B012C9">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10" w:name="_Ref332716675"/>
      <w:r w:rsidRPr="00A75846">
        <w:rPr>
          <w:lang w:val="en-GB"/>
        </w:rPr>
        <w:t>Unless a contrary indication appears, a reference in this Contract to:</w:t>
      </w:r>
      <w:bookmarkEnd w:id="10"/>
    </w:p>
    <w:p w14:paraId="6DAE9520" w14:textId="75EB22A2" w:rsidR="00D86519" w:rsidRPr="00A75846" w:rsidRDefault="00D86519" w:rsidP="00C54A88">
      <w:pPr>
        <w:pStyle w:val="ENClaneki"/>
      </w:pPr>
      <w:r w:rsidRPr="7E95875C">
        <w:t>“</w:t>
      </w:r>
      <w:r w:rsidRPr="7E95875C">
        <w:rPr>
          <w:b/>
        </w:rPr>
        <w:t>day</w:t>
      </w:r>
      <w:r w:rsidRPr="7E95875C">
        <w:t>” means any day of the week, from Monday to Sunday, both inclusive, unless otherwise expressly established; whereas “business day” means any day of the week (excluding Saturday, Sunday and public holidays in the Czech Republic);</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4CA4D5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r w:rsidRPr="4CA4D5C3">
        <w:t>”;</w:t>
      </w:r>
    </w:p>
    <w:p w14:paraId="08545D86" w14:textId="4F950EBD" w:rsidR="00D86519" w:rsidRPr="00A75846" w:rsidRDefault="00D86519" w:rsidP="00C54A88">
      <w:pPr>
        <w:pStyle w:val="ENClaneki"/>
      </w:pPr>
      <w:r w:rsidRPr="7E95875C">
        <w:lastRenderedPageBreak/>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 other entity (whether or not having separate legal personality);</w:t>
      </w:r>
    </w:p>
    <w:p w14:paraId="27949D38" w14:textId="45D22EF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11"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11"/>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12" w:name="_Toc175065202"/>
      <w:r w:rsidRPr="00A75846">
        <w:rPr>
          <w:lang w:val="en-GB"/>
        </w:rPr>
        <w:t>SUBJECT OF THE CONTRACT</w:t>
      </w:r>
      <w:bookmarkEnd w:id="12"/>
    </w:p>
    <w:p w14:paraId="431AE648" w14:textId="5CE8E787" w:rsidR="00A529D5" w:rsidRPr="00A75846" w:rsidRDefault="00A529D5" w:rsidP="00A529D5">
      <w:pPr>
        <w:pStyle w:val="ENClanek11"/>
        <w:rPr>
          <w:lang w:val="en-GB"/>
        </w:rPr>
      </w:pPr>
      <w:bookmarkStart w:id="13"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13"/>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00C8C945"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Default="007A5CDC" w:rsidP="00A91F42">
      <w:pPr>
        <w:pStyle w:val="ENTexta"/>
        <w:ind w:left="993"/>
      </w:pPr>
      <w:r w:rsidRPr="00A75846">
        <w:t>(all together hereinafter referred to as the “</w:t>
      </w:r>
      <w:r w:rsidRPr="00A75846">
        <w:rPr>
          <w:b/>
        </w:rPr>
        <w:t>Work</w:t>
      </w:r>
      <w:r w:rsidRPr="00A75846">
        <w:t>”).</w:t>
      </w:r>
    </w:p>
    <w:p w14:paraId="2D7DC454" w14:textId="649097DA" w:rsidR="00586409" w:rsidRDefault="00586409" w:rsidP="00586409">
      <w:pPr>
        <w:pStyle w:val="ENClanek11"/>
        <w:keepNext/>
        <w:keepLines/>
      </w:pPr>
      <w:bookmarkStart w:id="14" w:name="_Ref172535375"/>
      <w:r>
        <w:lastRenderedPageBreak/>
        <w:t xml:space="preserve">The Parties agree that the Equipment consist in particular of </w:t>
      </w:r>
      <w:r w:rsidR="005E441C">
        <w:t xml:space="preserve">the following three (3) </w:t>
      </w:r>
      <w:r>
        <w:t>parts and the Contractor shall within the Work purchase and/or manufacture, deliver and hand-over to the Customer the following partial equipment:</w:t>
      </w:r>
      <w:bookmarkEnd w:id="14"/>
    </w:p>
    <w:p w14:paraId="4CE1A6D4" w14:textId="77777777" w:rsidR="00586409" w:rsidRDefault="00586409" w:rsidP="00586409">
      <w:pPr>
        <w:pStyle w:val="ENClaneka"/>
        <w:keepNext/>
        <w:keepLines/>
      </w:pPr>
      <w:bookmarkStart w:id="15" w:name="_Ref172536661"/>
      <w:r w:rsidRPr="00EE3A40">
        <w:rPr>
          <w:b/>
          <w:bCs/>
        </w:rPr>
        <w:t>First part</w:t>
      </w:r>
      <w:r>
        <w:t xml:space="preserve"> – equipment for billets casting technology:</w:t>
      </w:r>
      <w:bookmarkEnd w:id="15"/>
    </w:p>
    <w:p w14:paraId="07C9E477" w14:textId="77777777" w:rsidR="00586409" w:rsidRDefault="00586409" w:rsidP="00586409">
      <w:pPr>
        <w:pStyle w:val="ENClaneki"/>
        <w:keepNext/>
        <w:keepLines/>
      </w:pPr>
      <w:r>
        <w:t>two (2) melting furnaces including their operating accessories;</w:t>
      </w:r>
    </w:p>
    <w:p w14:paraId="674E6DB6" w14:textId="7C4C6FE5" w:rsidR="00586409" w:rsidRDefault="00586409" w:rsidP="00586409">
      <w:pPr>
        <w:pStyle w:val="ENClaneki"/>
        <w:keepNext/>
        <w:keepLines/>
      </w:pPr>
      <w:r>
        <w:t xml:space="preserve">one (1) </w:t>
      </w:r>
      <w:r w:rsidR="00C21AC1">
        <w:t xml:space="preserve">holding </w:t>
      </w:r>
      <w:r>
        <w:t>furnace including its operating accessories;</w:t>
      </w:r>
    </w:p>
    <w:p w14:paraId="46D3E012" w14:textId="1B6DA6A5" w:rsidR="00586409" w:rsidRDefault="00586409" w:rsidP="00586409">
      <w:pPr>
        <w:pStyle w:val="ENClaneki"/>
        <w:keepNext/>
        <w:keepLines/>
      </w:pPr>
      <w:r>
        <w:t>two (2) charging</w:t>
      </w:r>
      <w:r w:rsidR="00C21AC1">
        <w:t xml:space="preserve"> machine</w:t>
      </w:r>
      <w:r w:rsidR="00FF15E7">
        <w:t>s</w:t>
      </w:r>
      <w:r>
        <w:t xml:space="preserve"> including their operating accessories;</w:t>
      </w:r>
    </w:p>
    <w:p w14:paraId="4947DD2B" w14:textId="589EC48F" w:rsidR="00586409" w:rsidRDefault="00586409" w:rsidP="00586409">
      <w:pPr>
        <w:pStyle w:val="ENClaneki"/>
        <w:keepNext/>
        <w:keepLines/>
      </w:pPr>
      <w:r>
        <w:t xml:space="preserve">two (2) </w:t>
      </w:r>
      <w:r w:rsidR="00066C67">
        <w:t>skimming</w:t>
      </w:r>
      <w:r>
        <w:t xml:space="preserve"> </w:t>
      </w:r>
      <w:r w:rsidR="00C21AC1">
        <w:t>machine</w:t>
      </w:r>
      <w:r w:rsidR="00FF15E7">
        <w:t>s</w:t>
      </w:r>
      <w:r w:rsidR="00C21AC1">
        <w:t xml:space="preserve"> </w:t>
      </w:r>
      <w:r>
        <w:t>including their operating accessories</w:t>
      </w:r>
    </w:p>
    <w:p w14:paraId="64FC9129" w14:textId="77777777" w:rsidR="00586409" w:rsidRDefault="00586409" w:rsidP="00586409">
      <w:pPr>
        <w:pStyle w:val="ENClaneka"/>
        <w:keepNext/>
        <w:keepLines/>
        <w:numPr>
          <w:ilvl w:val="0"/>
          <w:numId w:val="0"/>
        </w:numPr>
        <w:ind w:left="567"/>
      </w:pPr>
      <w:r>
        <w:t>(“</w:t>
      </w:r>
      <w:r w:rsidRPr="00EC5D73">
        <w:rPr>
          <w:b/>
          <w:bCs/>
        </w:rPr>
        <w:t>First Part of the Equipment</w:t>
      </w:r>
      <w:r>
        <w:t>”);</w:t>
      </w:r>
    </w:p>
    <w:p w14:paraId="4859CA3B" w14:textId="77777777" w:rsidR="00586409" w:rsidRDefault="00586409" w:rsidP="00586409">
      <w:pPr>
        <w:pStyle w:val="ENClaneka"/>
        <w:keepNext/>
        <w:keepLines/>
      </w:pPr>
      <w:bookmarkStart w:id="16" w:name="_Ref172547269"/>
      <w:r w:rsidRPr="00EE3A40">
        <w:rPr>
          <w:b/>
          <w:bCs/>
        </w:rPr>
        <w:t>Second part</w:t>
      </w:r>
      <w:r>
        <w:t xml:space="preserve"> – furnaces for the first (1.) and the second (2.) strip casting lines:</w:t>
      </w:r>
      <w:bookmarkEnd w:id="16"/>
    </w:p>
    <w:p w14:paraId="37B00855" w14:textId="77777777" w:rsidR="00586409" w:rsidRDefault="00586409" w:rsidP="00586409">
      <w:pPr>
        <w:pStyle w:val="ENClaneki"/>
        <w:keepNext/>
        <w:keepLines/>
      </w:pPr>
      <w:r>
        <w:t>two (2) melting furnaces including their operating accessories;</w:t>
      </w:r>
    </w:p>
    <w:p w14:paraId="773C88FB" w14:textId="355E7AB2" w:rsidR="00586409" w:rsidRDefault="00586409" w:rsidP="00586409">
      <w:pPr>
        <w:pStyle w:val="ENClaneki"/>
        <w:keepNext/>
        <w:keepLines/>
      </w:pPr>
      <w:r>
        <w:t xml:space="preserve">two (2) </w:t>
      </w:r>
      <w:r w:rsidR="009A300C">
        <w:t xml:space="preserve">holding </w:t>
      </w:r>
      <w:r>
        <w:t>furnaces including their operating accessories</w:t>
      </w:r>
    </w:p>
    <w:p w14:paraId="685FF8CC" w14:textId="77777777" w:rsidR="00586409" w:rsidRDefault="00586409" w:rsidP="00586409">
      <w:pPr>
        <w:pStyle w:val="ENClaneka"/>
        <w:keepNext/>
        <w:keepLines/>
        <w:numPr>
          <w:ilvl w:val="0"/>
          <w:numId w:val="0"/>
        </w:numPr>
        <w:ind w:left="567"/>
      </w:pPr>
      <w:r>
        <w:t>(“</w:t>
      </w:r>
      <w:r w:rsidRPr="00B92C38">
        <w:rPr>
          <w:b/>
          <w:bCs/>
        </w:rPr>
        <w:t>Second Part of the Equipment</w:t>
      </w:r>
      <w:r>
        <w:t>”); and</w:t>
      </w:r>
    </w:p>
    <w:p w14:paraId="44D88E70" w14:textId="315234E5" w:rsidR="00586409" w:rsidRDefault="00586409" w:rsidP="00586409">
      <w:pPr>
        <w:pStyle w:val="ENClaneka"/>
        <w:keepNext/>
        <w:keepLines/>
      </w:pPr>
      <w:bookmarkStart w:id="17" w:name="_Ref172547365"/>
      <w:r w:rsidRPr="00B92C38">
        <w:rPr>
          <w:b/>
          <w:bCs/>
        </w:rPr>
        <w:t>Third part</w:t>
      </w:r>
      <w:r>
        <w:t xml:space="preserve"> - furnaces for the third (</w:t>
      </w:r>
      <w:r w:rsidR="00EB2D31">
        <w:t>3</w:t>
      </w:r>
      <w:r>
        <w:t>.) and the fourth (</w:t>
      </w:r>
      <w:r w:rsidR="009A300C">
        <w:t>4</w:t>
      </w:r>
      <w:r>
        <w:t>.) strip casting lines:</w:t>
      </w:r>
      <w:bookmarkEnd w:id="17"/>
    </w:p>
    <w:p w14:paraId="42DD40D8" w14:textId="77777777" w:rsidR="00586409" w:rsidRDefault="00586409" w:rsidP="00586409">
      <w:pPr>
        <w:pStyle w:val="ENClaneki"/>
        <w:keepNext/>
        <w:keepLines/>
      </w:pPr>
      <w:r>
        <w:t>two (2) melting furnaces including their operating accessories;</w:t>
      </w:r>
    </w:p>
    <w:p w14:paraId="3D0D765C" w14:textId="39C3F63B" w:rsidR="00586409" w:rsidRDefault="00586409" w:rsidP="00586409">
      <w:pPr>
        <w:pStyle w:val="ENClaneki"/>
        <w:keepNext/>
        <w:keepLines/>
      </w:pPr>
      <w:r>
        <w:t xml:space="preserve">two (2) </w:t>
      </w:r>
      <w:r w:rsidR="009A300C">
        <w:t xml:space="preserve">holding </w:t>
      </w:r>
      <w:r>
        <w:t>furnaces including their operating accessories</w:t>
      </w:r>
    </w:p>
    <w:p w14:paraId="488283BC" w14:textId="77777777" w:rsidR="00586409" w:rsidRDefault="00586409" w:rsidP="00586409">
      <w:pPr>
        <w:pStyle w:val="ENClaneka"/>
        <w:keepNext/>
        <w:keepLines/>
        <w:numPr>
          <w:ilvl w:val="0"/>
          <w:numId w:val="0"/>
        </w:numPr>
        <w:ind w:left="992" w:hanging="425"/>
      </w:pPr>
      <w:r>
        <w:t>(“</w:t>
      </w:r>
      <w:r w:rsidRPr="00C32D8B">
        <w:rPr>
          <w:b/>
          <w:bCs/>
        </w:rPr>
        <w:t>Third Part of the Equipment</w:t>
      </w:r>
      <w:r>
        <w:t>”),</w:t>
      </w:r>
    </w:p>
    <w:p w14:paraId="550F71AF" w14:textId="2224C35E" w:rsidR="00586409" w:rsidRPr="00E94BF3" w:rsidRDefault="00586409" w:rsidP="00CD5906">
      <w:pPr>
        <w:pStyle w:val="AnnexesClanek11"/>
        <w:numPr>
          <w:ilvl w:val="0"/>
          <w:numId w:val="0"/>
        </w:numPr>
        <w:ind w:left="567"/>
        <w:rPr>
          <w:lang w:val="cs-CZ"/>
        </w:rPr>
      </w:pPr>
      <w:r>
        <w:t>all under the terms and conditions of this Contract and in the related (i) Customer’s tender documentation used in the tender for the best offer in connection with the Subsidy Program</w:t>
      </w:r>
      <w:r w:rsidR="007873BB">
        <w:t>, in particul</w:t>
      </w:r>
      <w:r w:rsidR="006B15C4">
        <w:t>ar with Annex 3A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E94BF3">
        <w:rPr>
          <w:szCs w:val="22"/>
        </w:rPr>
        <w:t>(</w:t>
      </w:r>
      <w:r w:rsidR="006B15C4" w:rsidRPr="00E94BF3">
        <w:rPr>
          <w:i/>
          <w:szCs w:val="22"/>
        </w:rPr>
        <w:t>Annex_3A_TD_</w:t>
      </w:r>
      <w:r w:rsidR="006B15C4" w:rsidRPr="00E94BF3">
        <w:rPr>
          <w:i/>
        </w:rPr>
        <w:t>Technical_specifications_furnaces_for_billets</w:t>
      </w:r>
      <w:r w:rsidR="006B15C4" w:rsidRPr="00E94BF3">
        <w:rPr>
          <w:szCs w:val="22"/>
        </w:rPr>
        <w:t>) with the respect</w:t>
      </w:r>
      <w:r w:rsidR="004F6F43" w:rsidRPr="00E94BF3">
        <w:rPr>
          <w:szCs w:val="22"/>
        </w:rPr>
        <w:t xml:space="preserve"> to</w:t>
      </w:r>
      <w:r w:rsidR="006B15C4" w:rsidRPr="00E94BF3">
        <w:rPr>
          <w:szCs w:val="22"/>
        </w:rPr>
        <w:t xml:space="preserve"> the First Part of the Equipment and </w:t>
      </w:r>
      <w:r w:rsidR="00915DCB" w:rsidRPr="00E94BF3">
        <w:rPr>
          <w:szCs w:val="22"/>
        </w:rPr>
        <w:t>with Annex 3B to the Customer’s tender documentation (</w:t>
      </w:r>
      <w:r w:rsidR="00915DCB" w:rsidRPr="00E94BF3">
        <w:rPr>
          <w:i/>
          <w:szCs w:val="22"/>
        </w:rPr>
        <w:t>Annex_3B_TD_</w:t>
      </w:r>
      <w:r w:rsidR="00915DCB" w:rsidRPr="00E94BF3">
        <w:rPr>
          <w:i/>
        </w:rPr>
        <w:t>Technical_specifications_furnaces_for_strips</w:t>
      </w:r>
      <w:r w:rsidR="00915DCB" w:rsidRPr="00E94BF3">
        <w:rPr>
          <w:szCs w:val="22"/>
        </w:rPr>
        <w:t>) with the respect to the Second Part of the Equipment and the Third Part of the Equipment</w:t>
      </w:r>
      <w:r w:rsidR="00E94BF3" w:rsidRPr="00E94BF3">
        <w:rPr>
          <w:szCs w:val="22"/>
        </w:rPr>
        <w:t>,</w:t>
      </w:r>
      <w:r>
        <w:t xml:space="preserve"> and (ii) the Contractor’s offer submitted in the tender under the terms and conditions of this Contract.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18" w:name="_Ref171349350"/>
      <w:bookmarkStart w:id="19" w:name="_Toc175065203"/>
      <w:r w:rsidRPr="00A75846">
        <w:rPr>
          <w:lang w:val="en-GB"/>
        </w:rPr>
        <w:t>MAJOR PRINCIPLES OF EXECUTION OF THE WORK</w:t>
      </w:r>
      <w:bookmarkEnd w:id="18"/>
      <w:bookmarkEnd w:id="1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7978CA13" w:rsidR="002F002C" w:rsidRPr="00A75846" w:rsidRDefault="009E5385" w:rsidP="00B012C9">
      <w:pPr>
        <w:pStyle w:val="ENClaneka"/>
        <w:keepNext/>
        <w:keepLines/>
        <w:rPr>
          <w:lang w:val="en-GB"/>
        </w:rPr>
      </w:pPr>
      <w:r w:rsidRPr="00A75846">
        <w:rPr>
          <w:lang w:val="en-GB"/>
        </w:rPr>
        <w:lastRenderedPageBreak/>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B012C9">
      <w:pPr>
        <w:pStyle w:val="ENText11"/>
        <w:keepNext/>
        <w:keepLines/>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2AC32CA6"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B63727">
      <w:pPr>
        <w:pStyle w:val="ENNadpis1"/>
        <w:keepNext w:val="0"/>
        <w:rPr>
          <w:lang w:val="en-GB"/>
        </w:rPr>
      </w:pPr>
      <w:bookmarkStart w:id="20" w:name="_Ref171342089"/>
      <w:bookmarkStart w:id="21" w:name="_Toc175065204"/>
      <w:r w:rsidRPr="00A75846">
        <w:rPr>
          <w:lang w:val="en-GB"/>
        </w:rPr>
        <w:t>STANDARDS</w:t>
      </w:r>
      <w:bookmarkEnd w:id="20"/>
      <w:bookmarkEnd w:id="21"/>
    </w:p>
    <w:p w14:paraId="5B595D50" w14:textId="39D8ED70" w:rsidR="00B800D9" w:rsidRPr="006B53C6" w:rsidRDefault="00CE2A44" w:rsidP="006F2200">
      <w:pPr>
        <w:pStyle w:val="ENClanek11"/>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0B1D82C" w:rsidR="004E7CAF" w:rsidRPr="00A75846" w:rsidRDefault="004E7CAF" w:rsidP="00B012C9">
      <w:pPr>
        <w:pStyle w:val="ENClanek11"/>
        <w:keepNext/>
        <w:keepLines/>
        <w:rPr>
          <w:lang w:val="en-GB"/>
        </w:rPr>
      </w:pPr>
      <w:r w:rsidRPr="00A75846">
        <w:rPr>
          <w:lang w:val="en-GB"/>
        </w:rPr>
        <w:lastRenderedPageBreak/>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2B37D0D9" w:rsidR="004E7CAF" w:rsidRPr="00AF7B5B" w:rsidRDefault="004E7CAF">
      <w:pPr>
        <w:pStyle w:val="ENClanek11"/>
        <w:rPr>
          <w:lang w:val="en-GB"/>
        </w:rPr>
      </w:pPr>
      <w:bookmarkStart w:id="22"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 period between the conclusion of this Contract and the issuance of the Project Closing Certificate, the Contractor shall inform the Customer accordingly. Nevertheless, the Contractor shall be obliged to perform all actions necessary in order to assure conformity of the Work with such new standards and/or regulations, provided that the Customer shall provide the Contractor with necessary cooperation thereto and should the change cause additional or reduced costs or affect the time schedule in execution of the Work, such additional or reduced costs and/or change of the Project Time Schedule shall be certified by the Customer, in justifiable cases, and the Contract Price and/or Project Time Schedule shall be adjusted accordingly by the Parties in an amendment to the Contract.</w:t>
      </w:r>
      <w:bookmarkEnd w:id="22"/>
    </w:p>
    <w:p w14:paraId="3E52CB8E" w14:textId="5CC0A770" w:rsidR="004E7CAF" w:rsidRPr="00A75846" w:rsidRDefault="004E7CAF" w:rsidP="004E7CAF">
      <w:pPr>
        <w:pStyle w:val="ENClanek11"/>
        <w:rPr>
          <w:lang w:val="en-GB"/>
        </w:rPr>
      </w:pPr>
      <w:bookmarkStart w:id="23"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23"/>
    </w:p>
    <w:p w14:paraId="0957D4D1" w14:textId="0427D735" w:rsidR="004E7CAF" w:rsidRPr="007837D9" w:rsidRDefault="004E7CAF">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B012C9">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19C6864E"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B012C9">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24" w:name="_Toc175065205"/>
      <w:r w:rsidRPr="00A75846">
        <w:rPr>
          <w:lang w:val="en-GB"/>
        </w:rPr>
        <w:t>PACKING</w:t>
      </w:r>
      <w:bookmarkEnd w:id="24"/>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5A3C4216" w:rsidR="00DE0A5D" w:rsidRPr="00A75846" w:rsidRDefault="00DE0A5D" w:rsidP="00DE0A5D">
      <w:pPr>
        <w:pStyle w:val="ENClanek11"/>
        <w:rPr>
          <w:lang w:val="en-GB"/>
        </w:rPr>
      </w:pPr>
      <w:r w:rsidRPr="00A75846">
        <w:rPr>
          <w:lang w:val="en-GB"/>
        </w:rPr>
        <w:lastRenderedPageBreak/>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B012C9">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25" w:name="_Toc175065206"/>
      <w:r w:rsidRPr="00A75846">
        <w:rPr>
          <w:lang w:val="en-GB"/>
        </w:rPr>
        <w:t>DELIVERY TO SITE</w:t>
      </w:r>
      <w:bookmarkEnd w:id="25"/>
    </w:p>
    <w:p w14:paraId="173C4CD3" w14:textId="0F6B068B" w:rsidR="004865FB" w:rsidRPr="00A75846" w:rsidRDefault="004865FB" w:rsidP="004865FB">
      <w:pPr>
        <w:pStyle w:val="ENClanek11"/>
        <w:rPr>
          <w:lang w:val="en-GB"/>
        </w:rPr>
      </w:pPr>
      <w:bookmarkStart w:id="26" w:name="_Ref171342859"/>
      <w:r w:rsidRPr="00A75846">
        <w:rPr>
          <w:lang w:val="en-GB"/>
        </w:rPr>
        <w:t xml:space="preserve">The Equipment shall be delivered: DDP (INCOTERMS 2024), Bruntálská 167, Břidličná,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 xml:space="preserve">Equipment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bookmarkEnd w:id="26"/>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51373C6" w14:textId="0932A8E9" w:rsidR="007C0D55" w:rsidRDefault="007C0D55" w:rsidP="004865FB">
      <w:pPr>
        <w:pStyle w:val="ENClanek11"/>
        <w:rPr>
          <w:lang w:val="en-GB"/>
        </w:rPr>
      </w:pPr>
      <w:bookmarkStart w:id="27" w:name="_Ref175063833"/>
      <w:commentRangeStart w:id="28"/>
      <w:r>
        <w:rPr>
          <w:lang w:val="en-GB"/>
        </w:rPr>
        <w:t>The Contractor shall</w:t>
      </w:r>
      <w:r w:rsidR="004047B0">
        <w:rPr>
          <w:lang w:val="en-GB"/>
        </w:rPr>
        <w:t xml:space="preserve"> deliver the </w:t>
      </w:r>
      <w:ins w:id="29" w:author="AIB" w:date="2024-08-20T16:16:00Z" w16du:dateUtc="2024-08-20T14:16:00Z">
        <w:r w:rsidR="00220542">
          <w:rPr>
            <w:lang w:val="en-GB"/>
          </w:rPr>
          <w:t xml:space="preserve">First Part of the </w:t>
        </w:r>
      </w:ins>
      <w:r w:rsidR="004047B0">
        <w:rPr>
          <w:lang w:val="en-GB"/>
        </w:rPr>
        <w:t>Equipment</w:t>
      </w:r>
      <w:ins w:id="30" w:author="AIB" w:date="2024-08-20T16:17:00Z" w16du:dateUtc="2024-08-20T14:17:00Z">
        <w:r w:rsidR="00220542">
          <w:rPr>
            <w:lang w:val="en-GB"/>
          </w:rPr>
          <w:t xml:space="preserve"> and the Second Part</w:t>
        </w:r>
        <w:r w:rsidR="006B2D85">
          <w:rPr>
            <w:lang w:val="en-GB"/>
          </w:rPr>
          <w:t xml:space="preserve"> of the Equipment</w:t>
        </w:r>
      </w:ins>
      <w:r w:rsidR="004047B0">
        <w:rPr>
          <w:lang w:val="en-GB"/>
        </w:rPr>
        <w:t xml:space="preserve"> to the Site in </w:t>
      </w:r>
      <w:ins w:id="31" w:author="AIB" w:date="2024-08-20T16:17:00Z" w16du:dateUtc="2024-08-20T14:17:00Z">
        <w:r w:rsidR="006B2D85">
          <w:rPr>
            <w:lang w:val="en-GB"/>
          </w:rPr>
          <w:t>the total</w:t>
        </w:r>
      </w:ins>
      <w:ins w:id="32" w:author="AIB" w:date="2024-08-20T16:30:00Z" w16du:dateUtc="2024-08-20T14:30:00Z">
        <w:r w:rsidR="007D5EA7">
          <w:rPr>
            <w:lang w:val="en-GB"/>
          </w:rPr>
          <w:t xml:space="preserve"> aggregate</w:t>
        </w:r>
      </w:ins>
      <w:ins w:id="33" w:author="AIB" w:date="2024-08-20T16:31:00Z" w16du:dateUtc="2024-08-20T14:31:00Z">
        <w:r w:rsidR="00A909B5">
          <w:rPr>
            <w:lang w:val="en-GB"/>
          </w:rPr>
          <w:t>d</w:t>
        </w:r>
      </w:ins>
      <w:ins w:id="34" w:author="AIB" w:date="2024-08-20T16:17:00Z" w16du:dateUtc="2024-08-20T14:17:00Z">
        <w:r w:rsidR="006B2D85">
          <w:rPr>
            <w:lang w:val="en-GB"/>
          </w:rPr>
          <w:t xml:space="preserve"> maximum number of seven (7) partial deliveries, and the Third </w:t>
        </w:r>
      </w:ins>
      <w:ins w:id="35" w:author="AIB" w:date="2024-08-20T16:18:00Z" w16du:dateUtc="2024-08-20T14:18:00Z">
        <w:r w:rsidR="00195ED3">
          <w:rPr>
            <w:lang w:val="en-GB"/>
          </w:rPr>
          <w:t>Part of the Equipment</w:t>
        </w:r>
        <w:r w:rsidR="00B973D9">
          <w:rPr>
            <w:lang w:val="en-GB"/>
          </w:rPr>
          <w:t xml:space="preserve"> in the total m</w:t>
        </w:r>
      </w:ins>
      <w:ins w:id="36" w:author="AIB" w:date="2024-08-20T16:19:00Z" w16du:dateUtc="2024-08-20T14:19:00Z">
        <w:r w:rsidR="00B973D9">
          <w:rPr>
            <w:lang w:val="en-GB"/>
          </w:rPr>
          <w:t>aximum number of five</w:t>
        </w:r>
      </w:ins>
      <w:del w:id="37" w:author="AIB" w:date="2024-08-20T16:19:00Z" w16du:dateUtc="2024-08-20T14:19:00Z">
        <w:r w:rsidR="004047B0" w:rsidDel="00A4047F">
          <w:rPr>
            <w:lang w:val="en-GB"/>
          </w:rPr>
          <w:delText>three</w:delText>
        </w:r>
      </w:del>
      <w:r w:rsidR="004047B0">
        <w:rPr>
          <w:lang w:val="en-GB"/>
        </w:rPr>
        <w:t xml:space="preserve"> (</w:t>
      </w:r>
      <w:ins w:id="38" w:author="AIB" w:date="2024-08-20T16:19:00Z" w16du:dateUtc="2024-08-20T14:19:00Z">
        <w:r w:rsidR="00A4047F">
          <w:rPr>
            <w:lang w:val="en-GB"/>
          </w:rPr>
          <w:t>5</w:t>
        </w:r>
      </w:ins>
      <w:del w:id="39" w:author="AIB" w:date="2024-08-20T16:19:00Z" w16du:dateUtc="2024-08-20T14:19:00Z">
        <w:r w:rsidR="004047B0" w:rsidDel="00A4047F">
          <w:rPr>
            <w:lang w:val="en-GB"/>
          </w:rPr>
          <w:delText>3</w:delText>
        </w:r>
      </w:del>
      <w:r w:rsidR="004047B0">
        <w:rPr>
          <w:lang w:val="en-GB"/>
        </w:rPr>
        <w:t>) partial deliveries</w:t>
      </w:r>
      <w:ins w:id="40" w:author="AIB" w:date="2024-08-20T16:19:00Z" w16du:dateUtc="2024-08-20T14:19:00Z">
        <w:r w:rsidR="00A4047F">
          <w:rPr>
            <w:lang w:val="en-GB"/>
          </w:rPr>
          <w:t>; however, the Contractor shall always</w:t>
        </w:r>
      </w:ins>
      <w:ins w:id="41" w:author="AIB" w:date="2024-08-20T17:08:00Z" w16du:dateUtc="2024-08-20T15:08:00Z">
        <w:r w:rsidR="007D1B90">
          <w:rPr>
            <w:lang w:val="en-GB"/>
          </w:rPr>
          <w:t xml:space="preserve"> (in each case)</w:t>
        </w:r>
      </w:ins>
      <w:ins w:id="42" w:author="AIB" w:date="2024-08-20T16:19:00Z" w16du:dateUtc="2024-08-20T14:19:00Z">
        <w:r w:rsidR="00A4047F">
          <w:rPr>
            <w:lang w:val="en-GB"/>
          </w:rPr>
          <w:t xml:space="preserve"> deliver the full First Part of the Equipment, the </w:t>
        </w:r>
      </w:ins>
      <w:ins w:id="43" w:author="AIB" w:date="2024-08-20T16:20:00Z" w16du:dateUtc="2024-08-20T14:20:00Z">
        <w:r w:rsidR="00A4047F">
          <w:rPr>
            <w:lang w:val="en-GB"/>
          </w:rPr>
          <w:t>Second Part of the Equipment and the Third Part of the Equipment</w:t>
        </w:r>
        <w:r w:rsidR="006A3141">
          <w:rPr>
            <w:lang w:val="en-GB"/>
          </w:rPr>
          <w:t xml:space="preserve"> </w:t>
        </w:r>
      </w:ins>
      <w:del w:id="44" w:author="AIB" w:date="2024-08-20T16:21:00Z" w16du:dateUtc="2024-08-20T14:21:00Z">
        <w:r w:rsidR="004047B0" w:rsidDel="006A3141">
          <w:rPr>
            <w:lang w:val="en-GB"/>
          </w:rPr>
          <w:delText xml:space="preserve">, as stipulated in </w:delText>
        </w:r>
        <w:r w:rsidR="00FD274E" w:rsidDel="006A3141">
          <w:rPr>
            <w:lang w:val="en-GB"/>
          </w:rPr>
          <w:delText xml:space="preserve">Clause </w:delText>
        </w:r>
        <w:r w:rsidR="00FD274E" w:rsidDel="006A3141">
          <w:rPr>
            <w:lang w:val="en-GB"/>
          </w:rPr>
          <w:fldChar w:fldCharType="begin"/>
        </w:r>
        <w:r w:rsidR="00FD274E" w:rsidDel="006A3141">
          <w:rPr>
            <w:lang w:val="en-GB"/>
          </w:rPr>
          <w:delInstrText xml:space="preserve"> REF _Ref172535375 \w \h </w:delInstrText>
        </w:r>
        <w:r w:rsidR="00FD274E" w:rsidDel="006A3141">
          <w:rPr>
            <w:lang w:val="en-GB"/>
          </w:rPr>
        </w:r>
        <w:r w:rsidR="00FD274E" w:rsidDel="006A3141">
          <w:rPr>
            <w:lang w:val="en-GB"/>
          </w:rPr>
          <w:fldChar w:fldCharType="separate"/>
        </w:r>
        <w:r w:rsidR="00F3445E" w:rsidDel="006A3141">
          <w:rPr>
            <w:lang w:val="en-GB"/>
          </w:rPr>
          <w:delText>2.2</w:delText>
        </w:r>
        <w:r w:rsidR="00FD274E" w:rsidDel="006A3141">
          <w:rPr>
            <w:lang w:val="en-GB"/>
          </w:rPr>
          <w:fldChar w:fldCharType="end"/>
        </w:r>
        <w:r w:rsidR="00FD274E" w:rsidDel="006A3141">
          <w:rPr>
            <w:lang w:val="en-GB"/>
          </w:rPr>
          <w:delText xml:space="preserve"> above</w:delText>
        </w:r>
        <w:r w:rsidR="00A37BA8" w:rsidDel="006A3141">
          <w:rPr>
            <w:lang w:val="en-GB"/>
          </w:rPr>
          <w:delText>, in each case</w:delText>
        </w:r>
        <w:r w:rsidR="00FD274E" w:rsidDel="006A3141">
          <w:rPr>
            <w:lang w:val="en-GB"/>
          </w:rPr>
          <w:delText xml:space="preserve"> </w:delText>
        </w:r>
      </w:del>
      <w:r w:rsidR="00FD274E">
        <w:rPr>
          <w:lang w:val="en-GB"/>
        </w:rPr>
        <w:t xml:space="preserve">within the </w:t>
      </w:r>
      <w:ins w:id="45" w:author="AIB" w:date="2024-08-20T16:21:00Z" w16du:dateUtc="2024-08-20T14:21:00Z">
        <w:r w:rsidR="006A3141">
          <w:rPr>
            <w:lang w:val="en-GB"/>
          </w:rPr>
          <w:t xml:space="preserve">respective </w:t>
        </w:r>
      </w:ins>
      <w:r w:rsidR="00FD274E">
        <w:rPr>
          <w:lang w:val="en-GB"/>
        </w:rPr>
        <w:t>deadline</w:t>
      </w:r>
      <w:del w:id="46" w:author="AIB" w:date="2024-08-20T23:13:00Z" w16du:dateUtc="2024-08-20T21:13:00Z">
        <w:r w:rsidR="00FD274E" w:rsidDel="000627DD">
          <w:rPr>
            <w:lang w:val="en-GB"/>
          </w:rPr>
          <w:delText>s</w:delText>
        </w:r>
      </w:del>
      <w:r w:rsidR="00FD274E">
        <w:rPr>
          <w:lang w:val="en-GB"/>
        </w:rPr>
        <w:t xml:space="preserve"> stipulated in the Project Time Schedule</w:t>
      </w:r>
      <w:ins w:id="47" w:author="AIB" w:date="2024-08-20T16:21:00Z" w16du:dateUtc="2024-08-20T14:21:00Z">
        <w:r w:rsidR="006A3141">
          <w:rPr>
            <w:lang w:val="en-GB"/>
          </w:rPr>
          <w:t xml:space="preserve"> at the latest</w:t>
        </w:r>
      </w:ins>
      <w:r w:rsidR="005E441C">
        <w:rPr>
          <w:lang w:val="en-GB"/>
        </w:rPr>
        <w:t>.</w:t>
      </w:r>
      <w:commentRangeEnd w:id="28"/>
      <w:r w:rsidR="00850714">
        <w:rPr>
          <w:rStyle w:val="Odkaznakoment"/>
          <w:lang w:eastAsia="cs-CZ"/>
        </w:rPr>
        <w:commentReference w:id="28"/>
      </w:r>
      <w:bookmarkEnd w:id="27"/>
    </w:p>
    <w:p w14:paraId="3D30353A" w14:textId="01699E4D" w:rsidR="004865FB" w:rsidRPr="00A75846" w:rsidRDefault="00471198" w:rsidP="004865FB">
      <w:pPr>
        <w:pStyle w:val="ENNadpis1"/>
        <w:rPr>
          <w:lang w:val="en-GB"/>
        </w:rPr>
      </w:pPr>
      <w:bookmarkStart w:id="48" w:name="_Ref171343755"/>
      <w:bookmarkStart w:id="49" w:name="_Toc175065207"/>
      <w:r w:rsidRPr="00A75846">
        <w:rPr>
          <w:lang w:val="en-GB"/>
        </w:rPr>
        <w:t>TRANSPORTATION</w:t>
      </w:r>
      <w:bookmarkEnd w:id="48"/>
      <w:bookmarkEnd w:id="49"/>
    </w:p>
    <w:p w14:paraId="53664B69" w14:textId="43EBA698"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B012C9">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50" w:name="_Ref171343539"/>
      <w:bookmarkStart w:id="51" w:name="_Toc175065208"/>
      <w:r w:rsidRPr="00A75846">
        <w:rPr>
          <w:lang w:val="en-GB"/>
        </w:rPr>
        <w:lastRenderedPageBreak/>
        <w:t>INSURANCE</w:t>
      </w:r>
      <w:bookmarkEnd w:id="50"/>
      <w:bookmarkEnd w:id="51"/>
    </w:p>
    <w:p w14:paraId="2D64AF67" w14:textId="77777777" w:rsidR="0016289D" w:rsidRPr="00A75846" w:rsidRDefault="0016289D" w:rsidP="0016289D">
      <w:pPr>
        <w:pStyle w:val="ENClanek11"/>
      </w:pPr>
      <w:r w:rsidRPr="00A75846">
        <w:t xml:space="preserve">The Work supplied under the Contract shall be fully insured </w:t>
      </w:r>
      <w:r>
        <w:t xml:space="preserve">by the Contractor </w:t>
      </w:r>
      <w:r w:rsidRPr="00A75846">
        <w:t>against loss or damage incidental to manufacture or acquisition, transportation, storage</w:t>
      </w:r>
      <w:r>
        <w:t xml:space="preserve"> and</w:t>
      </w:r>
      <w:r w:rsidRPr="00A75846">
        <w:t xml:space="preserve"> delivery in the manner specified herein below.</w:t>
      </w:r>
      <w:r>
        <w:t xml:space="preserve"> The Customer shall effect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 Equipment, for full replacement value of the Works, all of which may occur within the Site. Considering the other insurance policies of the Contractor below, the Parties hereby, for the avoidance of doubt, agree that the Contractor shall not be obliged to maintain its own all risk insurance which would be duplicitous to the Customer’s. Nevertheless, the Parties shall discuss potential consequences arising therefrom after conclusion and during the performance of this Contract.</w:t>
      </w:r>
    </w:p>
    <w:p w14:paraId="0AA9DC7C" w14:textId="77777777" w:rsidR="0016289D" w:rsidRPr="00A75846" w:rsidRDefault="0016289D" w:rsidP="0016289D">
      <w:pPr>
        <w:pStyle w:val="ENClanek11"/>
      </w:pPr>
      <w:bookmarkStart w:id="52" w:name="_Ref171348760"/>
      <w:r w:rsidRPr="00A75846">
        <w:t>The Contractor shall at its own expense take out and maintain in effect, or cause to be taken out and maintained in effect, until issuance of the Project Closing Certificate insurance set forth below:</w:t>
      </w:r>
      <w:bookmarkEnd w:id="52"/>
    </w:p>
    <w:p w14:paraId="317C4143" w14:textId="77777777" w:rsidR="0016289D" w:rsidRPr="00A75846" w:rsidRDefault="0016289D" w:rsidP="0016289D">
      <w:pPr>
        <w:pStyle w:val="ENClaneka"/>
      </w:pPr>
      <w:r w:rsidRPr="00A75846">
        <w:t>Cargo transit insurance</w:t>
      </w:r>
    </w:p>
    <w:p w14:paraId="06E0745F" w14:textId="77777777" w:rsidR="0016289D" w:rsidRPr="00A75846" w:rsidRDefault="0016289D" w:rsidP="0016289D">
      <w:pPr>
        <w:pStyle w:val="ENTexta"/>
        <w:keepNext/>
        <w:keepLines/>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Default="0016289D" w:rsidP="0016289D">
      <w:pPr>
        <w:pStyle w:val="ENClaneka"/>
      </w:pPr>
      <w:bookmarkStart w:id="53" w:name="_Ref172126155"/>
      <w:r w:rsidRPr="00A75846">
        <w:t xml:space="preserve">Contractor’s </w:t>
      </w:r>
      <w:r>
        <w:t>business and product liability</w:t>
      </w:r>
      <w:r w:rsidRPr="00A75846">
        <w:t xml:space="preserve"> insurance</w:t>
      </w:r>
      <w:bookmarkEnd w:id="53"/>
    </w:p>
    <w:p w14:paraId="4A6C1EFA" w14:textId="77777777" w:rsidR="0016289D" w:rsidRPr="00125856" w:rsidRDefault="0016289D" w:rsidP="0016289D">
      <w:pPr>
        <w:pStyle w:val="ENTexta"/>
        <w:rPr>
          <w:lang w:val="en-US"/>
        </w:rPr>
      </w:pPr>
      <w:r>
        <w:t xml:space="preserve">covering </w:t>
      </w:r>
      <w:r w:rsidRPr="00A75846">
        <w:t>loss or damage</w:t>
      </w:r>
      <w:r>
        <w:t xml:space="preserve"> caused by the Equipment and/or its operation.</w:t>
      </w:r>
    </w:p>
    <w:p w14:paraId="30ED2AE6" w14:textId="6757912E" w:rsidR="0016289D" w:rsidRPr="00A75846" w:rsidRDefault="0016289D" w:rsidP="0016289D">
      <w:pPr>
        <w:pStyle w:val="ENClanek11"/>
      </w:pPr>
      <w:bookmarkStart w:id="54" w:name="_Ref171348766"/>
      <w:r w:rsidRPr="00A75846">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A75846">
        <w:fldChar w:fldCharType="begin"/>
      </w:r>
      <w:r w:rsidRPr="00A75846">
        <w:instrText xml:space="preserve"> REF _Ref171344351 \w \h </w:instrText>
      </w:r>
      <w:r w:rsidRPr="00A75846">
        <w:fldChar w:fldCharType="separate"/>
      </w:r>
      <w:r w:rsidR="00B012C9">
        <w:t>24</w:t>
      </w:r>
      <w:r w:rsidRPr="00A75846">
        <w:fldChar w:fldCharType="end"/>
      </w:r>
      <w:r w:rsidRPr="00A75846">
        <w:t xml:space="preserve"> [</w:t>
      </w:r>
      <w:r w:rsidRPr="00A75846">
        <w:rPr>
          <w:i/>
          <w:iCs/>
        </w:rPr>
        <w:t>Liability for Defects of Work and Warranty</w:t>
      </w:r>
      <w:r w:rsidRPr="00A75846">
        <w:t>] hereof) insurance set forth below:</w:t>
      </w:r>
      <w:bookmarkEnd w:id="54"/>
    </w:p>
    <w:p w14:paraId="15937760" w14:textId="77777777" w:rsidR="0016289D" w:rsidRPr="00A75846" w:rsidRDefault="0016289D" w:rsidP="0016289D">
      <w:pPr>
        <w:pStyle w:val="ENClaneka"/>
      </w:pPr>
      <w:bookmarkStart w:id="55" w:name="_Ref171348750"/>
      <w:r w:rsidRPr="00A75846">
        <w:t>Third party liability insurance</w:t>
      </w:r>
      <w:bookmarkEnd w:id="55"/>
    </w:p>
    <w:p w14:paraId="55574BBB" w14:textId="77777777" w:rsidR="0016289D" w:rsidRPr="00A75846" w:rsidRDefault="0016289D" w:rsidP="0016289D">
      <w:pPr>
        <w:pStyle w:val="ENTexta"/>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77777777" w:rsidR="0016289D" w:rsidRPr="00A75846" w:rsidRDefault="0016289D" w:rsidP="0016289D">
      <w:pPr>
        <w:pStyle w:val="ENClaneka"/>
      </w:pPr>
      <w:r w:rsidRPr="00A75846">
        <w:t>Such other insurance as may be specifically agreed upon by the Parties.</w:t>
      </w:r>
    </w:p>
    <w:p w14:paraId="73F7D8BC" w14:textId="2153C11D" w:rsidR="0016289D" w:rsidRPr="00A75846" w:rsidRDefault="0016289D" w:rsidP="0016289D">
      <w:pPr>
        <w:pStyle w:val="ENClanek11"/>
      </w:pPr>
      <w:r>
        <w:t>T</w:t>
      </w:r>
      <w:r w:rsidRPr="00A75846">
        <w:t>he Contractor shall, whenever required, produce to the Customer a copy of the insurance policy or policies as well as the insurer’s certificate confirming due payment of the premiums</w:t>
      </w:r>
      <w:r>
        <w:t xml:space="preserve">. The Customer shall, upon Contractor’s reasonable and justified written request provide the Contractor with </w:t>
      </w:r>
      <w:r w:rsidRPr="00A75846">
        <w:t xml:space="preserve">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78881B46" w:rsidR="0016289D" w:rsidRPr="00A75846" w:rsidRDefault="0016289D" w:rsidP="0016289D">
      <w:pPr>
        <w:pStyle w:val="ENClanek11"/>
      </w:pPr>
      <w:r w:rsidRPr="00A75846">
        <w:t xml:space="preserve">The minimum amount of insurance given under Clause </w:t>
      </w:r>
      <w:r>
        <w:fldChar w:fldCharType="begin"/>
      </w:r>
      <w:r>
        <w:instrText xml:space="preserve"> REF _Ref172126155 \w \h </w:instrText>
      </w:r>
      <w:r>
        <w:fldChar w:fldCharType="separate"/>
      </w:r>
      <w:r w:rsidR="00B012C9">
        <w:t>8.2(b)</w:t>
      </w:r>
      <w:r>
        <w:fldChar w:fldCharType="end"/>
      </w:r>
      <w:r w:rsidRPr="00A75846">
        <w:t xml:space="preserve"> (Contractor’s </w:t>
      </w:r>
      <w:r>
        <w:t>business and product liability</w:t>
      </w:r>
      <w:r w:rsidRPr="00A75846">
        <w:t xml:space="preserve"> insurance) shall be till the moment of issue of the Project Closing Certificate of the complete Work by the Customer an amount corresponding to the Contract Price.</w:t>
      </w:r>
    </w:p>
    <w:p w14:paraId="4579D693" w14:textId="32C87772" w:rsidR="0016289D" w:rsidRPr="00A75846" w:rsidRDefault="0016289D" w:rsidP="0016289D">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B012C9">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3B25A59F" w:rsidR="0016289D" w:rsidRPr="00A75846" w:rsidRDefault="0016289D" w:rsidP="0016289D">
      <w:pPr>
        <w:pStyle w:val="ENClanek11"/>
      </w:pPr>
      <w:bookmarkStart w:id="56" w:name="_Ref171344686"/>
      <w:r w:rsidRPr="00A75846">
        <w:t xml:space="preserve">Not later than thirty (30) days after signing the Contract, the Contractor shall furnish to the Customer a valid and effective insurance certificate complying to the insurance conditions </w:t>
      </w:r>
      <w:r w:rsidRPr="00A75846">
        <w:lastRenderedPageBreak/>
        <w:t xml:space="preserve">stipulated in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B012C9">
        <w:t>8.7</w:t>
      </w:r>
      <w:r w:rsidRPr="00A75846">
        <w:fldChar w:fldCharType="end"/>
      </w:r>
      <w:r>
        <w:t> </w:t>
      </w:r>
      <w:r w:rsidRPr="00A75846">
        <w:t xml:space="preserve">shall be considered a material breach as per Clause </w:t>
      </w:r>
      <w:bookmarkEnd w:id="56"/>
      <w:r w:rsidRPr="00A75846">
        <w:fldChar w:fldCharType="begin"/>
      </w:r>
      <w:r w:rsidRPr="00A75846">
        <w:instrText xml:space="preserve"> REF _Ref171348833 \w \h </w:instrText>
      </w:r>
      <w:r w:rsidRPr="00A75846">
        <w:fldChar w:fldCharType="separate"/>
      </w:r>
      <w:r w:rsidR="00B012C9">
        <w:t>39.1(e)</w:t>
      </w:r>
      <w:r w:rsidRPr="00A75846">
        <w:fldChar w:fldCharType="end"/>
      </w:r>
      <w:r w:rsidRPr="00A75846">
        <w:t>.</w:t>
      </w:r>
    </w:p>
    <w:p w14:paraId="4E673857" w14:textId="77777777" w:rsidR="0016289D" w:rsidRPr="00A75846" w:rsidRDefault="0016289D" w:rsidP="0016289D">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637EBA4A" w:rsidR="0016289D" w:rsidRPr="00A75846" w:rsidRDefault="0016289D" w:rsidP="0016289D">
      <w:pPr>
        <w:pStyle w:val="ENClanek11"/>
      </w:pPr>
      <w:bookmarkStart w:id="57"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B012C9">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B012C9">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57"/>
    </w:p>
    <w:p w14:paraId="584F426D" w14:textId="77777777" w:rsidR="0016289D" w:rsidRPr="00A75846" w:rsidRDefault="0016289D" w:rsidP="0016289D">
      <w:pPr>
        <w:pStyle w:val="ENClanek11"/>
      </w:pPr>
      <w:r w:rsidRPr="00A75846">
        <w:t xml:space="preserve">With respect to insurance claims in which the Customer’s interest is involved, the Contractor shall not give any release to or make any compromise with the insurer without the prior written consent of the Customer. </w:t>
      </w:r>
    </w:p>
    <w:p w14:paraId="73B442C2" w14:textId="397D9F79" w:rsidR="0016289D" w:rsidRPr="00A75846" w:rsidRDefault="0016289D" w:rsidP="0016289D">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xml:space="preserve">) as a result of misrepresentation, non-disclosure, lack of due diligence or breach of any declaration, condition or warranty contained in the relevant insurance policy which is a deliberate act or omission, in each case by the management or managers of the Contractor, and, provided this inability to 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B012C9">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 its subcontractors/vendors or other rights under the Contract.</w:t>
      </w:r>
    </w:p>
    <w:p w14:paraId="6A5F4F3F" w14:textId="55EDB6D8" w:rsidR="00B25D1C" w:rsidRPr="00A75846" w:rsidRDefault="00B816A1" w:rsidP="00B25D1C">
      <w:pPr>
        <w:pStyle w:val="ENNadpis1"/>
        <w:rPr>
          <w:lang w:val="en-GB"/>
        </w:rPr>
      </w:pPr>
      <w:bookmarkStart w:id="58" w:name="_Toc175065209"/>
      <w:r w:rsidRPr="00A75846">
        <w:rPr>
          <w:lang w:val="en-GB"/>
        </w:rPr>
        <w:t>SERVICES AND OTHER DELIVERABLES</w:t>
      </w:r>
      <w:bookmarkEnd w:id="58"/>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59" w:name="_Ref171349106"/>
      <w:bookmarkStart w:id="60" w:name="_Toc175065210"/>
      <w:r w:rsidRPr="00A75846">
        <w:rPr>
          <w:lang w:val="en-GB"/>
        </w:rPr>
        <w:t>EXAMINATION, INSPECTION AND TESTS</w:t>
      </w:r>
      <w:bookmarkEnd w:id="59"/>
      <w:bookmarkEnd w:id="60"/>
    </w:p>
    <w:p w14:paraId="6B6EB81E" w14:textId="0EC48A3D" w:rsidR="00F44518" w:rsidRPr="00A75846" w:rsidRDefault="00F44518" w:rsidP="00F44518">
      <w:pPr>
        <w:pStyle w:val="ENClanek11"/>
        <w:rPr>
          <w:lang w:val="en-GB"/>
        </w:rPr>
      </w:pPr>
      <w:bookmarkStart w:id="61"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61"/>
    </w:p>
    <w:p w14:paraId="119A5887" w14:textId="77777777" w:rsidR="00F44518" w:rsidRPr="00A75846" w:rsidRDefault="00F44518" w:rsidP="00F44518">
      <w:pPr>
        <w:pStyle w:val="ENClanek11"/>
        <w:rPr>
          <w:lang w:val="en-GB"/>
        </w:rPr>
      </w:pPr>
      <w:bookmarkStart w:id="62"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62"/>
    </w:p>
    <w:p w14:paraId="6942EFCF" w14:textId="1B8C17F2"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B012C9">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B012C9">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1203C267" w:rsidR="00F44518" w:rsidRPr="00A75846" w:rsidRDefault="00F44518" w:rsidP="00F44518">
      <w:pPr>
        <w:pStyle w:val="ENClanek11"/>
        <w:rPr>
          <w:lang w:val="en-GB"/>
        </w:rPr>
      </w:pPr>
      <w:r w:rsidRPr="00A75846">
        <w:rPr>
          <w:lang w:val="en-GB"/>
        </w:rPr>
        <w:t xml:space="preserve">The Customer, Customer’s representative or an authorized third-party auditor shall have the right to inspect and/or to test the Work to confirm its conformity to the Contract, any Contractor’s </w:t>
      </w:r>
      <w:r w:rsidRPr="00A75846">
        <w:rPr>
          <w:lang w:val="en-GB"/>
        </w:rPr>
        <w:lastRenderedPageBreak/>
        <w:t xml:space="preserve">and/or subcontractor’s manufacturing sites, in order to verify whether Contractor fulfils or is capable to fulfil its obligations arising from this Contract, in particular whether 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w:t>
      </w:r>
    </w:p>
    <w:p w14:paraId="5FE206BD" w14:textId="61426EA8" w:rsidR="00F44518" w:rsidRPr="00A75846" w:rsidRDefault="00F44518" w:rsidP="00F44518">
      <w:pPr>
        <w:pStyle w:val="ENClanek11"/>
        <w:rPr>
          <w:lang w:val="en-GB"/>
        </w:rPr>
      </w:pPr>
      <w:bookmarkStart w:id="63" w:name="_Ref171349097"/>
      <w:r w:rsidRPr="00A75846">
        <w:rPr>
          <w:lang w:val="en-GB"/>
        </w:rPr>
        <w:t>The inspections and tests may be conducted in the premises of the Contractor</w:t>
      </w:r>
      <w:r w:rsidR="005A50C2">
        <w:rPr>
          <w:lang w:val="en-GB"/>
        </w:rPr>
        <w:t>,</w:t>
      </w:r>
      <w:r w:rsidRPr="00A75846">
        <w:rPr>
          <w:lang w:val="en-GB"/>
        </w:rPr>
        <w:t xml:space="preserve"> or its subcontractor(s) and vendor(s) at the point of delivery and/or at the place where the Work is constructed. When conducted in the premises of the Contractor or its subcontractor(s) and 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63"/>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7AA1F44E" w:rsidR="000E4012"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B012C9">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pPr>
        <w:pStyle w:val="ENClanek11"/>
        <w:rPr>
          <w:lang w:val="en-GB"/>
        </w:rPr>
      </w:pPr>
      <w:bookmarkStart w:id="64"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64"/>
      <w:r w:rsidRPr="00F5220B">
        <w:t xml:space="preserve"> </w:t>
      </w:r>
    </w:p>
    <w:p w14:paraId="2E3AEFAD" w14:textId="0770DD51" w:rsidR="000E4012" w:rsidRPr="00A75846" w:rsidRDefault="000E4012" w:rsidP="000E4012">
      <w:pPr>
        <w:pStyle w:val="ENClanek11"/>
        <w:rPr>
          <w:lang w:val="en-GB"/>
        </w:rPr>
      </w:pPr>
      <w:bookmarkStart w:id="65"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65"/>
    </w:p>
    <w:p w14:paraId="71C87158" w14:textId="67D99D6F" w:rsidR="00C54A88" w:rsidRDefault="000E4012" w:rsidP="001D1DA9">
      <w:pPr>
        <w:pStyle w:val="ENClanek11"/>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1D1DA9">
      <w:pPr>
        <w:pStyle w:val="ENClanek11"/>
      </w:pPr>
      <w:r w:rsidRPr="00F5220B">
        <w: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1D1DA9">
      <w:pPr>
        <w:pStyle w:val="ENClanek11"/>
        <w:rPr>
          <w:lang w:val="en-GB"/>
        </w:rPr>
      </w:pPr>
      <w:r w:rsidRPr="00F5220B">
        <w: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7FBA6F97"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B012C9">
        <w:rPr>
          <w:lang w:val="en-GB"/>
        </w:rPr>
        <w:t>4.3</w:t>
      </w:r>
      <w:r w:rsidR="002E04C4">
        <w:rPr>
          <w:lang w:val="en-GB"/>
        </w:rPr>
        <w:fldChar w:fldCharType="end"/>
      </w:r>
      <w:r w:rsidR="002E04C4">
        <w:rPr>
          <w:lang w:val="en-GB"/>
        </w:rPr>
        <w:t xml:space="preserve"> hereof shall still apply in 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7C3B37A6" w:rsidR="00A875DF" w:rsidRPr="001516F6" w:rsidRDefault="00A875DF" w:rsidP="00A875DF">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 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B012C9">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 xml:space="preserve">below. If the Customer does not exercise its right according to the previous sentence, the Contractor shall be entitled to ship the </w:t>
      </w:r>
      <w:r w:rsidR="001516F6" w:rsidRPr="001516F6">
        <w:rPr>
          <w:szCs w:val="22"/>
          <w:lang w:val="en-GB"/>
        </w:rPr>
        <w:t xml:space="preserve">respective </w:t>
      </w:r>
      <w:r w:rsidR="00D524B0" w:rsidRPr="001516F6">
        <w:rPr>
          <w:szCs w:val="22"/>
          <w:lang w:val="en-GB"/>
        </w:rPr>
        <w:t>Materials to the Site.</w:t>
      </w:r>
      <w:r w:rsidRPr="001516F6">
        <w:rPr>
          <w:szCs w:val="22"/>
          <w:lang w:val="en-GB"/>
        </w:rPr>
        <w:t xml:space="preserve"> </w:t>
      </w:r>
    </w:p>
    <w:p w14:paraId="416B161C" w14:textId="1695BDAD" w:rsidR="00A875DF" w:rsidRPr="00A75846" w:rsidRDefault="00A875DF" w:rsidP="00A875DF">
      <w:pPr>
        <w:pStyle w:val="ENClanek11"/>
        <w:rPr>
          <w:lang w:val="en-GB"/>
        </w:rPr>
      </w:pPr>
      <w:bookmarkStart w:id="66" w:name="_Ref172556040"/>
      <w:r w:rsidRPr="001516F6">
        <w:rPr>
          <w:szCs w:val="22"/>
          <w:lang w:val="en-GB"/>
        </w:rPr>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66"/>
    </w:p>
    <w:p w14:paraId="443BFE3F" w14:textId="46D98F54" w:rsidR="00A875DF" w:rsidRPr="00A75846" w:rsidRDefault="00A875DF" w:rsidP="00A875DF">
      <w:pPr>
        <w:pStyle w:val="ENClanek11"/>
        <w:rPr>
          <w:lang w:val="en-GB"/>
        </w:rPr>
      </w:pPr>
      <w:r w:rsidRPr="00A75846">
        <w:rPr>
          <w:lang w:val="en-GB"/>
        </w:rPr>
        <w:lastRenderedPageBreak/>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F3445E">
        <w:rPr>
          <w:lang w:val="en-GB"/>
        </w:rPr>
        <w:t>10.11</w:t>
      </w:r>
      <w:r w:rsidR="00AF776E" w:rsidRPr="00A75846">
        <w:rPr>
          <w:lang w:val="en-GB"/>
        </w:rPr>
        <w:fldChar w:fldCharType="end"/>
      </w:r>
      <w:r w:rsidRPr="00A75846">
        <w:rPr>
          <w:lang w:val="en-GB"/>
        </w:rPr>
        <w:t xml:space="preserve"> hereof.</w:t>
      </w:r>
    </w:p>
    <w:p w14:paraId="4C959B11" w14:textId="605611E7"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B012C9">
        <w:rPr>
          <w:lang w:val="en-GB"/>
        </w:rPr>
        <w:t>10.11</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E66C11">
      <w:pPr>
        <w:pStyle w:val="ENClanek11"/>
        <w:rPr>
          <w:lang w:val="en-GB"/>
        </w:rPr>
      </w:pPr>
      <w:r w:rsidRPr="00A75846">
        <w:rPr>
          <w:lang w:val="en-GB"/>
        </w:rPr>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67" w:name="_Toc175065211"/>
      <w:r w:rsidRPr="00A75846">
        <w:rPr>
          <w:lang w:val="en-GB"/>
        </w:rPr>
        <w:t>LABOUR</w:t>
      </w:r>
      <w:bookmarkEnd w:id="67"/>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68" w:name="_Toc175065212"/>
      <w:r w:rsidRPr="00A75846">
        <w:rPr>
          <w:lang w:val="en-GB"/>
        </w:rPr>
        <w:t>CARE OF WORK</w:t>
      </w:r>
      <w:bookmarkEnd w:id="68"/>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69" w:name="_Toc175065213"/>
      <w:r w:rsidRPr="00A75846">
        <w:rPr>
          <w:lang w:val="en-GB"/>
        </w:rPr>
        <w:t>TRANSFER OF OWNERSHIP AND RISK OF LOSS</w:t>
      </w:r>
      <w:bookmarkEnd w:id="69"/>
    </w:p>
    <w:p w14:paraId="2C2DD499" w14:textId="2FDB4BD9" w:rsidR="00D8327F" w:rsidRPr="00A75846" w:rsidRDefault="00D8327F" w:rsidP="00D8327F">
      <w:pPr>
        <w:pStyle w:val="ENClanek11"/>
      </w:pPr>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 the 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 </w:t>
      </w:r>
    </w:p>
    <w:p w14:paraId="7541AB80" w14:textId="77777777" w:rsidR="00D8327F" w:rsidRPr="00A75846" w:rsidRDefault="00D8327F" w:rsidP="00D8327F">
      <w:pPr>
        <w:pStyle w:val="ENClanek11"/>
      </w:pPr>
      <w:r w:rsidRPr="00A75846">
        <w:t>The ownership of any Materials in excess of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70" w:name="_Toc172565809"/>
      <w:bookmarkStart w:id="71" w:name="_Toc175065214"/>
      <w:bookmarkEnd w:id="70"/>
      <w:r w:rsidRPr="00A75846">
        <w:rPr>
          <w:lang w:val="en-GB"/>
        </w:rPr>
        <w:lastRenderedPageBreak/>
        <w:t>CONTRACTOR’S RESPONSIBILITIES</w:t>
      </w:r>
      <w:bookmarkEnd w:id="71"/>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03A59E21"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C63BD0">
      <w:pPr>
        <w:pStyle w:val="ENNadpis1"/>
        <w:rPr>
          <w:lang w:val="en-GB"/>
        </w:rPr>
      </w:pPr>
      <w:bookmarkStart w:id="72" w:name="_Toc172565811"/>
      <w:bookmarkStart w:id="73" w:name="_Toc172565812"/>
      <w:bookmarkStart w:id="74" w:name="_Toc172565813"/>
      <w:bookmarkStart w:id="75" w:name="_Toc172565814"/>
      <w:bookmarkStart w:id="76" w:name="_Toc172565815"/>
      <w:bookmarkStart w:id="77" w:name="_Toc172565816"/>
      <w:bookmarkStart w:id="78" w:name="_Toc172565817"/>
      <w:bookmarkStart w:id="79" w:name="_Toc172565819"/>
      <w:bookmarkStart w:id="80" w:name="_Toc172565820"/>
      <w:bookmarkStart w:id="81" w:name="_Toc172565821"/>
      <w:bookmarkStart w:id="82" w:name="_Toc172565822"/>
      <w:bookmarkStart w:id="83" w:name="_Toc172565823"/>
      <w:bookmarkStart w:id="84" w:name="_Toc172565824"/>
      <w:bookmarkStart w:id="85" w:name="_Toc172565825"/>
      <w:bookmarkStart w:id="86" w:name="_Toc172565826"/>
      <w:bookmarkStart w:id="87" w:name="_Toc17506521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A75846">
        <w:rPr>
          <w:lang w:val="en-GB"/>
        </w:rPr>
        <w:t>PERSONNEL</w:t>
      </w:r>
      <w:bookmarkEnd w:id="87"/>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lastRenderedPageBreak/>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0832881" w14:textId="3A596202" w:rsidR="00714C32" w:rsidRPr="00A75846" w:rsidRDefault="00743065" w:rsidP="00CC5725">
      <w:pPr>
        <w:pStyle w:val="ENNadpis1"/>
        <w:keepNext w:val="0"/>
        <w:rPr>
          <w:lang w:val="en-GB"/>
        </w:rPr>
      </w:pPr>
      <w:bookmarkStart w:id="88" w:name="_Toc175065216"/>
      <w:r w:rsidRPr="00A75846">
        <w:rPr>
          <w:lang w:val="en-GB"/>
        </w:rPr>
        <w:t>SITE-RELATED OBLIGATIONS AND PERFORMANCE</w:t>
      </w:r>
      <w:bookmarkEnd w:id="88"/>
    </w:p>
    <w:p w14:paraId="6AEF9A30" w14:textId="77777777" w:rsidR="003F092B" w:rsidRDefault="003F092B" w:rsidP="00CC5725">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4B35A813" w14:textId="52AF11E1" w:rsidR="00470F24" w:rsidRPr="00470F24" w:rsidRDefault="00470F24" w:rsidP="00CC5725">
      <w:pPr>
        <w:pStyle w:val="ENClanek11"/>
        <w:rPr>
          <w:lang w:val="en-GB"/>
        </w:rPr>
      </w:pPr>
      <w:bookmarkStart w:id="89" w:name="_Ref158390491"/>
      <w:r w:rsidRPr="00F5220B">
        <w:t>Should the Contractor use equipment, tools, areas and/or other facilities provided to it by the Customer based on or in relation to this Contract, the Contractor shall do so at its own risk and responsibility.</w:t>
      </w:r>
      <w:bookmarkEnd w:id="89"/>
    </w:p>
    <w:p w14:paraId="04FB267E" w14:textId="77777777" w:rsidR="003F092B" w:rsidRPr="00A75846" w:rsidRDefault="003F092B" w:rsidP="00CC5725">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90" w:name="_Ref171346466"/>
      <w:bookmarkStart w:id="91" w:name="_Toc175065217"/>
      <w:r w:rsidRPr="00A75846">
        <w:rPr>
          <w:lang w:val="en-GB"/>
        </w:rPr>
        <w:t>SITE REGULATIONS</w:t>
      </w:r>
      <w:bookmarkEnd w:id="90"/>
      <w:bookmarkEnd w:id="91"/>
    </w:p>
    <w:p w14:paraId="3875BFF3" w14:textId="3BE66821" w:rsidR="00627EEF" w:rsidRPr="00A75846" w:rsidRDefault="00627EEF" w:rsidP="00627EEF">
      <w:pPr>
        <w:pStyle w:val="ENClanek11"/>
        <w:rPr>
          <w:lang w:val="en-GB"/>
        </w:rPr>
      </w:pPr>
      <w:bookmarkStart w:id="92"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92"/>
    </w:p>
    <w:p w14:paraId="185198CF" w14:textId="4799AE85" w:rsidR="00627EEF" w:rsidRPr="00A75846" w:rsidRDefault="00627EEF" w:rsidP="00627EEF">
      <w:pPr>
        <w:pStyle w:val="ENClanek11"/>
        <w:rPr>
          <w:lang w:val="en-GB"/>
        </w:rPr>
      </w:pPr>
      <w:bookmarkStart w:id="93"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93"/>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7DE027E7"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B012C9">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B012C9">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w:t>
      </w:r>
      <w:r w:rsidR="002577A0">
        <w:rPr>
          <w:lang w:val="en-GB"/>
        </w:rPr>
        <w:t xml:space="preserve">the </w:t>
      </w:r>
      <w:r w:rsidRPr="00A75846">
        <w:rPr>
          <w:lang w:val="en-GB"/>
        </w:rPr>
        <w:t>Site:</w:t>
      </w:r>
    </w:p>
    <w:p w14:paraId="3C9D1C18" w14:textId="0B9739DE" w:rsidR="00CF6102" w:rsidRPr="00A75846" w:rsidRDefault="19D02DAF" w:rsidP="225E91B9">
      <w:pPr>
        <w:pStyle w:val="ENClaneka"/>
      </w:pPr>
      <w:r w:rsidRPr="225E91B9">
        <w:t xml:space="preserve">assure the meeting of rules/regulations given on working permissions issued by </w:t>
      </w:r>
      <w:r w:rsidR="34088B10" w:rsidRPr="225E91B9">
        <w:t xml:space="preserve">the </w:t>
      </w:r>
      <w:r w:rsidRPr="225E91B9">
        <w:t xml:space="preserve">Customer for works on Site (where required); </w:t>
      </w:r>
    </w:p>
    <w:p w14:paraId="724BA214" w14:textId="34B092BB" w:rsidR="00CF6102" w:rsidRPr="00A75846" w:rsidRDefault="00CF6102" w:rsidP="00CF6102">
      <w:pPr>
        <w:pStyle w:val="ENClaneka"/>
        <w:rPr>
          <w:lang w:val="en-GB"/>
        </w:rPr>
      </w:pPr>
      <w:r w:rsidRPr="00A75846">
        <w:rPr>
          <w:lang w:val="en-GB"/>
        </w:rPr>
        <w:lastRenderedPageBreak/>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76C9A585" w:rsidR="000473F6" w:rsidRPr="00A75846" w:rsidRDefault="000473F6" w:rsidP="000337DE">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B012C9">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94" w:name="_Ref171343799"/>
      <w:bookmarkStart w:id="95" w:name="_Toc175065218"/>
      <w:r w:rsidRPr="00A75846">
        <w:rPr>
          <w:lang w:val="en-GB"/>
        </w:rPr>
        <w:t>CONTRACT SCHEDULES</w:t>
      </w:r>
      <w:bookmarkEnd w:id="94"/>
      <w:bookmarkEnd w:id="95"/>
    </w:p>
    <w:p w14:paraId="570505B8" w14:textId="18AB5656"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B012C9">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96" w:name="_Ref171347714"/>
      <w:r w:rsidRPr="00A75846">
        <w:rPr>
          <w:b/>
          <w:bCs/>
          <w:lang w:val="en-GB"/>
        </w:rPr>
        <w:t>Contract Implementation Schedule (CIS)</w:t>
      </w:r>
      <w:bookmarkEnd w:id="96"/>
    </w:p>
    <w:p w14:paraId="77DE9948" w14:textId="3BC4D509" w:rsidR="006973CB" w:rsidRPr="00A75846" w:rsidRDefault="006973CB" w:rsidP="00B5541F">
      <w:pPr>
        <w:pStyle w:val="ENTexta"/>
        <w:ind w:left="993"/>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xml:space="preserve">”). The Contract Implementation Schedule shall be in XLSX format or other adequate format agreed upon by the Parties. Level of detail of the Contract Implementation Schedule shall be agreed upon by </w:t>
      </w:r>
      <w:r w:rsidRPr="00A75846">
        <w:lastRenderedPageBreak/>
        <w:t>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915956">
      <w:pPr>
        <w:pStyle w:val="ENTexta"/>
        <w:ind w:left="993"/>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0E999929" w:rsidR="000C0C6F" w:rsidRPr="00A75846" w:rsidRDefault="00243073" w:rsidP="006E4D3C">
      <w:pPr>
        <w:pStyle w:val="ENTexta"/>
        <w:ind w:left="993"/>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w:t>
      </w:r>
      <w:r w:rsidR="00AA547F">
        <w:t xml:space="preserve">The </w:t>
      </w:r>
      <w:r w:rsidRPr="00A75846">
        <w:t xml:space="preserve">Contractor shall be responsible for utilizing all available information as required to establish the availability of Materials and equipment to support scheduled activities. </w:t>
      </w:r>
      <w:r w:rsidR="00AA547F">
        <w:t xml:space="preserve">The </w:t>
      </w:r>
      <w:r w:rsidRPr="00A75846">
        <w:t>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1765BAFD" w:rsidR="003C5D1D" w:rsidRPr="00A75846" w:rsidRDefault="003C5D1D" w:rsidP="003A3F65">
      <w:pPr>
        <w:pStyle w:val="ENTexta"/>
        <w:ind w:left="993"/>
      </w:pPr>
      <w:r w:rsidRPr="00A75846">
        <w:t>The Contractor shall prepare and submit a schedule for</w:t>
      </w:r>
      <w:r w:rsidR="0021362C">
        <w:t xml:space="preserve"> the</w:t>
      </w:r>
      <w:r w:rsidRPr="00A75846">
        <w:t xml:space="preserve"> performance of Cold 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3A3F65">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A3F65">
      <w:pPr>
        <w:pStyle w:val="ENTexta"/>
        <w:ind w:left="993"/>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842540">
      <w:pPr>
        <w:pStyle w:val="ENTexta"/>
        <w:ind w:left="993"/>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842540">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42F72BFF"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B012C9">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B012C9">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97" w:name="_Toc175065219"/>
      <w:r w:rsidRPr="00A75846">
        <w:rPr>
          <w:lang w:val="en-GB"/>
        </w:rPr>
        <w:lastRenderedPageBreak/>
        <w:t>INFORMATION TO THE CUSTOMER</w:t>
      </w:r>
      <w:bookmarkEnd w:id="97"/>
    </w:p>
    <w:p w14:paraId="1695B887" w14:textId="46705488" w:rsidR="0069498E" w:rsidRPr="00A75846" w:rsidRDefault="0069498E" w:rsidP="0069498E">
      <w:pPr>
        <w:pStyle w:val="ENClanek11"/>
        <w:rPr>
          <w:lang w:val="en-GB"/>
        </w:rPr>
      </w:pPr>
      <w:bookmarkStart w:id="98"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98"/>
    </w:p>
    <w:p w14:paraId="08D4E04C" w14:textId="33D05905" w:rsidR="0069498E" w:rsidRPr="00DD245B" w:rsidRDefault="0069498E">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B012C9">
        <w:rPr>
          <w:lang w:val="en-GB"/>
        </w:rPr>
        <w:t>4.3</w:t>
      </w:r>
      <w:r w:rsidR="00DD245B">
        <w:rPr>
          <w:lang w:val="en-GB"/>
        </w:rPr>
        <w:fldChar w:fldCharType="end"/>
      </w:r>
      <w:r w:rsidR="00DD245B" w:rsidRPr="00DD245B">
        <w:rPr>
          <w:lang w:val="en-GB"/>
        </w:rPr>
        <w:t xml:space="preserve"> shall apply accordingly in connection with the Contractor’s liability for incorrectly reviewed Information by the Customer’s Representative.</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3D466D37" w:rsidR="00627C29" w:rsidRPr="00A75846" w:rsidRDefault="00627C29" w:rsidP="00D22A38">
      <w:pPr>
        <w:pStyle w:val="ENTexta"/>
        <w:ind w:left="993"/>
      </w:pPr>
      <w:r w:rsidRPr="00A75846">
        <w:t>No later than within fourteen (14) days after signing of the Contract</w:t>
      </w:r>
      <w:r w:rsidR="00634030">
        <w:t>,</w:t>
      </w:r>
      <w:r w:rsidRPr="00A75846">
        <w:t xml:space="preserve">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D22A38">
      <w:pPr>
        <w:pStyle w:val="ENTexta"/>
        <w:ind w:left="993"/>
      </w:pPr>
      <w:r w:rsidRPr="00A75846">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634030">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634030">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A51987">
      <w:pPr>
        <w:pStyle w:val="ENTexta"/>
        <w:ind w:left="993"/>
      </w:pPr>
      <w:r w:rsidRPr="00A75846">
        <w:lastRenderedPageBreak/>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A51987">
      <w:pPr>
        <w:pStyle w:val="ENTexta"/>
        <w:ind w:left="993"/>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A51987">
      <w:pPr>
        <w:pStyle w:val="ENTexta"/>
        <w:ind w:left="993"/>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5150505" w:rsidR="00EC68AC" w:rsidRPr="00A75846" w:rsidRDefault="00EC68AC" w:rsidP="00A51987">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A51987">
      <w:pPr>
        <w:pStyle w:val="ENTexta"/>
        <w:ind w:left="993"/>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99" w:name="_Toc175065220"/>
      <w:r w:rsidRPr="00A75846">
        <w:rPr>
          <w:lang w:val="en-GB"/>
        </w:rPr>
        <w:t>OBLIGATIONS AND ASSISTANCE BY THE CUSTOMER</w:t>
      </w:r>
      <w:bookmarkEnd w:id="99"/>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30C320F5" w:rsidR="003B78C8" w:rsidRPr="00A75846" w:rsidRDefault="003B78C8" w:rsidP="003B78C8">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lastRenderedPageBreak/>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5AF7D62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B012C9">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100" w:name="_Toc175065221"/>
      <w:r w:rsidRPr="00A75846">
        <w:rPr>
          <w:lang w:val="en-GB"/>
        </w:rPr>
        <w:t>SUSPENSION</w:t>
      </w:r>
      <w:bookmarkEnd w:id="100"/>
    </w:p>
    <w:p w14:paraId="4E9BF177" w14:textId="3DED99DE" w:rsidR="00D67E1D" w:rsidRPr="00A75846" w:rsidRDefault="009D4E7C" w:rsidP="00D67E1D">
      <w:pPr>
        <w:pStyle w:val="ENClanek11"/>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101"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101"/>
    </w:p>
    <w:p w14:paraId="0DAA9226" w14:textId="77777777" w:rsidR="00A2795C" w:rsidRPr="00A75846" w:rsidRDefault="00A2795C" w:rsidP="00A2795C">
      <w:pPr>
        <w:pStyle w:val="ENClaneka"/>
        <w:rPr>
          <w:lang w:val="en-GB"/>
        </w:rPr>
      </w:pPr>
      <w:bookmarkStart w:id="102" w:name="_Ref171348541"/>
      <w:r w:rsidRPr="00A75846">
        <w:rPr>
          <w:lang w:val="en-GB"/>
        </w:rPr>
        <w:t>the Contractor is objectively unable to complete the Work due to a lack of Materials; or</w:t>
      </w:r>
      <w:bookmarkEnd w:id="102"/>
    </w:p>
    <w:p w14:paraId="5DC27938" w14:textId="63B58190" w:rsidR="00A2795C" w:rsidRPr="00A75846" w:rsidRDefault="00A2795C" w:rsidP="00A2795C">
      <w:pPr>
        <w:pStyle w:val="ENClaneka"/>
        <w:rPr>
          <w:lang w:val="en-GB"/>
        </w:rPr>
      </w:pPr>
      <w:bookmarkStart w:id="103" w:name="_Ref171348556"/>
      <w:r w:rsidRPr="00A75846">
        <w:rPr>
          <w:lang w:val="en-GB"/>
        </w:rPr>
        <w:t>an event of Force Majeure occurs.</w:t>
      </w:r>
      <w:bookmarkEnd w:id="103"/>
    </w:p>
    <w:p w14:paraId="173F7732" w14:textId="4C21D20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 xml:space="preserve">least to twenty percent (20%)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7641466F" w:rsidR="006D55C0" w:rsidRPr="00A75846" w:rsidRDefault="006D55C0" w:rsidP="006D55C0">
      <w:pPr>
        <w:pStyle w:val="ENClanek11"/>
        <w:rPr>
          <w:lang w:val="en-GB"/>
        </w:rPr>
      </w:pPr>
      <w:r w:rsidRPr="00A75846">
        <w:rPr>
          <w:lang w:val="en-GB"/>
        </w:rPr>
        <w:lastRenderedPageBreak/>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B012C9">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B012C9">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1C387B50"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B012C9">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2BC487C9"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B012C9">
        <w:rPr>
          <w:lang w:val="en-GB"/>
        </w:rPr>
        <w:t>21.1(a)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B012C9">
        <w:rPr>
          <w:lang w:val="en-GB"/>
        </w:rPr>
        <w:t>21.1(b)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B012C9">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104" w:name="_Toc175065222"/>
      <w:r w:rsidRPr="00A75846">
        <w:rPr>
          <w:lang w:val="en-GB"/>
        </w:rPr>
        <w:t>COMPLETION OF WORK</w:t>
      </w:r>
      <w:bookmarkEnd w:id="104"/>
    </w:p>
    <w:p w14:paraId="6ACB4D19" w14:textId="27A9E851" w:rsidR="00DA1F3E" w:rsidRPr="00A75846" w:rsidRDefault="00DA1F3E" w:rsidP="00DA1F3E">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 xml:space="preserve">ay be performed by the Parties with </w:t>
      </w:r>
      <w:r w:rsidR="00D47611">
        <w:rPr>
          <w:lang w:val="en-GB"/>
        </w:rPr>
        <w:t xml:space="preserve">the </w:t>
      </w:r>
      <w:r w:rsidR="00EB0E5D">
        <w:rPr>
          <w:lang w:val="en-GB"/>
        </w:rPr>
        <w:t>respect</w:t>
      </w:r>
      <w:r w:rsidR="00AE4077">
        <w:rPr>
          <w:lang w:val="en-GB"/>
        </w:rPr>
        <w:t xml:space="preserve"> t</w:t>
      </w:r>
      <w:r w:rsidR="00EB0E5D">
        <w:rPr>
          <w:lang w:val="en-GB"/>
        </w:rPr>
        <w:t>o the respective</w:t>
      </w:r>
      <w:r w:rsidR="00AE4077">
        <w:rPr>
          <w:lang w:val="en-GB"/>
        </w:rPr>
        <w:t xml:space="preserve"> parts of the Work and the Equipment, provided that </w:t>
      </w:r>
      <w:r w:rsidR="00FD5290">
        <w:rPr>
          <w:lang w:val="en-GB"/>
        </w:rPr>
        <w:t xml:space="preserve">these </w:t>
      </w:r>
      <w:r w:rsidR="008D34E4">
        <w:rPr>
          <w:lang w:val="en-GB"/>
        </w:rPr>
        <w:t>activities</w:t>
      </w:r>
      <w:r w:rsidR="00FD5290">
        <w:rPr>
          <w:lang w:val="en-GB"/>
        </w:rPr>
        <w:t xml:space="preserve"> will be </w:t>
      </w:r>
      <w:r w:rsidR="008D34E4">
        <w:rPr>
          <w:lang w:val="en-GB"/>
        </w:rPr>
        <w:t>performed and fulfilled also with the respect to the whole Work and the whole Equipment before completing the Work</w:t>
      </w:r>
      <w:r w:rsidRPr="00A75846">
        <w:rPr>
          <w:lang w:val="en-GB"/>
        </w:rPr>
        <w:t>:</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37F3E2D6"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 xml:space="preserve">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w:t>
      </w:r>
      <w:r w:rsidRPr="00A75846">
        <w:rPr>
          <w:lang w:val="en-GB"/>
        </w:rPr>
        <w:lastRenderedPageBreak/>
        <w:t>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105" w:name="_Ref171340345"/>
      <w:r w:rsidRPr="00A75846">
        <w:rPr>
          <w:b/>
          <w:bCs/>
          <w:lang w:val="en-GB"/>
        </w:rPr>
        <w:t>Cold Commissioning</w:t>
      </w:r>
      <w:bookmarkEnd w:id="105"/>
    </w:p>
    <w:p w14:paraId="3D7525E2" w14:textId="36CF4BA2" w:rsidR="00FB3BFD" w:rsidRPr="00A75846" w:rsidRDefault="00FB3BFD" w:rsidP="00B8286E">
      <w:pPr>
        <w:pStyle w:val="ENTexta"/>
        <w:ind w:left="993"/>
      </w:pPr>
      <w:r w:rsidRPr="00A75846">
        <w:t>The Cold Commissioning may commence once the construction and erection of (i)</w:t>
      </w:r>
      <w:r w:rsidR="0012654E">
        <w:t> </w:t>
      </w:r>
      <w:r w:rsidRPr="00A75846">
        <w:t>the</w:t>
      </w:r>
      <w:r w:rsidR="0075313C" w:rsidRPr="00A75846">
        <w:t> </w:t>
      </w:r>
      <w:r w:rsidRPr="00A75846">
        <w:t xml:space="preserve">Equipment and (ii) </w:t>
      </w:r>
      <w:r w:rsidR="006F1615">
        <w:t xml:space="preserve">the </w:t>
      </w:r>
      <w:r w:rsidRPr="00A75846">
        <w:t xml:space="preserve">Production Line are completed. Successful conduct of </w:t>
      </w:r>
      <w:r w:rsidR="00EF414C">
        <w:t xml:space="preserve">the </w:t>
      </w:r>
      <w:r w:rsidRPr="00A75846">
        <w:t>Cold Commissioning is a precondition to</w:t>
      </w:r>
      <w:r w:rsidR="00EF414C">
        <w:t xml:space="preserve"> the</w:t>
      </w:r>
      <w:r w:rsidRPr="00A75846">
        <w:t xml:space="preserve"> Hot Commissioning. The purpose of </w:t>
      </w:r>
      <w:r w:rsidR="00EF414C">
        <w:t xml:space="preserve">the </w:t>
      </w:r>
      <w:r w:rsidRPr="00A75846">
        <w:t>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B8286E">
      <w:pPr>
        <w:pStyle w:val="ENTexta"/>
        <w:ind w:left="993"/>
      </w:pPr>
      <w:r w:rsidRPr="00A75846">
        <w:t>Through the course of the Cold Commissioning:</w:t>
      </w:r>
    </w:p>
    <w:p w14:paraId="47A5B947" w14:textId="39EAE6FF"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03AC88AD"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filled with lubricant.</w:t>
      </w:r>
    </w:p>
    <w:p w14:paraId="1241F344"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undergone levelling indication tests.</w:t>
      </w:r>
    </w:p>
    <w:p w14:paraId="071E372C"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EF414C">
      <w:pPr>
        <w:pStyle w:val="ENClaneki"/>
        <w:tabs>
          <w:tab w:val="clear" w:pos="1418"/>
          <w:tab w:val="num" w:pos="1134"/>
        </w:tabs>
        <w:ind w:left="1701" w:hanging="567"/>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EF414C">
      <w:pPr>
        <w:pStyle w:val="ENClaneki"/>
        <w:tabs>
          <w:tab w:val="clear" w:pos="1418"/>
          <w:tab w:val="num" w:pos="1134"/>
        </w:tabs>
        <w:ind w:left="1701" w:hanging="567"/>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EF414C">
      <w:pPr>
        <w:pStyle w:val="ENClaneki"/>
        <w:tabs>
          <w:tab w:val="clear" w:pos="1418"/>
          <w:tab w:val="num" w:pos="1134"/>
        </w:tabs>
        <w:ind w:left="1701" w:hanging="567"/>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EF414C">
      <w:pPr>
        <w:pStyle w:val="ENClaneki"/>
        <w:tabs>
          <w:tab w:val="clear" w:pos="1418"/>
          <w:tab w:val="num" w:pos="1134"/>
        </w:tabs>
        <w:ind w:left="1701" w:hanging="567"/>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EF414C">
      <w:pPr>
        <w:pStyle w:val="ENClaneki"/>
        <w:tabs>
          <w:tab w:val="clear" w:pos="1418"/>
          <w:tab w:val="num" w:pos="1134"/>
        </w:tabs>
        <w:ind w:left="1701" w:hanging="567"/>
        <w:rPr>
          <w:lang w:val="en-GB"/>
        </w:rPr>
      </w:pPr>
      <w:r w:rsidRPr="00A75846">
        <w:rPr>
          <w:lang w:val="en-GB"/>
        </w:rPr>
        <w:lastRenderedPageBreak/>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EF414C">
      <w:pPr>
        <w:pStyle w:val="ENClaneki"/>
        <w:tabs>
          <w:tab w:val="clear" w:pos="1418"/>
          <w:tab w:val="num" w:pos="1134"/>
        </w:tabs>
        <w:ind w:left="1701" w:hanging="567"/>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403D28">
      <w:pPr>
        <w:pStyle w:val="ENClaneki"/>
        <w:tabs>
          <w:tab w:val="clear" w:pos="1418"/>
          <w:tab w:val="num" w:pos="1134"/>
        </w:tabs>
        <w:ind w:left="1701" w:hanging="567"/>
        <w:rPr>
          <w:lang w:val="en-GB"/>
        </w:rPr>
      </w:pPr>
      <w:r w:rsidRPr="00A75846">
        <w:rPr>
          <w:lang w:val="en-GB"/>
        </w:rPr>
        <w:t>Any unacceptable vibrations in structures have been eliminated.</w:t>
      </w:r>
    </w:p>
    <w:p w14:paraId="79799F68" w14:textId="0417F433" w:rsidR="006A4D67" w:rsidRPr="00A75846" w:rsidRDefault="006A4D67" w:rsidP="006A4D67">
      <w:pPr>
        <w:pStyle w:val="ENTexta"/>
      </w:pPr>
      <w:r w:rsidRPr="00A75846">
        <w:t xml:space="preserve">Following completion of the Cold Commissioning, the Equipment shall be considered ready for </w:t>
      </w:r>
      <w:r w:rsidR="00403D28">
        <w:t xml:space="preserve">the </w:t>
      </w:r>
      <w:r w:rsidRPr="00A75846">
        <w:t>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B012C9">
        <w:t>22.1(b)</w:t>
      </w:r>
      <w:r w:rsidR="00936496" w:rsidRPr="00A75846">
        <w:fldChar w:fldCharType="end"/>
      </w:r>
      <w:r w:rsidRPr="00A75846">
        <w:t xml:space="preserve">. The protocol shall clearly state according to the Contractor, the Equipment is ready for </w:t>
      </w:r>
      <w:r w:rsidR="002B3D5C">
        <w:t xml:space="preserve">the </w:t>
      </w:r>
      <w:r w:rsidRPr="00A75846">
        <w:t>Start-</w:t>
      </w:r>
      <w:r w:rsidR="002B3D5C">
        <w:t>u</w:t>
      </w:r>
      <w:r w:rsidRPr="00A75846">
        <w:t xml:space="preserve">p and the Hot Commissioning in compliance with </w:t>
      </w:r>
      <w:r w:rsidR="002B3D5C">
        <w:t xml:space="preserve">the </w:t>
      </w:r>
      <w:r w:rsidRPr="00A75846">
        <w:t xml:space="preserve">Contract. Only at this stage shall the Cold Commissioning written protocol be signed by </w:t>
      </w:r>
      <w:r w:rsidR="00F5277C">
        <w:t xml:space="preserve">the </w:t>
      </w:r>
      <w:r w:rsidRPr="00A75846">
        <w:t>Parties.</w:t>
      </w:r>
    </w:p>
    <w:p w14:paraId="5BD9D0CD" w14:textId="73FC78E0" w:rsidR="006A5501" w:rsidRPr="00A75846" w:rsidRDefault="006A4D67" w:rsidP="006A4D67">
      <w:pPr>
        <w:pStyle w:val="ENTexta"/>
      </w:pPr>
      <w:r w:rsidRPr="00A75846">
        <w:t xml:space="preserve">For the avoidance of doubt and unless otherwise agreed, all requisite activities with respect to </w:t>
      </w:r>
      <w:r w:rsidR="00F5277C">
        <w:t xml:space="preserve">the </w:t>
      </w:r>
      <w:r w:rsidRPr="00A75846">
        <w:t>Cold Commissioning shall be performed by the Contractor.</w:t>
      </w:r>
    </w:p>
    <w:p w14:paraId="147C0876" w14:textId="21AE93B0" w:rsidR="006A4D67" w:rsidRPr="00A75846" w:rsidRDefault="00043506" w:rsidP="005A7861">
      <w:pPr>
        <w:pStyle w:val="ENClaneka"/>
        <w:keepNext/>
        <w:keepLines/>
        <w:rPr>
          <w:b/>
          <w:bCs/>
          <w:lang w:val="en-GB"/>
        </w:rPr>
      </w:pPr>
      <w:bookmarkStart w:id="106" w:name="_Ref171341996"/>
      <w:r w:rsidRPr="00A75846">
        <w:rPr>
          <w:b/>
          <w:bCs/>
          <w:lang w:val="en-GB"/>
        </w:rPr>
        <w:t>Start-up and Hot Commissioning</w:t>
      </w:r>
      <w:bookmarkEnd w:id="106"/>
    </w:p>
    <w:p w14:paraId="7D9E1866" w14:textId="62EAAF83" w:rsidR="005A13C3" w:rsidRPr="00A75846" w:rsidRDefault="00E136EC" w:rsidP="00B8286E">
      <w:pPr>
        <w:pStyle w:val="ENTexta"/>
        <w:ind w:left="993"/>
      </w:pPr>
      <w:r w:rsidRPr="00A75846">
        <w:t xml:space="preserve">The Contractor shall achieve completion of </w:t>
      </w:r>
      <w:r w:rsidR="00C50587">
        <w:t xml:space="preserve">the </w:t>
      </w:r>
      <w:r w:rsidRPr="00A75846">
        <w:t>Hot Commissioning on the date when the</w:t>
      </w:r>
      <w:r w:rsidR="00C7759F" w:rsidRPr="00A75846">
        <w:t> </w:t>
      </w:r>
      <w:r w:rsidRPr="00A75846">
        <w:t xml:space="preserve">protocol is signed by the Contractor and by the Customer evidencing successful completion of </w:t>
      </w:r>
      <w:r w:rsidR="00C50587">
        <w:t xml:space="preserve">the </w:t>
      </w:r>
      <w:r w:rsidRPr="00A75846">
        <w:t xml:space="preserve">Hot Commissioning. As soon as </w:t>
      </w:r>
      <w:r w:rsidR="00C50587">
        <w:t xml:space="preserve">the </w:t>
      </w:r>
      <w:r w:rsidRPr="00A75846">
        <w:t>Contractor has completed all works associated with</w:t>
      </w:r>
      <w:r w:rsidR="00C50587">
        <w:t xml:space="preserve"> the</w:t>
      </w:r>
      <w:r w:rsidRPr="00A75846">
        <w:t xml:space="preserve"> Hot Commissioning and as soon as </w:t>
      </w:r>
      <w:r w:rsidR="00C50587">
        <w:t xml:space="preserve">the </w:t>
      </w:r>
      <w:r w:rsidRPr="00A75846">
        <w:t>Equipment is safe and ready for</w:t>
      </w:r>
      <w:r w:rsidR="00C50587">
        <w:t xml:space="preserve"> the</w:t>
      </w:r>
      <w:r w:rsidRPr="00A75846">
        <w:t xml:space="preserve"> Initial Operation Tests, </w:t>
      </w:r>
      <w:r w:rsidR="00C50587">
        <w:t xml:space="preserve">the </w:t>
      </w:r>
      <w:r w:rsidRPr="00A75846">
        <w:t>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w:t>
      </w:r>
      <w:r w:rsidR="008E1F87">
        <w:t xml:space="preserve">the </w:t>
      </w:r>
      <w:r w:rsidRPr="00A75846">
        <w:t xml:space="preserve">Equipment is ready for </w:t>
      </w:r>
      <w:r w:rsidR="008E1F87">
        <w:t xml:space="preserve">the </w:t>
      </w:r>
      <w:r w:rsidRPr="00A75846">
        <w:t xml:space="preserve">Initial Operation Tests in compliance with the Contract. Successful completion of </w:t>
      </w:r>
      <w:r w:rsidR="008E1F87">
        <w:t xml:space="preserve">the </w:t>
      </w:r>
      <w:r w:rsidRPr="00A75846">
        <w:t>Hot Commissioning shall be deemed to have been achieved when:</w:t>
      </w:r>
    </w:p>
    <w:p w14:paraId="608545DF" w14:textId="77777777" w:rsidR="002B24C7" w:rsidRPr="00A75846" w:rsidRDefault="002B24C7" w:rsidP="00B8286E">
      <w:pPr>
        <w:pStyle w:val="ENClaneki"/>
        <w:ind w:hanging="425"/>
        <w:rPr>
          <w:lang w:val="en-GB"/>
        </w:rPr>
      </w:pPr>
      <w:r w:rsidRPr="00A75846">
        <w:rPr>
          <w:lang w:val="en-GB"/>
        </w:rPr>
        <w:t>All equipment and systems shall have been purged and pressurized with air, water and/or other relevant material.</w:t>
      </w:r>
    </w:p>
    <w:p w14:paraId="73D65878" w14:textId="77777777" w:rsidR="002B24C7" w:rsidRPr="00A75846" w:rsidRDefault="002B24C7" w:rsidP="00B8286E">
      <w:pPr>
        <w:pStyle w:val="ENClaneki"/>
        <w:ind w:hanging="425"/>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B8286E">
      <w:pPr>
        <w:pStyle w:val="ENClaneki"/>
        <w:ind w:hanging="425"/>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B8286E">
      <w:pPr>
        <w:pStyle w:val="ENClaneki"/>
        <w:ind w:hanging="425"/>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B8286E">
      <w:pPr>
        <w:pStyle w:val="ENClaneki"/>
        <w:ind w:hanging="425"/>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B8286E">
      <w:pPr>
        <w:pStyle w:val="ENClaneki"/>
        <w:ind w:hanging="425"/>
        <w:rPr>
          <w:lang w:val="en-GB"/>
        </w:rPr>
      </w:pPr>
      <w:r w:rsidRPr="00A75846">
        <w:rPr>
          <w:lang w:val="en-GB"/>
        </w:rPr>
        <w:lastRenderedPageBreak/>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1503D8D7" w:rsidR="005B252B" w:rsidRPr="00A75846" w:rsidRDefault="005B252B" w:rsidP="00B8286E">
      <w:pPr>
        <w:pStyle w:val="ENTexta"/>
        <w:ind w:left="993"/>
      </w:pPr>
      <w:r w:rsidRPr="00A75846">
        <w:t xml:space="preserve">For the avoidance of doubt and unless otherwise agreed, all requisite activities with respect to </w:t>
      </w:r>
      <w:r w:rsidR="00E91D02">
        <w:t xml:space="preserve">the </w:t>
      </w:r>
      <w:r w:rsidRPr="00A75846">
        <w:t>Start-up and Hot Commissioning shall be performed by the Contractor.</w:t>
      </w:r>
    </w:p>
    <w:p w14:paraId="36D3925E" w14:textId="5A80746C" w:rsidR="005B252B" w:rsidRPr="00A75846" w:rsidRDefault="005B252B" w:rsidP="00B8286E">
      <w:pPr>
        <w:pStyle w:val="ENTexta"/>
        <w:ind w:left="993"/>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107" w:name="_Ref171341979"/>
      <w:r w:rsidRPr="00A75846">
        <w:rPr>
          <w:b/>
          <w:bCs/>
          <w:lang w:val="en-GB"/>
        </w:rPr>
        <w:t>Initial Operation Tests</w:t>
      </w:r>
      <w:bookmarkEnd w:id="107"/>
    </w:p>
    <w:p w14:paraId="6BDA21C1" w14:textId="118B9CBE" w:rsidR="000B0167" w:rsidRPr="00A75846" w:rsidRDefault="00F64244" w:rsidP="00B8286E">
      <w:pPr>
        <w:pStyle w:val="ENTexta"/>
        <w:ind w:left="993"/>
      </w:pPr>
      <w:r>
        <w:t xml:space="preserve">The </w:t>
      </w:r>
      <w:r w:rsidR="000B0167" w:rsidRPr="00A75846">
        <w:t>Initial Operation Tests shall be successfully completed by the Contractor before the</w:t>
      </w:r>
      <w:r w:rsidR="00C7759F" w:rsidRPr="00A75846">
        <w:t> </w:t>
      </w:r>
      <w:r w:rsidR="000B0167" w:rsidRPr="00A75846">
        <w:t xml:space="preserve">Performance Tests. The Initial Operation Tests may only be commenced with the prior approval of the Customer, which may not be withheld unreasonably, and not later within the timeframe according to </w:t>
      </w:r>
      <w:r>
        <w:t xml:space="preserve">the </w:t>
      </w:r>
      <w:r w:rsidR="000B0167" w:rsidRPr="00A75846">
        <w:t>Project Time Schedule.</w:t>
      </w:r>
    </w:p>
    <w:p w14:paraId="2A4DDA7B" w14:textId="67962DFE" w:rsidR="000B0167" w:rsidRPr="00A75846" w:rsidRDefault="000B0167" w:rsidP="00B8286E">
      <w:pPr>
        <w:pStyle w:val="ENTexta"/>
        <w:ind w:left="993"/>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B012C9">
        <w:t>3</w:t>
      </w:r>
      <w:r w:rsidR="004A6A72">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w:t>
      </w:r>
      <w:r w:rsidR="0012654E">
        <w:t> </w:t>
      </w:r>
      <w:r w:rsidRPr="00A75846">
        <w:t>(</w:t>
      </w:r>
      <w:r w:rsidRPr="00A75846">
        <w:rPr>
          <w:i/>
          <w:iCs/>
        </w:rPr>
        <w:t>Parameters of Testing and Operation</w:t>
      </w:r>
      <w:r w:rsidRPr="00A75846">
        <w:t>).</w:t>
      </w:r>
    </w:p>
    <w:p w14:paraId="07C373C8" w14:textId="7E6B788E" w:rsidR="000B0167" w:rsidRPr="00A75846" w:rsidRDefault="000B0167" w:rsidP="00B8286E">
      <w:pPr>
        <w:pStyle w:val="ENTexta"/>
        <w:ind w:left="993"/>
      </w:pPr>
      <w:r w:rsidRPr="00A75846">
        <w:t xml:space="preserve">The Initial Operation Tests shall be considered successful, if (i) the OEE parameters specified for </w:t>
      </w:r>
      <w:r w:rsidR="006365E4">
        <w:t xml:space="preserve">the </w:t>
      </w:r>
      <w:r w:rsidRPr="00A75846">
        <w:t xml:space="preserve">Initial Operation Tests in </w:t>
      </w:r>
      <w:r w:rsidRPr="00A66C27">
        <w:t>Clause</w:t>
      </w:r>
      <w:r w:rsidR="00A67D4F" w:rsidRPr="00A66C27">
        <w:t>s</w:t>
      </w:r>
      <w:r w:rsidR="00856E60">
        <w:t xml:space="preserve"> </w:t>
      </w:r>
      <w:r w:rsidR="002716AD">
        <w:fldChar w:fldCharType="begin"/>
      </w:r>
      <w:r w:rsidR="002716AD">
        <w:instrText xml:space="preserve"> REF _Ref172114960 \w \h </w:instrText>
      </w:r>
      <w:r w:rsidR="002716AD">
        <w:fldChar w:fldCharType="separate"/>
      </w:r>
      <w:r w:rsidR="00B012C9">
        <w:t>3.6(c)</w:t>
      </w:r>
      <w:r w:rsidR="002716AD">
        <w:fldChar w:fldCharType="end"/>
      </w:r>
      <w:r w:rsidR="002716AD">
        <w:t xml:space="preserve"> and </w:t>
      </w:r>
      <w:r w:rsidR="00856E60">
        <w:fldChar w:fldCharType="begin"/>
      </w:r>
      <w:r w:rsidR="00856E60">
        <w:instrText xml:space="preserve"> REF _Ref165221571 \w \h </w:instrText>
      </w:r>
      <w:r w:rsidR="00856E60">
        <w:fldChar w:fldCharType="separate"/>
      </w:r>
      <w:r w:rsidR="00B012C9">
        <w:t>3.12(c)</w:t>
      </w:r>
      <w:r w:rsidR="00856E60">
        <w:fldChar w:fldCharType="end"/>
      </w:r>
      <w:r w:rsidRPr="00A66C27">
        <w:t xml:space="preserve"> of Annex 3 (</w:t>
      </w:r>
      <w:r w:rsidRPr="00A66C27">
        <w:rPr>
          <w:i/>
        </w:rPr>
        <w:t>Parameters of Testing and Operation</w:t>
      </w:r>
      <w:r w:rsidRPr="00A66C27">
        <w:t>) are met,</w:t>
      </w:r>
      <w:r w:rsidRPr="00A75846">
        <w:t xml:space="preserve">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B012C9">
        <w:t>22.1(d)</w:t>
      </w:r>
      <w:r w:rsidR="0049484B" w:rsidRPr="00A75846">
        <w:fldChar w:fldCharType="end"/>
      </w:r>
      <w:r w:rsidRPr="00A75846">
        <w:t xml:space="preserve">, Clause </w:t>
      </w:r>
      <w:r w:rsidR="00943B23" w:rsidRPr="00A66C27">
        <w:fldChar w:fldCharType="begin"/>
      </w:r>
      <w:r w:rsidR="00943B23" w:rsidRPr="00A66C27">
        <w:instrText xml:space="preserve"> REF _Ref171349350 \w \h </w:instrText>
      </w:r>
      <w:r w:rsidR="00A66C27">
        <w:instrText xml:space="preserve"> \* MERGEFORMAT </w:instrText>
      </w:r>
      <w:r w:rsidR="00943B23" w:rsidRPr="00A66C27">
        <w:fldChar w:fldCharType="separate"/>
      </w:r>
      <w:r w:rsidR="00B012C9">
        <w:t>3</w:t>
      </w:r>
      <w:r w:rsidR="00943B23" w:rsidRPr="00A66C27">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57A23C9C" w:rsidR="000B0167" w:rsidRPr="00A75846" w:rsidRDefault="000B0167" w:rsidP="00B8286E">
      <w:pPr>
        <w:pStyle w:val="ENTexta"/>
        <w:ind w:left="993"/>
      </w:pPr>
      <w:r w:rsidRPr="00A75846">
        <w:t xml:space="preserve">If, at any time during the Initial Operation Tests, </w:t>
      </w:r>
      <w:r w:rsidR="00487727">
        <w:t xml:space="preserve">the </w:t>
      </w:r>
      <w:r w:rsidR="007675B5">
        <w:t xml:space="preserve">operation of the </w:t>
      </w:r>
      <w:r w:rsidR="00487727">
        <w:t>Equi</w:t>
      </w:r>
      <w:r w:rsidR="007675B5">
        <w:t xml:space="preserve">pment </w:t>
      </w:r>
      <w:r w:rsidR="001839D3">
        <w:t>is</w:t>
      </w:r>
      <w:r w:rsidR="007675B5">
        <w:t xml:space="preserve"> interrupted, </w:t>
      </w:r>
      <w:r w:rsidRPr="00A75846">
        <w:t>the Initial Operation Tests will be terminated immediately as non-compliant and considered failed</w:t>
      </w:r>
      <w:r w:rsidR="007675B5">
        <w:t xml:space="preserve"> </w:t>
      </w:r>
      <w:r w:rsidR="000F0EB8">
        <w:t>[</w:t>
      </w:r>
      <w:r w:rsidR="007675B5">
        <w:t xml:space="preserve">since the Equipment fails to meet the related </w:t>
      </w:r>
      <w:r w:rsidR="000F0EB8">
        <w:t xml:space="preserve">OEE </w:t>
      </w:r>
      <w:r w:rsidR="000F0EB8" w:rsidRPr="00A75846">
        <w:t>described in Clause</w:t>
      </w:r>
      <w:r w:rsidR="000F0EB8">
        <w:t xml:space="preserve">s </w:t>
      </w:r>
      <w:r w:rsidR="000F0EB8">
        <w:fldChar w:fldCharType="begin"/>
      </w:r>
      <w:r w:rsidR="000F0EB8">
        <w:instrText xml:space="preserve"> REF _Ref172114960 \w \h </w:instrText>
      </w:r>
      <w:r w:rsidR="000F0EB8">
        <w:fldChar w:fldCharType="separate"/>
      </w:r>
      <w:r w:rsidR="00B012C9">
        <w:t>3.6(c)</w:t>
      </w:r>
      <w:r w:rsidR="000F0EB8">
        <w:fldChar w:fldCharType="end"/>
      </w:r>
      <w:r w:rsidR="000F0EB8">
        <w:t xml:space="preserve"> and </w:t>
      </w:r>
      <w:r w:rsidR="000F0EB8">
        <w:fldChar w:fldCharType="begin"/>
      </w:r>
      <w:r w:rsidR="000F0EB8">
        <w:instrText xml:space="preserve"> REF _Ref165221571 \w \h </w:instrText>
      </w:r>
      <w:r w:rsidR="000F0EB8">
        <w:fldChar w:fldCharType="separate"/>
      </w:r>
      <w:r w:rsidR="00B012C9">
        <w:t>3.12(c)</w:t>
      </w:r>
      <w:r w:rsidR="000F0EB8">
        <w:fldChar w:fldCharType="end"/>
      </w:r>
      <w:r w:rsidR="000F0EB8" w:rsidRPr="00A75846">
        <w:t xml:space="preserve"> of Annex 3 (</w:t>
      </w:r>
      <w:r w:rsidR="000F0EB8" w:rsidRPr="00A75846">
        <w:rPr>
          <w:i/>
          <w:iCs/>
        </w:rPr>
        <w:t>Parameters of Testing and Operation</w:t>
      </w:r>
      <w:r w:rsidR="000F0EB8" w:rsidRPr="00A75846">
        <w:t>)</w:t>
      </w:r>
      <w:r w:rsidR="000F0EB8">
        <w:t xml:space="preserve"> </w:t>
      </w:r>
      <w:r w:rsidR="001839D3">
        <w:t xml:space="preserve">if its </w:t>
      </w:r>
      <w:r w:rsidR="00FF5807">
        <w:t xml:space="preserve">operation </w:t>
      </w:r>
      <w:r w:rsidR="001839D3">
        <w:t xml:space="preserve">is </w:t>
      </w:r>
      <w:r w:rsidR="00FF5807">
        <w:t>interrupt</w:t>
      </w:r>
      <w:r w:rsidR="001839D3">
        <w:t>ed</w:t>
      </w:r>
      <w:r w:rsidR="000F0EB8">
        <w:rPr>
          <w:lang w:val="en-US"/>
        </w:rPr>
        <w:t>]</w:t>
      </w:r>
      <w:r w:rsidRPr="00A75846">
        <w:t>.</w:t>
      </w:r>
    </w:p>
    <w:p w14:paraId="66D507AF" w14:textId="02FD73EE" w:rsidR="008F71C0" w:rsidRPr="00A75846" w:rsidRDefault="000B0167" w:rsidP="00B8286E">
      <w:pPr>
        <w:pStyle w:val="ENTexta"/>
        <w:ind w:left="993"/>
      </w:pPr>
      <w:r w:rsidRPr="00A75846">
        <w:t>If any of the following situations shall occur, the Initial Operation Tests shall be repeated after the Contractor’s removal of the deficiency:</w:t>
      </w:r>
    </w:p>
    <w:p w14:paraId="0019FC98" w14:textId="3BCDB39C" w:rsidR="003305AB" w:rsidRPr="00A75846" w:rsidRDefault="003305AB" w:rsidP="00B8286E">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6FCC5A9D" w:rsidR="000B0167" w:rsidRPr="00A75846" w:rsidRDefault="003305AB" w:rsidP="00B8286E">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1170D7BD" w:rsidR="00B8012C" w:rsidRPr="00A75846" w:rsidRDefault="00B8012C" w:rsidP="00B8286E">
      <w:pPr>
        <w:pStyle w:val="ENTexta"/>
        <w:ind w:left="993"/>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286E">
      <w:pPr>
        <w:pStyle w:val="ENTexta"/>
        <w:ind w:left="993"/>
      </w:pPr>
      <w:r w:rsidRPr="00A75846">
        <w:lastRenderedPageBreak/>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108" w:name="_Ref171346684"/>
      <w:r w:rsidRPr="00A75846">
        <w:rPr>
          <w:b/>
          <w:bCs/>
          <w:lang w:val="en-GB"/>
        </w:rPr>
        <w:t>Performance Tests</w:t>
      </w:r>
      <w:bookmarkEnd w:id="108"/>
    </w:p>
    <w:p w14:paraId="78CD222D" w14:textId="77777777" w:rsidR="008D0A83" w:rsidRPr="00A75846" w:rsidRDefault="008D0A83" w:rsidP="00B8286E">
      <w:pPr>
        <w:pStyle w:val="ENTexta"/>
        <w:ind w:left="993"/>
      </w:pPr>
      <w:r w:rsidRPr="00A75846">
        <w:t xml:space="preserve">After the successful completion of the Initial Operation Tests, the Contractor shall subject the Equipment to the Performance Tests. </w:t>
      </w:r>
    </w:p>
    <w:p w14:paraId="70A5024B" w14:textId="30B51FB6" w:rsidR="008D0A83" w:rsidRPr="00A75846" w:rsidRDefault="008D0A83" w:rsidP="00B8286E">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 Equipment (24</w:t>
      </w:r>
      <w:r w:rsidR="0012654E">
        <w:t> </w:t>
      </w:r>
      <w:r w:rsidRPr="00A75846">
        <w:t>hours</w:t>
      </w:r>
      <w:r w:rsidR="0012654E">
        <w:t> </w:t>
      </w:r>
      <w:r w:rsidRPr="00A75846">
        <w:t>/</w:t>
      </w:r>
      <w:r w:rsidR="0012654E">
        <w:t> </w:t>
      </w:r>
      <w:r w:rsidRPr="00A75846">
        <w:t>7</w:t>
      </w:r>
      <w:r w:rsidR="0012654E">
        <w:t> </w:t>
      </w:r>
      <w:r w:rsidRPr="00A75846">
        <w:t>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w:t>
      </w:r>
      <w:r w:rsidR="0012654E">
        <w:t> </w:t>
      </w:r>
      <w:r w:rsidR="00905034">
        <w:fldChar w:fldCharType="begin"/>
      </w:r>
      <w:r w:rsidR="00905034">
        <w:instrText xml:space="preserve"> REF _Ref165221625 \w \h </w:instrText>
      </w:r>
      <w:r w:rsidR="00905034">
        <w:fldChar w:fldCharType="separate"/>
      </w:r>
      <w:r w:rsidR="00B012C9">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0AA23FDF" w:rsidR="008D0A83" w:rsidRPr="00A75846" w:rsidRDefault="00D15222" w:rsidP="00B8286E">
      <w:pPr>
        <w:pStyle w:val="ENTexta"/>
        <w:ind w:left="993"/>
      </w:pPr>
      <w:r>
        <w:t xml:space="preserve">The </w:t>
      </w:r>
      <w:r w:rsidR="008D0A83" w:rsidRPr="00A75846">
        <w:t xml:space="preserve">Performance Tests shall be performed by the Contractor and may start only when approved by the Customer and such approval may not be withheld unreasonably. The Contractor shall fully cooperate with the Customer during performance of </w:t>
      </w:r>
      <w:r>
        <w:t xml:space="preserve">the </w:t>
      </w:r>
      <w:r w:rsidR="008D0A83" w:rsidRPr="00A75846">
        <w:t>Performance Tests and</w:t>
      </w:r>
      <w:r w:rsidR="00C7759F" w:rsidRPr="00A75846">
        <w:t> </w:t>
      </w:r>
      <w:r w:rsidR="008D0A83" w:rsidRPr="00A75846">
        <w:t>ensure the safe operation of the Equipment.</w:t>
      </w:r>
    </w:p>
    <w:p w14:paraId="3E5AAC5D" w14:textId="1BCAAD7A" w:rsidR="00A261EF" w:rsidRPr="00A75846" w:rsidRDefault="008D0A83" w:rsidP="00B8286E">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0730B21B" w:rsidR="00D95681" w:rsidRPr="00A75846" w:rsidRDefault="00D95681" w:rsidP="00B8286E">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35BE0E99" w:rsidR="00D95681" w:rsidRPr="00A75846" w:rsidRDefault="00D95681" w:rsidP="00B8286E">
      <w:pPr>
        <w:pStyle w:val="ENTexta"/>
        <w:ind w:left="993"/>
      </w:pPr>
      <w:r w:rsidRPr="00A75846">
        <w:t>The Performance Tests shall be considered successful, if (i) the OEE parameters specified for Performance Tests in Clause</w:t>
      </w:r>
      <w:r w:rsidR="00905034">
        <w:t>s</w:t>
      </w:r>
      <w:r w:rsidRPr="00A75846">
        <w:t xml:space="preserve"> </w:t>
      </w:r>
      <w:r w:rsidR="00905034">
        <w:fldChar w:fldCharType="begin"/>
      </w:r>
      <w:r w:rsidR="00905034">
        <w:instrText xml:space="preserve"> REF _Ref172115166 \w \h </w:instrText>
      </w:r>
      <w:r w:rsidR="00905034">
        <w:fldChar w:fldCharType="separate"/>
      </w:r>
      <w:r w:rsidR="00B012C9">
        <w:t>4.8(c)</w:t>
      </w:r>
      <w:r w:rsidR="00905034">
        <w:fldChar w:fldCharType="end"/>
      </w:r>
      <w:r w:rsidR="00905034">
        <w:t xml:space="preserve"> and </w:t>
      </w:r>
      <w:r w:rsidR="00905034">
        <w:fldChar w:fldCharType="begin"/>
      </w:r>
      <w:r w:rsidR="00905034">
        <w:instrText xml:space="preserve"> REF _Ref172115171 \w \h </w:instrText>
      </w:r>
      <w:r w:rsidR="00905034">
        <w:fldChar w:fldCharType="separate"/>
      </w:r>
      <w:r w:rsidR="00B012C9">
        <w:t>4.16(c)</w:t>
      </w:r>
      <w:r w:rsidR="00905034">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B012C9">
        <w:t>22.1(e)</w:t>
      </w:r>
      <w:r w:rsidR="00492E27" w:rsidRPr="00A75846">
        <w:fldChar w:fldCharType="end"/>
      </w:r>
      <w:r w:rsidRPr="00A75846">
        <w:t xml:space="preserve">, Clause </w:t>
      </w:r>
      <w:r w:rsidR="002547F9">
        <w:fldChar w:fldCharType="begin"/>
      </w:r>
      <w:r w:rsidR="002547F9">
        <w:instrText xml:space="preserve"> REF _Ref165221625 \w \h </w:instrText>
      </w:r>
      <w:r w:rsidR="002547F9">
        <w:fldChar w:fldCharType="separate"/>
      </w:r>
      <w:r w:rsidR="00B012C9">
        <w:t>4</w:t>
      </w:r>
      <w:r w:rsidR="002547F9">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61AF3732" w:rsidR="00D95681" w:rsidRPr="00A75846" w:rsidRDefault="00D95681" w:rsidP="00B8286E">
      <w:pPr>
        <w:pStyle w:val="ENTexta"/>
        <w:ind w:left="993"/>
      </w:pPr>
      <w:r w:rsidRPr="00A75846">
        <w:t>If, at any time during the Performance Test</w:t>
      </w:r>
      <w:r w:rsidR="003235EF">
        <w:t>s</w:t>
      </w:r>
      <w:r w:rsidR="0029243E">
        <w:t xml:space="preserve"> and except </w:t>
      </w:r>
      <w:r w:rsidR="00397A5A">
        <w:t xml:space="preserve">the time </w:t>
      </w:r>
      <w:r w:rsidR="00ED2E18">
        <w:t xml:space="preserve">for </w:t>
      </w:r>
      <w:r w:rsidR="00C53435">
        <w:t>change of allo</w:t>
      </w:r>
      <w:r w:rsidR="00ED2E18">
        <w:t>y</w:t>
      </w:r>
      <w:r w:rsidR="00397A5A">
        <w:t xml:space="preserve"> </w:t>
      </w:r>
      <w:r w:rsidR="00ED2E18">
        <w:rPr>
          <w:lang w:val="en-US"/>
        </w:rPr>
        <w:t>[</w:t>
      </w:r>
      <w:r w:rsidR="00397A5A">
        <w:t xml:space="preserve">as described in point </w:t>
      </w:r>
      <w:r w:rsidR="00397A5A">
        <w:fldChar w:fldCharType="begin"/>
      </w:r>
      <w:r w:rsidR="00397A5A">
        <w:instrText xml:space="preserve"> REF _Ref172122373 \r \h </w:instrText>
      </w:r>
      <w:r w:rsidR="00397A5A">
        <w:fldChar w:fldCharType="separate"/>
      </w:r>
      <w:r w:rsidR="00B012C9">
        <w:t>6.1</w:t>
      </w:r>
      <w:r w:rsidR="00397A5A">
        <w:fldChar w:fldCharType="end"/>
      </w:r>
      <w:r w:rsidR="00397A5A">
        <w:t xml:space="preserve"> of Annex 3 (</w:t>
      </w:r>
      <w:r w:rsidR="00ED2E18" w:rsidRPr="00A75846">
        <w:rPr>
          <w:i/>
          <w:iCs/>
        </w:rPr>
        <w:t>Parameters of Testing and Operation</w:t>
      </w:r>
      <w:r w:rsidR="00ED2E18" w:rsidRPr="00A75846">
        <w:t>)</w:t>
      </w:r>
      <w:r w:rsidR="00ED2E18">
        <w:t>]</w:t>
      </w:r>
      <w:r w:rsidRPr="00A75846">
        <w:t xml:space="preserve">, </w:t>
      </w:r>
      <w:r w:rsidR="003235EF">
        <w:t xml:space="preserve">the </w:t>
      </w:r>
      <w:r w:rsidR="00E20B08">
        <w:t xml:space="preserve">supply of melt </w:t>
      </w:r>
      <w:r w:rsidR="00E20B08">
        <w:lastRenderedPageBreak/>
        <w:t>from a holding furnace</w:t>
      </w:r>
      <w:r w:rsidR="0029243E">
        <w:t xml:space="preserve"> to a casting device </w:t>
      </w:r>
      <w:r w:rsidR="008262CB">
        <w:t>is in</w:t>
      </w:r>
      <w:r w:rsidR="0029243E">
        <w:t xml:space="preserve">terrupted, </w:t>
      </w:r>
      <w:r w:rsidRPr="00A75846">
        <w:t>, the Performance Tests will be terminated immediately as non-compliant and considered failed</w:t>
      </w:r>
      <w:r w:rsidR="003235EF">
        <w:t xml:space="preserve"> [since the Equipment</w:t>
      </w:r>
      <w:r w:rsidR="00F264CF">
        <w:t xml:space="preserve"> fails to meet</w:t>
      </w:r>
      <w:r w:rsidR="003235EF" w:rsidRPr="00A75846">
        <w:t xml:space="preserve"> the</w:t>
      </w:r>
      <w:r w:rsidR="00F264CF">
        <w:t xml:space="preserve"> related </w:t>
      </w:r>
      <w:r w:rsidR="003235EF" w:rsidRPr="00A75846">
        <w:t>OEE described in Clause</w:t>
      </w:r>
      <w:r w:rsidR="003235EF">
        <w:t>s</w:t>
      </w:r>
      <w:r w:rsidR="003235EF" w:rsidRPr="00A75846">
        <w:t xml:space="preserve"> </w:t>
      </w:r>
      <w:r w:rsidR="003235EF">
        <w:fldChar w:fldCharType="begin"/>
      </w:r>
      <w:r w:rsidR="003235EF">
        <w:instrText xml:space="preserve"> REF _Ref172115166 \w \h </w:instrText>
      </w:r>
      <w:r w:rsidR="003235EF">
        <w:fldChar w:fldCharType="separate"/>
      </w:r>
      <w:r w:rsidR="00B012C9">
        <w:t>4.8(c)</w:t>
      </w:r>
      <w:r w:rsidR="003235EF">
        <w:fldChar w:fldCharType="end"/>
      </w:r>
      <w:r w:rsidR="003235EF">
        <w:t xml:space="preserve"> and </w:t>
      </w:r>
      <w:r w:rsidR="003235EF">
        <w:fldChar w:fldCharType="begin"/>
      </w:r>
      <w:r w:rsidR="003235EF">
        <w:instrText xml:space="preserve"> REF _Ref172115171 \w \h </w:instrText>
      </w:r>
      <w:r w:rsidR="003235EF">
        <w:fldChar w:fldCharType="separate"/>
      </w:r>
      <w:r w:rsidR="00B012C9">
        <w:t>4.16(c)</w:t>
      </w:r>
      <w:r w:rsidR="003235EF">
        <w:fldChar w:fldCharType="end"/>
      </w:r>
      <w:r w:rsidR="003235EF" w:rsidRPr="00A75846">
        <w:t xml:space="preserve"> 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3235EF">
        <w:t>]</w:t>
      </w:r>
      <w:r w:rsidRPr="00A75846">
        <w:t>.</w:t>
      </w:r>
    </w:p>
    <w:p w14:paraId="5CF52DA0" w14:textId="467143DD" w:rsidR="00D95681" w:rsidRPr="00A75846" w:rsidRDefault="00D95681" w:rsidP="00B8286E">
      <w:pPr>
        <w:pStyle w:val="ENTexta"/>
        <w:ind w:left="993"/>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6FF80913" w:rsidR="00D95681" w:rsidRPr="00A75846" w:rsidRDefault="00D95681" w:rsidP="00B8287B">
      <w:pPr>
        <w:pStyle w:val="ENTexta"/>
        <w:ind w:left="993"/>
      </w:pPr>
      <w:r w:rsidRPr="00A75846">
        <w:t xml:space="preserve">If </w:t>
      </w:r>
      <w:r w:rsidR="00B8287B">
        <w:t xml:space="preserve">the </w:t>
      </w:r>
      <w:r w:rsidRPr="00A75846">
        <w:t>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FF5493">
      <w:pPr>
        <w:pStyle w:val="ENTexta"/>
        <w:ind w:left="993"/>
      </w:pPr>
      <w:r w:rsidRPr="00A75846">
        <w:t>For the purpose of rectification, the Contractor shall:</w:t>
      </w:r>
    </w:p>
    <w:p w14:paraId="2C3CEFCF" w14:textId="77777777" w:rsidR="00F24B57" w:rsidRPr="00A75846" w:rsidRDefault="00F24B57" w:rsidP="00FF5493">
      <w:pPr>
        <w:pStyle w:val="ENClaneki"/>
        <w:numPr>
          <w:ilvl w:val="3"/>
          <w:numId w:val="15"/>
        </w:numPr>
        <w:tabs>
          <w:tab w:val="clear" w:pos="1418"/>
        </w:tabs>
        <w:ind w:hanging="425"/>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E9414B1" w:rsidR="00B90320" w:rsidRPr="00A75846" w:rsidRDefault="00B90320" w:rsidP="00FF5493">
      <w:pPr>
        <w:pStyle w:val="ENTexta"/>
        <w:ind w:left="993"/>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B012C9">
        <w:t>36.1</w:t>
      </w:r>
      <w:r w:rsidR="007D02BD" w:rsidRPr="00A75846">
        <w:fldChar w:fldCharType="end"/>
      </w:r>
      <w:r w:rsidRPr="00A75846">
        <w:t xml:space="preserve"> of this Contract.</w:t>
      </w:r>
    </w:p>
    <w:p w14:paraId="39DC052D" w14:textId="25C771FE" w:rsidR="00B90320" w:rsidRPr="00A75846" w:rsidRDefault="00B90320" w:rsidP="00FF5493">
      <w:pPr>
        <w:pStyle w:val="ENTexta"/>
        <w:ind w:left="993"/>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138E98E3" w:rsidR="00B90320" w:rsidRPr="00A75846" w:rsidRDefault="00684481" w:rsidP="00FF5493">
      <w:pPr>
        <w:pStyle w:val="ENTexta"/>
        <w:ind w:left="993"/>
      </w:pPr>
      <w:r>
        <w:t xml:space="preserve">The </w:t>
      </w:r>
      <w:r w:rsidR="00B90320" w:rsidRPr="00A75846">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109" w:name="_Ref171342676"/>
      <w:r w:rsidRPr="00A75846">
        <w:rPr>
          <w:b/>
          <w:bCs/>
          <w:lang w:val="en-GB"/>
        </w:rPr>
        <w:t>Issue of the Project Closing Certificate</w:t>
      </w:r>
      <w:bookmarkEnd w:id="109"/>
    </w:p>
    <w:p w14:paraId="4462FB38" w14:textId="7F22BACA" w:rsidR="001F1FF5" w:rsidRPr="00A75846" w:rsidRDefault="005F0AF5" w:rsidP="00684481">
      <w:pPr>
        <w:pStyle w:val="ENTexta"/>
        <w:ind w:left="993"/>
      </w:pPr>
      <w:r w:rsidRPr="00A75846">
        <w:t>When</w:t>
      </w:r>
      <w:r w:rsidR="00333792">
        <w:t xml:space="preserve"> all </w:t>
      </w:r>
      <w:r w:rsidRPr="00A75846">
        <w:t>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lastRenderedPageBreak/>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545AAA">
      <w:pPr>
        <w:pStyle w:val="ENTexta"/>
        <w:ind w:left="993"/>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7C896945" w:rsidR="007C06D6" w:rsidRPr="00A75846" w:rsidRDefault="007C06D6" w:rsidP="00545AAA">
      <w:pPr>
        <w:pStyle w:val="ENTexta"/>
        <w:ind w:left="993"/>
      </w:pPr>
      <w:r w:rsidRPr="00A75846">
        <w:t>The Customer shall provide draft of the Project Closing Certificate stating the date of</w:t>
      </w:r>
      <w:r w:rsidR="007C1975" w:rsidRPr="00A75846">
        <w:t> </w:t>
      </w:r>
      <w:r w:rsidRPr="00A75846">
        <w:t xml:space="preserve">provisional acceptance. After receiving the Contractor’s notice, the Customer shall, within fourteen (14) days of receiving the notice, verify whether all the relevant obligations of the Contractor under this Contract have been duly performed, </w:t>
      </w:r>
      <w:r w:rsidR="006A33E9">
        <w:t xml:space="preserve">and </w:t>
      </w:r>
      <w:r w:rsidRPr="00A75846">
        <w:t>the Customer:</w:t>
      </w:r>
    </w:p>
    <w:p w14:paraId="0218148F" w14:textId="5E7CC8C8" w:rsidR="00617250" w:rsidRPr="00A75846" w:rsidRDefault="00617250" w:rsidP="00545AAA">
      <w:pPr>
        <w:pStyle w:val="ENClaneki"/>
        <w:numPr>
          <w:ilvl w:val="3"/>
          <w:numId w:val="16"/>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545AAA">
      <w:pPr>
        <w:pStyle w:val="ENClaneki"/>
        <w:numPr>
          <w:ilvl w:val="3"/>
          <w:numId w:val="16"/>
        </w:numPr>
        <w:tabs>
          <w:tab w:val="clear" w:pos="1418"/>
        </w:tabs>
        <w:ind w:hanging="425"/>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45AAA">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545AAA">
      <w:pPr>
        <w:pStyle w:val="ENTexta"/>
        <w:ind w:left="993"/>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545AAA">
      <w:pPr>
        <w:pStyle w:val="ENClaneki"/>
        <w:numPr>
          <w:ilvl w:val="3"/>
          <w:numId w:val="17"/>
        </w:numPr>
        <w:tabs>
          <w:tab w:val="clear" w:pos="1418"/>
        </w:tabs>
        <w:ind w:hanging="425"/>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110" w:name="_Ref171342661"/>
      <w:r w:rsidRPr="00A75846">
        <w:rPr>
          <w:b/>
          <w:bCs/>
          <w:lang w:val="en-GB"/>
        </w:rPr>
        <w:t>Hand-over</w:t>
      </w:r>
      <w:bookmarkEnd w:id="110"/>
    </w:p>
    <w:p w14:paraId="17B68B93" w14:textId="7836B462" w:rsidR="00AD0CD3" w:rsidRPr="00A75846" w:rsidRDefault="00AD0CD3" w:rsidP="006E5C27">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 the Customer.</w:t>
      </w:r>
    </w:p>
    <w:p w14:paraId="5EC2EAD1" w14:textId="239CDDCA" w:rsidR="00EE354F" w:rsidRPr="00A75846" w:rsidRDefault="00AD0CD3" w:rsidP="006E5C27">
      <w:pPr>
        <w:pStyle w:val="ENTexta"/>
        <w:ind w:left="993"/>
      </w:pPr>
      <w:r w:rsidRPr="00A75846">
        <w:t xml:space="preserve">The Customer may put into operation any part of the Equipment after its hand-over or after </w:t>
      </w:r>
      <w:r w:rsidR="00950F1D">
        <w:t xml:space="preserve">the </w:t>
      </w:r>
      <w:r w:rsidRPr="00A75846">
        <w:t>Contractual Completion Date.</w:t>
      </w:r>
    </w:p>
    <w:p w14:paraId="665B4F78" w14:textId="3B3DCE3A" w:rsidR="00AD0CD3" w:rsidRPr="00A75846" w:rsidRDefault="00E723FA" w:rsidP="00B012C9">
      <w:pPr>
        <w:pStyle w:val="ENClaneka"/>
        <w:keepNext/>
        <w:keepLines/>
        <w:rPr>
          <w:b/>
          <w:bCs/>
          <w:lang w:val="en-GB"/>
        </w:rPr>
      </w:pPr>
      <w:bookmarkStart w:id="111" w:name="_Ref171342325"/>
      <w:r w:rsidRPr="00A75846">
        <w:rPr>
          <w:b/>
          <w:bCs/>
          <w:lang w:val="en-GB"/>
        </w:rPr>
        <w:lastRenderedPageBreak/>
        <w:t>Final payment</w:t>
      </w:r>
      <w:bookmarkEnd w:id="111"/>
    </w:p>
    <w:p w14:paraId="59DD75CC" w14:textId="5359CCC6" w:rsidR="00805456" w:rsidRPr="00F5220B" w:rsidRDefault="00805456" w:rsidP="00B012C9">
      <w:pPr>
        <w:pStyle w:val="ENClaneki"/>
        <w:keepNext/>
        <w:keepLines/>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B012C9">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DE3EF7">
      <w:pPr>
        <w:pStyle w:val="ENClaneka"/>
        <w:keepNext/>
        <w:keepLines/>
        <w:rPr>
          <w:b/>
          <w:bCs/>
          <w:lang w:val="en-GB"/>
        </w:rPr>
      </w:pPr>
      <w:bookmarkStart w:id="112" w:name="_Ref171342648"/>
      <w:r w:rsidRPr="00A75846">
        <w:rPr>
          <w:b/>
          <w:bCs/>
          <w:lang w:val="en-GB"/>
        </w:rPr>
        <w:t>Contractual Completion Date</w:t>
      </w:r>
      <w:bookmarkEnd w:id="112"/>
    </w:p>
    <w:p w14:paraId="288F1BA7" w14:textId="77777777" w:rsidR="002B3D6B" w:rsidRPr="00A75846" w:rsidRDefault="002B3D6B" w:rsidP="00BC7C7B">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BC7C7B">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BC7C7B">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791A15">
      <w:pPr>
        <w:pStyle w:val="ENClaneka"/>
        <w:numPr>
          <w:ilvl w:val="2"/>
          <w:numId w:val="18"/>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794187">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113" w:name="_Ref171342243"/>
      <w:r w:rsidRPr="00A75846">
        <w:rPr>
          <w:b/>
          <w:bCs/>
          <w:lang w:val="en-GB"/>
        </w:rPr>
        <w:t>Issuance of the Post-Warranty Control Certificate</w:t>
      </w:r>
      <w:bookmarkEnd w:id="113"/>
    </w:p>
    <w:p w14:paraId="28748A4B" w14:textId="3C497F4A" w:rsidR="00AD17C1" w:rsidRPr="00A75846" w:rsidRDefault="00AD17C1" w:rsidP="00114E88">
      <w:pPr>
        <w:pStyle w:val="ENTexta"/>
        <w:ind w:left="993"/>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B012C9">
        <w:t>24.12</w:t>
      </w:r>
      <w:r w:rsidR="00F3316A" w:rsidRPr="00A75846">
        <w:fldChar w:fldCharType="end"/>
      </w:r>
      <w:r w:rsidR="00EE2745">
        <w:t>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114E88">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012C9">
      <w:pPr>
        <w:pStyle w:val="ENClanek11"/>
        <w:keepNext/>
        <w:keepLines/>
        <w:rPr>
          <w:lang w:val="en-GB"/>
        </w:rPr>
      </w:pPr>
      <w:r w:rsidRPr="00A75846">
        <w:rPr>
          <w:lang w:val="en-GB"/>
        </w:rPr>
        <w:lastRenderedPageBreak/>
        <w:t>Extension of time</w:t>
      </w:r>
    </w:p>
    <w:p w14:paraId="3CD6FCA6" w14:textId="70B1C568" w:rsidR="009F59DA" w:rsidRPr="00A75846" w:rsidRDefault="009F59DA" w:rsidP="00B012C9">
      <w:pPr>
        <w:pStyle w:val="ENClaneka"/>
        <w:keepNext/>
        <w:keepLines/>
        <w:rPr>
          <w:lang w:val="en-GB"/>
        </w:rPr>
      </w:pPr>
      <w:r w:rsidRPr="00A75846">
        <w:rPr>
          <w:lang w:val="en-GB"/>
        </w:rPr>
        <w:t xml:space="preserve">In the event of delay, impediment or prevention by the Customer to such an extent having impact on time of fulfilment of the Contractor’s contractual obligations under </w:t>
      </w:r>
      <w:r w:rsidR="004F760C">
        <w:rPr>
          <w:lang w:val="en-GB"/>
        </w:rPr>
        <w:t xml:space="preserve">the </w:t>
      </w:r>
      <w:r w:rsidRPr="00A75846">
        <w:rPr>
          <w:lang w:val="en-GB"/>
        </w:rPr>
        <w:t>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114" w:name="_Toc175065223"/>
      <w:r w:rsidRPr="00A75846">
        <w:rPr>
          <w:lang w:val="en-GB"/>
        </w:rPr>
        <w:t>STABLE PERFORMANCE GUARANTEES</w:t>
      </w:r>
      <w:bookmarkEnd w:id="114"/>
    </w:p>
    <w:p w14:paraId="244AFF53" w14:textId="06B6BE87"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B012C9">
        <w:rPr>
          <w:lang w:val="en-GB"/>
        </w:rPr>
        <w:t>24.7</w:t>
      </w:r>
      <w:r w:rsidR="00F3316A" w:rsidRPr="00A75846">
        <w:rPr>
          <w:lang w:val="en-GB"/>
        </w:rPr>
        <w:fldChar w:fldCharType="end"/>
      </w:r>
      <w:r w:rsidRPr="00A75846">
        <w:rPr>
          <w:lang w:val="en-GB"/>
        </w:rPr>
        <w:t xml:space="preserve"> the OEE parameters as set forth in Clause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B012C9">
        <w:rPr>
          <w:lang w:val="en-GB"/>
        </w:rPr>
        <w:t>5.1(e)</w:t>
      </w:r>
      <w:r w:rsidR="0084108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09997737"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B012C9">
        <w:rPr>
          <w:lang w:val="en-GB"/>
        </w:rPr>
        <w:t>24.7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the period after the issuance of the Project Closing Certificate as set forth in Clause</w:t>
      </w:r>
      <w:r w:rsidR="00EE2745">
        <w:rPr>
          <w:lang w:val="en-GB"/>
        </w:rPr>
        <w:t>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B012C9">
        <w:rPr>
          <w:lang w:val="en-GB"/>
        </w:rPr>
        <w:t>5.1(e)</w:t>
      </w:r>
      <w:r w:rsidR="00841081">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115" w:name="_Ref171344351"/>
      <w:bookmarkStart w:id="116" w:name="_Toc175065224"/>
      <w:r w:rsidRPr="00A75846">
        <w:rPr>
          <w:lang w:val="en-GB"/>
        </w:rPr>
        <w:t>LIABILITY FOR DEFECTS OF WORK AND WARRANTY</w:t>
      </w:r>
      <w:bookmarkEnd w:id="115"/>
      <w:bookmarkEnd w:id="116"/>
    </w:p>
    <w:p w14:paraId="50EF15B1" w14:textId="3ED5DF07" w:rsidR="00847165" w:rsidRPr="00A75846" w:rsidRDefault="00847165" w:rsidP="00960EE6">
      <w:pPr>
        <w:pStyle w:val="ENClanek11"/>
        <w:keepNext/>
        <w:keepLines/>
        <w:rPr>
          <w:lang w:val="en-GB"/>
        </w:rPr>
      </w:pPr>
      <w:bookmarkStart w:id="117"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117"/>
    </w:p>
    <w:p w14:paraId="7F201A9D" w14:textId="0260764E"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lastRenderedPageBreak/>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118" w:name="_Ref171347393"/>
      <w:r w:rsidRPr="00A75846">
        <w:rPr>
          <w:lang w:val="en-GB"/>
        </w:rPr>
        <w:t>The Contractor warrants that the Work, its parts, Materials, Services, Engineering shall conform to laws of the Czech Republic and be CE-certifiable.</w:t>
      </w:r>
      <w:bookmarkEnd w:id="118"/>
    </w:p>
    <w:p w14:paraId="7CAC45CC" w14:textId="5B320328" w:rsidR="00832227" w:rsidRPr="00A75846" w:rsidRDefault="00832227" w:rsidP="00832227">
      <w:pPr>
        <w:pStyle w:val="ENClanek11"/>
        <w:rPr>
          <w:lang w:val="en-GB"/>
        </w:rPr>
      </w:pPr>
      <w:bookmarkStart w:id="119"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B012C9">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B012C9">
        <w:rPr>
          <w:lang w:val="en-GB"/>
        </w:rPr>
        <w:t>24.6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of</w:t>
      </w:r>
      <w:r w:rsidR="006B7C65" w:rsidRPr="00A75846">
        <w:rPr>
          <w:lang w:val="en-GB"/>
        </w:rPr>
        <w:t> </w:t>
      </w:r>
      <w:r w:rsidRPr="00A75846">
        <w:rPr>
          <w:lang w:val="en-GB"/>
        </w:rPr>
        <w:t xml:space="preserve">the Project Closing Certificate of the 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B012C9">
        <w:rPr>
          <w:lang w:val="en-GB"/>
        </w:rPr>
        <w:t>24.12</w:t>
      </w:r>
      <w:r w:rsidR="00291400" w:rsidRPr="00A75846">
        <w:rPr>
          <w:lang w:val="en-GB"/>
        </w:rPr>
        <w:fldChar w:fldCharType="end"/>
      </w:r>
      <w:r w:rsidRPr="00A75846">
        <w:rPr>
          <w:lang w:val="en-GB"/>
        </w:rPr>
        <w:t>.</w:t>
      </w:r>
      <w:bookmarkEnd w:id="119"/>
    </w:p>
    <w:p w14:paraId="77FEA57B" w14:textId="7C808735" w:rsidR="00832227" w:rsidRPr="00A75846" w:rsidRDefault="00832227" w:rsidP="00832227">
      <w:pPr>
        <w:pStyle w:val="ENClanek11"/>
        <w:rPr>
          <w:lang w:val="en-GB"/>
        </w:rPr>
      </w:pPr>
      <w:bookmarkStart w:id="120"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120"/>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2F8AC8A0"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B012C9">
        <w:rPr>
          <w:lang w:val="en-GB"/>
        </w:rPr>
        <w:t>24.8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121"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21"/>
      <w:r w:rsidRPr="00A75846">
        <w:rPr>
          <w:lang w:val="en-GB"/>
        </w:rPr>
        <w:t xml:space="preserve"> </w:t>
      </w:r>
    </w:p>
    <w:p w14:paraId="69931451" w14:textId="6DE5C288" w:rsidR="00832227" w:rsidRPr="00A75846" w:rsidRDefault="00832227" w:rsidP="00832227">
      <w:pPr>
        <w:pStyle w:val="ENClanek11"/>
        <w:rPr>
          <w:lang w:val="en-GB"/>
        </w:rPr>
      </w:pPr>
      <w:r w:rsidRPr="00A75846">
        <w:rPr>
          <w:lang w:val="en-GB"/>
        </w:rPr>
        <w:t>When defective part of the Work was repaired or replaced, the warranty period as per 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B012C9">
        <w:rPr>
          <w:lang w:val="en-GB"/>
        </w:rPr>
        <w:t>24.7</w:t>
      </w:r>
      <w:r w:rsidR="00CF0AAE" w:rsidRPr="00A75846">
        <w:rPr>
          <w:lang w:val="en-GB"/>
        </w:rPr>
        <w:fldChar w:fldCharType="end"/>
      </w:r>
      <w:r w:rsidR="00EE2745">
        <w:rPr>
          <w:lang w:val="en-GB"/>
        </w:rPr>
        <w:t> </w:t>
      </w:r>
      <w:r w:rsidRPr="00A75846">
        <w:rPr>
          <w:lang w:val="en-GB"/>
        </w:rPr>
        <w:t xml:space="preserve">shall be extended by a period equal to the period for which such part of the Work </w:t>
      </w:r>
      <w:r w:rsidRPr="00A75846">
        <w:rPr>
          <w:lang w:val="en-GB"/>
        </w:rPr>
        <w:lastRenderedPageBreak/>
        <w:t>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12668021"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B012C9">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00A9545E"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B012C9">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B012C9">
        <w:rPr>
          <w:lang w:val="en-GB"/>
        </w:rPr>
        <w:t>24.12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5EF4553C" w:rsidR="00832227"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t>
      </w:r>
      <w:r w:rsidR="00553B60">
        <w:rPr>
          <w:lang w:val="en-GB"/>
        </w:rPr>
        <w:t xml:space="preserve">the </w:t>
      </w:r>
      <w:r w:rsidRPr="00A75846">
        <w:rPr>
          <w:lang w:val="en-GB"/>
        </w:rPr>
        <w:t>warranty.</w:t>
      </w:r>
    </w:p>
    <w:p w14:paraId="63FB7417" w14:textId="77777777" w:rsidR="00270A45" w:rsidRDefault="00270A45" w:rsidP="00592CA9">
      <w:pPr>
        <w:pStyle w:val="ENClanek11"/>
      </w:pPr>
      <w:r>
        <w:t>The Contractor shall not be liable for defects caused due to modifications of the Equipment:</w:t>
      </w:r>
    </w:p>
    <w:p w14:paraId="40A18CF8" w14:textId="77777777" w:rsidR="00270A45" w:rsidRDefault="00270A45" w:rsidP="00592CA9">
      <w:pPr>
        <w:pStyle w:val="ENClaneka"/>
      </w:pPr>
      <w:r>
        <w:t>not carried out directly by the Contractor; and/or</w:t>
      </w:r>
    </w:p>
    <w:p w14:paraId="5658BE7D" w14:textId="4F911B2A" w:rsidR="00270A45" w:rsidRPr="00270A45" w:rsidRDefault="00270A45" w:rsidP="00592CA9">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 the Customer.</w:t>
      </w:r>
    </w:p>
    <w:p w14:paraId="0827928B" w14:textId="2D7E9796" w:rsidR="00E05DC6" w:rsidRPr="00A75846" w:rsidRDefault="00E05DC6" w:rsidP="00E05DC6">
      <w:pPr>
        <w:pStyle w:val="ENNadpis1"/>
        <w:rPr>
          <w:lang w:val="en-GB"/>
        </w:rPr>
      </w:pPr>
      <w:bookmarkStart w:id="122" w:name="_Ref171343555"/>
      <w:bookmarkStart w:id="123" w:name="_Toc175065225"/>
      <w:r w:rsidRPr="00A75846">
        <w:rPr>
          <w:lang w:val="en-GB"/>
        </w:rPr>
        <w:t>BANK GUARANTEES</w:t>
      </w:r>
      <w:bookmarkEnd w:id="122"/>
      <w:bookmarkEnd w:id="123"/>
    </w:p>
    <w:p w14:paraId="08C5C9E7" w14:textId="1C799DF2" w:rsidR="00E05DC6" w:rsidRPr="00A75846" w:rsidRDefault="00D8369E" w:rsidP="00E05DC6">
      <w:pPr>
        <w:pStyle w:val="ENClanek11"/>
        <w:rPr>
          <w:b/>
          <w:bCs/>
          <w:lang w:val="en-GB"/>
        </w:rPr>
      </w:pPr>
      <w:bookmarkStart w:id="124" w:name="_Ref171341910"/>
      <w:r w:rsidRPr="00A75846">
        <w:rPr>
          <w:b/>
          <w:bCs/>
          <w:lang w:val="en-GB"/>
        </w:rPr>
        <w:t>Performance Security</w:t>
      </w:r>
      <w:bookmarkEnd w:id="124"/>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125"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125"/>
    </w:p>
    <w:p w14:paraId="01CE661C" w14:textId="72C8AAA8" w:rsidR="001A5402" w:rsidRPr="00A75846" w:rsidRDefault="00821669" w:rsidP="00F128FA">
      <w:pPr>
        <w:pStyle w:val="ENClanek11"/>
        <w:keepNext/>
        <w:keepLines/>
        <w:rPr>
          <w:b/>
          <w:bCs/>
          <w:lang w:val="en-GB"/>
        </w:rPr>
      </w:pPr>
      <w:bookmarkStart w:id="126" w:name="_Ref171341885"/>
      <w:r w:rsidRPr="00A75846">
        <w:rPr>
          <w:b/>
          <w:bCs/>
          <w:lang w:val="en-GB"/>
        </w:rPr>
        <w:lastRenderedPageBreak/>
        <w:t>General Warranty Bond</w:t>
      </w:r>
      <w:bookmarkEnd w:id="126"/>
    </w:p>
    <w:p w14:paraId="3C879564" w14:textId="1EE9A49D"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B012C9">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127"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127"/>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7E674671"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B012C9">
        <w:rPr>
          <w:lang w:val="en-GB"/>
        </w:rPr>
        <w:t>25.1(d)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B012C9">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28" w:name="_Toc175065226"/>
      <w:r w:rsidRPr="00A75846">
        <w:rPr>
          <w:lang w:val="en-GB"/>
        </w:rPr>
        <w:t>CONTRACT PRICE</w:t>
      </w:r>
      <w:bookmarkEnd w:id="128"/>
    </w:p>
    <w:p w14:paraId="56794177" w14:textId="13E18DB2" w:rsidR="00CF5038" w:rsidRPr="00A75846" w:rsidRDefault="00CF5038" w:rsidP="00CF5038">
      <w:pPr>
        <w:pStyle w:val="ENClanek11"/>
        <w:rPr>
          <w:lang w:val="en-GB"/>
        </w:rPr>
      </w:pPr>
      <w:bookmarkStart w:id="129"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29"/>
    </w:p>
    <w:p w14:paraId="45D60AD5" w14:textId="04D14747" w:rsidR="00CF5038" w:rsidRPr="00A75846" w:rsidRDefault="00CF5038" w:rsidP="00E66C11">
      <w:pPr>
        <w:pStyle w:val="ENClanek11"/>
        <w:keepNext/>
        <w:rPr>
          <w:lang w:val="en-GB"/>
        </w:rPr>
      </w:pPr>
      <w:bookmarkStart w:id="130" w:name="_Ref171348183"/>
      <w:r w:rsidRPr="00A75846">
        <w:rPr>
          <w:lang w:val="en-GB"/>
        </w:rPr>
        <w:t>Payments of the Contract Price shall be made by the Customer to the Contractor as follows:</w:t>
      </w:r>
      <w:bookmarkEnd w:id="130"/>
    </w:p>
    <w:p w14:paraId="087BECB9" w14:textId="6DA1AE34" w:rsidR="00F219BC" w:rsidRPr="00A75846" w:rsidRDefault="0097604E" w:rsidP="0097604E">
      <w:pPr>
        <w:pStyle w:val="ENClaneka"/>
        <w:rPr>
          <w:lang w:val="en-GB"/>
        </w:rPr>
      </w:pPr>
      <w:r w:rsidRPr="00A75846">
        <w:rPr>
          <w:b/>
          <w:bCs/>
          <w:lang w:val="en-GB"/>
        </w:rPr>
        <w:t>First payment</w:t>
      </w:r>
      <w:r w:rsidRPr="00036D56">
        <w:rPr>
          <w:b/>
          <w:bCs/>
          <w:lang w:val="en-GB"/>
        </w:rPr>
        <w:t>:</w:t>
      </w:r>
    </w:p>
    <w:p w14:paraId="749FBA95" w14:textId="1FD8AD70" w:rsidR="005518EF" w:rsidRPr="00A75846" w:rsidRDefault="00AA3F88" w:rsidP="00C77356">
      <w:pPr>
        <w:pStyle w:val="ENTexta"/>
        <w:ind w:left="993"/>
      </w:pPr>
      <w:r w:rsidRPr="00A75846">
        <w:t xml:space="preserve">Twenty percent (20%) of the Contract Price shall be paid within fourteen (14) days after </w:t>
      </w:r>
      <w:r w:rsidR="00C77356">
        <w:t xml:space="preserve">the </w:t>
      </w:r>
      <w:r w:rsidRPr="00A75846">
        <w:t>receipt of the following documents by the Customer:</w:t>
      </w:r>
    </w:p>
    <w:p w14:paraId="3A3AD4D1" w14:textId="00477E26" w:rsidR="0097604E" w:rsidRPr="00A75846" w:rsidRDefault="002208E9" w:rsidP="0097604E">
      <w:pPr>
        <w:pStyle w:val="ENClaneki"/>
        <w:rPr>
          <w:lang w:val="en-GB"/>
        </w:rPr>
      </w:pPr>
      <w:r>
        <w:rPr>
          <w:lang w:val="en-GB"/>
        </w:rPr>
        <w:t xml:space="preserve">the </w:t>
      </w:r>
      <w:r w:rsidR="00592CA9">
        <w:rPr>
          <w:lang w:val="en-GB"/>
        </w:rPr>
        <w:t xml:space="preserve">Contractor’s </w:t>
      </w:r>
      <w:r w:rsidR="00CB4F43" w:rsidRPr="00A75846">
        <w:rPr>
          <w:lang w:val="en-GB"/>
        </w:rPr>
        <w:t>first payment invoice;</w:t>
      </w:r>
    </w:p>
    <w:p w14:paraId="1F6CB235" w14:textId="357D7FD1" w:rsidR="00CA4E23" w:rsidRPr="00A75846" w:rsidRDefault="009D551D" w:rsidP="00CA4E23">
      <w:pPr>
        <w:pStyle w:val="ENClaneki"/>
        <w:rPr>
          <w:lang w:val="en-GB"/>
        </w:rPr>
      </w:pPr>
      <w:r>
        <w:rPr>
          <w:lang w:val="en-GB"/>
        </w:rPr>
        <w:t xml:space="preserve">the </w:t>
      </w:r>
      <w:r w:rsidR="00CA4E23" w:rsidRPr="00A75846">
        <w:rPr>
          <w:lang w:val="en-GB"/>
        </w:rPr>
        <w:t>Performance Security.</w:t>
      </w:r>
    </w:p>
    <w:p w14:paraId="731B8C4B" w14:textId="275FAEC1" w:rsidR="00CA4E23" w:rsidRPr="00A75846" w:rsidRDefault="003760D0" w:rsidP="00960EE6">
      <w:pPr>
        <w:pStyle w:val="ENClaneka"/>
        <w:keepNext/>
        <w:keepLines/>
        <w:rPr>
          <w:b/>
          <w:bCs/>
          <w:lang w:val="en-GB"/>
        </w:rPr>
      </w:pPr>
      <w:bookmarkStart w:id="131" w:name="_Ref171493203"/>
      <w:r w:rsidRPr="009D202C">
        <w:rPr>
          <w:b/>
          <w:bCs/>
          <w:lang w:val="en-GB"/>
        </w:rPr>
        <w:t xml:space="preserve">Construction readiness </w:t>
      </w:r>
      <w:r>
        <w:rPr>
          <w:b/>
          <w:bCs/>
          <w:lang w:val="en-GB"/>
        </w:rPr>
        <w:t>documents</w:t>
      </w:r>
      <w:r w:rsidRPr="009D202C">
        <w:rPr>
          <w:b/>
          <w:bCs/>
          <w:lang w:val="en-GB"/>
        </w:rPr>
        <w:t>:</w:t>
      </w:r>
      <w:bookmarkEnd w:id="131"/>
    </w:p>
    <w:p w14:paraId="17FDB05D" w14:textId="3A09DBDC" w:rsidR="00E362C2" w:rsidRPr="00A40C77" w:rsidRDefault="0006267D" w:rsidP="00C77356">
      <w:pPr>
        <w:pStyle w:val="ENTexta"/>
        <w:keepNext/>
        <w:keepLines/>
        <w:ind w:left="993"/>
      </w:pPr>
      <w:r w:rsidRPr="00A40C77">
        <w:t xml:space="preserve">Ten percent (10%) of the Contract Price shall be paid within forty-five (45) days after </w:t>
      </w:r>
      <w:r w:rsidR="00C77356" w:rsidRPr="00A40C77">
        <w:t xml:space="preserve">the </w:t>
      </w:r>
      <w:r w:rsidRPr="00A40C77">
        <w:t>receipt of the following documents by the Customer:</w:t>
      </w:r>
    </w:p>
    <w:p w14:paraId="1D2BB7B9" w14:textId="1F736A15" w:rsidR="003760D0" w:rsidRPr="00A40C77" w:rsidRDefault="00EA00C0" w:rsidP="0006267D">
      <w:pPr>
        <w:pStyle w:val="ENClaneki"/>
        <w:rPr>
          <w:lang w:val="en-GB"/>
        </w:rPr>
      </w:pPr>
      <w:r w:rsidRPr="00A40C77">
        <w:rPr>
          <w:lang w:val="en-GB"/>
        </w:rPr>
        <w:t xml:space="preserve">The </w:t>
      </w:r>
      <w:r w:rsidR="00A450B0" w:rsidRPr="00A40C77">
        <w:rPr>
          <w:lang w:val="en-GB"/>
        </w:rPr>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B012C9">
        <w:rPr>
          <w:lang w:val="en-GB"/>
        </w:rPr>
        <w:t>3.3(a)</w:t>
      </w:r>
      <w:r w:rsidR="00F669BE" w:rsidRPr="00A40C77">
        <w:rPr>
          <w:lang w:val="en-GB"/>
        </w:rPr>
        <w:fldChar w:fldCharType="end"/>
      </w:r>
      <w:r w:rsidR="00A450B0" w:rsidRPr="00A40C77">
        <w:rPr>
          <w:lang w:val="en-GB"/>
        </w:rPr>
        <w:t xml:space="preserve"> of Annex 2 (</w:t>
      </w:r>
      <w:r w:rsidR="00A450B0" w:rsidRPr="00A40C77">
        <w:rPr>
          <w:i/>
          <w:iCs/>
          <w:lang w:val="en-GB"/>
        </w:rPr>
        <w:t>Scope of Work</w:t>
      </w:r>
      <w:r w:rsidR="00A450B0" w:rsidRPr="00A40C77">
        <w:rPr>
          <w:lang w:val="en-GB"/>
        </w:rPr>
        <w:t>)</w:t>
      </w:r>
      <w:r w:rsidR="003760D0" w:rsidRPr="00A40C77">
        <w:rPr>
          <w:lang w:val="en-GB"/>
        </w:rPr>
        <w:t>; and</w:t>
      </w:r>
    </w:p>
    <w:p w14:paraId="457EB563" w14:textId="47A2A307" w:rsidR="0006267D" w:rsidRPr="00A40C77" w:rsidRDefault="00592CA9" w:rsidP="00965DA2">
      <w:pPr>
        <w:pStyle w:val="ENClaneki"/>
      </w:pPr>
      <w:r>
        <w:rPr>
          <w:lang w:val="en-GB"/>
        </w:rPr>
        <w:t xml:space="preserve">Contractor’s </w:t>
      </w:r>
      <w:r w:rsidR="00965DA2" w:rsidRPr="00A40C77">
        <w:t>invoice relating to this payment.</w:t>
      </w:r>
      <w:r w:rsidR="00A450B0" w:rsidRPr="00A40C77">
        <w:rPr>
          <w:lang w:val="en-GB"/>
        </w:rPr>
        <w:t>.</w:t>
      </w:r>
    </w:p>
    <w:p w14:paraId="3982A737" w14:textId="2C76E036" w:rsidR="002913E0" w:rsidRPr="00A40C77" w:rsidRDefault="002913E0">
      <w:pPr>
        <w:pStyle w:val="ENClaneka"/>
        <w:keepNext/>
        <w:keepLines/>
      </w:pPr>
      <w:r w:rsidRPr="00A40C77">
        <w:rPr>
          <w:b/>
          <w:bCs/>
          <w:lang w:val="en-GB"/>
        </w:rPr>
        <w:lastRenderedPageBreak/>
        <w:t>Installation documents:</w:t>
      </w:r>
    </w:p>
    <w:p w14:paraId="14D3FAF3" w14:textId="679D6C8D" w:rsidR="007F1DF8" w:rsidRPr="00A40C77" w:rsidRDefault="00A85EBA" w:rsidP="00C77356">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517265AA" w14:textId="495E7028" w:rsidR="00B41078" w:rsidRPr="00A40C77" w:rsidRDefault="00EA00C0" w:rsidP="00791A15">
      <w:pPr>
        <w:pStyle w:val="ENClaneki"/>
        <w:numPr>
          <w:ilvl w:val="3"/>
          <w:numId w:val="19"/>
        </w:numPr>
        <w:tabs>
          <w:tab w:val="clear" w:pos="1418"/>
        </w:tabs>
        <w:ind w:left="1701" w:hanging="567"/>
        <w:rPr>
          <w:lang w:val="en-GB"/>
        </w:rPr>
      </w:pPr>
      <w:r w:rsidRPr="00A40C77">
        <w:rPr>
          <w:lang w:val="en-GB"/>
        </w:rPr>
        <w:t>The Contractor has delivered to the Customer the documents for installation of</w:t>
      </w:r>
      <w:r w:rsidR="001C10DD" w:rsidRPr="00A40C77">
        <w:rPr>
          <w:lang w:val="en-GB"/>
        </w:rPr>
        <w:t> </w:t>
      </w:r>
      <w:r w:rsidRPr="00A40C77">
        <w:rPr>
          <w:lang w:val="en-GB"/>
        </w:rPr>
        <w:t>the</w:t>
      </w:r>
      <w:r w:rsidR="001C10DD" w:rsidRPr="00A40C77">
        <w:rPr>
          <w:lang w:val="en-GB"/>
        </w:rPr>
        <w:t> </w:t>
      </w:r>
      <w:r w:rsidRPr="00A40C77">
        <w:rPr>
          <w:lang w:val="en-GB"/>
        </w:rPr>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B012C9">
        <w:rPr>
          <w:lang w:val="en-GB"/>
        </w:rPr>
        <w:t>3.3(c)</w:t>
      </w:r>
      <w:r w:rsidR="000F3865" w:rsidRPr="00A40C77">
        <w:rPr>
          <w:lang w:val="en-GB"/>
        </w:rPr>
        <w:fldChar w:fldCharType="end"/>
      </w:r>
      <w:r w:rsidRPr="00A40C77">
        <w:rPr>
          <w:lang w:val="en-GB"/>
        </w:rPr>
        <w:t xml:space="preserve"> of Annex 2 (</w:t>
      </w:r>
      <w:r w:rsidRPr="00A40C77">
        <w:rPr>
          <w:i/>
          <w:iCs/>
          <w:lang w:val="en-GB"/>
        </w:rPr>
        <w:t>Scope of Work</w:t>
      </w:r>
      <w:r w:rsidRPr="00A40C77">
        <w:rPr>
          <w:lang w:val="en-GB"/>
        </w:rPr>
        <w:t>)</w:t>
      </w:r>
      <w:r w:rsidR="002913E0" w:rsidRPr="00A40C77">
        <w:rPr>
          <w:lang w:val="en-GB"/>
        </w:rPr>
        <w:t>; and</w:t>
      </w:r>
    </w:p>
    <w:p w14:paraId="7022B8AD" w14:textId="59C23F13" w:rsidR="00A85EBA" w:rsidRPr="00A40C77" w:rsidRDefault="004314C9" w:rsidP="00791A15">
      <w:pPr>
        <w:pStyle w:val="ENClaneki"/>
        <w:numPr>
          <w:ilvl w:val="3"/>
          <w:numId w:val="19"/>
        </w:numPr>
        <w:tabs>
          <w:tab w:val="clear" w:pos="1418"/>
        </w:tabs>
        <w:ind w:left="1701" w:hanging="567"/>
        <w:rPr>
          <w:lang w:val="en-GB"/>
        </w:rPr>
      </w:pPr>
      <w:r>
        <w:rPr>
          <w:lang w:val="en-GB"/>
        </w:rPr>
        <w:t>Contractor’s</w:t>
      </w:r>
      <w:r w:rsidR="00B41078" w:rsidRPr="00A40C77">
        <w:rPr>
          <w:lang w:val="en-GB"/>
        </w:rPr>
        <w:t xml:space="preserve"> invoice relating to this payment</w:t>
      </w:r>
      <w:r w:rsidR="005126D4" w:rsidRPr="00A40C77">
        <w:rPr>
          <w:lang w:val="en-GB"/>
        </w:rPr>
        <w:t>.</w:t>
      </w:r>
    </w:p>
    <w:p w14:paraId="75B515E0" w14:textId="549B421E" w:rsidR="009F236A" w:rsidRPr="00A40C77" w:rsidRDefault="009F236A" w:rsidP="009F236A">
      <w:pPr>
        <w:pStyle w:val="ENClaneka"/>
        <w:keepNext/>
        <w:keepLines/>
        <w:tabs>
          <w:tab w:val="clear" w:pos="992"/>
        </w:tabs>
        <w:rPr>
          <w:lang w:val="en-GB"/>
        </w:rPr>
      </w:pPr>
      <w:commentRangeStart w:id="132"/>
      <w:r w:rsidRPr="00A40C77">
        <w:rPr>
          <w:b/>
          <w:bCs/>
          <w:lang w:val="en-GB"/>
        </w:rPr>
        <w:t>Delivery of the First Part of the Equipment and the Second Part of the Equipment</w:t>
      </w:r>
      <w:ins w:id="133" w:author="AIB" w:date="2024-08-20T16:35:00Z" w16du:dateUtc="2024-08-20T14:35:00Z">
        <w:r w:rsidR="00036D56">
          <w:rPr>
            <w:b/>
            <w:bCs/>
            <w:lang w:val="en-GB"/>
          </w:rPr>
          <w:t xml:space="preserve"> (pro-rata deliveries and payments)</w:t>
        </w:r>
      </w:ins>
      <w:r w:rsidRPr="00A40C77">
        <w:rPr>
          <w:b/>
          <w:bCs/>
          <w:lang w:val="en-GB"/>
        </w:rPr>
        <w:t>:</w:t>
      </w:r>
    </w:p>
    <w:p w14:paraId="6CC041C2" w14:textId="2382B789" w:rsidR="009E0478" w:rsidRPr="00A40C77" w:rsidRDefault="004D64D2" w:rsidP="009F236A">
      <w:pPr>
        <w:pStyle w:val="ENTexta"/>
        <w:ind w:left="993"/>
      </w:pPr>
      <w:r w:rsidRPr="00A40C77">
        <w:t>Thirty</w:t>
      </w:r>
      <w:r w:rsidR="00C06FE4" w:rsidRPr="00A40C77">
        <w:t xml:space="preserve"> </w:t>
      </w:r>
      <w:r w:rsidR="009E0478" w:rsidRPr="00A40C77">
        <w:t>percent (</w:t>
      </w:r>
      <w:r w:rsidRPr="00A40C77">
        <w:t>30</w:t>
      </w:r>
      <w:r w:rsidR="009E0478" w:rsidRPr="00A40C77">
        <w:t>%) of the Contract Price shall be</w:t>
      </w:r>
      <w:r w:rsidR="00DA5860" w:rsidRPr="00A40C77">
        <w:t xml:space="preserve"> paid</w:t>
      </w:r>
      <w:r w:rsidR="009E0478" w:rsidRPr="00A40C77">
        <w:t xml:space="preserve"> </w:t>
      </w:r>
      <w:ins w:id="134" w:author="AIB" w:date="2024-08-20T16:28:00Z" w16du:dateUtc="2024-08-20T14:28:00Z">
        <w:r w:rsidR="00136DAB">
          <w:t>in the maximum of seven (7) pro-rata payments relating to the maximum allowe</w:t>
        </w:r>
      </w:ins>
      <w:ins w:id="135" w:author="AIB" w:date="2024-08-20T16:29:00Z" w16du:dateUtc="2024-08-20T14:29:00Z">
        <w:r w:rsidR="00136DAB">
          <w:t>d seven</w:t>
        </w:r>
        <w:r w:rsidR="00666408">
          <w:t xml:space="preserve"> (7) partial deliveries of the First Part</w:t>
        </w:r>
        <w:r w:rsidR="007D5EA7">
          <w:t xml:space="preserve"> of the Equipment and the Second Part of the Eq</w:t>
        </w:r>
      </w:ins>
      <w:ins w:id="136" w:author="AIB" w:date="2024-08-20T16:30:00Z" w16du:dateUtc="2024-08-20T14:30:00Z">
        <w:r w:rsidR="007D5EA7">
          <w:t xml:space="preserve">uipment </w:t>
        </w:r>
      </w:ins>
      <w:ins w:id="137" w:author="AIB" w:date="2024-08-20T16:33:00Z" w16du:dateUtc="2024-08-20T14:33:00Z">
        <w:r w:rsidR="00DC6DDD">
          <w:t xml:space="preserve">(in total) </w:t>
        </w:r>
      </w:ins>
      <w:ins w:id="138" w:author="AIB" w:date="2024-08-20T16:30:00Z" w16du:dateUtc="2024-08-20T14:30:00Z">
        <w:r w:rsidR="007D5EA7">
          <w:t xml:space="preserve">according to Clause </w:t>
        </w:r>
        <w:r w:rsidR="007D5EA7">
          <w:fldChar w:fldCharType="begin"/>
        </w:r>
        <w:r w:rsidR="007D5EA7">
          <w:instrText xml:space="preserve"> REF _Ref175063833 \w \h </w:instrText>
        </w:r>
      </w:ins>
      <w:r w:rsidR="007D5EA7">
        <w:fldChar w:fldCharType="separate"/>
      </w:r>
      <w:ins w:id="139" w:author="AIB" w:date="2024-08-20T16:49:00Z" w16du:dateUtc="2024-08-20T14:49:00Z">
        <w:r w:rsidR="00B012C9">
          <w:t>6.3</w:t>
        </w:r>
      </w:ins>
      <w:ins w:id="140" w:author="AIB" w:date="2024-08-20T16:30:00Z" w16du:dateUtc="2024-08-20T14:30:00Z">
        <w:r w:rsidR="007D5EA7">
          <w:fldChar w:fldCharType="end"/>
        </w:r>
      </w:ins>
      <w:ins w:id="141" w:author="AIB" w:date="2024-08-20T16:33:00Z" w16du:dateUtc="2024-08-20T14:33:00Z">
        <w:r w:rsidR="00FF3F83">
          <w:t>; each such payment shall always amount to the valu</w:t>
        </w:r>
      </w:ins>
      <w:ins w:id="142" w:author="AIB" w:date="2024-08-20T16:34:00Z" w16du:dateUtc="2024-08-20T14:34:00Z">
        <w:r w:rsidR="00FF3F83">
          <w:t>e of the respective delivery and shall</w:t>
        </w:r>
        <w:r w:rsidR="009A6A85">
          <w:t xml:space="preserve"> be paid</w:t>
        </w:r>
      </w:ins>
      <w:ins w:id="143" w:author="AIB" w:date="2024-08-20T16:29:00Z" w16du:dateUtc="2024-08-20T14:29:00Z">
        <w:r w:rsidR="00666408">
          <w:t xml:space="preserve"> </w:t>
        </w:r>
      </w:ins>
      <w:r w:rsidR="009E0478" w:rsidRPr="00A40C77">
        <w:t xml:space="preserve">within thirty (30) days after </w:t>
      </w:r>
      <w:r w:rsidR="00161BCB" w:rsidRPr="00A40C77">
        <w:t xml:space="preserve">the </w:t>
      </w:r>
      <w:r w:rsidR="009E0478" w:rsidRPr="00A40C77">
        <w:t xml:space="preserve">receipt </w:t>
      </w:r>
      <w:r w:rsidR="004314C9">
        <w:t xml:space="preserve">(or issuance) </w:t>
      </w:r>
      <w:r w:rsidR="009E0478" w:rsidRPr="00A40C77">
        <w:t>of the following documents by the Customer:</w:t>
      </w:r>
    </w:p>
    <w:p w14:paraId="5574FB7F" w14:textId="53B25D83" w:rsidR="002822FB" w:rsidRPr="00A40C77" w:rsidRDefault="00E66829" w:rsidP="00791A15">
      <w:pPr>
        <w:pStyle w:val="ENClaneki"/>
        <w:numPr>
          <w:ilvl w:val="3"/>
          <w:numId w:val="20"/>
        </w:numPr>
        <w:tabs>
          <w:tab w:val="clear" w:pos="1418"/>
        </w:tabs>
        <w:ind w:left="1701" w:hanging="567"/>
        <w:rPr>
          <w:lang w:val="en-GB"/>
        </w:rPr>
      </w:pPr>
      <w:r w:rsidRPr="00A40C77">
        <w:rPr>
          <w:lang w:val="en-GB"/>
        </w:rPr>
        <w:t xml:space="preserve">A copy of the written confirmation by the Customer that </w:t>
      </w:r>
      <w:del w:id="144" w:author="AIB" w:date="2024-08-20T16:34:00Z" w16du:dateUtc="2024-08-20T14:34:00Z">
        <w:r w:rsidR="004314C9" w:rsidDel="009A6A85">
          <w:rPr>
            <w:lang w:val="en-GB"/>
          </w:rPr>
          <w:delText xml:space="preserve">both </w:delText>
        </w:r>
      </w:del>
      <w:r w:rsidRPr="00A40C77">
        <w:rPr>
          <w:lang w:val="en-GB"/>
        </w:rPr>
        <w:t>the</w:t>
      </w:r>
      <w:ins w:id="145" w:author="AIB" w:date="2024-08-20T16:34:00Z" w16du:dateUtc="2024-08-20T14:34:00Z">
        <w:r w:rsidR="009A6A85">
          <w:rPr>
            <w:lang w:val="en-GB"/>
          </w:rPr>
          <w:t xml:space="preserve"> respective partial delivery of the</w:t>
        </w:r>
      </w:ins>
      <w:r w:rsidRPr="00A40C77">
        <w:rPr>
          <w:lang w:val="en-GB"/>
        </w:rPr>
        <w:t xml:space="preserve"> First Part of the Equip</w:t>
      </w:r>
      <w:r w:rsidR="00F31198" w:rsidRPr="00A40C77">
        <w:rPr>
          <w:lang w:val="en-GB"/>
        </w:rPr>
        <w:t>ment and</w:t>
      </w:r>
      <w:ins w:id="146" w:author="AIB" w:date="2024-08-20T16:34:00Z" w16du:dateUtc="2024-08-20T14:34:00Z">
        <w:r w:rsidR="009A6A85">
          <w:rPr>
            <w:lang w:val="en-GB"/>
          </w:rPr>
          <w:t>/or</w:t>
        </w:r>
      </w:ins>
      <w:r w:rsidR="00F31198" w:rsidRPr="00A40C77">
        <w:rPr>
          <w:lang w:val="en-GB"/>
        </w:rPr>
        <w:t xml:space="preserve"> the Second Part </w:t>
      </w:r>
      <w:r w:rsidR="002822FB" w:rsidRPr="00A40C77">
        <w:rPr>
          <w:lang w:val="en-GB"/>
        </w:rPr>
        <w:t xml:space="preserve">of the Equipment were completely </w:t>
      </w:r>
      <w:r w:rsidR="009E0478" w:rsidRPr="00A40C77">
        <w:rPr>
          <w:lang w:val="en-GB"/>
        </w:rPr>
        <w:t xml:space="preserve">delivered to the Site pursuant to Clause </w:t>
      </w:r>
      <w:r w:rsidR="009E0478" w:rsidRPr="00A40C77">
        <w:rPr>
          <w:lang w:val="en-GB"/>
        </w:rPr>
        <w:fldChar w:fldCharType="begin"/>
      </w:r>
      <w:r w:rsidR="009E0478" w:rsidRPr="00A40C77">
        <w:rPr>
          <w:lang w:val="en-GB"/>
        </w:rPr>
        <w:instrText xml:space="preserve"> REF _Ref171342859 \w \h </w:instrText>
      </w:r>
      <w:r w:rsidR="0004777D" w:rsidRPr="00A40C77">
        <w:rPr>
          <w:lang w:val="en-GB"/>
        </w:rPr>
        <w:instrText xml:space="preserve"> \* MERGEFORMAT </w:instrText>
      </w:r>
      <w:r w:rsidR="009E0478" w:rsidRPr="00A40C77">
        <w:rPr>
          <w:lang w:val="en-GB"/>
        </w:rPr>
      </w:r>
      <w:r w:rsidR="009E0478" w:rsidRPr="00A40C77">
        <w:rPr>
          <w:lang w:val="en-GB"/>
        </w:rPr>
        <w:fldChar w:fldCharType="separate"/>
      </w:r>
      <w:r w:rsidR="00B012C9">
        <w:rPr>
          <w:lang w:val="en-GB"/>
        </w:rPr>
        <w:t>6.1</w:t>
      </w:r>
      <w:r w:rsidR="009E0478" w:rsidRPr="00A40C77">
        <w:rPr>
          <w:lang w:val="en-GB"/>
        </w:rPr>
        <w:fldChar w:fldCharType="end"/>
      </w:r>
      <w:r w:rsidR="002822FB" w:rsidRPr="00A40C77">
        <w:rPr>
          <w:lang w:val="en-GB"/>
        </w:rPr>
        <w:t>; and</w:t>
      </w:r>
    </w:p>
    <w:p w14:paraId="26A79B9A" w14:textId="0822FF3E" w:rsidR="009E0478" w:rsidRPr="00A40C77" w:rsidRDefault="004314C9" w:rsidP="00791A15">
      <w:pPr>
        <w:pStyle w:val="ENClaneki"/>
        <w:numPr>
          <w:ilvl w:val="3"/>
          <w:numId w:val="20"/>
        </w:numPr>
        <w:tabs>
          <w:tab w:val="clear" w:pos="1418"/>
        </w:tabs>
        <w:ind w:left="1701" w:hanging="567"/>
        <w:rPr>
          <w:lang w:val="en-GB"/>
        </w:rPr>
      </w:pPr>
      <w:r>
        <w:rPr>
          <w:lang w:val="en-GB"/>
        </w:rPr>
        <w:t>Contractor’s</w:t>
      </w:r>
      <w:r w:rsidRPr="00A40C77">
        <w:rPr>
          <w:lang w:val="en-GB"/>
        </w:rPr>
        <w:t xml:space="preserve"> </w:t>
      </w:r>
      <w:r w:rsidR="002822FB" w:rsidRPr="00A40C77">
        <w:rPr>
          <w:lang w:val="en-GB"/>
        </w:rPr>
        <w:t>invoice relating to th</w:t>
      </w:r>
      <w:ins w:id="147" w:author="AIB" w:date="2024-08-20T16:37:00Z" w16du:dateUtc="2024-08-20T14:37:00Z">
        <w:r w:rsidR="004F3CAA">
          <w:rPr>
            <w:lang w:val="en-GB"/>
          </w:rPr>
          <w:t>e respective partial</w:t>
        </w:r>
      </w:ins>
      <w:del w:id="148" w:author="AIB" w:date="2024-08-20T16:37:00Z" w16du:dateUtc="2024-08-20T14:37:00Z">
        <w:r w:rsidR="002822FB" w:rsidRPr="00A40C77" w:rsidDel="004F3CAA">
          <w:rPr>
            <w:lang w:val="en-GB"/>
          </w:rPr>
          <w:delText>is</w:delText>
        </w:r>
      </w:del>
      <w:r w:rsidR="002822FB" w:rsidRPr="00A40C77">
        <w:rPr>
          <w:lang w:val="en-GB"/>
        </w:rPr>
        <w:t xml:space="preserve"> payment</w:t>
      </w:r>
      <w:r w:rsidR="009E0478" w:rsidRPr="00A40C77">
        <w:rPr>
          <w:lang w:val="en-GB"/>
        </w:rPr>
        <w:t>.</w:t>
      </w:r>
    </w:p>
    <w:p w14:paraId="1C6381B6" w14:textId="7D8F20D8" w:rsidR="002822FB" w:rsidRPr="00A40C77" w:rsidRDefault="002822FB" w:rsidP="00490379">
      <w:pPr>
        <w:pStyle w:val="ENClaneka"/>
        <w:keepNext/>
        <w:keepLines/>
        <w:tabs>
          <w:tab w:val="clear" w:pos="992"/>
        </w:tabs>
        <w:rPr>
          <w:b/>
          <w:bCs/>
          <w:lang w:val="en-GB"/>
        </w:rPr>
      </w:pPr>
      <w:r w:rsidRPr="00A40C77">
        <w:rPr>
          <w:b/>
          <w:bCs/>
          <w:lang w:val="en-GB"/>
        </w:rPr>
        <w:t>Delivery of the Third Part of the Equipment</w:t>
      </w:r>
      <w:ins w:id="149" w:author="AIB" w:date="2024-08-20T16:35:00Z" w16du:dateUtc="2024-08-20T14:35:00Z">
        <w:r w:rsidR="00036D56">
          <w:rPr>
            <w:b/>
            <w:bCs/>
            <w:lang w:val="en-GB"/>
          </w:rPr>
          <w:t xml:space="preserve"> (pro-rata deliveries and payments):</w:t>
        </w:r>
      </w:ins>
    </w:p>
    <w:p w14:paraId="0D67B9D9" w14:textId="102AE9C9" w:rsidR="0019589B" w:rsidRPr="00A40C77" w:rsidRDefault="004D64D2" w:rsidP="002822FB">
      <w:pPr>
        <w:pStyle w:val="ENTexta"/>
        <w:ind w:left="993"/>
      </w:pPr>
      <w:r w:rsidRPr="00A40C77">
        <w:t>Ten</w:t>
      </w:r>
      <w:r w:rsidR="00677DEF" w:rsidRPr="00A40C77">
        <w:t xml:space="preserve"> percent (</w:t>
      </w:r>
      <w:r w:rsidRPr="00A40C77">
        <w:t>10</w:t>
      </w:r>
      <w:r w:rsidR="00677DEF" w:rsidRPr="00A40C77">
        <w:t>%) of the Contract Price</w:t>
      </w:r>
      <w:r w:rsidR="002822FB" w:rsidRPr="00A40C77">
        <w:t xml:space="preserve"> shall be paid </w:t>
      </w:r>
      <w:ins w:id="150" w:author="AIB" w:date="2024-08-20T16:36:00Z" w16du:dateUtc="2024-08-20T14:36:00Z">
        <w:r w:rsidR="004F3CAA">
          <w:t>in</w:t>
        </w:r>
      </w:ins>
      <w:ins w:id="151" w:author="AIB" w:date="2024-08-20T16:38:00Z" w16du:dateUtc="2024-08-20T14:38:00Z">
        <w:r w:rsidR="007466C4">
          <w:t xml:space="preserve"> the maximum of five (5) pro</w:t>
        </w:r>
        <w:r w:rsidR="00FB0335">
          <w:t>-rata payments relating to the maximum allowed five (5) partial deliveries</w:t>
        </w:r>
      </w:ins>
      <w:ins w:id="152" w:author="AIB" w:date="2024-08-20T16:39:00Z" w16du:dateUtc="2024-08-20T14:39:00Z">
        <w:r w:rsidR="009615E7">
          <w:t xml:space="preserve"> of the Third Part</w:t>
        </w:r>
        <w:r w:rsidR="00111D09">
          <w:t>y of the Equipmen</w:t>
        </w:r>
      </w:ins>
      <w:ins w:id="153" w:author="AIB" w:date="2024-08-20T16:40:00Z" w16du:dateUtc="2024-08-20T14:40:00Z">
        <w:r w:rsidR="00111D09">
          <w:t xml:space="preserve">t according to Clause </w:t>
        </w:r>
        <w:r w:rsidR="00111D09">
          <w:fldChar w:fldCharType="begin"/>
        </w:r>
        <w:r w:rsidR="00111D09">
          <w:instrText xml:space="preserve"> REF _Ref175063833 \w \h </w:instrText>
        </w:r>
      </w:ins>
      <w:ins w:id="154" w:author="AIB" w:date="2024-08-20T16:40:00Z" w16du:dateUtc="2024-08-20T14:40:00Z">
        <w:r w:rsidR="00111D09">
          <w:fldChar w:fldCharType="separate"/>
        </w:r>
      </w:ins>
      <w:ins w:id="155" w:author="AIB" w:date="2024-08-20T16:49:00Z" w16du:dateUtc="2024-08-20T14:49:00Z">
        <w:r w:rsidR="00B012C9">
          <w:t>6.3</w:t>
        </w:r>
      </w:ins>
      <w:ins w:id="156" w:author="AIB" w:date="2024-08-20T16:40:00Z" w16du:dateUtc="2024-08-20T14:40:00Z">
        <w:r w:rsidR="00111D09">
          <w:fldChar w:fldCharType="end"/>
        </w:r>
        <w:r w:rsidR="00111D09">
          <w:t>; each such payment shall always amount to the value of the respective delivery and shall be paid</w:t>
        </w:r>
      </w:ins>
      <w:ins w:id="157" w:author="AIB" w:date="2024-08-20T16:36:00Z" w16du:dateUtc="2024-08-20T14:36:00Z">
        <w:r w:rsidR="004F3CAA">
          <w:t xml:space="preserve"> </w:t>
        </w:r>
      </w:ins>
      <w:r w:rsidR="0019589B" w:rsidRPr="00A40C77">
        <w:t xml:space="preserve">within thirty (30) days after </w:t>
      </w:r>
      <w:r w:rsidR="00C6117D" w:rsidRPr="00A40C77">
        <w:t xml:space="preserve">the </w:t>
      </w:r>
      <w:r w:rsidR="0019589B" w:rsidRPr="00A40C77">
        <w:t xml:space="preserve">receipt </w:t>
      </w:r>
      <w:r w:rsidR="004314C9">
        <w:t xml:space="preserve">(or issuance) </w:t>
      </w:r>
      <w:r w:rsidR="0019589B" w:rsidRPr="00A40C77">
        <w:t>of the following documents by the Customer:</w:t>
      </w:r>
    </w:p>
    <w:p w14:paraId="4B2F2B28" w14:textId="0A2BA4D9" w:rsidR="00490379" w:rsidRPr="00A40C77" w:rsidRDefault="00C6117D" w:rsidP="005B493A">
      <w:pPr>
        <w:pStyle w:val="ENClaneki"/>
        <w:numPr>
          <w:ilvl w:val="3"/>
          <w:numId w:val="35"/>
        </w:numPr>
        <w:tabs>
          <w:tab w:val="clear" w:pos="1418"/>
        </w:tabs>
        <w:ind w:left="1701" w:hanging="567"/>
        <w:rPr>
          <w:lang w:val="en-GB"/>
        </w:rPr>
      </w:pPr>
      <w:r w:rsidRPr="00A40C77">
        <w:rPr>
          <w:lang w:val="en-GB"/>
        </w:rPr>
        <w:t xml:space="preserve">A copy of the </w:t>
      </w:r>
      <w:r w:rsidR="00677DEF" w:rsidRPr="00A40C77">
        <w:rPr>
          <w:lang w:val="en-GB"/>
        </w:rPr>
        <w:t xml:space="preserve">written confirmation by the Customer that the </w:t>
      </w:r>
      <w:ins w:id="158" w:author="AIB" w:date="2024-08-20T16:40:00Z" w16du:dateUtc="2024-08-20T14:40:00Z">
        <w:r w:rsidR="00111D09">
          <w:rPr>
            <w:lang w:val="en-GB"/>
          </w:rPr>
          <w:t>r</w:t>
        </w:r>
      </w:ins>
      <w:ins w:id="159" w:author="AIB" w:date="2024-08-20T16:41:00Z" w16du:dateUtc="2024-08-20T14:41:00Z">
        <w:r w:rsidR="00111D09">
          <w:rPr>
            <w:lang w:val="en-GB"/>
          </w:rPr>
          <w:t xml:space="preserve">espective partial delivery of the </w:t>
        </w:r>
      </w:ins>
      <w:r w:rsidRPr="00A40C77">
        <w:rPr>
          <w:lang w:val="en-GB"/>
        </w:rPr>
        <w:t>Third Part of the Equi</w:t>
      </w:r>
      <w:r w:rsidR="00490379" w:rsidRPr="00A40C77">
        <w:rPr>
          <w:lang w:val="en-GB"/>
        </w:rPr>
        <w:t xml:space="preserve">pment </w:t>
      </w:r>
      <w:r w:rsidR="00677DEF" w:rsidRPr="00A40C77">
        <w:rPr>
          <w:lang w:val="en-GB"/>
        </w:rPr>
        <w:t>was</w:t>
      </w:r>
      <w:r w:rsidR="00490379" w:rsidRPr="00A40C77">
        <w:rPr>
          <w:lang w:val="en-GB"/>
        </w:rPr>
        <w:t xml:space="preserve"> completely</w:t>
      </w:r>
      <w:r w:rsidR="00677DEF" w:rsidRPr="00A40C77">
        <w:rPr>
          <w:lang w:val="en-GB"/>
        </w:rPr>
        <w:t xml:space="preserve"> delivered to the Site pursuant to Clause </w:t>
      </w:r>
      <w:r w:rsidR="00677DEF" w:rsidRPr="00A40C77">
        <w:rPr>
          <w:lang w:val="en-GB"/>
        </w:rPr>
        <w:fldChar w:fldCharType="begin"/>
      </w:r>
      <w:r w:rsidR="00677DEF" w:rsidRPr="00A40C77">
        <w:rPr>
          <w:lang w:val="en-GB"/>
        </w:rPr>
        <w:instrText xml:space="preserve"> REF _Ref171342859 \w \h  \* MERGEFORMAT </w:instrText>
      </w:r>
      <w:r w:rsidR="00677DEF" w:rsidRPr="00A40C77">
        <w:rPr>
          <w:lang w:val="en-GB"/>
        </w:rPr>
      </w:r>
      <w:r w:rsidR="00677DEF" w:rsidRPr="00A40C77">
        <w:rPr>
          <w:lang w:val="en-GB"/>
        </w:rPr>
        <w:fldChar w:fldCharType="separate"/>
      </w:r>
      <w:r w:rsidR="00B012C9">
        <w:rPr>
          <w:lang w:val="en-GB"/>
        </w:rPr>
        <w:t>6.1</w:t>
      </w:r>
      <w:r w:rsidR="00677DEF" w:rsidRPr="00A40C77">
        <w:rPr>
          <w:lang w:val="en-GB"/>
        </w:rPr>
        <w:fldChar w:fldCharType="end"/>
      </w:r>
      <w:r w:rsidR="00490379" w:rsidRPr="00A40C77">
        <w:rPr>
          <w:lang w:val="en-GB"/>
        </w:rPr>
        <w:t>; and</w:t>
      </w:r>
    </w:p>
    <w:p w14:paraId="118EFA0C" w14:textId="435E34F1" w:rsidR="00677DEF" w:rsidRPr="00A40C77" w:rsidRDefault="004314C9" w:rsidP="005B493A">
      <w:pPr>
        <w:pStyle w:val="ENClaneki"/>
        <w:numPr>
          <w:ilvl w:val="3"/>
          <w:numId w:val="35"/>
        </w:numPr>
        <w:tabs>
          <w:tab w:val="clear" w:pos="1418"/>
        </w:tabs>
        <w:ind w:left="1701" w:hanging="567"/>
        <w:rPr>
          <w:lang w:val="en-GB"/>
        </w:rPr>
      </w:pPr>
      <w:r>
        <w:rPr>
          <w:lang w:val="en-GB"/>
        </w:rPr>
        <w:t>Contractor’s</w:t>
      </w:r>
      <w:r w:rsidR="00490379" w:rsidRPr="00A40C77">
        <w:rPr>
          <w:lang w:val="en-GB"/>
        </w:rPr>
        <w:t xml:space="preserve"> invoice relating to th</w:t>
      </w:r>
      <w:ins w:id="160" w:author="AIB" w:date="2024-08-20T16:41:00Z" w16du:dateUtc="2024-08-20T14:41:00Z">
        <w:r w:rsidR="00267317">
          <w:rPr>
            <w:lang w:val="en-GB"/>
          </w:rPr>
          <w:t>e respective partial</w:t>
        </w:r>
      </w:ins>
      <w:del w:id="161" w:author="AIB" w:date="2024-08-20T16:41:00Z" w16du:dateUtc="2024-08-20T14:41:00Z">
        <w:r w:rsidR="00490379" w:rsidRPr="00A40C77" w:rsidDel="00267317">
          <w:rPr>
            <w:lang w:val="en-GB"/>
          </w:rPr>
          <w:delText>is</w:delText>
        </w:r>
      </w:del>
      <w:r w:rsidR="00490379" w:rsidRPr="00A40C77">
        <w:rPr>
          <w:lang w:val="en-GB"/>
        </w:rPr>
        <w:t xml:space="preserve"> payment</w:t>
      </w:r>
      <w:r w:rsidR="00677DEF" w:rsidRPr="00A40C77">
        <w:rPr>
          <w:lang w:val="en-GB"/>
        </w:rPr>
        <w:t>.</w:t>
      </w:r>
      <w:commentRangeEnd w:id="132"/>
      <w:r w:rsidR="00267317">
        <w:rPr>
          <w:rStyle w:val="Odkaznakoment"/>
          <w:lang w:eastAsia="cs-CZ"/>
        </w:rPr>
        <w:commentReference w:id="132"/>
      </w:r>
    </w:p>
    <w:p w14:paraId="24B7634A" w14:textId="77777777" w:rsidR="0025568A" w:rsidRPr="00A40C77" w:rsidRDefault="0025568A" w:rsidP="0025568A">
      <w:pPr>
        <w:pStyle w:val="ENClaneka"/>
        <w:keepNext/>
        <w:keepLines/>
        <w:rPr>
          <w:b/>
          <w:bCs/>
          <w:lang w:val="en-GB"/>
        </w:rPr>
      </w:pPr>
      <w:r w:rsidRPr="00A40C77">
        <w:rPr>
          <w:b/>
          <w:bCs/>
          <w:lang w:val="en-GB"/>
        </w:rPr>
        <w:t>Hot Commissioning of the First Part of the Equipment:</w:t>
      </w:r>
    </w:p>
    <w:p w14:paraId="2A68CB40" w14:textId="3B53ED91" w:rsidR="0025568A" w:rsidRPr="00A40C77" w:rsidRDefault="0025568A" w:rsidP="0025568A">
      <w:pPr>
        <w:pStyle w:val="ENTexta"/>
        <w:ind w:left="993"/>
      </w:pPr>
      <w:r w:rsidRPr="00A40C77">
        <w:t xml:space="preserve">Four percent (4%) of the Contract Price shall be paid within thirty (30) days after the receipt </w:t>
      </w:r>
      <w:r w:rsidR="00F61F00">
        <w:t xml:space="preserve">(or issuance) </w:t>
      </w:r>
      <w:r w:rsidRPr="00A40C77">
        <w:t>of the following documents by the Customer:</w:t>
      </w:r>
    </w:p>
    <w:p w14:paraId="114A2707" w14:textId="42F3EFF0" w:rsidR="0025568A" w:rsidRPr="00A40C77" w:rsidRDefault="0025568A" w:rsidP="0025568A">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First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64C7E3AC" w14:textId="68728431" w:rsidR="0025568A" w:rsidRPr="00A40C77" w:rsidRDefault="00F61F00" w:rsidP="0025568A">
      <w:pPr>
        <w:pStyle w:val="ENClaneki"/>
        <w:numPr>
          <w:ilvl w:val="3"/>
          <w:numId w:val="21"/>
        </w:numPr>
        <w:tabs>
          <w:tab w:val="clear" w:pos="1418"/>
        </w:tabs>
        <w:ind w:left="1560" w:hanging="567"/>
        <w:rPr>
          <w:lang w:val="en-GB"/>
        </w:rPr>
      </w:pPr>
      <w:r>
        <w:rPr>
          <w:lang w:val="en-GB"/>
        </w:rPr>
        <w:t>Contractor’s</w:t>
      </w:r>
      <w:r w:rsidR="0025568A" w:rsidRPr="00A40C77">
        <w:rPr>
          <w:lang w:val="en-GB"/>
        </w:rPr>
        <w:t xml:space="preserve"> invoice relating to this payment.</w:t>
      </w:r>
    </w:p>
    <w:p w14:paraId="28CECBF1" w14:textId="77777777" w:rsidR="00A5082B" w:rsidRPr="00A40C77" w:rsidRDefault="00A5082B" w:rsidP="00A5082B">
      <w:pPr>
        <w:pStyle w:val="ENClaneka"/>
        <w:keepNext/>
        <w:keepLines/>
        <w:numPr>
          <w:ilvl w:val="2"/>
          <w:numId w:val="21"/>
        </w:numPr>
        <w:rPr>
          <w:b/>
          <w:bCs/>
          <w:lang w:val="en-GB"/>
        </w:rPr>
      </w:pPr>
      <w:r w:rsidRPr="00A40C77">
        <w:rPr>
          <w:b/>
          <w:bCs/>
          <w:lang w:val="en-GB"/>
        </w:rPr>
        <w:t>Hot Commissioning of the Second Part of the Equipment:</w:t>
      </w:r>
    </w:p>
    <w:p w14:paraId="2072ADED" w14:textId="75A32FEC" w:rsidR="00A5082B" w:rsidRPr="00A40C77" w:rsidRDefault="00A5082B" w:rsidP="00A5082B">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6A871A9D" w14:textId="34E0712E" w:rsidR="00A5082B" w:rsidRPr="00A40C77" w:rsidRDefault="00A5082B" w:rsidP="00A5082B">
      <w:pPr>
        <w:pStyle w:val="ENClaneki"/>
        <w:numPr>
          <w:ilvl w:val="3"/>
          <w:numId w:val="21"/>
        </w:numPr>
        <w:tabs>
          <w:tab w:val="clear" w:pos="1418"/>
        </w:tabs>
        <w:ind w:left="1560" w:hanging="567"/>
        <w:rPr>
          <w:lang w:val="en-GB"/>
        </w:rPr>
      </w:pPr>
      <w:r w:rsidRPr="00A40C77">
        <w:rPr>
          <w:lang w:val="en-GB"/>
        </w:rPr>
        <w:t xml:space="preserve">A </w:t>
      </w:r>
      <w:r w:rsidR="00782FD6" w:rsidRPr="00A40C77">
        <w:rPr>
          <w:lang w:val="en-GB"/>
        </w:rPr>
        <w:t xml:space="preserve">copy of the </w:t>
      </w:r>
      <w:r w:rsidRPr="00A40C77">
        <w:rPr>
          <w:lang w:val="en-GB"/>
        </w:rPr>
        <w:t xml:space="preserve">written protocol signed by the Customer evidencing the successful completion of the Hot Commissioning of the Second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5C14D7BE" w14:textId="50C1E9A9" w:rsidR="00A5082B" w:rsidRPr="00A40C77" w:rsidRDefault="00F61F00" w:rsidP="00A5082B">
      <w:pPr>
        <w:pStyle w:val="ENClaneki"/>
        <w:numPr>
          <w:ilvl w:val="3"/>
          <w:numId w:val="21"/>
        </w:numPr>
        <w:tabs>
          <w:tab w:val="clear" w:pos="1418"/>
        </w:tabs>
        <w:ind w:left="1560" w:hanging="567"/>
        <w:rPr>
          <w:lang w:val="en-GB"/>
        </w:rPr>
      </w:pPr>
      <w:r>
        <w:rPr>
          <w:lang w:val="en-GB"/>
        </w:rPr>
        <w:t>Contractor’s</w:t>
      </w:r>
      <w:r w:rsidR="00A5082B" w:rsidRPr="00A40C77">
        <w:rPr>
          <w:lang w:val="en-GB"/>
        </w:rPr>
        <w:t xml:space="preserve"> invoice relating to this payment.</w:t>
      </w:r>
    </w:p>
    <w:p w14:paraId="4A466069" w14:textId="77777777" w:rsidR="005B65FD" w:rsidRPr="00A40C77" w:rsidRDefault="005B65FD" w:rsidP="005B65FD">
      <w:pPr>
        <w:pStyle w:val="ENClaneka"/>
        <w:keepNext/>
        <w:keepLines/>
        <w:numPr>
          <w:ilvl w:val="2"/>
          <w:numId w:val="21"/>
        </w:numPr>
        <w:rPr>
          <w:b/>
          <w:bCs/>
          <w:lang w:val="en-GB"/>
        </w:rPr>
      </w:pPr>
      <w:r w:rsidRPr="00A40C77">
        <w:rPr>
          <w:b/>
          <w:bCs/>
          <w:lang w:val="en-GB"/>
        </w:rPr>
        <w:lastRenderedPageBreak/>
        <w:t>Hot Commissioning of the Third Part of the Equipment:</w:t>
      </w:r>
    </w:p>
    <w:p w14:paraId="08ED7490" w14:textId="3533764E" w:rsidR="005B65FD" w:rsidRPr="00A40C77" w:rsidRDefault="005B65FD" w:rsidP="005B65FD">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189D78AE" w14:textId="4857EC57" w:rsidR="005B65FD" w:rsidRPr="00A40C77" w:rsidRDefault="005B65FD" w:rsidP="005B65FD">
      <w:pPr>
        <w:pStyle w:val="ENClaneki"/>
        <w:numPr>
          <w:ilvl w:val="3"/>
          <w:numId w:val="21"/>
        </w:numPr>
        <w:tabs>
          <w:tab w:val="clear" w:pos="1418"/>
        </w:tabs>
        <w:ind w:left="1560" w:hanging="567"/>
        <w:rPr>
          <w:lang w:val="en-GB"/>
        </w:rPr>
      </w:pPr>
      <w:r w:rsidRPr="00A40C77">
        <w:rPr>
          <w:lang w:val="en-GB"/>
        </w:rPr>
        <w:t xml:space="preserve">A copy of the written protocol signed by the Customer evidencing the successful completion of the Hot Commissioning of the Third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B012C9">
        <w:rPr>
          <w:lang w:val="en-GB"/>
        </w:rPr>
        <w:t>22.1(c)</w:t>
      </w:r>
      <w:r w:rsidRPr="00A40C77">
        <w:rPr>
          <w:lang w:val="en-GB"/>
        </w:rPr>
        <w:fldChar w:fldCharType="end"/>
      </w:r>
      <w:r w:rsidRPr="00A40C77">
        <w:rPr>
          <w:lang w:val="en-GB"/>
        </w:rPr>
        <w:t>; and</w:t>
      </w:r>
    </w:p>
    <w:p w14:paraId="6C2B5FCF" w14:textId="3C572688" w:rsidR="005B65FD" w:rsidRPr="00A40C77" w:rsidRDefault="00F61F00" w:rsidP="005B65FD">
      <w:pPr>
        <w:pStyle w:val="ENClaneki"/>
        <w:numPr>
          <w:ilvl w:val="3"/>
          <w:numId w:val="21"/>
        </w:numPr>
        <w:tabs>
          <w:tab w:val="clear" w:pos="1418"/>
        </w:tabs>
        <w:ind w:left="1560" w:hanging="567"/>
        <w:rPr>
          <w:lang w:val="en-GB"/>
        </w:rPr>
      </w:pPr>
      <w:r>
        <w:rPr>
          <w:lang w:val="en-GB"/>
        </w:rPr>
        <w:t>Contractor’s</w:t>
      </w:r>
      <w:r w:rsidRPr="00A40C77" w:rsidDel="00F61F00">
        <w:rPr>
          <w:lang w:val="en-GB"/>
        </w:rPr>
        <w:t xml:space="preserve"> </w:t>
      </w:r>
      <w:r w:rsidR="005B65FD" w:rsidRPr="00A40C77">
        <w:rPr>
          <w:lang w:val="en-GB"/>
        </w:rPr>
        <w:t>invoice relating to this payment.</w:t>
      </w:r>
    </w:p>
    <w:p w14:paraId="3A8ADC6F" w14:textId="29E77C3A" w:rsidR="00F03109" w:rsidRPr="00A40C77" w:rsidRDefault="00FF6B4D" w:rsidP="00791A15">
      <w:pPr>
        <w:pStyle w:val="ENClaneka"/>
        <w:numPr>
          <w:ilvl w:val="2"/>
          <w:numId w:val="21"/>
        </w:numPr>
        <w:tabs>
          <w:tab w:val="clear" w:pos="992"/>
        </w:tabs>
        <w:ind w:left="1134" w:hanging="567"/>
        <w:rPr>
          <w:b/>
          <w:bCs/>
          <w:lang w:val="en-GB"/>
        </w:rPr>
      </w:pPr>
      <w:r w:rsidRPr="00A40C77">
        <w:rPr>
          <w:b/>
          <w:bCs/>
          <w:lang w:val="en-GB"/>
        </w:rPr>
        <w:t>Final payment:</w:t>
      </w:r>
    </w:p>
    <w:p w14:paraId="75AE7B9B" w14:textId="6B2E12AF" w:rsidR="00FF6B4D" w:rsidRPr="00A40C77" w:rsidRDefault="00897111" w:rsidP="00FF6B4D">
      <w:pPr>
        <w:pStyle w:val="ENTexta"/>
      </w:pPr>
      <w:r w:rsidRPr="00A40C77">
        <w:t>Ten percent (10%) of the Contract Price shall be paid within thirty (30) days after receipt of the following documents by the Customer:</w:t>
      </w:r>
    </w:p>
    <w:p w14:paraId="232C64F3" w14:textId="7EE51F48" w:rsidR="00A14731" w:rsidRPr="00A40C77" w:rsidRDefault="00A14731" w:rsidP="00732B50">
      <w:pPr>
        <w:pStyle w:val="ENClaneki"/>
        <w:tabs>
          <w:tab w:val="clear" w:pos="1418"/>
          <w:tab w:val="num" w:pos="1560"/>
        </w:tabs>
        <w:ind w:left="1560"/>
        <w:rPr>
          <w:lang w:val="en-GB"/>
        </w:rPr>
      </w:pPr>
      <w:r w:rsidRPr="00A40C77">
        <w:rPr>
          <w:lang w:val="en-GB"/>
        </w:rPr>
        <w:t>billing request on final payment</w:t>
      </w:r>
      <w:r w:rsidR="005C49FF" w:rsidRPr="00A40C77">
        <w:rPr>
          <w:lang w:val="en-GB"/>
        </w:rPr>
        <w:t xml:space="preserve"> jointly with the respective</w:t>
      </w:r>
      <w:r w:rsidR="00F61F00" w:rsidRPr="00F61F00">
        <w:rPr>
          <w:lang w:val="en-GB"/>
        </w:rPr>
        <w:t xml:space="preserve"> </w:t>
      </w:r>
      <w:r w:rsidR="00F61F00">
        <w:rPr>
          <w:lang w:val="en-GB"/>
        </w:rPr>
        <w:t>Contractor’s</w:t>
      </w:r>
      <w:r w:rsidR="005C49FF" w:rsidRPr="00A40C77">
        <w:rPr>
          <w:lang w:val="en-GB"/>
        </w:rPr>
        <w:t xml:space="preserve"> invoice</w:t>
      </w:r>
      <w:r w:rsidRPr="00A40C77">
        <w:rPr>
          <w:lang w:val="en-GB"/>
        </w:rPr>
        <w:t>;</w:t>
      </w:r>
    </w:p>
    <w:p w14:paraId="792986A8" w14:textId="77777777" w:rsidR="00A14731" w:rsidRPr="00A40C77" w:rsidRDefault="00A14731" w:rsidP="00732B50">
      <w:pPr>
        <w:pStyle w:val="ENClaneki"/>
        <w:tabs>
          <w:tab w:val="clear" w:pos="1418"/>
          <w:tab w:val="num" w:pos="1560"/>
        </w:tabs>
        <w:ind w:left="1560"/>
        <w:rPr>
          <w:lang w:val="en-GB"/>
        </w:rPr>
      </w:pPr>
      <w:r w:rsidRPr="00A40C77">
        <w:rPr>
          <w:lang w:val="en-GB"/>
        </w:rPr>
        <w:t>General Warranty Bond;</w:t>
      </w:r>
    </w:p>
    <w:p w14:paraId="5CA3A05F" w14:textId="491FC6B4" w:rsidR="00897111" w:rsidRPr="00A40C77" w:rsidRDefault="00A14731" w:rsidP="00732B50">
      <w:pPr>
        <w:pStyle w:val="ENClaneki"/>
        <w:tabs>
          <w:tab w:val="clear" w:pos="1418"/>
          <w:tab w:val="num" w:pos="1560"/>
        </w:tabs>
        <w:ind w:left="1560"/>
        <w:rPr>
          <w:lang w:val="en-GB"/>
        </w:rPr>
      </w:pPr>
      <w:r w:rsidRPr="00A40C77">
        <w:rPr>
          <w:lang w:val="en-GB"/>
        </w:rPr>
        <w:t>Project Closing Certificate signed by both Parties.</w:t>
      </w:r>
    </w:p>
    <w:p w14:paraId="0B377394" w14:textId="046EC413" w:rsidR="006332DE" w:rsidRPr="006332DE" w:rsidRDefault="006332DE" w:rsidP="006332DE">
      <w:pPr>
        <w:pStyle w:val="ENClaneki"/>
        <w:numPr>
          <w:ilvl w:val="0"/>
          <w:numId w:val="0"/>
        </w:numPr>
        <w:ind w:left="567"/>
        <w:rPr>
          <w:lang w:val="en-GB"/>
        </w:rPr>
      </w:pPr>
      <w:r w:rsidRPr="00BC2140">
        <w:rPr>
          <w:lang w:val="en-GB"/>
        </w:rPr>
        <w:t xml:space="preserve">For the avoidance of doubt, issuance, and delivery of the invoices mentioned in this Clause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B012C9">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B012C9">
        <w:rPr>
          <w:lang w:val="en-GB"/>
        </w:rPr>
        <w:t>27</w:t>
      </w:r>
      <w:r w:rsidR="00BC2140" w:rsidRPr="00BC2140">
        <w:rPr>
          <w:lang w:val="en-GB"/>
        </w:rPr>
        <w:fldChar w:fldCharType="end"/>
      </w:r>
      <w:r w:rsidR="00BC2140" w:rsidRPr="00BC2140">
        <w:rPr>
          <w:lang w:val="en-GB"/>
        </w:rPr>
        <w:t xml:space="preserve"> below</w:t>
      </w:r>
      <w:r w:rsidRPr="00BC2140">
        <w:rPr>
          <w:lang w:val="en-GB"/>
        </w:rPr>
        <w:t>.</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3BDEDECA"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B012C9">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62" w:name="_Ref171493307"/>
      <w:bookmarkStart w:id="163" w:name="_Toc175065227"/>
      <w:r w:rsidRPr="00A75846">
        <w:rPr>
          <w:lang w:val="en-GB"/>
        </w:rPr>
        <w:lastRenderedPageBreak/>
        <w:t>PAYMENT</w:t>
      </w:r>
      <w:bookmarkEnd w:id="162"/>
      <w:bookmarkEnd w:id="163"/>
    </w:p>
    <w:p w14:paraId="0D7110C5" w14:textId="63298438" w:rsidR="000373B4" w:rsidRPr="00A75846" w:rsidRDefault="000373B4" w:rsidP="00BC2140">
      <w:pPr>
        <w:pStyle w:val="ENClanek11"/>
      </w:pPr>
      <w:bookmarkStart w:id="164"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bookmarkEnd w:id="164"/>
    </w:p>
    <w:p w14:paraId="459D19C0" w14:textId="3731C934" w:rsidR="000373B4" w:rsidRPr="00A75846" w:rsidRDefault="000373B4" w:rsidP="000373B4">
      <w:pPr>
        <w:pStyle w:val="ENClanek11"/>
        <w:rPr>
          <w:lang w:val="en-GB"/>
        </w:rPr>
      </w:pPr>
      <w:bookmarkStart w:id="165" w:name="_Ref171347033"/>
      <w:r w:rsidRPr="00A75846">
        <w:rPr>
          <w:lang w:val="en-GB"/>
        </w:rPr>
        <w:t>The Contractor is obliged to deliver to the Customer a duly issued invoice in the electronic form (PDF format) within one (1) day from the date of issue at the e-mail address:</w:t>
      </w:r>
      <w:r w:rsidR="00F3445E">
        <w:rPr>
          <w:lang w:val="en-GB"/>
        </w:rPr>
        <w:t xml:space="preserve"> </w:t>
      </w:r>
      <w:hyperlink r:id="rId15" w:history="1">
        <w:r w:rsidR="00F3445E" w:rsidRPr="00EB581A">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F3445E">
        <w:rPr>
          <w:lang w:val="en-GB"/>
        </w:rPr>
        <w:t>27.2</w:t>
      </w:r>
      <w:r w:rsidR="00210148" w:rsidRPr="00A75846">
        <w:rPr>
          <w:lang w:val="en-GB"/>
        </w:rPr>
        <w:fldChar w:fldCharType="end"/>
      </w:r>
      <w:r w:rsidRPr="00A75846">
        <w:rPr>
          <w:lang w:val="en-GB"/>
        </w:rPr>
        <w:t>, nor sent by the Contractor in paper form.</w:t>
      </w:r>
      <w:bookmarkEnd w:id="165"/>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141582B8" w14:textId="0EFA8525" w:rsidR="00B93A39" w:rsidRPr="001C2F81" w:rsidRDefault="000373B4" w:rsidP="00C33FD6">
      <w:pPr>
        <w:pStyle w:val="ENClanek11"/>
        <w:keepNext/>
        <w:keepLines/>
        <w:rPr>
          <w:lang w:val="en-GB"/>
        </w:rPr>
      </w:pPr>
      <w:r w:rsidRPr="001C2F81">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1C2F81" w:rsidDel="00E33658">
        <w:rPr>
          <w:lang w:val="en-GB"/>
        </w:rPr>
        <w:t xml:space="preserve"> </w:t>
      </w:r>
      <w:commentRangeStart w:id="166"/>
      <w:commentRangeStart w:id="167"/>
      <w:ins w:id="168" w:author="AIB" w:date="2024-08-20T10:54:00Z" w16du:dateUtc="2024-08-20T08:54:00Z">
        <w:r w:rsidR="001C2F81" w:rsidRPr="001C2F81">
          <w:rPr>
            <w:lang w:val="en-GB"/>
          </w:rPr>
          <w:t>Without prejudice to the preceding sentences herein, if the justified returned invoice/billing request is rectified (corrected) within five (5) days of the return</w:t>
        </w:r>
      </w:ins>
      <w:ins w:id="169" w:author="AIB" w:date="2024-08-20T15:10:00Z" w16du:dateUtc="2024-08-20T13:10:00Z">
        <w:r w:rsidR="00240C20">
          <w:rPr>
            <w:lang w:val="en-GB"/>
          </w:rPr>
          <w:t xml:space="preserve"> date</w:t>
        </w:r>
      </w:ins>
      <w:ins w:id="170" w:author="AIB" w:date="2024-08-20T10:54:00Z" w16du:dateUtc="2024-08-20T08:54:00Z">
        <w:r w:rsidR="001C2F81" w:rsidRPr="001C2F81">
          <w:rPr>
            <w:lang w:val="en-GB"/>
          </w:rPr>
          <w:t xml:space="preserve">, the original period of maturity shall be applied and shall continue to run from the date of receipt of the rectified (corrected) invoice/billing request by the Customer. </w:t>
        </w:r>
        <w:commentRangeEnd w:id="166"/>
        <w:r w:rsidR="00240259">
          <w:rPr>
            <w:rStyle w:val="Odkaznakoment"/>
            <w:lang w:eastAsia="cs-CZ"/>
          </w:rPr>
          <w:commentReference w:id="166"/>
        </w:r>
      </w:ins>
      <w:commentRangeEnd w:id="167"/>
      <w:ins w:id="171" w:author="AIB" w:date="2024-08-20T10:58:00Z" w16du:dateUtc="2024-08-20T08:58:00Z">
        <w:r w:rsidR="00C34BD1">
          <w:rPr>
            <w:rStyle w:val="Odkaznakoment"/>
            <w:lang w:eastAsia="cs-CZ"/>
          </w:rPr>
          <w:commentReference w:id="167"/>
        </w:r>
      </w:ins>
    </w:p>
    <w:p w14:paraId="323218D9" w14:textId="13C90867" w:rsidR="00DC31C3" w:rsidRPr="001C2F81" w:rsidRDefault="00DC31C3" w:rsidP="00102766">
      <w:pPr>
        <w:pStyle w:val="ENClanek11"/>
        <w:keepNext/>
        <w:keepLines/>
        <w:rPr>
          <w:lang w:val="en-GB"/>
        </w:rPr>
      </w:pPr>
      <w:r w:rsidRPr="001C2F81">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5885CD29" w:rsidR="00AF06A9" w:rsidRPr="00A75846" w:rsidRDefault="00AF06A9" w:rsidP="00AF06A9">
      <w:pPr>
        <w:pStyle w:val="ENClaneka"/>
        <w:rPr>
          <w:lang w:val="en-GB"/>
        </w:rPr>
      </w:pPr>
      <w:r w:rsidRPr="00A75846">
        <w:rPr>
          <w:lang w:val="en-GB"/>
        </w:rPr>
        <w:t>in case the Contractor becomes an unreliable payer within the meaning of Act No. 235/2004</w:t>
      </w:r>
      <w:r w:rsidR="00623D4A">
        <w:rPr>
          <w:lang w:val="en-GB"/>
        </w:rPr>
        <w:t> </w:t>
      </w:r>
      <w:r w:rsidRPr="00A75846">
        <w:rPr>
          <w:lang w:val="en-GB"/>
        </w:rPr>
        <w:t>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172" w:name="_Ref171347021"/>
      <w:r w:rsidRPr="00A75846">
        <w:rPr>
          <w:lang w:val="en-GB"/>
        </w:rPr>
        <w:lastRenderedPageBreak/>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72"/>
    </w:p>
    <w:p w14:paraId="20EE6827" w14:textId="0BEF7672" w:rsidR="008101AA" w:rsidRPr="00A75846" w:rsidRDefault="00A043CC" w:rsidP="008101AA">
      <w:pPr>
        <w:pStyle w:val="ENNadpis1"/>
        <w:rPr>
          <w:lang w:val="en-GB"/>
        </w:rPr>
      </w:pPr>
      <w:bookmarkStart w:id="173" w:name="_Toc175065228"/>
      <w:r w:rsidRPr="00A75846">
        <w:rPr>
          <w:lang w:val="en-GB"/>
        </w:rPr>
        <w:t>TAXES AND DUTIES</w:t>
      </w:r>
      <w:bookmarkEnd w:id="173"/>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B7D9D">
      <w:pPr>
        <w:pStyle w:val="ENClanek11"/>
        <w:keepNext/>
        <w:keepLines/>
        <w:rPr>
          <w:b/>
          <w:bCs/>
          <w:lang w:val="en-GB"/>
        </w:rPr>
      </w:pPr>
      <w:bookmarkStart w:id="174" w:name="_Ref171344414"/>
      <w:r w:rsidRPr="00A75846">
        <w:rPr>
          <w:b/>
          <w:bCs/>
          <w:lang w:val="en-GB"/>
        </w:rPr>
        <w:t>Taxes in the Czech Republic</w:t>
      </w:r>
      <w:bookmarkEnd w:id="174"/>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0F725F6A"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B012C9">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75" w:name="_Ref171344440"/>
      <w:bookmarkStart w:id="176" w:name="_Toc175065229"/>
      <w:r w:rsidRPr="00A75846">
        <w:rPr>
          <w:lang w:val="en-GB"/>
        </w:rPr>
        <w:t>CHANGES</w:t>
      </w:r>
      <w:bookmarkEnd w:id="175"/>
      <w:bookmarkEnd w:id="176"/>
    </w:p>
    <w:p w14:paraId="3616FF84" w14:textId="7F4F57BE" w:rsidR="00C5777E" w:rsidRPr="00A75846" w:rsidRDefault="00F52AD3" w:rsidP="00C5777E">
      <w:pPr>
        <w:pStyle w:val="ENClanek11"/>
        <w:rPr>
          <w:lang w:val="en-GB"/>
        </w:rPr>
      </w:pPr>
      <w:bookmarkStart w:id="177"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4F07B0">
        <w:rPr>
          <w:lang w:val="en-GB"/>
        </w:rPr>
        <w:t>[</w:t>
      </w:r>
      <w:r w:rsidRPr="00A75846">
        <w:rPr>
          <w:lang w:val="en-GB"/>
        </w:rPr>
        <w:t>in a form specified in Annex 5 (</w:t>
      </w:r>
      <w:r w:rsidRPr="00A75846">
        <w:rPr>
          <w:i/>
          <w:iCs/>
          <w:lang w:val="en-GB"/>
        </w:rPr>
        <w:t>Template of Change Request</w:t>
      </w:r>
      <w:r w:rsidRPr="00A75846">
        <w:rPr>
          <w:lang w:val="en-GB"/>
        </w:rPr>
        <w:t>)</w:t>
      </w:r>
      <w:r w:rsidR="004F07B0">
        <w:rPr>
          <w:lang w:val="en-GB"/>
        </w:rPr>
        <w:t>]</w:t>
      </w:r>
      <w:r w:rsidRPr="00A75846">
        <w:rPr>
          <w:lang w:val="en-GB"/>
        </w:rPr>
        <w:t xml:space="preserve">, request changes in the plans, specifications and drawings by way of additions, deletions or other alterations thereto. Upon the receipt of the Customer’s change request, the Contractor shall conduct </w:t>
      </w:r>
      <w:r w:rsidRPr="00A75846">
        <w:rPr>
          <w:lang w:val="en-GB"/>
        </w:rPr>
        <w:lastRenderedPageBreak/>
        <w:t>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B012C9">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 xml:space="preserve">changed as a result of the changes. The Customer’s approval of the 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so stated in the alteration to </w:t>
      </w:r>
      <w:r w:rsidR="00A2348A">
        <w:rPr>
          <w:lang w:val="en-GB"/>
        </w:rPr>
        <w:t xml:space="preserve">the </w:t>
      </w:r>
      <w:r w:rsidRPr="00A75846">
        <w:rPr>
          <w:lang w:val="en-GB"/>
        </w:rPr>
        <w:t>Work, shall be:</w:t>
      </w:r>
      <w:bookmarkEnd w:id="177"/>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3E575440" w:rsidR="008A44CA" w:rsidRPr="00A75846" w:rsidRDefault="008A44CA" w:rsidP="008A44CA">
      <w:pPr>
        <w:pStyle w:val="ENClanek11"/>
        <w:rPr>
          <w:lang w:val="en-GB"/>
        </w:rPr>
      </w:pPr>
      <w:r w:rsidRPr="00A75846">
        <w:rPr>
          <w:lang w:val="en-GB"/>
        </w:rPr>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1301A27A"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101D476D" w:rsidR="008A44CA" w:rsidRPr="00A75846" w:rsidRDefault="008A44CA" w:rsidP="008A44CA">
      <w:pPr>
        <w:pStyle w:val="ENClanek11"/>
        <w:rPr>
          <w:lang w:val="en-GB"/>
        </w:rPr>
      </w:pPr>
      <w:bookmarkStart w:id="178"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 had been agreed upon prior to commencement of the extra work based on the alteration to</w:t>
      </w:r>
      <w:r w:rsidR="00057F00">
        <w:rPr>
          <w:lang w:val="en-GB"/>
        </w:rPr>
        <w:t xml:space="preserve"> the</w:t>
      </w:r>
      <w:r w:rsidRPr="00A75846">
        <w:rPr>
          <w:lang w:val="en-GB"/>
        </w:rPr>
        <w:t xml:space="preserve">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B012C9">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78"/>
    </w:p>
    <w:p w14:paraId="00B8E2A3" w14:textId="285A030C" w:rsidR="008A44CA" w:rsidRPr="00A75846" w:rsidRDefault="008A44CA" w:rsidP="008A44CA">
      <w:pPr>
        <w:pStyle w:val="ENClanek11"/>
        <w:rPr>
          <w:lang w:val="en-GB"/>
        </w:rPr>
      </w:pPr>
      <w:bookmarkStart w:id="179" w:name="_Ref175051651"/>
      <w:r w:rsidRPr="00A75846">
        <w:rPr>
          <w:lang w:val="en-GB"/>
        </w:rPr>
        <w:t xml:space="preserve">However, if the need for change of </w:t>
      </w:r>
      <w:r w:rsidR="00057F00">
        <w:rPr>
          <w:lang w:val="en-GB"/>
        </w:rPr>
        <w:t xml:space="preserve">the </w:t>
      </w:r>
      <w:r w:rsidRPr="00A75846">
        <w:rPr>
          <w:lang w:val="en-GB"/>
        </w:rPr>
        <w:t>Work was caused by a breach of Contractor’s duty, then (i)</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bookmarkEnd w:id="179"/>
    </w:p>
    <w:p w14:paraId="4FDB3A51" w14:textId="51E613E6"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 xml:space="preserve">date of issue of the Post-Warranty Control Certificate, but not less than for a period of two (2) years, complete and accurate records of all the Contractor’s costs which may be chargeable </w:t>
      </w:r>
      <w:r w:rsidRPr="00A75846">
        <w:rPr>
          <w:lang w:val="en-GB"/>
        </w:rPr>
        <w:lastRenderedPageBreak/>
        <w:t>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Default="008A44CA" w:rsidP="008A44CA">
      <w:pPr>
        <w:pStyle w:val="ENClanek11"/>
        <w:rPr>
          <w:ins w:id="180" w:author="AIB" w:date="2024-08-20T12:53:00Z" w16du:dateUtc="2024-08-20T10:53:00Z"/>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69A0EFAF" w14:textId="361306A1" w:rsidR="00DF28A8" w:rsidRDefault="00B611A8" w:rsidP="008A44CA">
      <w:pPr>
        <w:pStyle w:val="ENClanek11"/>
        <w:rPr>
          <w:ins w:id="181" w:author="AIB" w:date="2024-08-20T13:16:00Z" w16du:dateUtc="2024-08-20T11:16:00Z"/>
          <w:lang w:val="en-GB"/>
        </w:rPr>
      </w:pPr>
      <w:commentRangeStart w:id="182"/>
      <w:commentRangeStart w:id="183"/>
      <w:ins w:id="184" w:author="AIB" w:date="2024-08-20T13:14:00Z" w16du:dateUtc="2024-08-20T11:14:00Z">
        <w:r>
          <w:rPr>
            <w:lang w:val="en-GB"/>
          </w:rPr>
          <w:t>Except for</w:t>
        </w:r>
      </w:ins>
      <w:ins w:id="185" w:author="AIB" w:date="2024-08-20T13:06:00Z" w16du:dateUtc="2024-08-20T11:06:00Z">
        <w:r w:rsidR="007A1470">
          <w:rPr>
            <w:lang w:val="en-GB"/>
          </w:rPr>
          <w:t xml:space="preserve"> situations </w:t>
        </w:r>
        <w:r w:rsidR="00A255F7">
          <w:rPr>
            <w:lang w:val="en-GB"/>
          </w:rPr>
          <w:t xml:space="preserve">under Clause </w:t>
        </w:r>
      </w:ins>
      <w:ins w:id="186" w:author="AIB" w:date="2024-08-20T13:07:00Z" w16du:dateUtc="2024-08-20T11:07:00Z">
        <w:r w:rsidR="00A255F7">
          <w:rPr>
            <w:lang w:val="en-GB"/>
          </w:rPr>
          <w:fldChar w:fldCharType="begin"/>
        </w:r>
        <w:r w:rsidR="00A255F7">
          <w:rPr>
            <w:lang w:val="en-GB"/>
          </w:rPr>
          <w:instrText xml:space="preserve"> REF _Ref175051651 \r \h </w:instrText>
        </w:r>
      </w:ins>
      <w:r w:rsidR="00A255F7">
        <w:rPr>
          <w:lang w:val="en-GB"/>
        </w:rPr>
      </w:r>
      <w:r w:rsidR="00A255F7">
        <w:rPr>
          <w:lang w:val="en-GB"/>
        </w:rPr>
        <w:fldChar w:fldCharType="separate"/>
      </w:r>
      <w:ins w:id="187" w:author="AIB" w:date="2024-08-20T16:50:00Z" w16du:dateUtc="2024-08-20T14:50:00Z">
        <w:r w:rsidR="00B012C9">
          <w:rPr>
            <w:lang w:val="en-GB"/>
          </w:rPr>
          <w:t>29.6</w:t>
        </w:r>
      </w:ins>
      <w:ins w:id="188" w:author="AIB" w:date="2024-08-20T13:07:00Z" w16du:dateUtc="2024-08-20T11:07:00Z">
        <w:r w:rsidR="00A255F7">
          <w:rPr>
            <w:lang w:val="en-GB"/>
          </w:rPr>
          <w:fldChar w:fldCharType="end"/>
        </w:r>
        <w:r w:rsidR="00A255F7">
          <w:rPr>
            <w:lang w:val="en-GB"/>
          </w:rPr>
          <w:t xml:space="preserve"> and/or similar situations where costs and/or e</w:t>
        </w:r>
      </w:ins>
      <w:ins w:id="189" w:author="AIB" w:date="2024-08-20T13:08:00Z" w16du:dateUtc="2024-08-20T11:08:00Z">
        <w:r w:rsidR="00A255F7">
          <w:rPr>
            <w:lang w:val="en-GB"/>
          </w:rPr>
          <w:t>x</w:t>
        </w:r>
      </w:ins>
      <w:ins w:id="190" w:author="AIB" w:date="2024-08-20T13:07:00Z" w16du:dateUtc="2024-08-20T11:07:00Z">
        <w:r w:rsidR="00A255F7">
          <w:rPr>
            <w:lang w:val="en-GB"/>
          </w:rPr>
          <w:t xml:space="preserve">penses </w:t>
        </w:r>
      </w:ins>
      <w:ins w:id="191" w:author="AIB" w:date="2024-08-20T13:14:00Z" w16du:dateUtc="2024-08-20T11:14:00Z">
        <w:r w:rsidR="000228E2">
          <w:rPr>
            <w:lang w:val="en-GB"/>
          </w:rPr>
          <w:t xml:space="preserve">in relation </w:t>
        </w:r>
      </w:ins>
      <w:ins w:id="192" w:author="AIB" w:date="2024-08-20T13:07:00Z" w16du:dateUtc="2024-08-20T11:07:00Z">
        <w:r w:rsidR="00A255F7">
          <w:rPr>
            <w:lang w:val="en-GB"/>
          </w:rPr>
          <w:t xml:space="preserve">to a change </w:t>
        </w:r>
      </w:ins>
      <w:ins w:id="193" w:author="AIB" w:date="2024-08-20T13:09:00Z" w16du:dateUtc="2024-08-20T11:09:00Z">
        <w:r w:rsidR="00640F2D">
          <w:rPr>
            <w:lang w:val="en-GB"/>
          </w:rPr>
          <w:t xml:space="preserve">under this </w:t>
        </w:r>
        <w:r w:rsidR="00640F2D" w:rsidRPr="00A75846">
          <w:rPr>
            <w:lang w:val="en-GB"/>
          </w:rPr>
          <w:t xml:space="preserve">Clause </w:t>
        </w:r>
        <w:r w:rsidR="00640F2D" w:rsidRPr="00A75846">
          <w:rPr>
            <w:lang w:val="en-GB"/>
          </w:rPr>
          <w:fldChar w:fldCharType="begin"/>
        </w:r>
        <w:r w:rsidR="00640F2D" w:rsidRPr="00A75846">
          <w:rPr>
            <w:lang w:val="en-GB"/>
          </w:rPr>
          <w:instrText xml:space="preserve"> REF _Ref171344440 \w \h </w:instrText>
        </w:r>
      </w:ins>
      <w:r w:rsidR="00640F2D" w:rsidRPr="00A75846">
        <w:rPr>
          <w:lang w:val="en-GB"/>
        </w:rPr>
      </w:r>
      <w:ins w:id="194" w:author="AIB" w:date="2024-08-20T13:09:00Z" w16du:dateUtc="2024-08-20T11:09:00Z">
        <w:r w:rsidR="00640F2D" w:rsidRPr="00A75846">
          <w:rPr>
            <w:lang w:val="en-GB"/>
          </w:rPr>
          <w:fldChar w:fldCharType="separate"/>
        </w:r>
      </w:ins>
      <w:ins w:id="195" w:author="AIB" w:date="2024-08-20T16:50:00Z" w16du:dateUtc="2024-08-20T14:50:00Z">
        <w:r w:rsidR="00B012C9">
          <w:rPr>
            <w:lang w:val="en-GB"/>
          </w:rPr>
          <w:t>29</w:t>
        </w:r>
      </w:ins>
      <w:ins w:id="196" w:author="AIB" w:date="2024-08-20T13:09:00Z" w16du:dateUtc="2024-08-20T11:09:00Z">
        <w:r w:rsidR="00640F2D" w:rsidRPr="00A75846">
          <w:rPr>
            <w:lang w:val="en-GB"/>
          </w:rPr>
          <w:fldChar w:fldCharType="end"/>
        </w:r>
        <w:r w:rsidR="00640F2D" w:rsidRPr="00A75846">
          <w:rPr>
            <w:lang w:val="en-GB"/>
          </w:rPr>
          <w:t xml:space="preserve"> (</w:t>
        </w:r>
        <w:r w:rsidR="00640F2D" w:rsidRPr="00A75846">
          <w:rPr>
            <w:i/>
            <w:iCs/>
            <w:lang w:val="en-GB"/>
          </w:rPr>
          <w:t>Changes</w:t>
        </w:r>
        <w:r w:rsidR="00640F2D" w:rsidRPr="00A75846">
          <w:rPr>
            <w:lang w:val="en-GB"/>
          </w:rPr>
          <w:t xml:space="preserve">) </w:t>
        </w:r>
      </w:ins>
      <w:ins w:id="197" w:author="AIB" w:date="2024-08-20T13:07:00Z" w16du:dateUtc="2024-08-20T11:07:00Z">
        <w:r w:rsidR="00A255F7">
          <w:rPr>
            <w:lang w:val="en-GB"/>
          </w:rPr>
          <w:t>shall be covered</w:t>
        </w:r>
      </w:ins>
      <w:ins w:id="198" w:author="AIB" w:date="2024-08-20T13:15:00Z" w16du:dateUtc="2024-08-20T11:15:00Z">
        <w:r w:rsidR="000228E2">
          <w:rPr>
            <w:lang w:val="en-GB"/>
          </w:rPr>
          <w:t xml:space="preserve"> and borne</w:t>
        </w:r>
      </w:ins>
      <w:ins w:id="199" w:author="AIB" w:date="2024-08-20T13:07:00Z" w16du:dateUtc="2024-08-20T11:07:00Z">
        <w:r w:rsidR="00A255F7">
          <w:rPr>
            <w:lang w:val="en-GB"/>
          </w:rPr>
          <w:t xml:space="preserve"> by the Contractor,</w:t>
        </w:r>
      </w:ins>
      <w:ins w:id="200" w:author="AIB" w:date="2024-08-20T13:11:00Z" w16du:dateUtc="2024-08-20T11:11:00Z">
        <w:r w:rsidR="005E30BE">
          <w:rPr>
            <w:lang w:val="en-GB"/>
          </w:rPr>
          <w:t xml:space="preserve"> the following shall apply </w:t>
        </w:r>
      </w:ins>
      <w:ins w:id="201" w:author="AIB" w:date="2024-08-20T13:12:00Z" w16du:dateUtc="2024-08-20T11:12:00Z">
        <w:r w:rsidR="006B3DC6">
          <w:rPr>
            <w:lang w:val="en-GB"/>
          </w:rPr>
          <w:t>to</w:t>
        </w:r>
      </w:ins>
      <w:ins w:id="202" w:author="AIB" w:date="2024-08-20T13:13:00Z" w16du:dateUtc="2024-08-20T11:13:00Z">
        <w:r w:rsidR="0092495F">
          <w:rPr>
            <w:lang w:val="en-GB"/>
          </w:rPr>
          <w:t xml:space="preserve"> expenses and costs incurred </w:t>
        </w:r>
        <w:r w:rsidR="00745095">
          <w:rPr>
            <w:lang w:val="en-GB"/>
          </w:rPr>
          <w:t xml:space="preserve">by the Contractor in </w:t>
        </w:r>
      </w:ins>
      <w:ins w:id="203" w:author="AIB" w:date="2024-08-20T13:15:00Z" w16du:dateUtc="2024-08-20T11:15:00Z">
        <w:r w:rsidR="000228E2">
          <w:rPr>
            <w:lang w:val="en-GB"/>
          </w:rPr>
          <w:t xml:space="preserve">connection with </w:t>
        </w:r>
      </w:ins>
      <w:ins w:id="204" w:author="AIB" w:date="2024-08-20T15:02:00Z" w16du:dateUtc="2024-08-20T13:02:00Z">
        <w:r w:rsidR="005C4985">
          <w:rPr>
            <w:lang w:val="en-GB"/>
          </w:rPr>
          <w:t xml:space="preserve">every individual </w:t>
        </w:r>
      </w:ins>
      <w:ins w:id="205" w:author="AIB" w:date="2024-08-20T13:16:00Z" w16du:dateUtc="2024-08-20T11:16:00Z">
        <w:r w:rsidR="00DF28A8">
          <w:rPr>
            <w:lang w:val="en-GB"/>
          </w:rPr>
          <w:t>unapproved</w:t>
        </w:r>
      </w:ins>
      <w:ins w:id="206" w:author="AIB" w:date="2024-08-20T13:15:00Z" w16du:dateUtc="2024-08-20T11:15:00Z">
        <w:r w:rsidR="000228E2">
          <w:rPr>
            <w:lang w:val="en-GB"/>
          </w:rPr>
          <w:t xml:space="preserve"> </w:t>
        </w:r>
      </w:ins>
      <w:ins w:id="207" w:author="AIB" w:date="2024-08-20T13:32:00Z" w16du:dateUtc="2024-08-20T11:32:00Z">
        <w:r w:rsidR="00D2771F">
          <w:rPr>
            <w:lang w:val="en-GB"/>
          </w:rPr>
          <w:t>and</w:t>
        </w:r>
      </w:ins>
      <w:ins w:id="208" w:author="AIB" w:date="2024-08-20T13:31:00Z" w16du:dateUtc="2024-08-20T11:31:00Z">
        <w:r w:rsidR="00473F6F">
          <w:rPr>
            <w:lang w:val="en-GB"/>
          </w:rPr>
          <w:t xml:space="preserve"> </w:t>
        </w:r>
      </w:ins>
      <w:ins w:id="209" w:author="AIB" w:date="2024-08-20T13:15:00Z" w16du:dateUtc="2024-08-20T11:15:00Z">
        <w:r w:rsidR="000228E2">
          <w:rPr>
            <w:lang w:val="en-GB"/>
          </w:rPr>
          <w:t>prev</w:t>
        </w:r>
      </w:ins>
      <w:ins w:id="210" w:author="AIB" w:date="2024-08-20T13:19:00Z" w16du:dateUtc="2024-08-20T11:19:00Z">
        <w:r w:rsidR="00E22675">
          <w:rPr>
            <w:lang w:val="en-GB"/>
          </w:rPr>
          <w:t>i</w:t>
        </w:r>
      </w:ins>
      <w:ins w:id="211" w:author="AIB" w:date="2024-08-20T13:15:00Z" w16du:dateUtc="2024-08-20T11:15:00Z">
        <w:r w:rsidR="000228E2">
          <w:rPr>
            <w:lang w:val="en-GB"/>
          </w:rPr>
          <w:t>ously requested</w:t>
        </w:r>
      </w:ins>
      <w:ins w:id="212" w:author="AIB" w:date="2024-08-20T13:31:00Z" w16du:dateUtc="2024-08-20T11:31:00Z">
        <w:r w:rsidR="00473F6F">
          <w:rPr>
            <w:lang w:val="en-GB"/>
          </w:rPr>
          <w:t xml:space="preserve"> change</w:t>
        </w:r>
      </w:ins>
      <w:ins w:id="213" w:author="AIB" w:date="2024-08-20T13:16:00Z" w16du:dateUtc="2024-08-20T11:16:00Z">
        <w:r w:rsidR="00DF28A8">
          <w:rPr>
            <w:lang w:val="en-GB"/>
          </w:rPr>
          <w:t xml:space="preserve"> </w:t>
        </w:r>
        <w:r w:rsidR="000228E2">
          <w:rPr>
            <w:lang w:val="en-GB"/>
          </w:rPr>
          <w:t>by the Customer</w:t>
        </w:r>
        <w:r w:rsidR="00DF28A8">
          <w:rPr>
            <w:lang w:val="en-GB"/>
          </w:rPr>
          <w:t>:</w:t>
        </w:r>
      </w:ins>
    </w:p>
    <w:p w14:paraId="6C3E0A8C" w14:textId="6ACC00AF" w:rsidR="00E22675" w:rsidRDefault="00AB78C4" w:rsidP="00DF28A8">
      <w:pPr>
        <w:pStyle w:val="ENClaneka"/>
        <w:rPr>
          <w:ins w:id="214" w:author="AIB" w:date="2024-08-20T13:20:00Z" w16du:dateUtc="2024-08-20T11:20:00Z"/>
        </w:rPr>
      </w:pPr>
      <w:bookmarkStart w:id="215" w:name="_Ref175052541"/>
      <w:ins w:id="216" w:author="AIB" w:date="2024-08-20T13:17:00Z" w16du:dateUtc="2024-08-20T11:17:00Z">
        <w:r>
          <w:t>The Contractor shall cover and b</w:t>
        </w:r>
      </w:ins>
      <w:ins w:id="217" w:author="AIB" w:date="2024-08-20T13:32:00Z" w16du:dateUtc="2024-08-20T11:32:00Z">
        <w:r w:rsidR="00690050">
          <w:t>ear</w:t>
        </w:r>
      </w:ins>
      <w:ins w:id="218" w:author="AIB" w:date="2024-08-20T13:17:00Z" w16du:dateUtc="2024-08-20T11:17:00Z">
        <w:r>
          <w:t xml:space="preserve"> all cost</w:t>
        </w:r>
      </w:ins>
      <w:ins w:id="219" w:author="AIB" w:date="2024-08-20T13:18:00Z" w16du:dateUtc="2024-08-20T11:18:00Z">
        <w:r w:rsidR="00E22675">
          <w:t>s</w:t>
        </w:r>
      </w:ins>
      <w:ins w:id="220" w:author="AIB" w:date="2024-08-20T13:17:00Z" w16du:dateUtc="2024-08-20T11:17:00Z">
        <w:r>
          <w:t xml:space="preserve"> and expenses </w:t>
        </w:r>
      </w:ins>
      <w:ins w:id="221" w:author="AIB" w:date="2024-08-20T13:18:00Z" w16du:dateUtc="2024-08-20T11:18:00Z">
        <w:r w:rsidR="00E22675">
          <w:t xml:space="preserve">in connection with </w:t>
        </w:r>
      </w:ins>
      <w:ins w:id="222" w:author="AIB" w:date="2024-08-20T13:20:00Z" w16du:dateUtc="2024-08-20T11:20:00Z">
        <w:r w:rsidR="00E22675">
          <w:t xml:space="preserve">the </w:t>
        </w:r>
      </w:ins>
      <w:ins w:id="223" w:author="AIB" w:date="2024-08-20T13:18:00Z" w16du:dateUtc="2024-08-20T11:18:00Z">
        <w:r w:rsidR="00E22675">
          <w:t>prepar</w:t>
        </w:r>
      </w:ins>
      <w:ins w:id="224" w:author="AIB" w:date="2024-08-20T13:20:00Z" w16du:dateUtc="2024-08-20T11:20:00Z">
        <w:r w:rsidR="00E22675">
          <w:t>ation of</w:t>
        </w:r>
      </w:ins>
      <w:ins w:id="225" w:author="AIB" w:date="2024-08-20T13:18:00Z" w16du:dateUtc="2024-08-20T11:18:00Z">
        <w:r w:rsidR="00E22675">
          <w:t xml:space="preserve"> </w:t>
        </w:r>
      </w:ins>
      <w:ins w:id="226" w:author="AIB" w:date="2024-08-20T13:19:00Z" w16du:dateUtc="2024-08-20T11:19:00Z">
        <w:r w:rsidR="00E22675">
          <w:t xml:space="preserve">documents for approving </w:t>
        </w:r>
      </w:ins>
      <w:ins w:id="227" w:author="AIB" w:date="2024-08-20T15:02:00Z" w16du:dateUtc="2024-08-20T13:02:00Z">
        <w:r w:rsidR="00901C71">
          <w:t xml:space="preserve">the </w:t>
        </w:r>
      </w:ins>
      <w:ins w:id="228" w:author="AIB" w:date="2024-08-20T13:19:00Z" w16du:dateUtc="2024-08-20T11:19:00Z">
        <w:r w:rsidR="00E22675">
          <w:t xml:space="preserve">change by the Customer </w:t>
        </w:r>
      </w:ins>
      <w:ins w:id="229" w:author="AIB" w:date="2024-08-20T13:20:00Z" w16du:dateUtc="2024-08-20T11:20:00Z">
        <w:r w:rsidR="00E22675">
          <w:t xml:space="preserve">as envisaged in Clause </w:t>
        </w:r>
        <w:r w:rsidR="00E22675">
          <w:rPr>
            <w:lang w:val="en-GB"/>
          </w:rPr>
          <w:fldChar w:fldCharType="begin"/>
        </w:r>
        <w:r w:rsidR="00E22675">
          <w:rPr>
            <w:lang w:val="en-GB"/>
          </w:rPr>
          <w:instrText xml:space="preserve"> REF _Ref171346951 \r \h </w:instrText>
        </w:r>
      </w:ins>
      <w:r w:rsidR="00E22675">
        <w:rPr>
          <w:lang w:val="en-GB"/>
        </w:rPr>
      </w:r>
      <w:ins w:id="230" w:author="AIB" w:date="2024-08-20T13:20:00Z" w16du:dateUtc="2024-08-20T11:20:00Z">
        <w:r w:rsidR="00E22675">
          <w:rPr>
            <w:lang w:val="en-GB"/>
          </w:rPr>
          <w:fldChar w:fldCharType="separate"/>
        </w:r>
      </w:ins>
      <w:ins w:id="231" w:author="AIB" w:date="2024-08-20T16:50:00Z" w16du:dateUtc="2024-08-20T14:50:00Z">
        <w:r w:rsidR="00B012C9">
          <w:rPr>
            <w:lang w:val="en-GB"/>
          </w:rPr>
          <w:t>29.1</w:t>
        </w:r>
      </w:ins>
      <w:ins w:id="232" w:author="AIB" w:date="2024-08-20T13:20:00Z" w16du:dateUtc="2024-08-20T11:20:00Z">
        <w:r w:rsidR="00E22675">
          <w:rPr>
            <w:lang w:val="en-GB"/>
          </w:rPr>
          <w:fldChar w:fldCharType="end"/>
        </w:r>
        <w:r w:rsidR="00E22675">
          <w:rPr>
            <w:lang w:val="en-GB"/>
          </w:rPr>
          <w:t xml:space="preserve"> but only </w:t>
        </w:r>
      </w:ins>
      <w:ins w:id="233" w:author="AIB" w:date="2024-08-20T13:17:00Z" w16du:dateUtc="2024-08-20T11:17:00Z">
        <w:r>
          <w:t xml:space="preserve">up to </w:t>
        </w:r>
      </w:ins>
      <w:ins w:id="234" w:author="AIB" w:date="2024-08-20T13:34:00Z" w16du:dateUtc="2024-08-20T11:34:00Z">
        <w:r w:rsidR="00266950">
          <w:t xml:space="preserve">a total </w:t>
        </w:r>
      </w:ins>
      <w:ins w:id="235" w:author="AIB" w:date="2024-08-20T13:20:00Z" w16du:dateUtc="2024-08-20T11:20:00Z">
        <w:r w:rsidR="00E22675">
          <w:t>limit</w:t>
        </w:r>
      </w:ins>
      <w:ins w:id="236" w:author="AIB" w:date="2024-08-20T13:17:00Z" w16du:dateUtc="2024-08-20T11:17:00Z">
        <w:r>
          <w:t xml:space="preserve"> of fifty (5</w:t>
        </w:r>
      </w:ins>
      <w:ins w:id="237" w:author="AIB" w:date="2024-08-20T13:18:00Z" w16du:dateUtc="2024-08-20T11:18:00Z">
        <w:r>
          <w:t>0) man-hour</w:t>
        </w:r>
        <w:r w:rsidR="000949AD">
          <w:t xml:space="preserve">s </w:t>
        </w:r>
      </w:ins>
      <w:ins w:id="238" w:author="AIB" w:date="2024-08-20T13:37:00Z" w16du:dateUtc="2024-08-20T11:37:00Z">
        <w:r w:rsidR="00031164">
          <w:t xml:space="preserve">actually </w:t>
        </w:r>
      </w:ins>
      <w:ins w:id="239" w:author="AIB" w:date="2024-08-20T13:18:00Z" w16du:dateUtc="2024-08-20T11:18:00Z">
        <w:r w:rsidR="000949AD">
          <w:t xml:space="preserve">spent on </w:t>
        </w:r>
      </w:ins>
      <w:ins w:id="240" w:author="AIB" w:date="2024-08-20T13:20:00Z" w16du:dateUtc="2024-08-20T11:20:00Z">
        <w:r w:rsidR="00E22675">
          <w:t xml:space="preserve">the </w:t>
        </w:r>
      </w:ins>
      <w:ins w:id="241" w:author="AIB" w:date="2024-08-20T13:18:00Z" w16du:dateUtc="2024-08-20T11:18:00Z">
        <w:r w:rsidR="000949AD">
          <w:t>preparation of</w:t>
        </w:r>
      </w:ins>
      <w:ins w:id="242" w:author="AIB" w:date="2024-08-20T13:20:00Z" w16du:dateUtc="2024-08-20T11:20:00Z">
        <w:r w:rsidR="00E22675">
          <w:t xml:space="preserve"> such documents</w:t>
        </w:r>
      </w:ins>
      <w:ins w:id="243" w:author="AIB" w:date="2024-08-20T15:02:00Z" w16du:dateUtc="2024-08-20T13:02:00Z">
        <w:r w:rsidR="00901C71">
          <w:t xml:space="preserve"> in the</w:t>
        </w:r>
      </w:ins>
      <w:ins w:id="244" w:author="AIB" w:date="2024-08-20T15:03:00Z" w16du:dateUtc="2024-08-20T13:03:00Z">
        <w:r w:rsidR="00901C71">
          <w:t xml:space="preserve"> respective individual </w:t>
        </w:r>
        <w:r w:rsidR="00E578BA">
          <w:t>change</w:t>
        </w:r>
      </w:ins>
      <w:ins w:id="245" w:author="AIB" w:date="2024-08-20T13:20:00Z" w16du:dateUtc="2024-08-20T11:20:00Z">
        <w:r w:rsidR="00E22675">
          <w:t>;</w:t>
        </w:r>
        <w:bookmarkEnd w:id="215"/>
      </w:ins>
    </w:p>
    <w:p w14:paraId="0B71D2F5" w14:textId="05BE6D92" w:rsidR="00A1744B" w:rsidRDefault="00E22675" w:rsidP="00DF28A8">
      <w:pPr>
        <w:pStyle w:val="ENClaneka"/>
        <w:rPr>
          <w:ins w:id="246" w:author="AIB" w:date="2024-08-20T13:22:00Z" w16du:dateUtc="2024-08-20T11:22:00Z"/>
        </w:rPr>
      </w:pPr>
      <w:ins w:id="247" w:author="AIB" w:date="2024-08-20T13:21:00Z" w16du:dateUtc="2024-08-20T11:21:00Z">
        <w:r>
          <w:t xml:space="preserve">The Customer shall cover and </w:t>
        </w:r>
      </w:ins>
      <w:ins w:id="248" w:author="AIB" w:date="2024-08-20T13:35:00Z" w16du:dateUtc="2024-08-20T11:35:00Z">
        <w:r w:rsidR="00437085">
          <w:t>bear</w:t>
        </w:r>
      </w:ins>
      <w:ins w:id="249" w:author="AIB" w:date="2024-08-20T13:21:00Z" w16du:dateUtc="2024-08-20T11:21:00Z">
        <w:r>
          <w:t xml:space="preserve"> </w:t>
        </w:r>
      </w:ins>
      <w:ins w:id="250" w:author="AIB" w:date="2024-08-20T13:37:00Z" w16du:dateUtc="2024-08-20T11:37:00Z">
        <w:r w:rsidR="00031164">
          <w:t xml:space="preserve">costs representing the actual </w:t>
        </w:r>
        <w:r w:rsidR="00BB12BA">
          <w:t xml:space="preserve">time spent </w:t>
        </w:r>
      </w:ins>
      <w:ins w:id="251" w:author="AIB" w:date="2024-08-20T13:27:00Z" w16du:dateUtc="2024-08-20T11:27:00Z">
        <w:r w:rsidR="00F17AAF">
          <w:t xml:space="preserve">by the Contractor in connection with the preparation of documents for approving </w:t>
        </w:r>
      </w:ins>
      <w:ins w:id="252" w:author="AIB" w:date="2024-08-20T15:03:00Z" w16du:dateUtc="2024-08-20T13:03:00Z">
        <w:r w:rsidR="00E578BA">
          <w:t>the change</w:t>
        </w:r>
      </w:ins>
      <w:ins w:id="253" w:author="AIB" w:date="2024-08-20T13:27:00Z" w16du:dateUtc="2024-08-20T11:27:00Z">
        <w:r w:rsidR="00F17AAF">
          <w:t xml:space="preserve"> by the Customer as envisaged in Clause </w:t>
        </w:r>
        <w:r w:rsidR="00F17AAF">
          <w:rPr>
            <w:lang w:val="en-GB"/>
          </w:rPr>
          <w:fldChar w:fldCharType="begin"/>
        </w:r>
        <w:r w:rsidR="00F17AAF">
          <w:rPr>
            <w:lang w:val="en-GB"/>
          </w:rPr>
          <w:instrText xml:space="preserve"> REF _Ref171346951 \r \h </w:instrText>
        </w:r>
      </w:ins>
      <w:r w:rsidR="00F17AAF">
        <w:rPr>
          <w:lang w:val="en-GB"/>
        </w:rPr>
      </w:r>
      <w:ins w:id="254" w:author="AIB" w:date="2024-08-20T13:27:00Z" w16du:dateUtc="2024-08-20T11:27:00Z">
        <w:r w:rsidR="00F17AAF">
          <w:rPr>
            <w:lang w:val="en-GB"/>
          </w:rPr>
          <w:fldChar w:fldCharType="separate"/>
        </w:r>
      </w:ins>
      <w:ins w:id="255" w:author="AIB" w:date="2024-08-20T16:50:00Z" w16du:dateUtc="2024-08-20T14:50:00Z">
        <w:r w:rsidR="00B012C9">
          <w:rPr>
            <w:lang w:val="en-GB"/>
          </w:rPr>
          <w:t>29.1</w:t>
        </w:r>
      </w:ins>
      <w:ins w:id="256" w:author="AIB" w:date="2024-08-20T13:27:00Z" w16du:dateUtc="2024-08-20T11:27:00Z">
        <w:r w:rsidR="00F17AAF">
          <w:rPr>
            <w:lang w:val="en-GB"/>
          </w:rPr>
          <w:fldChar w:fldCharType="end"/>
        </w:r>
      </w:ins>
      <w:ins w:id="257" w:author="AIB" w:date="2024-08-20T13:28:00Z" w16du:dateUtc="2024-08-20T11:28:00Z">
        <w:r w:rsidR="00F17AAF">
          <w:rPr>
            <w:lang w:val="en-GB"/>
          </w:rPr>
          <w:t xml:space="preserve"> </w:t>
        </w:r>
      </w:ins>
      <w:ins w:id="258" w:author="AIB" w:date="2024-08-20T13:21:00Z" w16du:dateUtc="2024-08-20T11:21:00Z">
        <w:r>
          <w:t xml:space="preserve">in the excess of the </w:t>
        </w:r>
        <w:r w:rsidR="00A1744B">
          <w:t xml:space="preserve">limit set out in the preceding Clause </w:t>
        </w:r>
      </w:ins>
      <w:ins w:id="259" w:author="AIB" w:date="2024-08-20T13:22:00Z" w16du:dateUtc="2024-08-20T11:22:00Z">
        <w:r w:rsidR="00A1744B">
          <w:fldChar w:fldCharType="begin"/>
        </w:r>
        <w:r w:rsidR="00A1744B">
          <w:instrText xml:space="preserve"> REF _Ref175052541 \w \h </w:instrText>
        </w:r>
      </w:ins>
      <w:r w:rsidR="00A1744B">
        <w:fldChar w:fldCharType="separate"/>
      </w:r>
      <w:ins w:id="260" w:author="AIB" w:date="2024-08-20T16:50:00Z" w16du:dateUtc="2024-08-20T14:50:00Z">
        <w:r w:rsidR="00B012C9">
          <w:t>29.9(a)</w:t>
        </w:r>
      </w:ins>
      <w:ins w:id="261" w:author="AIB" w:date="2024-08-20T13:22:00Z" w16du:dateUtc="2024-08-20T11:22:00Z">
        <w:r w:rsidR="00A1744B">
          <w:fldChar w:fldCharType="end"/>
        </w:r>
        <w:r w:rsidR="00A1744B">
          <w:t>;</w:t>
        </w:r>
      </w:ins>
      <w:ins w:id="262" w:author="AIB" w:date="2024-08-20T13:23:00Z" w16du:dateUtc="2024-08-20T11:23:00Z">
        <w:r w:rsidR="00434B2F">
          <w:t xml:space="preserve"> </w:t>
        </w:r>
      </w:ins>
      <w:ins w:id="263" w:author="AIB" w:date="2024-08-20T13:24:00Z" w16du:dateUtc="2024-08-20T11:24:00Z">
        <w:r w:rsidR="00434B2F">
          <w:t xml:space="preserve">in such a case, </w:t>
        </w:r>
        <w:r w:rsidR="0062023F">
          <w:t>hourly rate</w:t>
        </w:r>
      </w:ins>
      <w:ins w:id="264" w:author="AIB" w:date="2024-08-20T15:03:00Z" w16du:dateUtc="2024-08-20T13:03:00Z">
        <w:r w:rsidR="00D51FF8">
          <w:t xml:space="preserve">s </w:t>
        </w:r>
      </w:ins>
      <w:ins w:id="265" w:author="AIB" w:date="2024-08-20T23:17:00Z" w16du:dateUtc="2024-08-20T21:17:00Z">
        <w:r w:rsidR="00527F3D">
          <w:t xml:space="preserve">previously agreed </w:t>
        </w:r>
      </w:ins>
      <w:ins w:id="266" w:author="AIB" w:date="2024-08-20T15:03:00Z" w16du:dateUtc="2024-08-20T13:03:00Z">
        <w:r w:rsidR="00D51FF8">
          <w:t>between the P</w:t>
        </w:r>
      </w:ins>
      <w:ins w:id="267" w:author="AIB" w:date="2024-08-20T15:04:00Z" w16du:dateUtc="2024-08-20T13:04:00Z">
        <w:r w:rsidR="00D51FF8">
          <w:t>a</w:t>
        </w:r>
      </w:ins>
      <w:ins w:id="268" w:author="AIB" w:date="2024-08-20T15:03:00Z" w16du:dateUtc="2024-08-20T13:03:00Z">
        <w:r w:rsidR="00D51FF8">
          <w:t>rtie</w:t>
        </w:r>
      </w:ins>
      <w:ins w:id="269" w:author="AIB" w:date="2024-08-20T15:04:00Z" w16du:dateUtc="2024-08-20T13:04:00Z">
        <w:r w:rsidR="00D51FF8">
          <w:t>s</w:t>
        </w:r>
      </w:ins>
      <w:ins w:id="270" w:author="AIB" w:date="2024-08-20T13:24:00Z" w16du:dateUtc="2024-08-20T11:24:00Z">
        <w:r w:rsidR="0062023F">
          <w:t xml:space="preserve"> shall apply, </w:t>
        </w:r>
      </w:ins>
      <w:ins w:id="271" w:author="AIB" w:date="2024-08-20T13:39:00Z" w16du:dateUtc="2024-08-20T11:39:00Z">
        <w:r w:rsidR="00C20FF8">
          <w:t>or</w:t>
        </w:r>
      </w:ins>
      <w:ins w:id="272" w:author="AIB" w:date="2024-08-20T13:24:00Z" w16du:dateUtc="2024-08-20T11:24:00Z">
        <w:r w:rsidR="00A132CB">
          <w:t xml:space="preserve"> if not </w:t>
        </w:r>
      </w:ins>
      <w:ins w:id="273" w:author="AIB" w:date="2024-08-20T13:28:00Z" w16du:dateUtc="2024-08-20T11:28:00Z">
        <w:r w:rsidR="00F17AAF">
          <w:t>previously</w:t>
        </w:r>
      </w:ins>
      <w:ins w:id="274" w:author="AIB" w:date="2024-08-20T13:24:00Z" w16du:dateUtc="2024-08-20T11:24:00Z">
        <w:r w:rsidR="00A132CB">
          <w:t xml:space="preserve"> </w:t>
        </w:r>
      </w:ins>
      <w:ins w:id="275" w:author="AIB" w:date="2024-08-20T13:28:00Z" w16du:dateUtc="2024-08-20T11:28:00Z">
        <w:r w:rsidR="00F17AAF">
          <w:t>agreed</w:t>
        </w:r>
      </w:ins>
      <w:ins w:id="276" w:author="AIB" w:date="2024-08-20T13:24:00Z" w16du:dateUtc="2024-08-20T11:24:00Z">
        <w:r w:rsidR="00A132CB">
          <w:t xml:space="preserve">, the Parties </w:t>
        </w:r>
      </w:ins>
      <w:ins w:id="277" w:author="AIB" w:date="2024-08-20T13:25:00Z" w16du:dateUtc="2024-08-20T11:25:00Z">
        <w:r w:rsidR="00A132CB">
          <w:t xml:space="preserve">shall agree </w:t>
        </w:r>
      </w:ins>
      <w:ins w:id="278" w:author="AIB" w:date="2024-08-20T13:39:00Z" w16du:dateUtc="2024-08-20T11:39:00Z">
        <w:r w:rsidR="00C20FF8">
          <w:t xml:space="preserve">the </w:t>
        </w:r>
      </w:ins>
      <w:ins w:id="279" w:author="AIB" w:date="2024-08-20T13:25:00Z" w16du:dateUtc="2024-08-20T11:25:00Z">
        <w:r w:rsidR="00A132CB">
          <w:t>market standard hourly rates applicable in similar cases</w:t>
        </w:r>
      </w:ins>
      <w:ins w:id="280" w:author="AIB" w:date="2024-08-20T13:35:00Z" w16du:dateUtc="2024-08-20T11:35:00Z">
        <w:r w:rsidR="00BD18CC">
          <w:t>;</w:t>
        </w:r>
      </w:ins>
    </w:p>
    <w:p w14:paraId="24B830C5" w14:textId="13CF78C9" w:rsidR="00A7014D" w:rsidRPr="00A75846" w:rsidRDefault="00A1744B" w:rsidP="00726D02">
      <w:pPr>
        <w:pStyle w:val="ENClaneka"/>
      </w:pPr>
      <w:ins w:id="281" w:author="AIB" w:date="2024-08-20T13:22:00Z" w16du:dateUtc="2024-08-20T11:22:00Z">
        <w:r>
          <w:t xml:space="preserve">For the avoidance of doubt, the Contractor shall document all time spent </w:t>
        </w:r>
      </w:ins>
      <w:ins w:id="282" w:author="AIB" w:date="2024-08-20T13:23:00Z" w16du:dateUtc="2024-08-20T11:23:00Z">
        <w:r w:rsidR="00E45FCC">
          <w:t xml:space="preserve">on </w:t>
        </w:r>
      </w:ins>
      <w:ins w:id="283" w:author="AIB" w:date="2024-08-20T13:22:00Z" w16du:dateUtc="2024-08-20T11:22:00Z">
        <w:r>
          <w:t xml:space="preserve">the preparation of documents for </w:t>
        </w:r>
      </w:ins>
      <w:ins w:id="284" w:author="AIB" w:date="2024-08-20T13:40:00Z" w16du:dateUtc="2024-08-20T11:40:00Z">
        <w:r w:rsidR="007277DD">
          <w:t xml:space="preserve">the Customer’s </w:t>
        </w:r>
        <w:r w:rsidR="006403E0">
          <w:t>approval</w:t>
        </w:r>
      </w:ins>
      <w:ins w:id="285" w:author="AIB" w:date="2024-08-20T15:04:00Z" w16du:dateUtc="2024-08-20T13:04:00Z">
        <w:r w:rsidR="009B4AF8">
          <w:t>s</w:t>
        </w:r>
      </w:ins>
      <w:ins w:id="286" w:author="AIB" w:date="2024-08-20T13:40:00Z" w16du:dateUtc="2024-08-20T11:40:00Z">
        <w:r w:rsidR="006403E0">
          <w:t xml:space="preserve"> of changes</w:t>
        </w:r>
      </w:ins>
      <w:ins w:id="287" w:author="AIB" w:date="2024-08-20T13:22:00Z" w16du:dateUtc="2024-08-20T11:22:00Z">
        <w:r>
          <w:t xml:space="preserve"> as envisaged in Clause </w:t>
        </w:r>
        <w:r w:rsidRPr="00834C1E">
          <w:rPr>
            <w:lang w:val="en-GB"/>
          </w:rPr>
          <w:fldChar w:fldCharType="begin"/>
        </w:r>
        <w:r w:rsidRPr="00834C1E">
          <w:rPr>
            <w:lang w:val="en-GB"/>
          </w:rPr>
          <w:instrText xml:space="preserve"> REF _Ref171346951 \r \h </w:instrText>
        </w:r>
      </w:ins>
      <w:r w:rsidRPr="00834C1E">
        <w:rPr>
          <w:lang w:val="en-GB"/>
        </w:rPr>
      </w:r>
      <w:ins w:id="288" w:author="AIB" w:date="2024-08-20T13:22:00Z" w16du:dateUtc="2024-08-20T11:22:00Z">
        <w:r w:rsidRPr="00834C1E">
          <w:rPr>
            <w:lang w:val="en-GB"/>
          </w:rPr>
          <w:fldChar w:fldCharType="separate"/>
        </w:r>
      </w:ins>
      <w:ins w:id="289" w:author="AIB" w:date="2024-08-20T16:50:00Z" w16du:dateUtc="2024-08-20T14:50:00Z">
        <w:r w:rsidR="00B012C9">
          <w:rPr>
            <w:lang w:val="en-GB"/>
          </w:rPr>
          <w:t>29.1</w:t>
        </w:r>
      </w:ins>
      <w:ins w:id="290" w:author="AIB" w:date="2024-08-20T13:22:00Z" w16du:dateUtc="2024-08-20T11:22:00Z">
        <w:r w:rsidRPr="00834C1E">
          <w:rPr>
            <w:lang w:val="en-GB"/>
          </w:rPr>
          <w:fldChar w:fldCharType="end"/>
        </w:r>
        <w:r w:rsidRPr="00834C1E">
          <w:rPr>
            <w:lang w:val="en-GB"/>
          </w:rPr>
          <w:t xml:space="preserve"> and </w:t>
        </w:r>
      </w:ins>
      <w:ins w:id="291" w:author="AIB" w:date="2024-08-20T13:41:00Z" w16du:dateUtc="2024-08-20T11:41:00Z">
        <w:r w:rsidR="006403E0">
          <w:rPr>
            <w:lang w:val="en-GB"/>
          </w:rPr>
          <w:t xml:space="preserve">shall </w:t>
        </w:r>
      </w:ins>
      <w:ins w:id="292" w:author="AIB" w:date="2024-08-20T13:22:00Z" w16du:dateUtc="2024-08-20T11:22:00Z">
        <w:r w:rsidR="00E45FCC" w:rsidRPr="00834C1E">
          <w:rPr>
            <w:lang w:val="en-GB"/>
          </w:rPr>
          <w:t>provide</w:t>
        </w:r>
      </w:ins>
      <w:ins w:id="293" w:author="AIB" w:date="2024-08-20T13:23:00Z" w16du:dateUtc="2024-08-20T11:23:00Z">
        <w:r w:rsidR="00E45FCC" w:rsidRPr="00834C1E">
          <w:rPr>
            <w:lang w:val="en-GB"/>
          </w:rPr>
          <w:t xml:space="preserve"> the evidence to the Customer </w:t>
        </w:r>
      </w:ins>
      <w:ins w:id="294" w:author="AIB" w:date="2024-08-20T13:29:00Z" w16du:dateUtc="2024-08-20T11:29:00Z">
        <w:r w:rsidR="00AB2DDE">
          <w:rPr>
            <w:lang w:val="en-GB"/>
          </w:rPr>
          <w:t xml:space="preserve">jointly with the prepared documents and/or also </w:t>
        </w:r>
      </w:ins>
      <w:ins w:id="295" w:author="AIB" w:date="2024-08-20T13:41:00Z" w16du:dateUtc="2024-08-20T11:41:00Z">
        <w:r w:rsidR="003A420A">
          <w:rPr>
            <w:lang w:val="en-GB"/>
          </w:rPr>
          <w:t>at any time upon</w:t>
        </w:r>
      </w:ins>
      <w:ins w:id="296" w:author="AIB" w:date="2024-08-20T13:23:00Z" w16du:dateUtc="2024-08-20T11:23:00Z">
        <w:r w:rsidR="00E45FCC" w:rsidRPr="00834C1E">
          <w:rPr>
            <w:lang w:val="en-GB"/>
          </w:rPr>
          <w:t xml:space="preserve"> </w:t>
        </w:r>
      </w:ins>
      <w:ins w:id="297" w:author="AIB" w:date="2024-08-20T13:29:00Z" w16du:dateUtc="2024-08-20T11:29:00Z">
        <w:r w:rsidR="00AB2DDE">
          <w:rPr>
            <w:lang w:val="en-GB"/>
          </w:rPr>
          <w:t>the request of the Customer</w:t>
        </w:r>
      </w:ins>
      <w:ins w:id="298" w:author="AIB" w:date="2024-08-20T13:23:00Z" w16du:dateUtc="2024-08-20T11:23:00Z">
        <w:r w:rsidR="00E45FCC" w:rsidRPr="00834C1E">
          <w:rPr>
            <w:lang w:val="en-GB"/>
          </w:rPr>
          <w:t>;</w:t>
        </w:r>
      </w:ins>
      <w:ins w:id="299" w:author="AIB" w:date="2024-08-20T13:25:00Z" w16du:dateUtc="2024-08-20T11:25:00Z">
        <w:r w:rsidR="00A132CB" w:rsidRPr="00834C1E">
          <w:rPr>
            <w:lang w:val="en-GB"/>
          </w:rPr>
          <w:t xml:space="preserve"> </w:t>
        </w:r>
      </w:ins>
      <w:ins w:id="300" w:author="AIB" w:date="2024-08-20T13:41:00Z" w16du:dateUtc="2024-08-20T11:41:00Z">
        <w:r w:rsidR="003A420A">
          <w:rPr>
            <w:lang w:val="en-GB"/>
          </w:rPr>
          <w:t xml:space="preserve">the </w:t>
        </w:r>
      </w:ins>
      <w:ins w:id="301" w:author="AIB" w:date="2024-08-20T13:25:00Z" w16du:dateUtc="2024-08-20T11:25:00Z">
        <w:r w:rsidR="00A132CB" w:rsidRPr="00834C1E">
          <w:rPr>
            <w:lang w:val="en-GB"/>
          </w:rPr>
          <w:t xml:space="preserve">approval of this evidence shall be </w:t>
        </w:r>
      </w:ins>
      <w:ins w:id="302" w:author="AIB" w:date="2024-08-20T13:41:00Z" w16du:dateUtc="2024-08-20T11:41:00Z">
        <w:r w:rsidR="001C57D2">
          <w:rPr>
            <w:lang w:val="en-GB"/>
          </w:rPr>
          <w:t>a</w:t>
        </w:r>
      </w:ins>
      <w:ins w:id="303" w:author="AIB" w:date="2024-08-20T13:25:00Z" w16du:dateUtc="2024-08-20T11:25:00Z">
        <w:r w:rsidR="00834C1E" w:rsidRPr="00834C1E">
          <w:rPr>
            <w:lang w:val="en-GB"/>
          </w:rPr>
          <w:t xml:space="preserve"> precondition </w:t>
        </w:r>
      </w:ins>
      <w:ins w:id="304" w:author="AIB" w:date="2024-08-20T13:26:00Z" w16du:dateUtc="2024-08-20T11:26:00Z">
        <w:r w:rsidR="00834C1E" w:rsidRPr="00834C1E">
          <w:rPr>
            <w:lang w:val="en-GB"/>
          </w:rPr>
          <w:t xml:space="preserve">for the </w:t>
        </w:r>
      </w:ins>
      <w:ins w:id="305" w:author="AIB" w:date="2024-08-20T13:41:00Z" w16du:dateUtc="2024-08-20T11:41:00Z">
        <w:r w:rsidR="001C57D2">
          <w:rPr>
            <w:lang w:val="en-GB"/>
          </w:rPr>
          <w:t xml:space="preserve">possible issue </w:t>
        </w:r>
      </w:ins>
      <w:ins w:id="306" w:author="AIB" w:date="2024-08-20T13:26:00Z" w16du:dateUtc="2024-08-20T11:26:00Z">
        <w:r w:rsidR="00834C1E" w:rsidRPr="00834C1E">
          <w:rPr>
            <w:lang w:val="en-GB"/>
          </w:rPr>
          <w:t xml:space="preserve">of an invoice (tax document) for the </w:t>
        </w:r>
      </w:ins>
      <w:ins w:id="307" w:author="AIB" w:date="2024-08-20T13:42:00Z" w16du:dateUtc="2024-08-20T11:42:00Z">
        <w:r w:rsidR="001C57D2">
          <w:rPr>
            <w:lang w:val="en-GB"/>
          </w:rPr>
          <w:t>costs</w:t>
        </w:r>
      </w:ins>
      <w:ins w:id="308" w:author="AIB" w:date="2024-08-20T13:26:00Z" w16du:dateUtc="2024-08-20T11:26:00Z">
        <w:r w:rsidR="00834C1E" w:rsidRPr="00834C1E">
          <w:rPr>
            <w:lang w:val="en-GB"/>
          </w:rPr>
          <w:t xml:space="preserve"> </w:t>
        </w:r>
      </w:ins>
      <w:ins w:id="309" w:author="AIB" w:date="2024-08-20T13:42:00Z" w16du:dateUtc="2024-08-20T11:42:00Z">
        <w:r w:rsidR="001C57D2">
          <w:rPr>
            <w:lang w:val="en-GB"/>
          </w:rPr>
          <w:t>borne/covered</w:t>
        </w:r>
      </w:ins>
      <w:ins w:id="310" w:author="AIB" w:date="2024-08-20T13:26:00Z" w16du:dateUtc="2024-08-20T11:26:00Z">
        <w:r w:rsidR="00834C1E" w:rsidRPr="00834C1E">
          <w:rPr>
            <w:lang w:val="en-GB"/>
          </w:rPr>
          <w:t xml:space="preserve"> by the Customer.</w:t>
        </w:r>
      </w:ins>
      <w:commentRangeEnd w:id="182"/>
      <w:ins w:id="311" w:author="AIB" w:date="2024-08-20T13:43:00Z" w16du:dateUtc="2024-08-20T11:43:00Z">
        <w:r w:rsidR="00F71E6F">
          <w:rPr>
            <w:rStyle w:val="Odkaznakoment"/>
            <w:lang w:eastAsia="cs-CZ"/>
          </w:rPr>
          <w:commentReference w:id="182"/>
        </w:r>
        <w:commentRangeEnd w:id="183"/>
        <w:r w:rsidR="00A46663">
          <w:rPr>
            <w:rStyle w:val="Odkaznakoment"/>
            <w:lang w:eastAsia="cs-CZ"/>
          </w:rPr>
          <w:commentReference w:id="183"/>
        </w:r>
      </w:ins>
    </w:p>
    <w:p w14:paraId="2F34E7FB" w14:textId="4DC5435E" w:rsidR="00334B8B" w:rsidRPr="00A75846" w:rsidRDefault="00082079" w:rsidP="00334B8B">
      <w:pPr>
        <w:pStyle w:val="ENNadpis1"/>
        <w:rPr>
          <w:lang w:val="en-GB"/>
        </w:rPr>
      </w:pPr>
      <w:bookmarkStart w:id="312" w:name="_Toc175065230"/>
      <w:r w:rsidRPr="00A75846">
        <w:rPr>
          <w:lang w:val="en-GB"/>
        </w:rPr>
        <w:t>CONTRACT AMENDMENTS</w:t>
      </w:r>
      <w:bookmarkEnd w:id="312"/>
    </w:p>
    <w:p w14:paraId="22ABAB23" w14:textId="292DF0ED" w:rsidR="00082079" w:rsidRPr="00A75846" w:rsidRDefault="00082151" w:rsidP="00082079">
      <w:pPr>
        <w:pStyle w:val="ENClanek11"/>
        <w:rPr>
          <w:lang w:val="en-GB"/>
        </w:rPr>
      </w:pPr>
      <w:bookmarkStart w:id="313"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B012C9">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313"/>
    </w:p>
    <w:p w14:paraId="57C25554" w14:textId="59EB591A" w:rsidR="00107759" w:rsidRPr="00A75846" w:rsidRDefault="00135E30" w:rsidP="00107759">
      <w:pPr>
        <w:pStyle w:val="ENNadpis1"/>
        <w:rPr>
          <w:lang w:val="en-GB"/>
        </w:rPr>
      </w:pPr>
      <w:bookmarkStart w:id="314" w:name="_Ref171343573"/>
      <w:bookmarkStart w:id="315" w:name="_Toc175065231"/>
      <w:r w:rsidRPr="00A75846">
        <w:rPr>
          <w:lang w:val="en-GB"/>
        </w:rPr>
        <w:t>ASSIGNMENT</w:t>
      </w:r>
      <w:bookmarkEnd w:id="314"/>
      <w:bookmarkEnd w:id="315"/>
    </w:p>
    <w:p w14:paraId="2F275921" w14:textId="0C695C48" w:rsidR="00135E30" w:rsidRPr="00A75846" w:rsidRDefault="00503DA7" w:rsidP="00135E30">
      <w:pPr>
        <w:pStyle w:val="ENClanek11"/>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316" w:name="_Ref171346923"/>
      <w:bookmarkStart w:id="317" w:name="_Toc175065232"/>
      <w:r w:rsidRPr="00A75846">
        <w:rPr>
          <w:lang w:val="en-GB"/>
        </w:rPr>
        <w:t>SUBCONTRACTORS</w:t>
      </w:r>
      <w:bookmarkEnd w:id="316"/>
      <w:bookmarkEnd w:id="317"/>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59DC6AEF" w:rsidR="00F366B7" w:rsidRPr="00A75846" w:rsidRDefault="00F366B7" w:rsidP="00F366B7">
      <w:pPr>
        <w:pStyle w:val="ENClanek11"/>
        <w:rPr>
          <w:lang w:val="en-GB"/>
        </w:rPr>
      </w:pPr>
      <w:r w:rsidRPr="00A75846">
        <w:rPr>
          <w:lang w:val="en-GB"/>
        </w:rPr>
        <w:lastRenderedPageBreak/>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B012C9">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318" w:name="_Toc175065233"/>
      <w:r w:rsidRPr="00A75846">
        <w:rPr>
          <w:lang w:val="en-GB"/>
        </w:rPr>
        <w:t>DELAYS IN THE CONTRACTOR’S PERFORMANCE</w:t>
      </w:r>
      <w:bookmarkEnd w:id="318"/>
    </w:p>
    <w:p w14:paraId="4A0A1F86" w14:textId="60583F58"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0288167D"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F3445E">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319" w:name="_Ref171343640"/>
      <w:bookmarkStart w:id="320" w:name="_Toc175065234"/>
      <w:r w:rsidRPr="00A75846">
        <w:rPr>
          <w:lang w:val="en-GB"/>
        </w:rPr>
        <w:t>LIABILITY</w:t>
      </w:r>
      <w:bookmarkEnd w:id="319"/>
      <w:bookmarkEnd w:id="320"/>
    </w:p>
    <w:p w14:paraId="2FAC9BAD" w14:textId="14A338F3"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B012C9">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75585D">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321"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321"/>
    </w:p>
    <w:p w14:paraId="01028CCD" w14:textId="69290CC4" w:rsidR="00E506F2" w:rsidRPr="00A75846" w:rsidRDefault="00E506F2" w:rsidP="00E506F2">
      <w:pPr>
        <w:pStyle w:val="ENClaneka"/>
        <w:rPr>
          <w:lang w:val="en-GB"/>
        </w:rPr>
      </w:pPr>
      <w:bookmarkStart w:id="322"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bookmarkEnd w:id="322"/>
    </w:p>
    <w:p w14:paraId="59E04925" w14:textId="10739024"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p>
    <w:p w14:paraId="0C6304E2" w14:textId="4294C15F" w:rsidR="00E506F2" w:rsidRPr="00A75846" w:rsidRDefault="2DF59828" w:rsidP="225E91B9">
      <w:pPr>
        <w:pStyle w:val="ENClaneka"/>
      </w:pPr>
      <w:r w:rsidRPr="225E91B9">
        <w:lastRenderedPageBreak/>
        <w:t>compensation of the Customer from the insurance procured by the Contractor under 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B012C9">
        <w:rPr>
          <w:lang w:val="en-GB"/>
        </w:rPr>
        <w:t>8.9</w:t>
      </w:r>
      <w:r w:rsidR="00BF6BC6" w:rsidRPr="00A75846">
        <w:rPr>
          <w:lang w:val="en-GB"/>
        </w:rPr>
        <w:fldChar w:fldCharType="end"/>
      </w:r>
      <w:r w:rsidRPr="225E91B9">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lang w:val="en-GB"/>
        </w:rPr>
      </w:pPr>
      <w:bookmarkStart w:id="323"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323"/>
    </w:p>
    <w:p w14:paraId="079C8C11" w14:textId="7B2CD429" w:rsidR="00B4372F" w:rsidRPr="00A75846" w:rsidRDefault="00B4372F" w:rsidP="00B4372F">
      <w:pPr>
        <w:pStyle w:val="ENClanek11"/>
      </w:pPr>
      <w:r>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fifty percent (50%) of the Contract Price.</w:t>
      </w:r>
    </w:p>
    <w:p w14:paraId="17BBE614" w14:textId="17D07F4B" w:rsidR="00AD2517" w:rsidRPr="00A75846" w:rsidRDefault="005A7C27" w:rsidP="00AD2517">
      <w:pPr>
        <w:pStyle w:val="ENNadpis1"/>
        <w:rPr>
          <w:lang w:val="en-GB"/>
        </w:rPr>
      </w:pPr>
      <w:bookmarkStart w:id="324" w:name="_Ref171343630"/>
      <w:bookmarkStart w:id="325" w:name="_Toc175065235"/>
      <w:r w:rsidRPr="00A75846">
        <w:rPr>
          <w:lang w:val="en-GB"/>
        </w:rPr>
        <w:t>THIRD PARTY CLAIMS</w:t>
      </w:r>
      <w:bookmarkEnd w:id="324"/>
      <w:bookmarkEnd w:id="325"/>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326" w:name="_Ref171343624"/>
      <w:bookmarkStart w:id="327" w:name="_Toc175065236"/>
      <w:r w:rsidRPr="00A75846">
        <w:rPr>
          <w:lang w:val="en-GB"/>
        </w:rPr>
        <w:t>CONTRACTUAL PENALTIES</w:t>
      </w:r>
      <w:bookmarkEnd w:id="326"/>
      <w:bookmarkEnd w:id="327"/>
    </w:p>
    <w:p w14:paraId="588A156E" w14:textId="5B87F368" w:rsidR="00B57CA7" w:rsidRPr="00A75846" w:rsidRDefault="00F546D8" w:rsidP="00B57CA7">
      <w:pPr>
        <w:pStyle w:val="ENClanek11"/>
        <w:rPr>
          <w:lang w:val="en-GB"/>
        </w:rPr>
      </w:pPr>
      <w:bookmarkStart w:id="328"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328"/>
    </w:p>
    <w:p w14:paraId="6D189505" w14:textId="12470C51" w:rsidR="00C6446A" w:rsidRPr="00A75846" w:rsidRDefault="00C6446A" w:rsidP="00C6446A">
      <w:pPr>
        <w:pStyle w:val="ENClaneka"/>
        <w:rPr>
          <w:lang w:val="en-GB"/>
        </w:rPr>
      </w:pPr>
      <w:r w:rsidRPr="00A75846">
        <w:rPr>
          <w:lang w:val="en-GB"/>
        </w:rPr>
        <w:t xml:space="preserve">zero point </w:t>
      </w:r>
      <w:r w:rsidR="00FB429F">
        <w:rPr>
          <w:lang w:val="en-GB"/>
        </w:rPr>
        <w:t>two</w:t>
      </w:r>
      <w:r w:rsidR="00FB429F" w:rsidRPr="00A75846">
        <w:rPr>
          <w:lang w:val="en-GB"/>
        </w:rPr>
        <w:t xml:space="preserve"> </w:t>
      </w:r>
      <w:r w:rsidRPr="00A75846">
        <w:rPr>
          <w:lang w:val="en-GB"/>
        </w:rPr>
        <w:t>percent (0</w:t>
      </w:r>
      <w:r w:rsidR="006739BB">
        <w:rPr>
          <w:lang w:val="en-GB"/>
        </w:rPr>
        <w:t>.</w:t>
      </w:r>
      <w:r w:rsidR="00FB429F">
        <w:rPr>
          <w:lang w:val="en-GB"/>
        </w:rPr>
        <w:t>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B012C9">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2F0D1DD0" w14:textId="674F7A8D" w:rsidR="00524496" w:rsidRPr="00524496" w:rsidRDefault="00C6446A">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of the Contract Price for each commenced day of delay 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 xml:space="preserve">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B012C9">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xml:space="preserve">) in violation of the Project Time Schedule, up to the maximum of </w:t>
      </w:r>
      <w:r w:rsidR="005143F4">
        <w:rPr>
          <w:lang w:val="en-GB"/>
        </w:rPr>
        <w:t xml:space="preserve">zero point </w:t>
      </w:r>
      <w:r w:rsidR="00D078A7">
        <w:rPr>
          <w:lang w:val="en-GB"/>
        </w:rPr>
        <w:t>five</w:t>
      </w:r>
      <w:r w:rsidR="005143F4" w:rsidRPr="00A75846">
        <w:rPr>
          <w:lang w:val="en-GB"/>
        </w:rPr>
        <w:t xml:space="preserve"> </w:t>
      </w:r>
      <w:r w:rsidRPr="00A75846">
        <w:rPr>
          <w:lang w:val="en-GB"/>
        </w:rPr>
        <w:t>percent (</w:t>
      </w:r>
      <w:r w:rsidR="006739BB">
        <w:rPr>
          <w:lang w:val="en-GB"/>
        </w:rPr>
        <w:t>0.5</w:t>
      </w:r>
      <w:r w:rsidRPr="00A75846">
        <w:rPr>
          <w:lang w:val="en-GB"/>
        </w:rPr>
        <w:t>%) of the Contract Price;</w:t>
      </w:r>
    </w:p>
    <w:p w14:paraId="6E95FFB4" w14:textId="5352E2C6" w:rsidR="00C6446A" w:rsidRPr="00A75846" w:rsidRDefault="00C6446A" w:rsidP="00C6446A">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day of delay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B012C9">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AE552D">
        <w:rPr>
          <w:lang w:val="en-GB"/>
        </w:rPr>
        <w:t>zero point five</w:t>
      </w:r>
      <w:r w:rsidR="00AE552D" w:rsidRPr="00A75846">
        <w:rPr>
          <w:lang w:val="en-GB"/>
        </w:rPr>
        <w:t xml:space="preserve"> </w:t>
      </w:r>
      <w:r w:rsidRPr="00A75846">
        <w:rPr>
          <w:lang w:val="en-GB"/>
        </w:rPr>
        <w:t>percent (</w:t>
      </w:r>
      <w:r w:rsidR="00AE552D">
        <w:rPr>
          <w:lang w:val="en-GB"/>
        </w:rPr>
        <w:t>0.5</w:t>
      </w:r>
      <w:r w:rsidRPr="00A75846">
        <w:rPr>
          <w:lang w:val="en-GB"/>
        </w:rPr>
        <w:t>%) of the Contract Price;</w:t>
      </w:r>
    </w:p>
    <w:p w14:paraId="0B7F9C39" w14:textId="07BD7269" w:rsidR="00C6446A" w:rsidRPr="00A75846" w:rsidRDefault="007B7DB9" w:rsidP="00C6446A">
      <w:pPr>
        <w:pStyle w:val="ENClaneka"/>
        <w:rPr>
          <w:lang w:val="en-GB"/>
        </w:rPr>
      </w:pPr>
      <w:bookmarkStart w:id="329" w:name="_Ref171403081"/>
      <w:r w:rsidRPr="00A75846">
        <w:rPr>
          <w:lang w:val="en-GB"/>
        </w:rPr>
        <w:lastRenderedPageBreak/>
        <w:t>zero</w:t>
      </w:r>
      <w:r w:rsidR="00E628F1">
        <w:rPr>
          <w:lang w:val="en-GB"/>
        </w:rPr>
        <w:t xml:space="preserve"> </w:t>
      </w:r>
      <w:r w:rsidRPr="00A75846">
        <w:rPr>
          <w:lang w:val="en-GB"/>
        </w:rPr>
        <w:t>point</w:t>
      </w:r>
      <w:r w:rsidR="00C6446A" w:rsidRPr="00A75846">
        <w:rPr>
          <w:lang w:val="en-GB"/>
        </w:rPr>
        <w:t xml:space="preserve"> zero </w:t>
      </w:r>
      <w:r w:rsidR="00C07D3A">
        <w:rPr>
          <w:lang w:val="en-GB"/>
        </w:rPr>
        <w:t>four</w:t>
      </w:r>
      <w:r w:rsidR="00C07D3A" w:rsidRPr="00A75846">
        <w:rPr>
          <w:lang w:val="en-GB"/>
        </w:rPr>
        <w:t xml:space="preserve"> </w:t>
      </w:r>
      <w:r w:rsidR="00C6446A" w:rsidRPr="00A75846">
        <w:rPr>
          <w:lang w:val="en-GB"/>
        </w:rPr>
        <w:t>percent (0</w:t>
      </w:r>
      <w:r w:rsidR="006739BB">
        <w:rPr>
          <w:lang w:val="en-GB"/>
        </w:rPr>
        <w:t>.</w:t>
      </w:r>
      <w:r w:rsidR="00C6446A" w:rsidRPr="00A75846">
        <w:rPr>
          <w:lang w:val="en-GB"/>
        </w:rPr>
        <w:t>0</w:t>
      </w:r>
      <w:r w:rsidR="003C586F">
        <w:rPr>
          <w:lang w:val="en-GB"/>
        </w:rPr>
        <w:t>4</w:t>
      </w:r>
      <w:r w:rsidR="00C6446A" w:rsidRPr="00A75846">
        <w:rPr>
          <w:lang w:val="en-GB"/>
        </w:rPr>
        <w:t xml:space="preserve">%) of the Contract Price for each commenced day 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delivery of</w:t>
      </w:r>
      <w:r w:rsidR="003C586F">
        <w:rPr>
          <w:lang w:val="en-GB"/>
        </w:rPr>
        <w:t xml:space="preserve"> any of the </w:t>
      </w:r>
      <w:r w:rsidR="007F42F4">
        <w:rPr>
          <w:lang w:val="en-GB"/>
        </w:rPr>
        <w:t>part of</w:t>
      </w:r>
      <w:r w:rsidR="00C6446A" w:rsidRPr="00A75846">
        <w:rPr>
          <w:lang w:val="en-GB"/>
        </w:rPr>
        <w:t xml:space="preserve"> the Equipment</w:t>
      </w:r>
      <w:r w:rsidR="007F42F4">
        <w:rPr>
          <w:lang w:val="en-GB"/>
        </w:rPr>
        <w:t xml:space="preserve"> (i.e., </w:t>
      </w:r>
      <w:r w:rsidR="00477CFA">
        <w:rPr>
          <w:lang w:val="en-GB"/>
        </w:rPr>
        <w:t>the delay with First Part of the Equipment, the Second Part of the Equipment and/o</w:t>
      </w:r>
      <w:r w:rsidR="00031668">
        <w:rPr>
          <w:lang w:val="en-GB"/>
        </w:rPr>
        <w:t>r</w:t>
      </w:r>
      <w:r w:rsidR="00477CFA">
        <w:rPr>
          <w:lang w:val="en-GB"/>
        </w:rPr>
        <w:t xml:space="preserve"> the Third Part of the Equipment)</w:t>
      </w:r>
      <w:r w:rsidR="00C6446A" w:rsidRPr="00A75846">
        <w:rPr>
          <w:lang w:val="en-GB"/>
        </w:rPr>
        <w:t xml:space="preserve">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B012C9">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477CFA">
        <w:rPr>
          <w:lang w:val="en-GB"/>
        </w:rPr>
        <w:t>one</w:t>
      </w:r>
      <w:r w:rsidR="00477CFA" w:rsidRPr="00A75846">
        <w:rPr>
          <w:lang w:val="en-GB"/>
        </w:rPr>
        <w:t xml:space="preserve"> </w:t>
      </w:r>
      <w:r w:rsidR="00C6446A" w:rsidRPr="00A75846">
        <w:rPr>
          <w:lang w:val="en-GB"/>
        </w:rPr>
        <w:t>percent (</w:t>
      </w:r>
      <w:r w:rsidR="00477CFA">
        <w:rPr>
          <w:lang w:val="en-GB"/>
        </w:rPr>
        <w:t>1</w:t>
      </w:r>
      <w:r w:rsidR="00C6446A" w:rsidRPr="00A75846">
        <w:rPr>
          <w:lang w:val="en-GB"/>
        </w:rPr>
        <w:t>%) of the Contract Price</w:t>
      </w:r>
      <w:r w:rsidR="00477CFA">
        <w:rPr>
          <w:lang w:val="en-GB"/>
        </w:rPr>
        <w:t xml:space="preserve"> </w:t>
      </w:r>
      <w:r w:rsidR="00C6446A" w:rsidRPr="00A75846">
        <w:rPr>
          <w:lang w:val="en-GB"/>
        </w:rPr>
        <w:t>;</w:t>
      </w:r>
      <w:bookmarkEnd w:id="329"/>
    </w:p>
    <w:p w14:paraId="3998E5B0" w14:textId="5984E20E" w:rsidR="00C6446A" w:rsidRPr="00A75846" w:rsidRDefault="007B7DB9" w:rsidP="00C6446A">
      <w:pPr>
        <w:pStyle w:val="ENClaneka"/>
        <w:rPr>
          <w:lang w:val="en-GB"/>
        </w:rPr>
      </w:pPr>
      <w:bookmarkStart w:id="330" w:name="_Ref171403094"/>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477CFA">
        <w:rPr>
          <w:lang w:val="en-GB"/>
        </w:rPr>
        <w:t>two</w:t>
      </w:r>
      <w:r w:rsidR="00477CFA" w:rsidRPr="00A75846">
        <w:rPr>
          <w:lang w:val="en-GB"/>
        </w:rPr>
        <w:t xml:space="preserve"> </w:t>
      </w:r>
      <w:r w:rsidR="00C6446A" w:rsidRPr="00A75846">
        <w:rPr>
          <w:lang w:val="en-GB"/>
        </w:rPr>
        <w:t>percent (0</w:t>
      </w:r>
      <w:r w:rsidR="006739BB">
        <w:rPr>
          <w:lang w:val="en-GB"/>
        </w:rPr>
        <w:t>.</w:t>
      </w:r>
      <w:r w:rsidR="00477CFA">
        <w:rPr>
          <w:lang w:val="en-GB"/>
        </w:rPr>
        <w:t>2</w:t>
      </w:r>
      <w:r w:rsidR="00C6446A" w:rsidRPr="00A75846">
        <w:rPr>
          <w:lang w:val="en-GB"/>
        </w:rPr>
        <w:t>%) of the Contract Price for each commenced day 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B012C9">
        <w:rPr>
          <w:lang w:val="en-GB"/>
        </w:rPr>
        <w:t>22.1(c)</w:t>
      </w:r>
      <w:r w:rsidR="00AB37C6" w:rsidRPr="00A75846">
        <w:rPr>
          <w:lang w:val="en-GB"/>
        </w:rPr>
        <w:fldChar w:fldCharType="end"/>
      </w:r>
      <w:r w:rsidR="00C6446A" w:rsidRPr="00A75846">
        <w:rPr>
          <w:lang w:val="en-GB"/>
        </w:rPr>
        <w:t xml:space="preserve"> in violation of the Project Time Schedule, up to the maximum of </w:t>
      </w:r>
      <w:r w:rsidR="005406A0">
        <w:rPr>
          <w:lang w:val="en-GB"/>
        </w:rPr>
        <w:t>two</w:t>
      </w:r>
      <w:r w:rsidR="005406A0" w:rsidRPr="00A75846">
        <w:rPr>
          <w:lang w:val="en-GB"/>
        </w:rPr>
        <w:t xml:space="preserve"> </w:t>
      </w:r>
      <w:r w:rsidR="00C6446A" w:rsidRPr="00A75846">
        <w:rPr>
          <w:lang w:val="en-GB"/>
        </w:rPr>
        <w:t>percent (</w:t>
      </w:r>
      <w:r w:rsidR="005406A0">
        <w:rPr>
          <w:lang w:val="en-GB"/>
        </w:rPr>
        <w:t>2</w:t>
      </w:r>
      <w:r w:rsidR="00C6446A" w:rsidRPr="00A75846">
        <w:rPr>
          <w:lang w:val="en-GB"/>
        </w:rPr>
        <w:t>%) of the Contract Price;</w:t>
      </w:r>
      <w:bookmarkEnd w:id="330"/>
    </w:p>
    <w:p w14:paraId="39B06682" w14:textId="66580F8A" w:rsidR="00C6446A" w:rsidRPr="00A75846" w:rsidRDefault="007B7DB9" w:rsidP="00C6446A">
      <w:pPr>
        <w:pStyle w:val="ENClaneka"/>
        <w:rPr>
          <w:lang w:val="en-GB"/>
        </w:rPr>
      </w:pPr>
      <w:bookmarkStart w:id="331" w:name="_Ref171403105"/>
      <w:r w:rsidRPr="00A75846">
        <w:rPr>
          <w:lang w:val="en-GB"/>
        </w:rPr>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1%)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 xml:space="preserve">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B012C9">
        <w:rPr>
          <w:lang w:val="en-GB"/>
        </w:rPr>
        <w:t>22.1(d)</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maximum of </w:t>
      </w:r>
      <w:r w:rsidR="005406A0">
        <w:rPr>
          <w:lang w:val="en-GB"/>
        </w:rPr>
        <w:t>one</w:t>
      </w:r>
      <w:r w:rsidR="005406A0" w:rsidRPr="00A75846">
        <w:rPr>
          <w:lang w:val="en-GB"/>
        </w:rPr>
        <w:t xml:space="preserve"> </w:t>
      </w:r>
      <w:r w:rsidR="00C6446A" w:rsidRPr="00A75846">
        <w:rPr>
          <w:lang w:val="en-GB"/>
        </w:rPr>
        <w:t>percent (</w:t>
      </w:r>
      <w:r w:rsidR="005406A0">
        <w:rPr>
          <w:lang w:val="en-GB"/>
        </w:rPr>
        <w:t>1</w:t>
      </w:r>
      <w:r w:rsidR="00C6446A" w:rsidRPr="00A75846">
        <w:rPr>
          <w:lang w:val="en-GB"/>
        </w:rPr>
        <w:t>%) of the Contract Price;</w:t>
      </w:r>
      <w:bookmarkEnd w:id="331"/>
    </w:p>
    <w:p w14:paraId="14B82C22" w14:textId="23B9755F" w:rsidR="00C6446A" w:rsidRPr="00A75846" w:rsidRDefault="007B7DB9" w:rsidP="00C6446A">
      <w:pPr>
        <w:pStyle w:val="ENClaneka"/>
        <w:rPr>
          <w:lang w:val="en-GB"/>
        </w:rPr>
      </w:pPr>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5%) of the Contract Price for each commenced day of delay by</w:t>
      </w:r>
      <w:r w:rsidR="0029742E" w:rsidRPr="00A75846">
        <w:rPr>
          <w:lang w:val="en-GB"/>
        </w:rPr>
        <w:t>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20F4F">
        <w:rPr>
          <w:lang w:val="en-GB"/>
        </w:rPr>
        <w:t>four</w:t>
      </w:r>
      <w:r w:rsidR="00120F4F" w:rsidRPr="00A75846">
        <w:rPr>
          <w:lang w:val="en-GB"/>
        </w:rPr>
        <w:t xml:space="preserve"> </w:t>
      </w:r>
      <w:r w:rsidR="00C6446A" w:rsidRPr="00A75846">
        <w:rPr>
          <w:lang w:val="en-GB"/>
        </w:rPr>
        <w:t>percent (</w:t>
      </w:r>
      <w:r w:rsidR="00120F4F">
        <w:rPr>
          <w:lang w:val="en-GB"/>
        </w:rPr>
        <w:t>4</w:t>
      </w:r>
      <w:r w:rsidR="00C6446A" w:rsidRPr="00A75846">
        <w:rPr>
          <w:lang w:val="en-GB"/>
        </w:rPr>
        <w:t>%) of the Contract Price.</w:t>
      </w:r>
    </w:p>
    <w:p w14:paraId="6668DF86" w14:textId="1CAFF854"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B012C9">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of the Contract Price. Once the amount of the contractual penalties for delay</w:t>
      </w:r>
      <w:r w:rsidR="00785E2B">
        <w:rPr>
          <w:lang w:val="en-GB"/>
        </w:rPr>
        <w:t>s</w:t>
      </w:r>
      <w:r w:rsidRPr="00A75846">
        <w:rPr>
          <w:lang w:val="en-GB"/>
        </w:rPr>
        <w:t xml:space="preserve"> equivalent to </w:t>
      </w:r>
      <w:r w:rsidR="00120F4F">
        <w:rPr>
          <w:lang w:val="en-GB"/>
        </w:rPr>
        <w:t>twelve</w:t>
      </w:r>
      <w:r w:rsidR="00120F4F" w:rsidRPr="00A75846">
        <w:rPr>
          <w:lang w:val="en-GB"/>
        </w:rPr>
        <w:t xml:space="preserve"> </w:t>
      </w:r>
      <w:r w:rsidRPr="00A75846">
        <w:rPr>
          <w:lang w:val="en-GB"/>
        </w:rPr>
        <w:t>percent (</w:t>
      </w:r>
      <w:r w:rsidR="00120F4F">
        <w:rPr>
          <w:lang w:val="en-GB"/>
        </w:rPr>
        <w:t>12</w:t>
      </w:r>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B012C9">
        <w:rPr>
          <w:lang w:val="en-GB"/>
        </w:rPr>
        <w:t>39.1</w:t>
      </w:r>
      <w:r w:rsidR="00506494" w:rsidRPr="00A75846">
        <w:rPr>
          <w:lang w:val="en-GB"/>
        </w:rPr>
        <w:fldChar w:fldCharType="end"/>
      </w:r>
      <w:r w:rsidRPr="00A75846">
        <w:rPr>
          <w:lang w:val="en-GB"/>
        </w:rPr>
        <w:t>.</w:t>
      </w:r>
    </w:p>
    <w:p w14:paraId="51D5233D" w14:textId="41C3FE2C"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B012C9">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B012C9">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B012C9">
        <w:rPr>
          <w:lang w:val="cs-CZ"/>
        </w:rPr>
        <w:t>36.1(f)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B012C9">
        <w:t>22.1(h)</w:t>
      </w:r>
      <w:r w:rsidR="00B42D78">
        <w:fldChar w:fldCharType="end"/>
      </w:r>
      <w:r w:rsidRPr="00F5220B">
        <w:t>.</w:t>
      </w:r>
    </w:p>
    <w:p w14:paraId="334ADFAB" w14:textId="67F124A6" w:rsidR="00E87B7D" w:rsidRPr="00A75846" w:rsidRDefault="008B0E22" w:rsidP="00E87B7D">
      <w:pPr>
        <w:pStyle w:val="ENClanek11"/>
        <w:rPr>
          <w:lang w:val="en-GB"/>
        </w:rPr>
      </w:pPr>
      <w:r w:rsidRPr="00A75846">
        <w:rPr>
          <w:lang w:val="en-GB"/>
        </w:rPr>
        <w:t xml:space="preserve">The Customer has the right to claim a contractual penalty of </w:t>
      </w:r>
      <w:r w:rsidR="00120F4F">
        <w:rPr>
          <w:lang w:val="en-GB"/>
        </w:rPr>
        <w:t>zero point five</w:t>
      </w:r>
      <w:r w:rsidRPr="00A75846">
        <w:rPr>
          <w:lang w:val="en-GB"/>
        </w:rPr>
        <w:t xml:space="preserve"> percent (</w:t>
      </w:r>
      <w:r w:rsidR="00120F4F">
        <w:rPr>
          <w:lang w:val="en-GB"/>
        </w:rPr>
        <w:t>0.5</w:t>
      </w:r>
      <w:r w:rsidRPr="00A75846">
        <w:rPr>
          <w:lang w:val="en-GB"/>
        </w:rPr>
        <w:t>%) of the Contract Price in the event that:</w:t>
      </w:r>
    </w:p>
    <w:p w14:paraId="36121BA6" w14:textId="6ADC393E" w:rsidR="00A47F00" w:rsidRPr="00A75846" w:rsidRDefault="00A47F00" w:rsidP="00A47F00">
      <w:pPr>
        <w:pStyle w:val="ENClaneka"/>
        <w:rPr>
          <w:lang w:val="en-GB"/>
        </w:rPr>
      </w:pPr>
      <w:r w:rsidRPr="00A75846">
        <w:rPr>
          <w:lang w:val="en-GB"/>
        </w:rPr>
        <w:t>the Equipment failed to meet any of the OEE parameters specified for Performance Tests in Clause</w:t>
      </w:r>
      <w:r w:rsidR="00342D41">
        <w:rPr>
          <w:lang w:val="en-GB"/>
        </w:rPr>
        <w:t>s</w:t>
      </w:r>
      <w:r w:rsidRPr="00A75846">
        <w:rPr>
          <w:lang w:val="en-GB"/>
        </w:rPr>
        <w:t xml:space="preserve"> </w:t>
      </w:r>
      <w:r w:rsidR="00C93DDA">
        <w:fldChar w:fldCharType="begin"/>
      </w:r>
      <w:r w:rsidR="00C93DDA">
        <w:instrText xml:space="preserve"> REF _Ref172115166 \w \h </w:instrText>
      </w:r>
      <w:r w:rsidR="00C93DDA">
        <w:fldChar w:fldCharType="separate"/>
      </w:r>
      <w:r w:rsidR="00B012C9">
        <w:t>4.8(c)</w:t>
      </w:r>
      <w:r w:rsidR="00C93DDA">
        <w:fldChar w:fldCharType="end"/>
      </w:r>
      <w:r w:rsidR="00C93DDA">
        <w:t xml:space="preserve"> and </w:t>
      </w:r>
      <w:r w:rsidR="00C93DDA">
        <w:fldChar w:fldCharType="begin"/>
      </w:r>
      <w:r w:rsidR="00C93DDA">
        <w:instrText xml:space="preserve"> REF _Ref172115171 \w \h </w:instrText>
      </w:r>
      <w:r w:rsidR="00C93DDA">
        <w:fldChar w:fldCharType="separate"/>
      </w:r>
      <w:r w:rsidR="00B012C9">
        <w:t>4.16(c)</w:t>
      </w:r>
      <w:r w:rsidR="00C93DDA">
        <w:fldChar w:fldCharType="end"/>
      </w:r>
      <w:r w:rsidR="00C93DDA">
        <w:t xml:space="preserve"> </w:t>
      </w:r>
      <w:r w:rsidRPr="00A75846">
        <w:rPr>
          <w:lang w:val="en-GB"/>
        </w:rPr>
        <w:t>of Annex 3 (</w:t>
      </w:r>
      <w:r w:rsidRPr="00A75846">
        <w:rPr>
          <w:i/>
          <w:iCs/>
          <w:lang w:val="en-GB"/>
        </w:rPr>
        <w:t>Parameters of Testing and Operation</w:t>
      </w:r>
      <w:r w:rsidRPr="00A75846">
        <w:rPr>
          <w:lang w:val="en-GB"/>
        </w:rPr>
        <w:t>); or</w:t>
      </w:r>
    </w:p>
    <w:p w14:paraId="1691532E" w14:textId="3310F75E"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B012C9">
        <w:rPr>
          <w:lang w:val="en-GB"/>
        </w:rPr>
        <w:t>22.1(e)</w:t>
      </w:r>
      <w:r w:rsidR="00506494" w:rsidRPr="00A75846">
        <w:rPr>
          <w:lang w:val="en-GB"/>
        </w:rPr>
        <w:fldChar w:fldCharType="end"/>
      </w:r>
      <w:r w:rsidRPr="00A75846">
        <w:rPr>
          <w:lang w:val="en-GB"/>
        </w:rPr>
        <w:t xml:space="preserve">, Clause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B012C9">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BBFC826" w:rsidR="005D67D4" w:rsidRPr="00A75846" w:rsidRDefault="002E7319" w:rsidP="005D67D4">
      <w:pPr>
        <w:pStyle w:val="ENClanek11"/>
        <w:rPr>
          <w:lang w:val="en-GB"/>
        </w:rPr>
      </w:pPr>
      <w:r w:rsidRPr="00A75846">
        <w:rPr>
          <w:lang w:val="en-GB"/>
        </w:rPr>
        <w:t xml:space="preserve">The Customer has the right to claim a contractual penalty of </w:t>
      </w:r>
      <w:r w:rsidR="00120F4F">
        <w:rPr>
          <w:lang w:val="en-GB"/>
        </w:rPr>
        <w:t>one point five</w:t>
      </w:r>
      <w:r w:rsidR="00120F4F" w:rsidRPr="00A75846">
        <w:rPr>
          <w:lang w:val="en-GB"/>
        </w:rPr>
        <w:t xml:space="preserve"> </w:t>
      </w:r>
      <w:r w:rsidRPr="00A75846">
        <w:rPr>
          <w:lang w:val="en-GB"/>
        </w:rPr>
        <w:t>percent (</w:t>
      </w:r>
      <w:r w:rsidR="00120F4F">
        <w:rPr>
          <w:lang w:val="en-GB"/>
        </w:rPr>
        <w:t>1.5</w:t>
      </w:r>
      <w:r w:rsidRPr="00A75846">
        <w:rPr>
          <w:lang w:val="en-GB"/>
        </w:rPr>
        <w:t>%) of the Contract Price in the event that:</w:t>
      </w:r>
    </w:p>
    <w:p w14:paraId="3104AD61" w14:textId="1FC76CCB" w:rsidR="004575EC" w:rsidRPr="00A75846" w:rsidRDefault="004575EC" w:rsidP="004575EC">
      <w:pPr>
        <w:pStyle w:val="ENClaneka"/>
        <w:rPr>
          <w:lang w:val="en-GB"/>
        </w:rPr>
      </w:pPr>
      <w:r w:rsidRPr="00A75846">
        <w:rPr>
          <w:lang w:val="en-GB"/>
        </w:rPr>
        <w:t>the Equipment failed to meet any of the OEE parameters specified for Performance Tests in Clause</w:t>
      </w:r>
      <w:r w:rsidR="006118DA">
        <w:rPr>
          <w:lang w:val="en-GB"/>
        </w:rPr>
        <w:t xml:space="preserve">s </w:t>
      </w:r>
      <w:r w:rsidR="006118DA">
        <w:fldChar w:fldCharType="begin"/>
      </w:r>
      <w:r w:rsidR="006118DA">
        <w:instrText xml:space="preserve"> REF _Ref172115166 \w \h </w:instrText>
      </w:r>
      <w:r w:rsidR="006118DA">
        <w:fldChar w:fldCharType="separate"/>
      </w:r>
      <w:r w:rsidR="00B012C9">
        <w:t>4.8(c)</w:t>
      </w:r>
      <w:r w:rsidR="006118DA">
        <w:fldChar w:fldCharType="end"/>
      </w:r>
      <w:r w:rsidR="006118DA">
        <w:t xml:space="preserve"> and </w:t>
      </w:r>
      <w:r w:rsidR="006118DA">
        <w:fldChar w:fldCharType="begin"/>
      </w:r>
      <w:r w:rsidR="006118DA">
        <w:instrText xml:space="preserve"> REF _Ref172115171 \w \h </w:instrText>
      </w:r>
      <w:r w:rsidR="006118DA">
        <w:fldChar w:fldCharType="separate"/>
      </w:r>
      <w:r w:rsidR="00B012C9">
        <w:t>4.16(c)</w:t>
      </w:r>
      <w:r w:rsidR="006118DA">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174B123E"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B012C9">
        <w:rPr>
          <w:lang w:val="en-GB"/>
        </w:rPr>
        <w:t>22.1(e)</w:t>
      </w:r>
      <w:r w:rsidR="00506494" w:rsidRPr="00A75846">
        <w:rPr>
          <w:lang w:val="en-GB"/>
        </w:rPr>
        <w:fldChar w:fldCharType="end"/>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B012C9">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B12ECFF" w:rsidR="004575EC" w:rsidRPr="00A75846" w:rsidRDefault="00ED39F1" w:rsidP="00ED39F1">
      <w:pPr>
        <w:pStyle w:val="ENText11"/>
        <w:rPr>
          <w:lang w:val="en-GB"/>
        </w:rPr>
      </w:pPr>
      <w:r w:rsidRPr="00A75846">
        <w:rPr>
          <w:lang w:val="en-GB"/>
        </w:rPr>
        <w:lastRenderedPageBreak/>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B012C9">
        <w:rPr>
          <w:lang w:val="en-GB"/>
        </w:rPr>
        <w:t>39.1</w:t>
      </w:r>
      <w:r w:rsidR="00327F5D" w:rsidRPr="00A75846">
        <w:rPr>
          <w:lang w:val="en-GB"/>
        </w:rPr>
        <w:fldChar w:fldCharType="end"/>
      </w:r>
      <w:r w:rsidRPr="00A75846">
        <w:rPr>
          <w:lang w:val="en-GB"/>
        </w:rPr>
        <w:t>.</w:t>
      </w:r>
    </w:p>
    <w:p w14:paraId="1094528A" w14:textId="21C99779" w:rsidR="000226B7" w:rsidRPr="00A75846" w:rsidRDefault="000226B7" w:rsidP="000226B7">
      <w:pPr>
        <w:pStyle w:val="ENClanek11"/>
        <w:rPr>
          <w:lang w:val="en-GB"/>
        </w:rPr>
      </w:pPr>
      <w:bookmarkStart w:id="332"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B012C9">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332"/>
    </w:p>
    <w:p w14:paraId="45EBE767" w14:textId="58536B8B" w:rsidR="00AA76AB" w:rsidRPr="00A75846" w:rsidRDefault="00AA76AB" w:rsidP="00AA76AB">
      <w:pPr>
        <w:pStyle w:val="ENClaneka"/>
        <w:rPr>
          <w:lang w:val="en-GB"/>
        </w:rPr>
      </w:pPr>
      <w:bookmarkStart w:id="333"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D90200">
        <w:rPr>
          <w:lang w:val="en-GB"/>
        </w:rPr>
        <w:fldChar w:fldCharType="begin"/>
      </w:r>
      <w:r w:rsidR="00D90200">
        <w:rPr>
          <w:lang w:val="en-GB"/>
        </w:rPr>
        <w:instrText xml:space="preserve"> REF _Ref172114746 \w \h </w:instrText>
      </w:r>
      <w:r w:rsidR="00D90200">
        <w:rPr>
          <w:lang w:val="en-GB"/>
        </w:rPr>
      </w:r>
      <w:r w:rsidR="00D90200">
        <w:rPr>
          <w:lang w:val="en-GB"/>
        </w:rPr>
        <w:fldChar w:fldCharType="separate"/>
      </w:r>
      <w:r w:rsidR="00B012C9">
        <w:rPr>
          <w:lang w:val="en-GB"/>
        </w:rPr>
        <w:t>5.1(e)</w:t>
      </w:r>
      <w:r w:rsidR="00D90200">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333"/>
      <w:r w:rsidRPr="00A75846">
        <w:rPr>
          <w:lang w:val="en-GB"/>
        </w:rPr>
        <w:t xml:space="preserve"> </w:t>
      </w:r>
    </w:p>
    <w:p w14:paraId="07D5BAC0" w14:textId="7E821F0A"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B012C9">
        <w:rPr>
          <w:lang w:val="en-GB"/>
        </w:rPr>
        <w:t>36.5(a)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A94EC75"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F3445E">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F3445E">
        <w:rPr>
          <w:lang w:val="en-GB"/>
        </w:rPr>
        <w:t>36.5</w:t>
      </w:r>
      <w:r w:rsidR="003C05F2">
        <w:rPr>
          <w:lang w:val="en-GB"/>
        </w:rPr>
        <w:fldChar w:fldCharType="end"/>
      </w:r>
      <w:r w:rsidR="003C05F2">
        <w:rPr>
          <w:lang w:val="en-GB"/>
        </w:rPr>
        <w:t xml:space="preserve"> </w:t>
      </w:r>
      <w:r w:rsidRPr="00A75846">
        <w:rPr>
          <w:lang w:val="en-GB"/>
        </w:rPr>
        <w:t xml:space="preserve">shall not exceed </w:t>
      </w:r>
      <w:r w:rsidR="00A5799B">
        <w:rPr>
          <w:lang w:val="en-GB"/>
        </w:rPr>
        <w:t>two point five</w:t>
      </w:r>
      <w:r w:rsidR="00A5799B" w:rsidRPr="00A75846">
        <w:rPr>
          <w:lang w:val="en-GB"/>
        </w:rPr>
        <w:t xml:space="preserve"> </w:t>
      </w:r>
      <w:r w:rsidRPr="00A75846">
        <w:rPr>
          <w:lang w:val="en-GB"/>
        </w:rPr>
        <w:t>percent (</w:t>
      </w:r>
      <w:r w:rsidR="00A5799B">
        <w:rPr>
          <w:lang w:val="en-GB"/>
        </w:rPr>
        <w:t>2.</w:t>
      </w:r>
      <w:r w:rsidRPr="00A75846">
        <w:rPr>
          <w:lang w:val="en-GB"/>
        </w:rPr>
        <w:t>5%) of the Contract Price.</w:t>
      </w:r>
    </w:p>
    <w:p w14:paraId="7BB2F1FE" w14:textId="4727081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B012C9">
        <w:rPr>
          <w:lang w:val="en-GB"/>
        </w:rPr>
        <w:t>36.5</w:t>
      </w:r>
      <w:r w:rsidR="003C05F2">
        <w:rPr>
          <w:lang w:val="en-GB"/>
        </w:rPr>
        <w:fldChar w:fldCharType="end"/>
      </w:r>
      <w:r w:rsidRPr="00A75846">
        <w:rPr>
          <w:lang w:val="en-GB"/>
        </w:rPr>
        <w:t xml:space="preserve"> reaches </w:t>
      </w:r>
      <w:r w:rsidR="0030712C">
        <w:rPr>
          <w:lang w:val="en-GB"/>
        </w:rPr>
        <w:t>two point five</w:t>
      </w:r>
      <w:r w:rsidR="0030712C" w:rsidRPr="00A75846">
        <w:rPr>
          <w:lang w:val="en-GB"/>
        </w:rPr>
        <w:t xml:space="preserve"> </w:t>
      </w:r>
      <w:r w:rsidRPr="00A75846">
        <w:rPr>
          <w:lang w:val="en-GB"/>
        </w:rPr>
        <w:t>percent (</w:t>
      </w:r>
      <w:r w:rsidR="0030712C">
        <w:rPr>
          <w:lang w:val="en-GB"/>
        </w:rPr>
        <w:t>2.</w:t>
      </w:r>
      <w:r w:rsidRPr="00A75846">
        <w:rPr>
          <w:lang w:val="en-GB"/>
        </w:rPr>
        <w:t xml:space="preserve">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B012C9">
        <w:rPr>
          <w:lang w:val="en-GB"/>
        </w:rPr>
        <w:t>39.1</w:t>
      </w:r>
      <w:r w:rsidR="00FD4C42" w:rsidRPr="00A75846">
        <w:rPr>
          <w:lang w:val="en-GB"/>
        </w:rPr>
        <w:fldChar w:fldCharType="end"/>
      </w:r>
      <w:r w:rsidRPr="00A75846">
        <w:rPr>
          <w:lang w:val="en-GB"/>
        </w:rPr>
        <w:t>.</w:t>
      </w:r>
    </w:p>
    <w:p w14:paraId="47B3C3B1" w14:textId="0852A917" w:rsidR="00CA7398" w:rsidRPr="00A75846" w:rsidRDefault="00CA7398" w:rsidP="00CA7398">
      <w:pPr>
        <w:pStyle w:val="ENClanek11"/>
        <w:rPr>
          <w:lang w:val="en-GB"/>
        </w:rPr>
      </w:pPr>
      <w:bookmarkStart w:id="334"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B012C9">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334"/>
    </w:p>
    <w:p w14:paraId="56674899" w14:textId="77777777" w:rsidR="00CA7398" w:rsidRPr="00A75846" w:rsidRDefault="00CA7398" w:rsidP="00CA7398">
      <w:pPr>
        <w:pStyle w:val="ENClanek11"/>
        <w:rPr>
          <w:lang w:val="en-GB"/>
        </w:rPr>
      </w:pPr>
      <w:bookmarkStart w:id="335"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335"/>
    </w:p>
    <w:p w14:paraId="5358F39E" w14:textId="06D0EF39" w:rsidR="00CA7398" w:rsidRPr="00A75846" w:rsidRDefault="00CA7398" w:rsidP="00CA7398">
      <w:pPr>
        <w:pStyle w:val="ENClanek11"/>
        <w:rPr>
          <w:lang w:val="en-GB"/>
        </w:rPr>
      </w:pPr>
      <w:bookmarkStart w:id="336" w:name="_Ref171343448"/>
      <w:commentRangeStart w:id="337"/>
      <w:commentRangeStart w:id="338"/>
      <w:r w:rsidRPr="00A75846">
        <w:rPr>
          <w:lang w:val="en-GB"/>
        </w:rPr>
        <w:t xml:space="preserve">The Contractor’s maximum aggregate liability for the penalties set out in Clauses </w:t>
      </w:r>
      <w:ins w:id="339" w:author="AIB" w:date="2024-08-20T16:00:00Z" w16du:dateUtc="2024-08-20T14:00:00Z">
        <w:r w:rsidR="0075595A">
          <w:rPr>
            <w:lang w:val="en-GB"/>
          </w:rPr>
          <w:fldChar w:fldCharType="begin"/>
        </w:r>
        <w:r w:rsidR="0075595A">
          <w:rPr>
            <w:lang w:val="en-GB"/>
          </w:rPr>
          <w:instrText xml:space="preserve"> REF _Ref171346485 \w \h </w:instrText>
        </w:r>
      </w:ins>
      <w:r w:rsidR="0075595A">
        <w:rPr>
          <w:lang w:val="en-GB"/>
        </w:rPr>
      </w:r>
      <w:r w:rsidR="0075595A">
        <w:rPr>
          <w:lang w:val="en-GB"/>
        </w:rPr>
        <w:fldChar w:fldCharType="separate"/>
      </w:r>
      <w:ins w:id="340" w:author="AIB" w:date="2024-08-20T16:51:00Z" w16du:dateUtc="2024-08-20T14:51:00Z">
        <w:r w:rsidR="00B012C9">
          <w:rPr>
            <w:lang w:val="en-GB"/>
          </w:rPr>
          <w:t>36.6</w:t>
        </w:r>
      </w:ins>
      <w:ins w:id="341" w:author="AIB" w:date="2024-08-20T16:00:00Z" w16du:dateUtc="2024-08-20T14:00:00Z">
        <w:r w:rsidR="0075595A">
          <w:rPr>
            <w:lang w:val="en-GB"/>
          </w:rPr>
          <w:fldChar w:fldCharType="end"/>
        </w:r>
      </w:ins>
      <w:del w:id="342" w:author="AIB" w:date="2024-08-20T16:00:00Z" w16du:dateUtc="2024-08-20T14:00:00Z">
        <w:r w:rsidR="00FD4C42" w:rsidRPr="00A75846" w:rsidDel="0075595A">
          <w:rPr>
            <w:lang w:val="en-GB"/>
          </w:rPr>
          <w:fldChar w:fldCharType="begin"/>
        </w:r>
        <w:r w:rsidR="00FD4C42" w:rsidRPr="00A75846" w:rsidDel="0075595A">
          <w:rPr>
            <w:lang w:val="en-GB"/>
          </w:rPr>
          <w:delInstrText xml:space="preserve"> REF _Ref171346447 \w \h </w:delInstrText>
        </w:r>
        <w:r w:rsidR="00FD4C42" w:rsidRPr="00A75846" w:rsidDel="0075595A">
          <w:rPr>
            <w:lang w:val="en-GB"/>
          </w:rPr>
        </w:r>
        <w:r w:rsidR="00FD4C42" w:rsidRPr="00A75846" w:rsidDel="0075595A">
          <w:rPr>
            <w:lang w:val="en-GB"/>
          </w:rPr>
          <w:fldChar w:fldCharType="separate"/>
        </w:r>
        <w:r w:rsidR="005E7221" w:rsidDel="0075595A">
          <w:rPr>
            <w:lang w:val="en-GB"/>
          </w:rPr>
          <w:delText>36.7</w:delText>
        </w:r>
        <w:r w:rsidR="00FD4C42" w:rsidRPr="00A75846" w:rsidDel="0075595A">
          <w:rPr>
            <w:lang w:val="en-GB"/>
          </w:rPr>
          <w:fldChar w:fldCharType="end"/>
        </w:r>
      </w:del>
      <w:r w:rsidRPr="00A75846">
        <w:rPr>
          <w:lang w:val="en-GB"/>
        </w:rPr>
        <w:t xml:space="preserve"> and </w:t>
      </w:r>
      <w:ins w:id="343" w:author="AIB" w:date="2024-08-20T15:59:00Z" w16du:dateUtc="2024-08-20T13:59:00Z">
        <w:r w:rsidR="00EA233D" w:rsidRPr="00A75846">
          <w:rPr>
            <w:lang w:val="en-GB"/>
          </w:rPr>
          <w:fldChar w:fldCharType="begin"/>
        </w:r>
        <w:r w:rsidR="00EA233D" w:rsidRPr="00A75846">
          <w:rPr>
            <w:lang w:val="en-GB"/>
          </w:rPr>
          <w:instrText xml:space="preserve"> REF _Ref171346447 \w \h </w:instrText>
        </w:r>
      </w:ins>
      <w:r w:rsidR="00EA233D" w:rsidRPr="00A75846">
        <w:rPr>
          <w:lang w:val="en-GB"/>
        </w:rPr>
      </w:r>
      <w:ins w:id="344" w:author="AIB" w:date="2024-08-20T15:59:00Z" w16du:dateUtc="2024-08-20T13:59:00Z">
        <w:r w:rsidR="00EA233D" w:rsidRPr="00A75846">
          <w:rPr>
            <w:lang w:val="en-GB"/>
          </w:rPr>
          <w:fldChar w:fldCharType="separate"/>
        </w:r>
      </w:ins>
      <w:ins w:id="345" w:author="AIB" w:date="2024-08-20T16:51:00Z" w16du:dateUtc="2024-08-20T14:51:00Z">
        <w:r w:rsidR="00B012C9">
          <w:rPr>
            <w:lang w:val="en-GB"/>
          </w:rPr>
          <w:t>36.7</w:t>
        </w:r>
      </w:ins>
      <w:ins w:id="346" w:author="AIB" w:date="2024-08-20T15:59:00Z" w16du:dateUtc="2024-08-20T13:59:00Z">
        <w:r w:rsidR="00EA233D" w:rsidRPr="00A75846">
          <w:rPr>
            <w:lang w:val="en-GB"/>
          </w:rPr>
          <w:fldChar w:fldCharType="end"/>
        </w:r>
      </w:ins>
      <w:del w:id="347" w:author="AIB" w:date="2024-08-20T15:59:00Z" w16du:dateUtc="2024-08-20T13:59:00Z">
        <w:r w:rsidR="00FD4C42" w:rsidRPr="00A75846" w:rsidDel="00EA233D">
          <w:rPr>
            <w:lang w:val="en-GB"/>
          </w:rPr>
          <w:fldChar w:fldCharType="begin"/>
        </w:r>
        <w:r w:rsidR="00FD4C42" w:rsidRPr="00A75846" w:rsidDel="00EA233D">
          <w:rPr>
            <w:lang w:val="en-GB"/>
          </w:rPr>
          <w:delInstrText xml:space="preserve"> REF _Ref171343448 \w \h </w:delInstrText>
        </w:r>
        <w:r w:rsidR="00FD4C42" w:rsidRPr="00A75846" w:rsidDel="00EA233D">
          <w:rPr>
            <w:lang w:val="en-GB"/>
          </w:rPr>
        </w:r>
        <w:r w:rsidR="00FD4C42" w:rsidRPr="00A75846" w:rsidDel="00EA233D">
          <w:rPr>
            <w:lang w:val="en-GB"/>
          </w:rPr>
          <w:fldChar w:fldCharType="separate"/>
        </w:r>
        <w:r w:rsidR="005E7221" w:rsidDel="00EA233D">
          <w:rPr>
            <w:lang w:val="en-GB"/>
          </w:rPr>
          <w:delText>36.8</w:delText>
        </w:r>
        <w:r w:rsidR="00FD4C42" w:rsidRPr="00A75846" w:rsidDel="00EA233D">
          <w:rPr>
            <w:lang w:val="en-GB"/>
          </w:rPr>
          <w:fldChar w:fldCharType="end"/>
        </w:r>
      </w:del>
      <w:r w:rsidR="009C3F4F">
        <w:rPr>
          <w:lang w:val="en-GB"/>
        </w:rPr>
        <w:t> </w:t>
      </w:r>
      <w:r w:rsidRPr="00A75846">
        <w:rPr>
          <w:lang w:val="en-GB"/>
        </w:rPr>
        <w:t>shall not exceed two percent (2%) of the Contract Price.</w:t>
      </w:r>
      <w:bookmarkEnd w:id="336"/>
      <w:commentRangeEnd w:id="337"/>
      <w:r w:rsidR="001E65CE">
        <w:rPr>
          <w:rStyle w:val="Odkaznakoment"/>
          <w:lang w:eastAsia="cs-CZ"/>
        </w:rPr>
        <w:commentReference w:id="337"/>
      </w:r>
      <w:commentRangeEnd w:id="338"/>
      <w:r w:rsidR="00E34C6F">
        <w:rPr>
          <w:rStyle w:val="Odkaznakoment"/>
          <w:lang w:eastAsia="cs-CZ"/>
        </w:rPr>
        <w:commentReference w:id="338"/>
      </w:r>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FA5724C" w:rsidR="00DC36C4" w:rsidRPr="00A75846" w:rsidRDefault="00DC36C4" w:rsidP="00F128FA">
      <w:pPr>
        <w:pStyle w:val="ENClanek11"/>
        <w:keepNext/>
        <w:keepLines/>
        <w:rPr>
          <w:lang w:val="en-GB"/>
        </w:rPr>
      </w:pPr>
      <w:bookmarkStart w:id="348"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B012C9">
        <w:rPr>
          <w:lang w:val="en-GB"/>
        </w:rPr>
        <w:t>39.1</w:t>
      </w:r>
      <w:r w:rsidR="00FD4C42" w:rsidRPr="00A75846">
        <w:rPr>
          <w:lang w:val="en-GB"/>
        </w:rPr>
        <w:fldChar w:fldCharType="end"/>
      </w:r>
      <w:r w:rsidRPr="00A75846">
        <w:rPr>
          <w:lang w:val="en-GB"/>
        </w:rPr>
        <w:t>.</w:t>
      </w:r>
      <w:bookmarkEnd w:id="348"/>
    </w:p>
    <w:p w14:paraId="5AFC497B" w14:textId="5C44B6FC"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B012C9">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B012C9">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B012C9">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349" w:name="_Toc175065237"/>
      <w:r w:rsidRPr="00A75846">
        <w:rPr>
          <w:lang w:val="en-GB"/>
        </w:rPr>
        <w:t>FORCE MAJEURE</w:t>
      </w:r>
      <w:bookmarkEnd w:id="349"/>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350" w:name="_Toc175065238"/>
      <w:r w:rsidRPr="00A75846">
        <w:rPr>
          <w:lang w:val="en-GB"/>
        </w:rPr>
        <w:t>WITHDRAWAL FROM THE CONTRACT</w:t>
      </w:r>
      <w:bookmarkEnd w:id="350"/>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001505BE"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B012C9">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B012C9">
        <w:rPr>
          <w:lang w:val="en-GB"/>
        </w:rPr>
        <w:t>35</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B012C9">
        <w:rPr>
          <w:lang w:val="en-GB"/>
        </w:rPr>
        <w:t>36</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B012C9">
        <w:rPr>
          <w:lang w:val="en-GB"/>
        </w:rPr>
        <w:t>42</w:t>
      </w:r>
      <w:r w:rsidR="00C3315E" w:rsidRPr="00A75846">
        <w:rPr>
          <w:lang w:val="en-GB"/>
        </w:rPr>
        <w:fldChar w:fldCharType="end"/>
      </w:r>
      <w:r w:rsidRPr="00A75846">
        <w:rPr>
          <w:lang w:val="en-GB"/>
        </w:rPr>
        <w:t xml:space="preserve"> (</w:t>
      </w:r>
      <w:r w:rsidRPr="00A75846">
        <w:rPr>
          <w:i/>
          <w:iCs/>
          <w:lang w:val="en-GB"/>
        </w:rPr>
        <w:t>Use of documents and</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B012C9">
        <w:rPr>
          <w:lang w:val="en-GB"/>
        </w:rPr>
        <w:t>45</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B012C9">
        <w:rPr>
          <w:lang w:val="en-GB"/>
        </w:rPr>
        <w:t>47</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351" w:name="_Ref171343246"/>
      <w:bookmarkStart w:id="352" w:name="_Toc175065239"/>
      <w:r w:rsidRPr="00A75846">
        <w:rPr>
          <w:lang w:val="en-GB"/>
        </w:rPr>
        <w:lastRenderedPageBreak/>
        <w:t>WITHDRAWAL FROM THE CONTRACT FOR CONTRACTOR’S DEFAULT</w:t>
      </w:r>
      <w:bookmarkEnd w:id="351"/>
      <w:bookmarkEnd w:id="352"/>
    </w:p>
    <w:p w14:paraId="4BD93F39" w14:textId="41D38119" w:rsidR="00C20A20" w:rsidRPr="00A75846" w:rsidRDefault="001D5887" w:rsidP="00F128FA">
      <w:pPr>
        <w:pStyle w:val="ENClanek11"/>
        <w:keepNext/>
        <w:keepLines/>
        <w:rPr>
          <w:lang w:val="en-GB"/>
        </w:rPr>
      </w:pPr>
      <w:bookmarkStart w:id="353" w:name="_Ref171343261"/>
      <w:r w:rsidRPr="00A75846">
        <w:rPr>
          <w:lang w:val="en-GB"/>
        </w:rPr>
        <w:t>If the Contractor:</w:t>
      </w:r>
      <w:bookmarkEnd w:id="353"/>
    </w:p>
    <w:p w14:paraId="61FFED1C" w14:textId="66366484"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B012C9">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354" w:name="_Ref171343022"/>
      <w:r w:rsidRPr="00A75846">
        <w:rPr>
          <w:lang w:val="en-GB"/>
        </w:rPr>
        <w:t>has abandoned or repudiated the Contract;</w:t>
      </w:r>
      <w:bookmarkEnd w:id="354"/>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55319EDD"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B012C9">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33E8120B" w:rsidR="006A1BDB" w:rsidRPr="00A75846" w:rsidRDefault="006A1BDB" w:rsidP="4CA4D5C3">
      <w:pPr>
        <w:pStyle w:val="ENClaneka"/>
      </w:pPr>
      <w:bookmarkStart w:id="355" w:name="_Ref171348833"/>
      <w:r w:rsidRPr="4CA4D5C3">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B012C9">
        <w:rPr>
          <w:lang w:val="en-GB"/>
        </w:rPr>
        <w:t>8</w:t>
      </w:r>
      <w:r w:rsidR="00C3315E" w:rsidRPr="00A75846">
        <w:rPr>
          <w:lang w:val="en-GB"/>
        </w:rPr>
        <w:fldChar w:fldCharType="end"/>
      </w:r>
      <w:r w:rsidRPr="4CA4D5C3">
        <w:t xml:space="preserve"> (</w:t>
      </w:r>
      <w:r w:rsidRPr="4CA4D5C3">
        <w:rPr>
          <w:i/>
          <w:iCs/>
        </w:rPr>
        <w:t>Insurance</w:t>
      </w:r>
      <w:r w:rsidRPr="4CA4D5C3">
        <w:t>);</w:t>
      </w:r>
      <w:bookmarkEnd w:id="355"/>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356" w:name="_Ref171343303"/>
      <w:r w:rsidRPr="00A75846">
        <w:rPr>
          <w:lang w:val="en-GB"/>
        </w:rPr>
        <w:t>failed any of the repeated Performance Tests;</w:t>
      </w:r>
      <w:bookmarkEnd w:id="356"/>
    </w:p>
    <w:p w14:paraId="0D92CCED" w14:textId="3B176A16" w:rsidR="001D5887" w:rsidRPr="00A75846" w:rsidRDefault="006A1BDB" w:rsidP="006A1BDB">
      <w:pPr>
        <w:pStyle w:val="ENClaneka"/>
        <w:rPr>
          <w:lang w:val="en-GB"/>
        </w:rPr>
      </w:pPr>
      <w:bookmarkStart w:id="357"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B012C9">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B012C9">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B012C9">
        <w:rPr>
          <w:lang w:val="en-GB"/>
        </w:rPr>
        <w:t>36.5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B012C9">
        <w:rPr>
          <w:lang w:val="en-GB"/>
        </w:rPr>
        <w:t>36.8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B012C9">
        <w:rPr>
          <w:lang w:val="en-GB"/>
        </w:rPr>
        <w:t>36.11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B012C9">
        <w:rPr>
          <w:lang w:val="en-GB"/>
        </w:rPr>
        <w:t>34.3(a)</w:t>
      </w:r>
      <w:r w:rsidR="00E46A10" w:rsidRPr="00A75846">
        <w:rPr>
          <w:lang w:val="en-GB"/>
        </w:rPr>
        <w:fldChar w:fldCharType="end"/>
      </w:r>
      <w:r w:rsidRPr="00A75846">
        <w:rPr>
          <w:lang w:val="en-GB"/>
        </w:rPr>
        <w:t xml:space="preserve"> is reached;</w:t>
      </w:r>
      <w:bookmarkEnd w:id="357"/>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121ADDEC"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 the Contractor.</w:t>
      </w:r>
    </w:p>
    <w:p w14:paraId="41CB44C3" w14:textId="69B4A3CB" w:rsidR="00D631B3" w:rsidRPr="00A75846" w:rsidRDefault="00D631B3" w:rsidP="00D631B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B012C9">
        <w:rPr>
          <w:lang w:val="en-GB"/>
        </w:rPr>
        <w:t>39.1(i)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B012C9">
        <w:rPr>
          <w:lang w:val="en-GB"/>
        </w:rPr>
        <w:t>39.1(j)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7DC6BA3B"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B012C9">
        <w:rPr>
          <w:lang w:val="en-GB"/>
        </w:rPr>
        <w:t>39.1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B012C9">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358" w:name="_Ref171343012"/>
      <w:bookmarkStart w:id="359" w:name="_Toc175065240"/>
      <w:r w:rsidRPr="00A75846">
        <w:rPr>
          <w:lang w:val="en-GB"/>
        </w:rPr>
        <w:lastRenderedPageBreak/>
        <w:t>WITHDRAWAL FROM THE CONTRACT FOR INSOLVENCY</w:t>
      </w:r>
      <w:bookmarkEnd w:id="358"/>
      <w:bookmarkEnd w:id="359"/>
    </w:p>
    <w:p w14:paraId="509A268D" w14:textId="6BF29249" w:rsidR="009C616A" w:rsidRPr="00A75846" w:rsidRDefault="009C616A" w:rsidP="00F128FA">
      <w:pPr>
        <w:pStyle w:val="ENClanek11"/>
        <w:keepNext/>
        <w:keepLines/>
        <w:rPr>
          <w:lang w:val="en-GB"/>
        </w:rPr>
      </w:pPr>
      <w:bookmarkStart w:id="360"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360"/>
    </w:p>
    <w:p w14:paraId="645A587A" w14:textId="3205F01C"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B012C9">
        <w:rPr>
          <w:lang w:val="en-GB"/>
        </w:rPr>
        <w:t>40.1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B012C9">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B012C9">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B012C9">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361" w:name="_Ref171343175"/>
      <w:bookmarkStart w:id="362" w:name="_Toc175065241"/>
      <w:r w:rsidRPr="00A75846">
        <w:rPr>
          <w:lang w:val="en-GB"/>
        </w:rPr>
        <w:t>WITHDRAWAL FROM THE CONTRACT FOR CUSTOMER’S DEFAULT</w:t>
      </w:r>
      <w:bookmarkEnd w:id="361"/>
      <w:bookmarkEnd w:id="362"/>
    </w:p>
    <w:p w14:paraId="5318E6C7" w14:textId="7D8B40AB" w:rsidR="00345A75" w:rsidRPr="00A75846" w:rsidRDefault="00C73C3D" w:rsidP="00345A75">
      <w:pPr>
        <w:pStyle w:val="ENClanek11"/>
        <w:rPr>
          <w:lang w:val="en-GB"/>
        </w:rPr>
      </w:pPr>
      <w:commentRangeStart w:id="363"/>
      <w:commentRangeStart w:id="364"/>
      <w:r w:rsidRPr="00A75846">
        <w:rPr>
          <w:lang w:val="en-GB"/>
        </w:rPr>
        <w:t>The Contractor shall be entitled to withdraw from the Contract with thirty (30) days prior notice only and solely in the event of:</w:t>
      </w:r>
      <w:commentRangeEnd w:id="363"/>
      <w:r w:rsidR="00005C56">
        <w:rPr>
          <w:rStyle w:val="Odkaznakoment"/>
          <w:lang w:eastAsia="cs-CZ"/>
        </w:rPr>
        <w:commentReference w:id="363"/>
      </w:r>
      <w:commentRangeEnd w:id="364"/>
      <w:r w:rsidR="00040B55">
        <w:rPr>
          <w:rStyle w:val="Odkaznakoment"/>
          <w:lang w:eastAsia="cs-CZ"/>
        </w:rPr>
        <w:commentReference w:id="364"/>
      </w:r>
    </w:p>
    <w:p w14:paraId="582B4273" w14:textId="4779CC2D" w:rsidR="00E63DA4" w:rsidRPr="00A75846" w:rsidRDefault="00E63DA4" w:rsidP="00E63DA4">
      <w:pPr>
        <w:pStyle w:val="ENClaneka"/>
        <w:rPr>
          <w:lang w:val="en-GB"/>
        </w:rPr>
      </w:pPr>
      <w:r w:rsidRPr="00A75846">
        <w:rPr>
          <w:lang w:val="en-GB"/>
        </w:rPr>
        <w:t xml:space="preserve">Customer’s delay with an invoice payment not disputed by the Customer, exceeding at least </w:t>
      </w:r>
      <w:del w:id="365" w:author="AIB" w:date="2024-08-20T16:07:00Z" w16du:dateUtc="2024-08-20T14:07:00Z">
        <w:r w:rsidRPr="00A75846" w:rsidDel="00400807">
          <w:rPr>
            <w:lang w:val="en-GB"/>
          </w:rPr>
          <w:delText xml:space="preserve">ninety </w:delText>
        </w:r>
      </w:del>
      <w:ins w:id="366" w:author="AIB" w:date="2024-08-20T16:07:00Z" w16du:dateUtc="2024-08-20T14:07:00Z">
        <w:r w:rsidR="00400807">
          <w:rPr>
            <w:lang w:val="en-GB"/>
          </w:rPr>
          <w:t>sixty</w:t>
        </w:r>
        <w:r w:rsidR="00400807" w:rsidRPr="00A75846">
          <w:rPr>
            <w:lang w:val="en-GB"/>
          </w:rPr>
          <w:t xml:space="preserve"> </w:t>
        </w:r>
      </w:ins>
      <w:r w:rsidRPr="00A75846">
        <w:rPr>
          <w:lang w:val="en-GB"/>
        </w:rPr>
        <w:t>(</w:t>
      </w:r>
      <w:del w:id="367" w:author="AIB" w:date="2024-08-20T16:07:00Z" w16du:dateUtc="2024-08-20T14:07:00Z">
        <w:r w:rsidRPr="00A75846" w:rsidDel="00400807">
          <w:rPr>
            <w:lang w:val="en-GB"/>
          </w:rPr>
          <w:delText>9</w:delText>
        </w:r>
      </w:del>
      <w:ins w:id="368" w:author="AIB" w:date="2024-08-20T16:07:00Z" w16du:dateUtc="2024-08-20T14:07:00Z">
        <w:r w:rsidR="00400807">
          <w:rPr>
            <w:lang w:val="en-GB"/>
          </w:rPr>
          <w:t>6</w:t>
        </w:r>
      </w:ins>
      <w:r w:rsidRPr="00A75846">
        <w:rPr>
          <w:lang w:val="en-GB"/>
        </w:rPr>
        <w:t xml:space="preserve">0) days, provided the Parties have not agreed otherwise and the Contractor has suspended Work; or </w:t>
      </w:r>
    </w:p>
    <w:p w14:paraId="0EA128F2" w14:textId="0168A4DA"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amount of draft invoices so unapproved exceeds </w:t>
      </w:r>
      <w:del w:id="369" w:author="AIB" w:date="2024-08-20T16:07:00Z" w16du:dateUtc="2024-08-20T14:07:00Z">
        <w:r w:rsidR="0030712C" w:rsidDel="00400807">
          <w:rPr>
            <w:lang w:val="en-GB"/>
          </w:rPr>
          <w:delText>fifty</w:delText>
        </w:r>
        <w:r w:rsidR="0030712C" w:rsidRPr="00A75846" w:rsidDel="00400807">
          <w:rPr>
            <w:lang w:val="en-GB"/>
          </w:rPr>
          <w:delText xml:space="preserve"> </w:delText>
        </w:r>
      </w:del>
      <w:ins w:id="370" w:author="AIB" w:date="2024-08-20T16:07:00Z" w16du:dateUtc="2024-08-20T14:07:00Z">
        <w:r w:rsidR="00400807">
          <w:rPr>
            <w:lang w:val="en-GB"/>
          </w:rPr>
          <w:t>thirty</w:t>
        </w:r>
      </w:ins>
      <w:ins w:id="371" w:author="AIB" w:date="2024-08-20T16:08:00Z" w16du:dateUtc="2024-08-20T14:08:00Z">
        <w:r w:rsidR="00400807">
          <w:rPr>
            <w:lang w:val="en-GB"/>
          </w:rPr>
          <w:t>-five</w:t>
        </w:r>
      </w:ins>
      <w:ins w:id="372" w:author="AIB" w:date="2024-08-20T16:07:00Z" w16du:dateUtc="2024-08-20T14:07:00Z">
        <w:r w:rsidR="00400807" w:rsidRPr="00A75846">
          <w:rPr>
            <w:lang w:val="en-GB"/>
          </w:rPr>
          <w:t xml:space="preserve"> </w:t>
        </w:r>
      </w:ins>
      <w:r w:rsidRPr="00A75846">
        <w:rPr>
          <w:lang w:val="en-GB"/>
        </w:rPr>
        <w:t>percent (</w:t>
      </w:r>
      <w:ins w:id="373" w:author="AIB" w:date="2024-08-20T16:07:00Z" w16du:dateUtc="2024-08-20T14:07:00Z">
        <w:r w:rsidR="00400807">
          <w:rPr>
            <w:lang w:val="en-GB"/>
          </w:rPr>
          <w:t>3</w:t>
        </w:r>
      </w:ins>
      <w:r w:rsidR="0030712C">
        <w:rPr>
          <w:lang w:val="en-GB"/>
        </w:rPr>
        <w:t>5</w:t>
      </w:r>
      <w:del w:id="374" w:author="AIB" w:date="2024-08-20T16:07:00Z" w16du:dateUtc="2024-08-20T14:07:00Z">
        <w:r w:rsidRPr="00A75846" w:rsidDel="00400807">
          <w:rPr>
            <w:lang w:val="en-GB"/>
          </w:rPr>
          <w:delText>0</w:delText>
        </w:r>
      </w:del>
      <w:r w:rsidRPr="00A75846">
        <w:rPr>
          <w:lang w:val="en-GB"/>
        </w:rPr>
        <w:t>%)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2D81B790" w:rsidR="00454CF6" w:rsidRPr="00A75846" w:rsidRDefault="00E47E93" w:rsidP="00454CF6">
      <w:pPr>
        <w:pStyle w:val="ENClanek11"/>
        <w:rPr>
          <w:lang w:val="en-GB"/>
        </w:rPr>
      </w:pPr>
      <w:bookmarkStart w:id="375"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B012C9">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375"/>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497BE37A"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B012C9">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376" w:name="_Ref171343613"/>
      <w:bookmarkStart w:id="377" w:name="_Toc175065242"/>
      <w:r w:rsidRPr="00A75846">
        <w:rPr>
          <w:lang w:val="en-GB"/>
        </w:rPr>
        <w:t>USE OF DOCUMENTS AND INFORMATION</w:t>
      </w:r>
      <w:bookmarkEnd w:id="376"/>
      <w:bookmarkEnd w:id="377"/>
    </w:p>
    <w:p w14:paraId="1BFBE17E" w14:textId="2AABA88B" w:rsidR="00875FB0" w:rsidRPr="00A75846" w:rsidRDefault="00875FB0" w:rsidP="00960EE6">
      <w:pPr>
        <w:pStyle w:val="ENClanek11"/>
        <w:keepNext/>
        <w:keepLines/>
        <w:rPr>
          <w:lang w:val="en-GB"/>
        </w:rPr>
      </w:pPr>
      <w:bookmarkStart w:id="378"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378"/>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lastRenderedPageBreak/>
        <w:t>lawfully becomes available to the Contractor through a third party without the</w:t>
      </w:r>
      <w:r w:rsidR="00F54B6D" w:rsidRPr="00A75846">
        <w:rPr>
          <w:lang w:val="en-GB"/>
        </w:rPr>
        <w:t> </w:t>
      </w:r>
      <w:r w:rsidRPr="00A75846">
        <w:rPr>
          <w:lang w:val="en-GB"/>
        </w:rPr>
        <w:t>confidentiality obligation.</w:t>
      </w:r>
    </w:p>
    <w:p w14:paraId="7C955913" w14:textId="19985396"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B012C9">
        <w:rPr>
          <w:lang w:val="en-GB"/>
        </w:rPr>
        <w:t>42.1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2E41D4D5"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B012C9">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379" w:name="_Ref171343111"/>
      <w:bookmarkStart w:id="380" w:name="_Toc175065243"/>
      <w:r w:rsidRPr="00A75846">
        <w:rPr>
          <w:lang w:val="en-GB"/>
        </w:rPr>
        <w:lastRenderedPageBreak/>
        <w:t>INTELLECTUAL PROPERTY RIGHTS</w:t>
      </w:r>
      <w:bookmarkEnd w:id="379"/>
      <w:bookmarkEnd w:id="380"/>
    </w:p>
    <w:p w14:paraId="771EF0F1" w14:textId="296BC66B" w:rsidR="00745448" w:rsidRPr="00A75846" w:rsidRDefault="00745448" w:rsidP="002A4CE9">
      <w:pPr>
        <w:pStyle w:val="ENClanek11"/>
        <w:keepNext/>
        <w:keepLines/>
        <w:rPr>
          <w:lang w:val="en-GB"/>
        </w:rPr>
      </w:pPr>
      <w:bookmarkStart w:id="381"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381"/>
    </w:p>
    <w:p w14:paraId="790E4B47" w14:textId="32E7A7C3"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B012C9">
        <w:rPr>
          <w:lang w:val="en-GB"/>
        </w:rPr>
        <w:t>43.1</w:t>
      </w:r>
      <w:r w:rsidR="00C87408">
        <w:rPr>
          <w:lang w:val="en-GB"/>
        </w:rPr>
        <w:fldChar w:fldCharType="end"/>
      </w:r>
      <w:r w:rsidRPr="00A75846">
        <w:rPr>
          <w:lang w:val="en-GB"/>
        </w:rPr>
        <w:t>.</w:t>
      </w:r>
    </w:p>
    <w:p w14:paraId="346ADB34" w14:textId="7530AFF5"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B012C9">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B012C9">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40B8683B"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B012C9">
        <w:rPr>
          <w:lang w:val="en-GB"/>
        </w:rPr>
        <w:t>39.1(b)</w:t>
      </w:r>
      <w:r w:rsidR="00E520A0"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B012C9">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41BEE9DB"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B012C9">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 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B012C9">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5E51644D" w:rsidR="00100E6F" w:rsidRPr="00A75846" w:rsidRDefault="00240CAD" w:rsidP="00240CAD">
      <w:pPr>
        <w:pStyle w:val="ENClaneka"/>
        <w:rPr>
          <w:lang w:val="en-GB"/>
        </w:rPr>
      </w:pPr>
      <w:r w:rsidRPr="00A75846">
        <w:rPr>
          <w:lang w:val="en-GB"/>
        </w:rPr>
        <w:lastRenderedPageBreak/>
        <w:t xml:space="preserve">upon </w:t>
      </w:r>
      <w:r w:rsidR="009935C9">
        <w:rPr>
          <w:lang w:val="en-GB"/>
        </w:rPr>
        <w:t xml:space="preserve">a </w:t>
      </w:r>
      <w:r w:rsidRPr="00A75846">
        <w:rPr>
          <w:lang w:val="en-GB"/>
        </w:rPr>
        <w:t>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382" w:name="_Ref171343050"/>
      <w:bookmarkStart w:id="383" w:name="_Toc175065244"/>
      <w:r w:rsidRPr="00A75846">
        <w:rPr>
          <w:lang w:val="en-GB"/>
        </w:rPr>
        <w:t>SOURCE CODE</w:t>
      </w:r>
      <w:bookmarkEnd w:id="382"/>
      <w:bookmarkEnd w:id="383"/>
    </w:p>
    <w:p w14:paraId="04BC7FCD" w14:textId="2B91989F" w:rsidR="00E57532" w:rsidRPr="00A75846" w:rsidRDefault="00E57532" w:rsidP="00E57532">
      <w:pPr>
        <w:pStyle w:val="ENClanek11"/>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B012C9">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A7861">
      <w:pPr>
        <w:pStyle w:val="ENClanek11"/>
        <w:keepNext/>
        <w:keepLines/>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t>In the event that:</w:t>
      </w:r>
    </w:p>
    <w:p w14:paraId="00824399" w14:textId="23B7E257"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B012C9">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B012C9">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384" w:name="_Ref171343602"/>
      <w:bookmarkStart w:id="385" w:name="_Toc175065245"/>
      <w:r w:rsidRPr="00A75846">
        <w:rPr>
          <w:lang w:val="en-GB"/>
        </w:rPr>
        <w:lastRenderedPageBreak/>
        <w:t>DISPUTE RESOLUTION</w:t>
      </w:r>
      <w:bookmarkEnd w:id="384"/>
      <w:bookmarkEnd w:id="385"/>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386" w:name="_Toc175065246"/>
      <w:r w:rsidRPr="00A75846">
        <w:rPr>
          <w:lang w:val="en-GB"/>
        </w:rPr>
        <w:t>GOVERNING LANGUAGE</w:t>
      </w:r>
      <w:bookmarkEnd w:id="386"/>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387" w:name="_Ref171343596"/>
      <w:bookmarkStart w:id="388" w:name="_Toc175065247"/>
      <w:r w:rsidRPr="00A75846">
        <w:rPr>
          <w:lang w:val="en-GB"/>
        </w:rPr>
        <w:t>APPLICABLE LAW</w:t>
      </w:r>
      <w:bookmarkEnd w:id="387"/>
      <w:bookmarkEnd w:id="388"/>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389" w:name="_Toc175065248"/>
      <w:r w:rsidRPr="00A75846">
        <w:rPr>
          <w:lang w:val="en-GB"/>
        </w:rPr>
        <w:t>NOTICES</w:t>
      </w:r>
      <w:bookmarkEnd w:id="389"/>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390" w:name="_Toc175065249"/>
      <w:r w:rsidRPr="00A75846">
        <w:rPr>
          <w:lang w:val="en-GB"/>
        </w:rPr>
        <w:t>OTHER PROVISIONS</w:t>
      </w:r>
      <w:bookmarkEnd w:id="390"/>
    </w:p>
    <w:p w14:paraId="5C4BEC5F" w14:textId="77777777" w:rsidR="00EC5B0C" w:rsidRPr="00A75846" w:rsidRDefault="00EC5B0C" w:rsidP="00EC5B0C">
      <w:pPr>
        <w:pStyle w:val="ENClanek11"/>
        <w:rPr>
          <w:lang w:val="en-GB"/>
        </w:rPr>
      </w:pPr>
      <w:bookmarkStart w:id="391" w:name="_Ref171342969"/>
      <w:r w:rsidRPr="00A75846">
        <w:rPr>
          <w:lang w:val="en-GB"/>
        </w:rPr>
        <w:t>The effective date of the Contract is date of signature of the Contract by both contracting Parties.</w:t>
      </w:r>
      <w:bookmarkEnd w:id="391"/>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EC5B0C">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79585A">
        <w:rPr>
          <w:lang w:val="en-GB"/>
        </w:rPr>
        <w:t>PROJECT TIME SCHEDULE</w:t>
      </w:r>
    </w:p>
    <w:tbl>
      <w:tblPr>
        <w:tblStyle w:val="Mkatabulky"/>
        <w:tblW w:w="8927" w:type="dxa"/>
        <w:tblLook w:val="04A0" w:firstRow="1" w:lastRow="0" w:firstColumn="1" w:lastColumn="0" w:noHBand="0" w:noVBand="1"/>
      </w:tblPr>
      <w:tblGrid>
        <w:gridCol w:w="394"/>
        <w:gridCol w:w="3224"/>
        <w:gridCol w:w="1524"/>
        <w:gridCol w:w="1364"/>
        <w:gridCol w:w="1104"/>
        <w:gridCol w:w="1317"/>
      </w:tblGrid>
      <w:tr w:rsidR="007C13AC" w:rsidRPr="00294E44"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294E44" w:rsidRDefault="007C13AC" w:rsidP="00D66652">
            <w:pPr>
              <w:spacing w:before="0" w:after="0"/>
              <w:jc w:val="center"/>
              <w:rPr>
                <w:b/>
                <w:bCs/>
                <w:sz w:val="20"/>
                <w:szCs w:val="22"/>
              </w:rPr>
            </w:pPr>
            <w:r w:rsidRPr="00294E44">
              <w:rPr>
                <w:b/>
                <w:bCs/>
                <w:sz w:val="20"/>
                <w:szCs w:val="22"/>
              </w:rPr>
              <w:t>MILESTONES AND BINDING DEADLINES FOR THE CONTRACTOR</w:t>
            </w:r>
          </w:p>
        </w:tc>
      </w:tr>
      <w:tr w:rsidR="006C51DB" w:rsidRPr="00294E44" w14:paraId="5E2CA147" w14:textId="77777777" w:rsidTr="00804E00">
        <w:tc>
          <w:tcPr>
            <w:tcW w:w="394" w:type="dxa"/>
          </w:tcPr>
          <w:p w14:paraId="3A4AFBF1" w14:textId="6A2630FA" w:rsidR="006C51DB" w:rsidRPr="00294E44" w:rsidRDefault="006C51DB" w:rsidP="001C0559">
            <w:pPr>
              <w:spacing w:before="0" w:after="0"/>
              <w:jc w:val="center"/>
              <w:rPr>
                <w:sz w:val="20"/>
                <w:szCs w:val="22"/>
              </w:rPr>
            </w:pPr>
            <w:r w:rsidRPr="00294E44">
              <w:rPr>
                <w:sz w:val="20"/>
                <w:szCs w:val="22"/>
              </w:rPr>
              <w:t>#</w:t>
            </w:r>
          </w:p>
        </w:tc>
        <w:tc>
          <w:tcPr>
            <w:tcW w:w="3224" w:type="dxa"/>
            <w:vAlign w:val="center"/>
          </w:tcPr>
          <w:p w14:paraId="69B02590" w14:textId="1968D473" w:rsidR="006C51DB" w:rsidRPr="00294E44" w:rsidRDefault="006C51DB" w:rsidP="00D66652">
            <w:pPr>
              <w:spacing w:before="0" w:after="0"/>
              <w:jc w:val="center"/>
              <w:rPr>
                <w:b/>
                <w:bCs/>
                <w:sz w:val="20"/>
                <w:szCs w:val="22"/>
              </w:rPr>
            </w:pPr>
            <w:r w:rsidRPr="00294E44">
              <w:rPr>
                <w:b/>
                <w:bCs/>
                <w:sz w:val="20"/>
                <w:szCs w:val="22"/>
              </w:rPr>
              <w:t>Activity</w:t>
            </w:r>
          </w:p>
        </w:tc>
        <w:tc>
          <w:tcPr>
            <w:tcW w:w="1524" w:type="dxa"/>
            <w:vAlign w:val="center"/>
          </w:tcPr>
          <w:p w14:paraId="259DFD6D" w14:textId="73BBA908" w:rsidR="006C51DB" w:rsidRPr="00294E44" w:rsidRDefault="006C51DB" w:rsidP="00D66652">
            <w:pPr>
              <w:spacing w:before="0" w:after="0"/>
              <w:jc w:val="center"/>
              <w:rPr>
                <w:b/>
                <w:bCs/>
                <w:sz w:val="20"/>
                <w:szCs w:val="22"/>
              </w:rPr>
            </w:pPr>
            <w:r w:rsidRPr="00294E44">
              <w:rPr>
                <w:b/>
                <w:bCs/>
                <w:sz w:val="20"/>
                <w:szCs w:val="22"/>
              </w:rPr>
              <w:t>Provision of the Contract</w:t>
            </w:r>
          </w:p>
        </w:tc>
        <w:tc>
          <w:tcPr>
            <w:tcW w:w="1364" w:type="dxa"/>
            <w:vAlign w:val="center"/>
          </w:tcPr>
          <w:p w14:paraId="66169443" w14:textId="77777777" w:rsidR="006C51DB" w:rsidRPr="00294E44" w:rsidRDefault="006C51DB" w:rsidP="00D66652">
            <w:pPr>
              <w:spacing w:before="0" w:after="0"/>
              <w:jc w:val="center"/>
              <w:rPr>
                <w:b/>
                <w:bCs/>
                <w:sz w:val="20"/>
                <w:szCs w:val="22"/>
              </w:rPr>
            </w:pPr>
            <w:r w:rsidRPr="00294E44">
              <w:rPr>
                <w:b/>
                <w:bCs/>
                <w:sz w:val="20"/>
                <w:szCs w:val="22"/>
              </w:rPr>
              <w:t>Milestone deadline</w:t>
            </w:r>
          </w:p>
          <w:p w14:paraId="390FF898" w14:textId="42279FED" w:rsidR="007975CC" w:rsidRPr="00294E44" w:rsidRDefault="003D60E1" w:rsidP="00D66652">
            <w:pPr>
              <w:spacing w:before="0" w:after="0"/>
              <w:jc w:val="center"/>
              <w:rPr>
                <w:b/>
                <w:bCs/>
                <w:sz w:val="20"/>
                <w:szCs w:val="22"/>
              </w:rPr>
            </w:pPr>
            <w:r w:rsidRPr="00294E44">
              <w:rPr>
                <w:b/>
                <w:bCs/>
                <w:sz w:val="20"/>
                <w:szCs w:val="22"/>
              </w:rPr>
              <w:t>(date)</w:t>
            </w:r>
          </w:p>
        </w:tc>
        <w:tc>
          <w:tcPr>
            <w:tcW w:w="2421" w:type="dxa"/>
            <w:gridSpan w:val="2"/>
            <w:vAlign w:val="center"/>
          </w:tcPr>
          <w:p w14:paraId="34C0A953" w14:textId="66AD479D" w:rsidR="006C51DB" w:rsidRPr="00294E44" w:rsidRDefault="007975CC" w:rsidP="00D66652">
            <w:pPr>
              <w:spacing w:before="0" w:after="0"/>
              <w:jc w:val="center"/>
              <w:rPr>
                <w:b/>
                <w:bCs/>
                <w:sz w:val="20"/>
                <w:szCs w:val="22"/>
              </w:rPr>
            </w:pPr>
            <w:r w:rsidRPr="00294E44">
              <w:rPr>
                <w:b/>
                <w:bCs/>
                <w:sz w:val="20"/>
                <w:szCs w:val="22"/>
              </w:rPr>
              <w:t>From day “0” (in months)</w:t>
            </w:r>
          </w:p>
        </w:tc>
      </w:tr>
      <w:tr w:rsidR="00362AF0" w:rsidRPr="00294E44" w14:paraId="775E2D3A" w14:textId="77777777" w:rsidTr="00804E00">
        <w:tc>
          <w:tcPr>
            <w:tcW w:w="6506" w:type="dxa"/>
            <w:gridSpan w:val="4"/>
            <w:shd w:val="clear" w:color="auto" w:fill="D9D9D9" w:themeFill="background1" w:themeFillShade="D9"/>
            <w:vAlign w:val="center"/>
          </w:tcPr>
          <w:p w14:paraId="6F03295A" w14:textId="77777777" w:rsidR="00362AF0" w:rsidRPr="00294E44" w:rsidRDefault="00362AF0" w:rsidP="00D66652">
            <w:pPr>
              <w:spacing w:before="0" w:after="0"/>
              <w:jc w:val="center"/>
              <w:rPr>
                <w:sz w:val="20"/>
                <w:szCs w:val="22"/>
              </w:rPr>
            </w:pPr>
          </w:p>
        </w:tc>
        <w:tc>
          <w:tcPr>
            <w:tcW w:w="1104" w:type="dxa"/>
            <w:vAlign w:val="center"/>
          </w:tcPr>
          <w:p w14:paraId="5E874AFF" w14:textId="4BB144D9" w:rsidR="00362AF0" w:rsidRPr="00294E44" w:rsidRDefault="00362AF0" w:rsidP="00D66652">
            <w:pPr>
              <w:spacing w:before="0" w:after="0"/>
              <w:jc w:val="center"/>
              <w:rPr>
                <w:sz w:val="20"/>
                <w:szCs w:val="22"/>
              </w:rPr>
            </w:pPr>
            <w:r w:rsidRPr="00294E44">
              <w:rPr>
                <w:sz w:val="20"/>
                <w:szCs w:val="22"/>
              </w:rPr>
              <w:t>Start</w:t>
            </w:r>
          </w:p>
        </w:tc>
        <w:tc>
          <w:tcPr>
            <w:tcW w:w="1317" w:type="dxa"/>
            <w:vAlign w:val="center"/>
          </w:tcPr>
          <w:p w14:paraId="67565DED" w14:textId="6AAB1118" w:rsidR="00362AF0" w:rsidRPr="00294E44" w:rsidRDefault="00362AF0" w:rsidP="00D66652">
            <w:pPr>
              <w:spacing w:before="0" w:after="0"/>
              <w:jc w:val="center"/>
              <w:rPr>
                <w:sz w:val="20"/>
                <w:szCs w:val="22"/>
              </w:rPr>
            </w:pPr>
            <w:r w:rsidRPr="00294E44">
              <w:rPr>
                <w:sz w:val="20"/>
                <w:szCs w:val="22"/>
              </w:rPr>
              <w:t>Stop</w:t>
            </w:r>
          </w:p>
        </w:tc>
      </w:tr>
      <w:tr w:rsidR="0036421E" w:rsidRPr="00294E44" w14:paraId="2FFB4B7D" w14:textId="77777777" w:rsidTr="00804E00">
        <w:tc>
          <w:tcPr>
            <w:tcW w:w="394" w:type="dxa"/>
            <w:vAlign w:val="center"/>
          </w:tcPr>
          <w:p w14:paraId="72FA0BFE" w14:textId="36690E33"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DAB0E46" w14:textId="00035215" w:rsidR="00E33CF0" w:rsidRPr="00294E44" w:rsidRDefault="00E33CF0" w:rsidP="00D66652">
            <w:pPr>
              <w:pStyle w:val="ENNormalni"/>
              <w:spacing w:before="0" w:after="0"/>
              <w:rPr>
                <w:sz w:val="20"/>
                <w:szCs w:val="22"/>
                <w:lang w:val="en-GB"/>
              </w:rPr>
            </w:pPr>
            <w:r w:rsidRPr="00294E44">
              <w:rPr>
                <w:sz w:val="20"/>
                <w:szCs w:val="22"/>
                <w:lang w:val="en-GB"/>
              </w:rPr>
              <w:t>Conclusion of the Contract.</w:t>
            </w:r>
          </w:p>
        </w:tc>
        <w:tc>
          <w:tcPr>
            <w:tcW w:w="1524" w:type="dxa"/>
            <w:vAlign w:val="center"/>
          </w:tcPr>
          <w:p w14:paraId="264F8F23" w14:textId="7D2F07C1" w:rsidR="00E33CF0" w:rsidRPr="00294E44" w:rsidRDefault="00E33CF0"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_Ref171342969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49.1</w:t>
            </w:r>
            <w:r w:rsidR="00A82B8F" w:rsidRPr="00294E44">
              <w:rPr>
                <w:sz w:val="20"/>
                <w:szCs w:val="22"/>
              </w:rPr>
              <w:fldChar w:fldCharType="end"/>
            </w:r>
          </w:p>
        </w:tc>
        <w:tc>
          <w:tcPr>
            <w:tcW w:w="1364" w:type="dxa"/>
            <w:vAlign w:val="center"/>
          </w:tcPr>
          <w:p w14:paraId="5533075B" w14:textId="29ED49CC"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shd w:val="clear" w:color="auto" w:fill="D9D9D9" w:themeFill="background1" w:themeFillShade="D9"/>
            <w:vAlign w:val="center"/>
          </w:tcPr>
          <w:p w14:paraId="21AE1F81" w14:textId="435C4F7F" w:rsidR="00E33CF0" w:rsidRPr="00294E44" w:rsidRDefault="00AC5E88" w:rsidP="0036421E">
            <w:pPr>
              <w:spacing w:before="0" w:after="0"/>
              <w:jc w:val="center"/>
              <w:rPr>
                <w:sz w:val="20"/>
                <w:szCs w:val="22"/>
              </w:rPr>
            </w:pPr>
            <w:r w:rsidRPr="00294E44">
              <w:rPr>
                <w:sz w:val="20"/>
                <w:szCs w:val="22"/>
              </w:rPr>
              <w:t>0</w:t>
            </w:r>
          </w:p>
        </w:tc>
      </w:tr>
      <w:tr w:rsidR="00AC5E88" w:rsidRPr="00294E44" w14:paraId="76F0940C" w14:textId="77777777" w:rsidTr="005B1755">
        <w:tc>
          <w:tcPr>
            <w:tcW w:w="394" w:type="dxa"/>
            <w:vAlign w:val="center"/>
          </w:tcPr>
          <w:p w14:paraId="568BDA05" w14:textId="77777777" w:rsidR="00AC5E88" w:rsidRPr="00294E44" w:rsidRDefault="00AC5E88" w:rsidP="00791A15">
            <w:pPr>
              <w:numPr>
                <w:ilvl w:val="0"/>
                <w:numId w:val="22"/>
              </w:numPr>
              <w:spacing w:before="0" w:after="0"/>
              <w:ind w:left="22" w:right="27" w:firstLine="0"/>
              <w:jc w:val="center"/>
              <w:rPr>
                <w:sz w:val="20"/>
                <w:szCs w:val="22"/>
              </w:rPr>
            </w:pPr>
          </w:p>
        </w:tc>
        <w:tc>
          <w:tcPr>
            <w:tcW w:w="3224" w:type="dxa"/>
            <w:vAlign w:val="center"/>
          </w:tcPr>
          <w:p w14:paraId="4E37C2F7" w14:textId="23652999" w:rsidR="00AC5E88" w:rsidRPr="00294E44" w:rsidRDefault="00AC5E88" w:rsidP="00D66652">
            <w:pPr>
              <w:pStyle w:val="ENNormalni"/>
              <w:spacing w:before="0" w:after="0"/>
              <w:rPr>
                <w:sz w:val="20"/>
                <w:szCs w:val="22"/>
                <w:lang w:val="en-GB"/>
              </w:rPr>
            </w:pPr>
            <w:r w:rsidRPr="00294E44">
              <w:rPr>
                <w:sz w:val="20"/>
                <w:szCs w:val="22"/>
                <w:lang w:val="en-GB"/>
              </w:rPr>
              <w:t>Delivery of the original Performance Security to the Customer.</w:t>
            </w:r>
          </w:p>
        </w:tc>
        <w:tc>
          <w:tcPr>
            <w:tcW w:w="1524" w:type="dxa"/>
            <w:vAlign w:val="center"/>
          </w:tcPr>
          <w:p w14:paraId="4C3F4CB4" w14:textId="6C621C62" w:rsidR="00AC5E88" w:rsidRPr="00294E44" w:rsidRDefault="00AC5E88" w:rsidP="00D66652">
            <w:pPr>
              <w:spacing w:before="0" w:after="0"/>
              <w:jc w:val="center"/>
              <w:rPr>
                <w:sz w:val="20"/>
                <w:szCs w:val="22"/>
              </w:rPr>
            </w:pPr>
            <w:r w:rsidRPr="00294E44">
              <w:rPr>
                <w:sz w:val="20"/>
                <w:szCs w:val="22"/>
              </w:rPr>
              <w:t xml:space="preserve">Clause </w:t>
            </w:r>
            <w:r w:rsidR="00A82B8F" w:rsidRPr="00294E44">
              <w:rPr>
                <w:sz w:val="20"/>
                <w:szCs w:val="22"/>
              </w:rPr>
              <w:fldChar w:fldCharType="begin"/>
            </w:r>
            <w:r w:rsidR="00A82B8F" w:rsidRPr="00294E44">
              <w:rPr>
                <w:sz w:val="20"/>
                <w:szCs w:val="22"/>
              </w:rPr>
              <w:instrText xml:space="preserve"> REF _Ref171341910 \w \h </w:instrText>
            </w:r>
            <w:r w:rsidR="00294E44">
              <w:rPr>
                <w:sz w:val="20"/>
                <w:szCs w:val="22"/>
              </w:rPr>
              <w:instrText xml:space="preserve"> \* MERGEFORMAT </w:instrText>
            </w:r>
            <w:r w:rsidR="00A82B8F" w:rsidRPr="00294E44">
              <w:rPr>
                <w:sz w:val="20"/>
                <w:szCs w:val="22"/>
              </w:rPr>
            </w:r>
            <w:r w:rsidR="00A82B8F" w:rsidRPr="00294E44">
              <w:rPr>
                <w:sz w:val="20"/>
                <w:szCs w:val="22"/>
              </w:rPr>
              <w:fldChar w:fldCharType="separate"/>
            </w:r>
            <w:r w:rsidR="00F3445E">
              <w:rPr>
                <w:sz w:val="20"/>
                <w:szCs w:val="22"/>
              </w:rPr>
              <w:t>25.1</w:t>
            </w:r>
            <w:r w:rsidR="00A82B8F" w:rsidRPr="00294E44">
              <w:rPr>
                <w:sz w:val="20"/>
                <w:szCs w:val="22"/>
              </w:rPr>
              <w:fldChar w:fldCharType="end"/>
            </w:r>
          </w:p>
        </w:tc>
        <w:tc>
          <w:tcPr>
            <w:tcW w:w="1364" w:type="dxa"/>
            <w:shd w:val="clear" w:color="auto" w:fill="D9D9D9" w:themeFill="background1" w:themeFillShade="D9"/>
            <w:vAlign w:val="center"/>
          </w:tcPr>
          <w:p w14:paraId="336E8077" w14:textId="40B00448" w:rsidR="00AC5E88" w:rsidRPr="006612D5" w:rsidRDefault="006612D5" w:rsidP="0036421E">
            <w:pPr>
              <w:spacing w:before="0" w:after="0"/>
              <w:jc w:val="center"/>
              <w:rPr>
                <w:sz w:val="20"/>
                <w:szCs w:val="20"/>
              </w:rPr>
            </w:pPr>
            <w:r w:rsidRPr="006612D5">
              <w:rPr>
                <w:sz w:val="20"/>
                <w:szCs w:val="20"/>
              </w:rPr>
              <w:t xml:space="preserve">Not later than fourteen (14) days after </w:t>
            </w:r>
            <w:r w:rsidR="0093329F">
              <w:rPr>
                <w:sz w:val="20"/>
                <w:szCs w:val="20"/>
              </w:rPr>
              <w:t>signing (concluding)</w:t>
            </w:r>
            <w:r w:rsidR="00391181" w:rsidRPr="006612D5">
              <w:rPr>
                <w:sz w:val="20"/>
                <w:szCs w:val="20"/>
              </w:rPr>
              <w:t xml:space="preserve"> </w:t>
            </w:r>
            <w:r w:rsidRPr="006612D5">
              <w:rPr>
                <w:sz w:val="20"/>
                <w:szCs w:val="20"/>
              </w:rPr>
              <w:t>the Contract</w:t>
            </w:r>
          </w:p>
        </w:tc>
        <w:tc>
          <w:tcPr>
            <w:tcW w:w="1104" w:type="dxa"/>
            <w:shd w:val="clear" w:color="auto" w:fill="D9D9D9" w:themeFill="background1" w:themeFillShade="D9"/>
            <w:vAlign w:val="center"/>
          </w:tcPr>
          <w:p w14:paraId="526934F7" w14:textId="4EE215F3" w:rsidR="00AC5E88" w:rsidRPr="00294E44" w:rsidRDefault="00AC5E88" w:rsidP="0036421E">
            <w:pPr>
              <w:spacing w:before="0" w:after="0"/>
              <w:jc w:val="center"/>
              <w:rPr>
                <w:sz w:val="20"/>
                <w:szCs w:val="22"/>
              </w:rPr>
            </w:pPr>
            <w:r w:rsidRPr="00294E44">
              <w:rPr>
                <w:sz w:val="20"/>
                <w:szCs w:val="22"/>
              </w:rPr>
              <w:t>0</w:t>
            </w:r>
          </w:p>
        </w:tc>
        <w:tc>
          <w:tcPr>
            <w:tcW w:w="1317" w:type="dxa"/>
            <w:vAlign w:val="center"/>
          </w:tcPr>
          <w:p w14:paraId="31431E5D" w14:textId="3034B67E" w:rsidR="00AC5E88"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593A4C5" w14:textId="77777777" w:rsidTr="00804E00">
        <w:tc>
          <w:tcPr>
            <w:tcW w:w="394" w:type="dxa"/>
            <w:vAlign w:val="center"/>
          </w:tcPr>
          <w:p w14:paraId="066C8E65"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D9F59E3" w14:textId="7AF9A2E7" w:rsidR="00E33CF0" w:rsidRPr="00294E44" w:rsidRDefault="00E33CF0" w:rsidP="00D66652">
            <w:pPr>
              <w:pStyle w:val="ENNormalni"/>
              <w:spacing w:before="0" w:after="0"/>
              <w:rPr>
                <w:sz w:val="20"/>
                <w:szCs w:val="22"/>
                <w:lang w:val="en-GB"/>
              </w:rPr>
            </w:pPr>
            <w:r w:rsidRPr="00294E44">
              <w:rPr>
                <w:sz w:val="20"/>
                <w:szCs w:val="22"/>
                <w:lang w:val="en-GB"/>
              </w:rPr>
              <w:t>Delivery of documents for construction readiness by the Contractor to the Customer.</w:t>
            </w:r>
          </w:p>
        </w:tc>
        <w:tc>
          <w:tcPr>
            <w:tcW w:w="1524" w:type="dxa"/>
            <w:vAlign w:val="center"/>
          </w:tcPr>
          <w:p w14:paraId="35481ED9" w14:textId="7745151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_Ref171342906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3.3(a)</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2AD44C51" w14:textId="6FB9D103" w:rsidR="00E33CF0" w:rsidRPr="00294E44" w:rsidRDefault="002C0C05" w:rsidP="0036421E">
            <w:pPr>
              <w:spacing w:before="0" w:after="0"/>
              <w:jc w:val="center"/>
              <w:rPr>
                <w:sz w:val="20"/>
                <w:szCs w:val="22"/>
              </w:rPr>
            </w:pPr>
            <w:r>
              <w:rPr>
                <w:sz w:val="20"/>
                <w:szCs w:val="22"/>
              </w:rPr>
              <w:t>15.</w:t>
            </w:r>
            <w:r w:rsidR="00150CA9">
              <w:rPr>
                <w:sz w:val="20"/>
                <w:szCs w:val="22"/>
              </w:rPr>
              <w:t xml:space="preserve"> </w:t>
            </w:r>
            <w:r>
              <w:rPr>
                <w:sz w:val="20"/>
                <w:szCs w:val="22"/>
              </w:rPr>
              <w:t>1.</w:t>
            </w:r>
            <w:r w:rsidR="00150CA9">
              <w:rPr>
                <w:sz w:val="20"/>
                <w:szCs w:val="22"/>
              </w:rPr>
              <w:t xml:space="preserve"> </w:t>
            </w:r>
            <w:r>
              <w:rPr>
                <w:sz w:val="20"/>
                <w:szCs w:val="22"/>
              </w:rPr>
              <w:t>2025</w:t>
            </w:r>
          </w:p>
        </w:tc>
        <w:tc>
          <w:tcPr>
            <w:tcW w:w="2421" w:type="dxa"/>
            <w:gridSpan w:val="2"/>
            <w:vAlign w:val="center"/>
          </w:tcPr>
          <w:p w14:paraId="2D807EF7" w14:textId="3784F096"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F68FD" w:rsidRPr="00294E44" w14:paraId="6396F42D" w14:textId="77777777" w:rsidTr="00804E00">
        <w:tc>
          <w:tcPr>
            <w:tcW w:w="394" w:type="dxa"/>
            <w:vAlign w:val="center"/>
          </w:tcPr>
          <w:p w14:paraId="7C24E7A3" w14:textId="77777777" w:rsidR="008F68FD" w:rsidRPr="00294E44" w:rsidRDefault="008F68FD" w:rsidP="00791A15">
            <w:pPr>
              <w:numPr>
                <w:ilvl w:val="0"/>
                <w:numId w:val="22"/>
              </w:numPr>
              <w:spacing w:before="0" w:after="0"/>
              <w:ind w:left="22" w:right="27" w:firstLine="0"/>
              <w:jc w:val="center"/>
              <w:rPr>
                <w:sz w:val="20"/>
                <w:szCs w:val="22"/>
              </w:rPr>
            </w:pPr>
          </w:p>
        </w:tc>
        <w:tc>
          <w:tcPr>
            <w:tcW w:w="3224" w:type="dxa"/>
            <w:vAlign w:val="center"/>
          </w:tcPr>
          <w:p w14:paraId="2ED762C2" w14:textId="55EB6D54" w:rsidR="008F68FD" w:rsidRPr="00294E44" w:rsidRDefault="008F68FD" w:rsidP="00D66652">
            <w:pPr>
              <w:pStyle w:val="ENNormalni"/>
              <w:spacing w:before="0" w:after="0"/>
              <w:rPr>
                <w:sz w:val="20"/>
                <w:szCs w:val="22"/>
                <w:lang w:val="en-GB"/>
              </w:rPr>
            </w:pPr>
            <w:r w:rsidRPr="00294E44">
              <w:rPr>
                <w:sz w:val="20"/>
                <w:szCs w:val="22"/>
                <w:lang w:val="en-GB"/>
              </w:rPr>
              <w:t>Completion of basic engineering and delivery of the related documents by the Contractor to the Customer.</w:t>
            </w:r>
          </w:p>
        </w:tc>
        <w:tc>
          <w:tcPr>
            <w:tcW w:w="1524" w:type="dxa"/>
            <w:vAlign w:val="center"/>
          </w:tcPr>
          <w:p w14:paraId="17F480C6" w14:textId="0DA6E6D1" w:rsidR="008F68FD" w:rsidRPr="00294E44" w:rsidRDefault="008F68FD"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_Ref171342895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3.3(b)</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19FCECAC" w14:textId="5F53B8EE" w:rsidR="008F68FD" w:rsidRPr="00294E44" w:rsidRDefault="00014E7F" w:rsidP="0036421E">
            <w:pPr>
              <w:spacing w:before="0" w:after="0"/>
              <w:jc w:val="center"/>
              <w:rPr>
                <w:sz w:val="20"/>
                <w:szCs w:val="22"/>
              </w:rPr>
            </w:pPr>
            <w:r>
              <w:rPr>
                <w:sz w:val="20"/>
                <w:szCs w:val="22"/>
              </w:rPr>
              <w:t>3</w:t>
            </w:r>
            <w:r w:rsidR="008A104F">
              <w:rPr>
                <w:sz w:val="20"/>
                <w:szCs w:val="22"/>
              </w:rPr>
              <w:t>1</w:t>
            </w:r>
            <w:r>
              <w:rPr>
                <w:sz w:val="20"/>
                <w:szCs w:val="22"/>
              </w:rPr>
              <w:t>.</w:t>
            </w:r>
            <w:r w:rsidR="00150CA9">
              <w:rPr>
                <w:sz w:val="20"/>
                <w:szCs w:val="22"/>
              </w:rPr>
              <w:t xml:space="preserve"> </w:t>
            </w:r>
            <w:r>
              <w:rPr>
                <w:sz w:val="20"/>
                <w:szCs w:val="22"/>
              </w:rPr>
              <w:t>2.</w:t>
            </w:r>
            <w:r w:rsidR="00150CA9">
              <w:rPr>
                <w:sz w:val="20"/>
                <w:szCs w:val="22"/>
              </w:rPr>
              <w:t xml:space="preserve"> </w:t>
            </w:r>
            <w:r>
              <w:rPr>
                <w:sz w:val="20"/>
                <w:szCs w:val="22"/>
              </w:rPr>
              <w:t>2025</w:t>
            </w:r>
          </w:p>
        </w:tc>
        <w:tc>
          <w:tcPr>
            <w:tcW w:w="1104" w:type="dxa"/>
            <w:vAlign w:val="center"/>
          </w:tcPr>
          <w:p w14:paraId="06B5CB00" w14:textId="7B39E0E2"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1317" w:type="dxa"/>
            <w:vAlign w:val="center"/>
          </w:tcPr>
          <w:p w14:paraId="17103391" w14:textId="7675486B" w:rsidR="008F68FD"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36421E" w:rsidRPr="00294E44" w14:paraId="3DFBA6CA" w14:textId="77777777" w:rsidTr="00804E00">
        <w:tc>
          <w:tcPr>
            <w:tcW w:w="394" w:type="dxa"/>
            <w:vAlign w:val="center"/>
          </w:tcPr>
          <w:p w14:paraId="31224C8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BDE72EB" w14:textId="43CE21A2" w:rsidR="00E33CF0" w:rsidRPr="00294E44" w:rsidRDefault="00E33CF0" w:rsidP="00D66652">
            <w:pPr>
              <w:pStyle w:val="ENNormalni"/>
              <w:spacing w:before="0" w:after="0"/>
              <w:rPr>
                <w:sz w:val="20"/>
                <w:szCs w:val="22"/>
                <w:lang w:val="en-GB"/>
              </w:rPr>
            </w:pPr>
            <w:r w:rsidRPr="00294E44">
              <w:rPr>
                <w:sz w:val="20"/>
                <w:szCs w:val="22"/>
                <w:lang w:val="en-GB"/>
              </w:rPr>
              <w:t>Delivery of documents for installation of the Equipment by the Contractor to the Customer.</w:t>
            </w:r>
          </w:p>
        </w:tc>
        <w:tc>
          <w:tcPr>
            <w:tcW w:w="1524" w:type="dxa"/>
            <w:vAlign w:val="center"/>
          </w:tcPr>
          <w:p w14:paraId="6FEB6AB9" w14:textId="0C464CE1"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_Ref171342886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3.3(c)</w:t>
            </w:r>
            <w:r w:rsidR="008A31A9"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1364" w:type="dxa"/>
            <w:shd w:val="clear" w:color="auto" w:fill="D9D9D9" w:themeFill="background1" w:themeFillShade="D9"/>
            <w:vAlign w:val="center"/>
          </w:tcPr>
          <w:p w14:paraId="356A34BE" w14:textId="2D4EBDC6" w:rsidR="00E33CF0" w:rsidRPr="00294E44" w:rsidRDefault="00014E7F" w:rsidP="0036421E">
            <w:pPr>
              <w:spacing w:before="0" w:after="0"/>
              <w:jc w:val="center"/>
              <w:rPr>
                <w:sz w:val="20"/>
                <w:szCs w:val="22"/>
              </w:rPr>
            </w:pPr>
            <w:r>
              <w:rPr>
                <w:sz w:val="20"/>
                <w:szCs w:val="22"/>
              </w:rPr>
              <w:t>9.</w:t>
            </w:r>
            <w:r w:rsidR="001D6CA9">
              <w:rPr>
                <w:sz w:val="20"/>
                <w:szCs w:val="22"/>
              </w:rPr>
              <w:t xml:space="preserve"> </w:t>
            </w:r>
            <w:r>
              <w:rPr>
                <w:sz w:val="20"/>
                <w:szCs w:val="22"/>
              </w:rPr>
              <w:t>6.</w:t>
            </w:r>
            <w:r w:rsidR="001D6CA9">
              <w:rPr>
                <w:sz w:val="20"/>
                <w:szCs w:val="22"/>
              </w:rPr>
              <w:t xml:space="preserve"> </w:t>
            </w:r>
            <w:r>
              <w:rPr>
                <w:sz w:val="20"/>
                <w:szCs w:val="22"/>
              </w:rPr>
              <w:t>2025</w:t>
            </w:r>
          </w:p>
        </w:tc>
        <w:tc>
          <w:tcPr>
            <w:tcW w:w="2421" w:type="dxa"/>
            <w:gridSpan w:val="2"/>
            <w:vAlign w:val="center"/>
          </w:tcPr>
          <w:p w14:paraId="4676287A" w14:textId="42B379F2"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D074ECF" w14:textId="77777777" w:rsidTr="00804E00">
        <w:tc>
          <w:tcPr>
            <w:tcW w:w="394" w:type="dxa"/>
            <w:vAlign w:val="center"/>
          </w:tcPr>
          <w:p w14:paraId="3EE88666"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7978D8AF" w14:textId="2DDD666A" w:rsidR="00E33CF0" w:rsidRPr="00294E44" w:rsidRDefault="003639D1" w:rsidP="00D66652">
            <w:pPr>
              <w:pStyle w:val="ENNormalni"/>
              <w:spacing w:before="0" w:after="0"/>
              <w:rPr>
                <w:sz w:val="20"/>
                <w:szCs w:val="22"/>
                <w:lang w:val="en-GB"/>
              </w:rPr>
            </w:pPr>
            <w:r>
              <w:rPr>
                <w:sz w:val="20"/>
                <w:szCs w:val="22"/>
                <w:lang w:val="en-GB"/>
              </w:rPr>
              <w:t>Complete d</w:t>
            </w:r>
            <w:r w:rsidR="00B93BB0">
              <w:rPr>
                <w:sz w:val="20"/>
                <w:szCs w:val="22"/>
                <w:lang w:val="en-GB"/>
              </w:rPr>
              <w:t xml:space="preserve">elivery of the </w:t>
            </w:r>
            <w:r w:rsidR="003620C8">
              <w:rPr>
                <w:sz w:val="20"/>
                <w:szCs w:val="22"/>
                <w:lang w:val="en-GB"/>
              </w:rPr>
              <w:t>First Part of the</w:t>
            </w:r>
            <w:r w:rsidR="001C5430">
              <w:rPr>
                <w:sz w:val="20"/>
                <w:szCs w:val="22"/>
                <w:lang w:val="en-GB"/>
              </w:rPr>
              <w:t xml:space="preserve"> Equipment</w:t>
            </w:r>
          </w:p>
        </w:tc>
        <w:tc>
          <w:tcPr>
            <w:tcW w:w="1524" w:type="dxa"/>
            <w:vAlign w:val="center"/>
          </w:tcPr>
          <w:p w14:paraId="2C1DA56A" w14:textId="237B719C" w:rsidR="00E33CF0" w:rsidRPr="00294E44" w:rsidRDefault="00E33CF0" w:rsidP="00D66652">
            <w:pPr>
              <w:spacing w:before="0" w:after="0"/>
              <w:jc w:val="center"/>
              <w:rPr>
                <w:sz w:val="20"/>
                <w:szCs w:val="22"/>
              </w:rPr>
            </w:pPr>
            <w:r w:rsidRPr="00294E44">
              <w:rPr>
                <w:sz w:val="20"/>
                <w:szCs w:val="22"/>
              </w:rPr>
              <w:t xml:space="preserve">Clause </w:t>
            </w:r>
            <w:r w:rsidR="001C5430">
              <w:rPr>
                <w:sz w:val="20"/>
                <w:szCs w:val="22"/>
              </w:rPr>
              <w:fldChar w:fldCharType="begin"/>
            </w:r>
            <w:r w:rsidR="001C5430">
              <w:rPr>
                <w:sz w:val="20"/>
                <w:szCs w:val="22"/>
              </w:rPr>
              <w:instrText xml:space="preserve"> REF _Ref172536661 \w \h </w:instrText>
            </w:r>
            <w:r w:rsidR="001C5430">
              <w:rPr>
                <w:sz w:val="20"/>
                <w:szCs w:val="22"/>
              </w:rPr>
            </w:r>
            <w:r w:rsidR="001C5430">
              <w:rPr>
                <w:sz w:val="20"/>
                <w:szCs w:val="22"/>
              </w:rPr>
              <w:fldChar w:fldCharType="separate"/>
            </w:r>
            <w:r w:rsidR="00F3445E">
              <w:rPr>
                <w:sz w:val="20"/>
                <w:szCs w:val="22"/>
              </w:rPr>
              <w:t>2.2(a)</w:t>
            </w:r>
            <w:r w:rsidR="001C5430">
              <w:rPr>
                <w:sz w:val="20"/>
                <w:szCs w:val="22"/>
              </w:rPr>
              <w:fldChar w:fldCharType="end"/>
            </w:r>
            <w:r w:rsidR="001C5430">
              <w:rPr>
                <w:sz w:val="20"/>
                <w:szCs w:val="22"/>
              </w:rPr>
              <w:t xml:space="preserve"> and </w:t>
            </w:r>
            <w:r w:rsidR="008A31A9" w:rsidRPr="00294E44">
              <w:rPr>
                <w:sz w:val="20"/>
                <w:szCs w:val="22"/>
              </w:rPr>
              <w:fldChar w:fldCharType="begin"/>
            </w:r>
            <w:r w:rsidR="008A31A9" w:rsidRPr="00294E44">
              <w:rPr>
                <w:sz w:val="20"/>
                <w:szCs w:val="22"/>
              </w:rPr>
              <w:instrText xml:space="preserve"> REF _Ref171342859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6.1</w:t>
            </w:r>
            <w:r w:rsidR="008A31A9" w:rsidRPr="00294E44">
              <w:rPr>
                <w:sz w:val="20"/>
                <w:szCs w:val="22"/>
              </w:rPr>
              <w:fldChar w:fldCharType="end"/>
            </w:r>
          </w:p>
        </w:tc>
        <w:tc>
          <w:tcPr>
            <w:tcW w:w="1364" w:type="dxa"/>
            <w:shd w:val="clear" w:color="auto" w:fill="D9D9D9" w:themeFill="background1" w:themeFillShade="D9"/>
            <w:vAlign w:val="center"/>
          </w:tcPr>
          <w:p w14:paraId="085FA675" w14:textId="7215AE69" w:rsidR="00E33CF0" w:rsidRPr="00220870" w:rsidRDefault="00CA1D14"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5.</w:t>
            </w:r>
            <w:r w:rsidR="001D6CA9">
              <w:rPr>
                <w:sz w:val="20"/>
                <w:szCs w:val="22"/>
              </w:rPr>
              <w:t xml:space="preserve"> </w:t>
            </w:r>
            <w:r>
              <w:rPr>
                <w:sz w:val="20"/>
                <w:szCs w:val="22"/>
              </w:rPr>
              <w:t>2026</w:t>
            </w:r>
          </w:p>
        </w:tc>
        <w:tc>
          <w:tcPr>
            <w:tcW w:w="2421" w:type="dxa"/>
            <w:gridSpan w:val="2"/>
            <w:vAlign w:val="center"/>
          </w:tcPr>
          <w:p w14:paraId="58818CE7" w14:textId="7A5A124D"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B726FC" w:rsidRPr="00294E44" w14:paraId="5132B619" w14:textId="77777777" w:rsidTr="002C13B0">
        <w:tc>
          <w:tcPr>
            <w:tcW w:w="394" w:type="dxa"/>
            <w:vAlign w:val="center"/>
          </w:tcPr>
          <w:p w14:paraId="10076EDD" w14:textId="77777777" w:rsidR="00B726FC" w:rsidRPr="00294E44" w:rsidRDefault="00B726FC" w:rsidP="00791A15">
            <w:pPr>
              <w:numPr>
                <w:ilvl w:val="0"/>
                <w:numId w:val="22"/>
              </w:numPr>
              <w:spacing w:before="0" w:after="0"/>
              <w:ind w:left="22" w:right="27" w:firstLine="0"/>
              <w:jc w:val="center"/>
              <w:rPr>
                <w:sz w:val="20"/>
                <w:szCs w:val="22"/>
              </w:rPr>
            </w:pPr>
          </w:p>
        </w:tc>
        <w:tc>
          <w:tcPr>
            <w:tcW w:w="3224" w:type="dxa"/>
            <w:vAlign w:val="center"/>
          </w:tcPr>
          <w:p w14:paraId="0834CDE9" w14:textId="34F8ACD4" w:rsidR="00B726FC" w:rsidRPr="00294E44" w:rsidRDefault="003639D1" w:rsidP="00D66652">
            <w:pPr>
              <w:pStyle w:val="ENNormalni"/>
              <w:spacing w:before="0" w:after="0"/>
              <w:rPr>
                <w:sz w:val="20"/>
                <w:szCs w:val="22"/>
                <w:lang w:val="en-GB"/>
              </w:rPr>
            </w:pPr>
            <w:r>
              <w:rPr>
                <w:sz w:val="20"/>
                <w:szCs w:val="22"/>
                <w:lang w:val="en-GB"/>
              </w:rPr>
              <w:t>Complete d</w:t>
            </w:r>
            <w:r w:rsidR="008C6AAE" w:rsidRPr="008C6AAE">
              <w:rPr>
                <w:sz w:val="20"/>
                <w:szCs w:val="22"/>
                <w:lang w:val="en-GB"/>
              </w:rPr>
              <w:t xml:space="preserve">elivery </w:t>
            </w:r>
            <w:r>
              <w:rPr>
                <w:sz w:val="20"/>
                <w:szCs w:val="22"/>
                <w:lang w:val="en-GB"/>
              </w:rPr>
              <w:t xml:space="preserve">of the Second Part of the Equipment </w:t>
            </w:r>
            <w:r w:rsidR="008C6AAE" w:rsidRPr="008C6AAE">
              <w:rPr>
                <w:sz w:val="20"/>
                <w:szCs w:val="22"/>
                <w:lang w:val="en-GB"/>
              </w:rPr>
              <w:t xml:space="preserve">to </w:t>
            </w:r>
            <w:r>
              <w:rPr>
                <w:sz w:val="20"/>
                <w:szCs w:val="22"/>
                <w:lang w:val="en-GB"/>
              </w:rPr>
              <w:t>the S</w:t>
            </w:r>
            <w:r w:rsidR="008C6AAE" w:rsidRPr="008C6AAE">
              <w:rPr>
                <w:sz w:val="20"/>
                <w:szCs w:val="22"/>
                <w:lang w:val="en-GB"/>
              </w:rPr>
              <w:t xml:space="preserve">ite </w:t>
            </w:r>
          </w:p>
        </w:tc>
        <w:tc>
          <w:tcPr>
            <w:tcW w:w="1524" w:type="dxa"/>
            <w:vAlign w:val="center"/>
          </w:tcPr>
          <w:p w14:paraId="6CCC0AE8" w14:textId="781BB445" w:rsidR="00B726FC" w:rsidRPr="00294E44" w:rsidRDefault="00373C2E" w:rsidP="00D66652">
            <w:pPr>
              <w:spacing w:before="0" w:after="0"/>
              <w:jc w:val="center"/>
              <w:rPr>
                <w:sz w:val="20"/>
                <w:szCs w:val="22"/>
              </w:rPr>
            </w:pPr>
            <w:r w:rsidRPr="00294E44">
              <w:rPr>
                <w:sz w:val="20"/>
                <w:szCs w:val="22"/>
              </w:rPr>
              <w:t>Clause</w:t>
            </w:r>
            <w:r w:rsidR="003639D1">
              <w:rPr>
                <w:sz w:val="20"/>
                <w:szCs w:val="22"/>
              </w:rPr>
              <w:t xml:space="preserve"> </w:t>
            </w:r>
            <w:r w:rsidR="003639D1">
              <w:rPr>
                <w:sz w:val="20"/>
                <w:szCs w:val="22"/>
              </w:rPr>
              <w:fldChar w:fldCharType="begin"/>
            </w:r>
            <w:r w:rsidR="003639D1">
              <w:rPr>
                <w:sz w:val="20"/>
                <w:szCs w:val="22"/>
              </w:rPr>
              <w:instrText xml:space="preserve"> REF _Ref172547269 \w \h </w:instrText>
            </w:r>
            <w:r w:rsidR="003639D1">
              <w:rPr>
                <w:sz w:val="20"/>
                <w:szCs w:val="22"/>
              </w:rPr>
            </w:r>
            <w:r w:rsidR="003639D1">
              <w:rPr>
                <w:sz w:val="20"/>
                <w:szCs w:val="22"/>
              </w:rPr>
              <w:fldChar w:fldCharType="separate"/>
            </w:r>
            <w:r w:rsidR="00F3445E">
              <w:rPr>
                <w:sz w:val="20"/>
                <w:szCs w:val="22"/>
              </w:rPr>
              <w:t>2.2(b)</w:t>
            </w:r>
            <w:r w:rsidR="003639D1">
              <w:rPr>
                <w:sz w:val="20"/>
                <w:szCs w:val="22"/>
              </w:rPr>
              <w:fldChar w:fldCharType="end"/>
            </w:r>
            <w:r w:rsidR="003639D1">
              <w:rPr>
                <w:sz w:val="20"/>
                <w:szCs w:val="22"/>
              </w:rPr>
              <w:t xml:space="preserve"> and</w:t>
            </w:r>
            <w:r w:rsidRPr="00294E44">
              <w:rPr>
                <w:sz w:val="20"/>
                <w:szCs w:val="22"/>
              </w:rPr>
              <w:t xml:space="preserv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ACB4703" w14:textId="1E3B4F79" w:rsidR="00B726FC" w:rsidRPr="00294E44" w:rsidRDefault="00CA1D14" w:rsidP="0036421E">
            <w:pPr>
              <w:spacing w:before="0" w:after="0"/>
              <w:jc w:val="center"/>
              <w:rPr>
                <w:sz w:val="20"/>
                <w:szCs w:val="22"/>
              </w:rPr>
            </w:pPr>
            <w:r>
              <w:rPr>
                <w:sz w:val="20"/>
                <w:szCs w:val="22"/>
              </w:rPr>
              <w:t>3</w:t>
            </w:r>
            <w:r w:rsidR="00C16BBB">
              <w:rPr>
                <w:sz w:val="20"/>
                <w:szCs w:val="22"/>
              </w:rPr>
              <w:t>1</w:t>
            </w:r>
            <w:r>
              <w:rPr>
                <w:sz w:val="20"/>
                <w:szCs w:val="22"/>
              </w:rPr>
              <w:t>.</w:t>
            </w:r>
            <w:r w:rsidR="001D6CA9">
              <w:rPr>
                <w:sz w:val="20"/>
                <w:szCs w:val="22"/>
              </w:rPr>
              <w:t xml:space="preserve"> </w:t>
            </w:r>
            <w:r w:rsidR="005B1755">
              <w:rPr>
                <w:sz w:val="20"/>
                <w:szCs w:val="22"/>
              </w:rPr>
              <w:t>5</w:t>
            </w:r>
            <w:r>
              <w:rPr>
                <w:sz w:val="20"/>
                <w:szCs w:val="22"/>
              </w:rPr>
              <w:t>.</w:t>
            </w:r>
            <w:r w:rsidR="001D6CA9">
              <w:rPr>
                <w:sz w:val="20"/>
                <w:szCs w:val="22"/>
              </w:rPr>
              <w:t xml:space="preserve"> </w:t>
            </w:r>
            <w:r>
              <w:rPr>
                <w:sz w:val="20"/>
                <w:szCs w:val="22"/>
              </w:rPr>
              <w:t>20</w:t>
            </w:r>
            <w:r w:rsidR="00A57A1C">
              <w:rPr>
                <w:sz w:val="20"/>
                <w:szCs w:val="22"/>
              </w:rPr>
              <w:t>26</w:t>
            </w:r>
          </w:p>
        </w:tc>
        <w:tc>
          <w:tcPr>
            <w:tcW w:w="2421" w:type="dxa"/>
            <w:gridSpan w:val="2"/>
            <w:vAlign w:val="center"/>
          </w:tcPr>
          <w:p w14:paraId="13702B1D" w14:textId="33BF6D15" w:rsidR="00B726FC"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D70600" w:rsidRPr="00294E44" w14:paraId="09989346" w14:textId="77777777" w:rsidTr="002C13B0">
        <w:tc>
          <w:tcPr>
            <w:tcW w:w="394" w:type="dxa"/>
            <w:vAlign w:val="center"/>
          </w:tcPr>
          <w:p w14:paraId="179A33A1" w14:textId="77777777" w:rsidR="00D70600" w:rsidRPr="00294E44" w:rsidRDefault="00D70600" w:rsidP="00791A15">
            <w:pPr>
              <w:numPr>
                <w:ilvl w:val="0"/>
                <w:numId w:val="22"/>
              </w:numPr>
              <w:spacing w:before="0" w:after="0"/>
              <w:ind w:left="22" w:right="27" w:firstLine="0"/>
              <w:jc w:val="center"/>
              <w:rPr>
                <w:sz w:val="20"/>
                <w:szCs w:val="22"/>
              </w:rPr>
            </w:pPr>
          </w:p>
        </w:tc>
        <w:tc>
          <w:tcPr>
            <w:tcW w:w="3224" w:type="dxa"/>
            <w:vAlign w:val="center"/>
          </w:tcPr>
          <w:p w14:paraId="11BB73B2" w14:textId="67B42D79" w:rsidR="00D70600" w:rsidRPr="00294E44" w:rsidRDefault="003639D1" w:rsidP="00D66652">
            <w:pPr>
              <w:pStyle w:val="ENNormalni"/>
              <w:spacing w:before="0" w:after="0"/>
              <w:rPr>
                <w:sz w:val="20"/>
                <w:szCs w:val="22"/>
                <w:lang w:val="en-GB"/>
              </w:rPr>
            </w:pPr>
            <w:r>
              <w:rPr>
                <w:sz w:val="20"/>
                <w:szCs w:val="22"/>
                <w:lang w:val="en-GB"/>
              </w:rPr>
              <w:t>Complete d</w:t>
            </w:r>
            <w:r w:rsidR="00BC2EA2" w:rsidRPr="00BC2EA2">
              <w:rPr>
                <w:sz w:val="20"/>
                <w:szCs w:val="22"/>
                <w:lang w:val="en-GB"/>
              </w:rPr>
              <w:t xml:space="preserve">elivery </w:t>
            </w:r>
            <w:r>
              <w:rPr>
                <w:sz w:val="20"/>
                <w:szCs w:val="22"/>
                <w:lang w:val="en-GB"/>
              </w:rPr>
              <w:t xml:space="preserve">of </w:t>
            </w:r>
            <w:r w:rsidR="00BC2EA2" w:rsidRPr="00BC2EA2">
              <w:rPr>
                <w:sz w:val="20"/>
                <w:szCs w:val="22"/>
                <w:lang w:val="en-GB"/>
              </w:rPr>
              <w:t>t</w:t>
            </w:r>
            <w:r w:rsidR="00BF6E84">
              <w:rPr>
                <w:sz w:val="20"/>
                <w:szCs w:val="22"/>
                <w:lang w:val="en-GB"/>
              </w:rPr>
              <w:t>he</w:t>
            </w:r>
            <w:r w:rsidR="00BC2EA2" w:rsidRPr="00BC2EA2">
              <w:rPr>
                <w:sz w:val="20"/>
                <w:szCs w:val="22"/>
                <w:lang w:val="en-GB"/>
              </w:rPr>
              <w:t xml:space="preserve"> </w:t>
            </w:r>
            <w:r>
              <w:rPr>
                <w:sz w:val="20"/>
                <w:szCs w:val="22"/>
                <w:lang w:val="en-GB"/>
              </w:rPr>
              <w:t xml:space="preserve">Third Part of the Equipment to the </w:t>
            </w:r>
            <w:r w:rsidR="00E7041B">
              <w:rPr>
                <w:sz w:val="20"/>
                <w:szCs w:val="22"/>
                <w:lang w:val="en-GB"/>
              </w:rPr>
              <w:t>S</w:t>
            </w:r>
            <w:r w:rsidR="00BC2EA2" w:rsidRPr="00BC2EA2">
              <w:rPr>
                <w:sz w:val="20"/>
                <w:szCs w:val="22"/>
                <w:lang w:val="en-GB"/>
              </w:rPr>
              <w:t>ite</w:t>
            </w:r>
          </w:p>
        </w:tc>
        <w:tc>
          <w:tcPr>
            <w:tcW w:w="1524" w:type="dxa"/>
            <w:vAlign w:val="center"/>
          </w:tcPr>
          <w:p w14:paraId="5F521CB9" w14:textId="627E983C" w:rsidR="00D70600" w:rsidRPr="00294E44" w:rsidRDefault="00373C2E" w:rsidP="00D66652">
            <w:pPr>
              <w:spacing w:before="0" w:after="0"/>
              <w:jc w:val="center"/>
              <w:rPr>
                <w:sz w:val="20"/>
                <w:szCs w:val="22"/>
              </w:rPr>
            </w:pPr>
            <w:r w:rsidRPr="00294E44">
              <w:rPr>
                <w:sz w:val="20"/>
                <w:szCs w:val="22"/>
              </w:rPr>
              <w:t xml:space="preserve">Clause </w:t>
            </w:r>
            <w:r w:rsidR="00E7041B">
              <w:rPr>
                <w:sz w:val="20"/>
                <w:szCs w:val="22"/>
              </w:rPr>
              <w:fldChar w:fldCharType="begin"/>
            </w:r>
            <w:r w:rsidR="00E7041B">
              <w:rPr>
                <w:sz w:val="20"/>
                <w:szCs w:val="22"/>
              </w:rPr>
              <w:instrText xml:space="preserve"> REF _Ref172547365 \w \h </w:instrText>
            </w:r>
            <w:r w:rsidR="00E7041B">
              <w:rPr>
                <w:sz w:val="20"/>
                <w:szCs w:val="22"/>
              </w:rPr>
            </w:r>
            <w:r w:rsidR="00E7041B">
              <w:rPr>
                <w:sz w:val="20"/>
                <w:szCs w:val="22"/>
              </w:rPr>
              <w:fldChar w:fldCharType="separate"/>
            </w:r>
            <w:r w:rsidR="00F3445E">
              <w:rPr>
                <w:sz w:val="20"/>
                <w:szCs w:val="22"/>
              </w:rPr>
              <w:t>2.2(c)</w:t>
            </w:r>
            <w:r w:rsidR="00E7041B">
              <w:rPr>
                <w:sz w:val="20"/>
                <w:szCs w:val="22"/>
              </w:rPr>
              <w:fldChar w:fldCharType="end"/>
            </w:r>
            <w:r w:rsidR="00E7041B">
              <w:rPr>
                <w:sz w:val="20"/>
                <w:szCs w:val="22"/>
              </w:rPr>
              <w:t xml:space="preserve"> and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6.1</w:t>
            </w:r>
            <w:r w:rsidRPr="00294E44">
              <w:rPr>
                <w:sz w:val="20"/>
                <w:szCs w:val="22"/>
              </w:rPr>
              <w:fldChar w:fldCharType="end"/>
            </w:r>
          </w:p>
        </w:tc>
        <w:tc>
          <w:tcPr>
            <w:tcW w:w="1364" w:type="dxa"/>
            <w:shd w:val="clear" w:color="auto" w:fill="D9D9D9" w:themeFill="background1" w:themeFillShade="D9"/>
            <w:vAlign w:val="center"/>
          </w:tcPr>
          <w:p w14:paraId="6C24D3B9" w14:textId="5BE14F62" w:rsidR="00D70600" w:rsidRPr="00220870" w:rsidRDefault="00A57A1C" w:rsidP="0036421E">
            <w:pPr>
              <w:spacing w:before="0" w:after="0"/>
              <w:jc w:val="center"/>
              <w:rPr>
                <w:sz w:val="20"/>
                <w:szCs w:val="22"/>
                <w:lang w:val="cs-CZ"/>
              </w:rPr>
            </w:pPr>
            <w:r>
              <w:rPr>
                <w:sz w:val="20"/>
                <w:szCs w:val="22"/>
              </w:rPr>
              <w:t>3</w:t>
            </w:r>
            <w:r w:rsidR="00C16BBB">
              <w:rPr>
                <w:sz w:val="20"/>
                <w:szCs w:val="22"/>
              </w:rPr>
              <w:t>1</w:t>
            </w:r>
            <w:r>
              <w:rPr>
                <w:sz w:val="20"/>
                <w:szCs w:val="22"/>
              </w:rPr>
              <w:t>.</w:t>
            </w:r>
            <w:r w:rsidR="001D6CA9">
              <w:rPr>
                <w:sz w:val="20"/>
                <w:szCs w:val="22"/>
              </w:rPr>
              <w:t xml:space="preserve"> </w:t>
            </w:r>
            <w:r>
              <w:rPr>
                <w:sz w:val="20"/>
                <w:szCs w:val="22"/>
              </w:rPr>
              <w:t>7.</w:t>
            </w:r>
            <w:r w:rsidR="001D6CA9">
              <w:rPr>
                <w:sz w:val="20"/>
                <w:szCs w:val="22"/>
              </w:rPr>
              <w:t xml:space="preserve"> </w:t>
            </w:r>
            <w:r>
              <w:rPr>
                <w:sz w:val="20"/>
                <w:szCs w:val="22"/>
              </w:rPr>
              <w:t>2026</w:t>
            </w:r>
          </w:p>
        </w:tc>
        <w:tc>
          <w:tcPr>
            <w:tcW w:w="2421" w:type="dxa"/>
            <w:gridSpan w:val="2"/>
            <w:vAlign w:val="center"/>
          </w:tcPr>
          <w:p w14:paraId="5BDB5D56" w14:textId="3D6DAE2B" w:rsidR="00D70600"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24DDE35D" w14:textId="77777777" w:rsidTr="00804E00">
        <w:tc>
          <w:tcPr>
            <w:tcW w:w="394" w:type="dxa"/>
            <w:vAlign w:val="center"/>
          </w:tcPr>
          <w:p w14:paraId="7F66AE2C"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2134DD79" w14:textId="0F1ABFF0"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 xml:space="preserve">of </w:t>
            </w:r>
            <w:r w:rsidR="0067754A" w:rsidRPr="0067754A">
              <w:rPr>
                <w:sz w:val="20"/>
                <w:szCs w:val="22"/>
                <w:lang w:val="en-GB"/>
              </w:rPr>
              <w:t xml:space="preserve">furnaces for </w:t>
            </w:r>
            <w:r w:rsidR="004729FA">
              <w:rPr>
                <w:sz w:val="20"/>
                <w:szCs w:val="22"/>
                <w:lang w:val="en-GB"/>
              </w:rPr>
              <w:t xml:space="preserve">the </w:t>
            </w:r>
            <w:r w:rsidR="0067754A" w:rsidRPr="0067754A">
              <w:rPr>
                <w:sz w:val="20"/>
                <w:szCs w:val="22"/>
                <w:lang w:val="en-GB"/>
              </w:rPr>
              <w:t>Billet casting line</w:t>
            </w:r>
            <w:r w:rsidR="004729FA">
              <w:rPr>
                <w:sz w:val="20"/>
                <w:szCs w:val="22"/>
                <w:lang w:val="en-GB"/>
              </w:rPr>
              <w:t xml:space="preserve"> (contained in the First Part of the Equipment)</w:t>
            </w:r>
            <w:r w:rsidR="0067754A">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04213ECE" w14:textId="63A4517F"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_Ref171340345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22.1(b)</w:t>
            </w:r>
            <w:r w:rsidR="008A31A9" w:rsidRPr="00294E44">
              <w:rPr>
                <w:sz w:val="20"/>
                <w:szCs w:val="22"/>
              </w:rPr>
              <w:fldChar w:fldCharType="end"/>
            </w:r>
          </w:p>
        </w:tc>
        <w:tc>
          <w:tcPr>
            <w:tcW w:w="1364" w:type="dxa"/>
            <w:shd w:val="clear" w:color="auto" w:fill="auto"/>
            <w:vAlign w:val="center"/>
          </w:tcPr>
          <w:p w14:paraId="0A732222" w14:textId="30D1A1C1" w:rsidR="00E33CF0" w:rsidRPr="00294E44" w:rsidRDefault="00132A86"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7DF115CA" w14:textId="6C7D088F"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213D1810" w14:textId="77777777" w:rsidTr="00804E00">
        <w:tc>
          <w:tcPr>
            <w:tcW w:w="394" w:type="dxa"/>
            <w:vAlign w:val="center"/>
          </w:tcPr>
          <w:p w14:paraId="3C4B0D72"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264FAC60" w14:textId="304B25D3" w:rsidR="0043356D" w:rsidRPr="00294E44" w:rsidRDefault="00EF7517" w:rsidP="00D66652">
            <w:pPr>
              <w:pStyle w:val="ENNormalni"/>
              <w:spacing w:before="0" w:after="0"/>
              <w:rPr>
                <w:sz w:val="20"/>
                <w:szCs w:val="22"/>
                <w:lang w:val="en-GB"/>
              </w:rPr>
            </w:pPr>
            <w:r w:rsidRPr="00294E44">
              <w:rPr>
                <w:sz w:val="20"/>
                <w:szCs w:val="22"/>
                <w:lang w:val="en-GB"/>
              </w:rPr>
              <w:t xml:space="preserve">Successful completion of Cold Commissioning </w:t>
            </w:r>
            <w:r w:rsidR="004729FA">
              <w:rPr>
                <w:sz w:val="20"/>
                <w:szCs w:val="22"/>
                <w:lang w:val="en-GB"/>
              </w:rPr>
              <w:t>of</w:t>
            </w:r>
            <w:r w:rsidR="00D8025C">
              <w:rPr>
                <w:sz w:val="20"/>
                <w:szCs w:val="22"/>
                <w:lang w:val="en-GB"/>
              </w:rPr>
              <w:t xml:space="preserve"> </w:t>
            </w:r>
            <w:r w:rsidR="00D8025C" w:rsidRPr="00D8025C">
              <w:rPr>
                <w:sz w:val="20"/>
                <w:szCs w:val="22"/>
                <w:lang w:val="en-GB"/>
              </w:rPr>
              <w:t>furnaces for</w:t>
            </w:r>
            <w:r w:rsidR="004729FA">
              <w:rPr>
                <w:sz w:val="20"/>
                <w:szCs w:val="22"/>
                <w:lang w:val="en-GB"/>
              </w:rPr>
              <w:t xml:space="preserve"> the</w:t>
            </w:r>
            <w:r w:rsidR="00D8025C" w:rsidRPr="00D8025C">
              <w:rPr>
                <w:sz w:val="20"/>
                <w:szCs w:val="22"/>
                <w:lang w:val="en-GB"/>
              </w:rPr>
              <w:t xml:space="preserve"> 1.</w:t>
            </w:r>
            <w:r w:rsidR="00D8025C">
              <w:rPr>
                <w:sz w:val="20"/>
                <w:szCs w:val="22"/>
                <w:lang w:val="en-GB"/>
              </w:rPr>
              <w:t xml:space="preserve"> </w:t>
            </w:r>
            <w:r w:rsidR="00D8025C" w:rsidRPr="00D8025C">
              <w:rPr>
                <w:sz w:val="20"/>
                <w:szCs w:val="22"/>
                <w:lang w:val="en-GB"/>
              </w:rPr>
              <w:t>and 2. Strips casting line</w:t>
            </w:r>
            <w:r w:rsidR="004729FA">
              <w:rPr>
                <w:sz w:val="20"/>
                <w:szCs w:val="22"/>
                <w:lang w:val="en-GB"/>
              </w:rPr>
              <w:t xml:space="preserve"> (contained in the Second Part of the Equipment)</w:t>
            </w:r>
            <w:r w:rsidR="00D8025C">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5994B02C" w14:textId="2FD1D265" w:rsidR="0043356D"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83764E5" w14:textId="4FCC2DAC"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0268806" w14:textId="7417503A" w:rsidR="0043356D"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43356D" w:rsidRPr="00294E44" w14:paraId="153612B3" w14:textId="77777777" w:rsidTr="00804E00">
        <w:tc>
          <w:tcPr>
            <w:tcW w:w="394" w:type="dxa"/>
            <w:vAlign w:val="center"/>
          </w:tcPr>
          <w:p w14:paraId="79A51FD5" w14:textId="77777777" w:rsidR="0043356D" w:rsidRPr="00294E44" w:rsidRDefault="0043356D" w:rsidP="00791A15">
            <w:pPr>
              <w:numPr>
                <w:ilvl w:val="0"/>
                <w:numId w:val="22"/>
              </w:numPr>
              <w:spacing w:before="0" w:after="0"/>
              <w:ind w:left="22" w:right="27" w:firstLine="0"/>
              <w:jc w:val="center"/>
              <w:rPr>
                <w:sz w:val="20"/>
                <w:szCs w:val="22"/>
              </w:rPr>
            </w:pPr>
          </w:p>
        </w:tc>
        <w:tc>
          <w:tcPr>
            <w:tcW w:w="3224" w:type="dxa"/>
            <w:vAlign w:val="center"/>
          </w:tcPr>
          <w:p w14:paraId="4EC32032" w14:textId="656578C4" w:rsidR="0043356D" w:rsidRPr="00294E44" w:rsidRDefault="00EF7517" w:rsidP="007F78F7">
            <w:pPr>
              <w:pStyle w:val="ENNormalni"/>
              <w:keepNext/>
              <w:keepLines/>
              <w:spacing w:before="0" w:after="0"/>
              <w:rPr>
                <w:sz w:val="20"/>
                <w:szCs w:val="22"/>
                <w:lang w:val="en-GB"/>
              </w:rPr>
            </w:pPr>
            <w:r w:rsidRPr="00294E44">
              <w:rPr>
                <w:sz w:val="20"/>
                <w:szCs w:val="22"/>
                <w:lang w:val="en-GB"/>
              </w:rPr>
              <w:t xml:space="preserve">Successful completion of Cold Commissioning </w:t>
            </w:r>
            <w:r w:rsidR="00643ED5">
              <w:rPr>
                <w:sz w:val="20"/>
                <w:szCs w:val="22"/>
                <w:lang w:val="en-GB"/>
              </w:rPr>
              <w:t>of</w:t>
            </w:r>
            <w:r w:rsidR="00D8025C">
              <w:rPr>
                <w:sz w:val="20"/>
                <w:szCs w:val="22"/>
                <w:lang w:val="en-GB"/>
              </w:rPr>
              <w:t xml:space="preserve"> </w:t>
            </w:r>
            <w:r w:rsidR="00D8025C" w:rsidRPr="00D8025C">
              <w:rPr>
                <w:sz w:val="20"/>
                <w:szCs w:val="22"/>
                <w:lang w:val="en-GB"/>
              </w:rPr>
              <w:t xml:space="preserve">furnaces for </w:t>
            </w:r>
            <w:r w:rsidR="00643ED5">
              <w:rPr>
                <w:sz w:val="20"/>
                <w:szCs w:val="22"/>
                <w:lang w:val="en-GB"/>
              </w:rPr>
              <w:t xml:space="preserve">the </w:t>
            </w:r>
            <w:r w:rsidR="00756CB5">
              <w:rPr>
                <w:sz w:val="20"/>
                <w:szCs w:val="22"/>
                <w:lang w:val="en-GB"/>
              </w:rPr>
              <w:t>3</w:t>
            </w:r>
            <w:r w:rsidR="00D8025C" w:rsidRPr="00D8025C">
              <w:rPr>
                <w:sz w:val="20"/>
                <w:szCs w:val="22"/>
                <w:lang w:val="en-GB"/>
              </w:rPr>
              <w:t>.</w:t>
            </w:r>
            <w:r w:rsidR="00D8025C">
              <w:rPr>
                <w:sz w:val="20"/>
                <w:szCs w:val="22"/>
                <w:lang w:val="en-GB"/>
              </w:rPr>
              <w:t xml:space="preserve"> </w:t>
            </w:r>
            <w:r w:rsidR="00D8025C" w:rsidRPr="00D8025C">
              <w:rPr>
                <w:sz w:val="20"/>
                <w:szCs w:val="22"/>
                <w:lang w:val="en-GB"/>
              </w:rPr>
              <w:t xml:space="preserve">and </w:t>
            </w:r>
            <w:r w:rsidR="00756CB5">
              <w:rPr>
                <w:sz w:val="20"/>
                <w:szCs w:val="22"/>
                <w:lang w:val="en-GB"/>
              </w:rPr>
              <w:t>4</w:t>
            </w:r>
            <w:r w:rsidR="00D8025C" w:rsidRPr="00D8025C">
              <w:rPr>
                <w:sz w:val="20"/>
                <w:szCs w:val="22"/>
                <w:lang w:val="en-GB"/>
              </w:rPr>
              <w:t>. Strips casting line</w:t>
            </w:r>
            <w:r w:rsidR="00D8025C">
              <w:rPr>
                <w:sz w:val="20"/>
                <w:szCs w:val="22"/>
                <w:lang w:val="en-GB"/>
              </w:rPr>
              <w:t xml:space="preserve"> </w:t>
            </w:r>
            <w:r w:rsidR="00643ED5">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Cold Commissioning.</w:t>
            </w:r>
          </w:p>
        </w:tc>
        <w:tc>
          <w:tcPr>
            <w:tcW w:w="1524" w:type="dxa"/>
            <w:vAlign w:val="center"/>
          </w:tcPr>
          <w:p w14:paraId="2EB6F4B5" w14:textId="39C9EBA1" w:rsidR="0043356D" w:rsidRPr="00294E44" w:rsidRDefault="00804E00" w:rsidP="007F78F7">
            <w:pPr>
              <w:keepNext/>
              <w:keepLines/>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22.1(b)</w:t>
            </w:r>
            <w:r w:rsidRPr="00294E44">
              <w:rPr>
                <w:sz w:val="20"/>
                <w:szCs w:val="22"/>
              </w:rPr>
              <w:fldChar w:fldCharType="end"/>
            </w:r>
          </w:p>
        </w:tc>
        <w:tc>
          <w:tcPr>
            <w:tcW w:w="1364" w:type="dxa"/>
            <w:shd w:val="clear" w:color="auto" w:fill="auto"/>
            <w:vAlign w:val="center"/>
          </w:tcPr>
          <w:p w14:paraId="3BD695BA" w14:textId="7A19EDFE"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23ACF79" w14:textId="1B1B1C50" w:rsidR="0043356D" w:rsidRPr="00294E44" w:rsidRDefault="00781B85" w:rsidP="007F78F7">
            <w:pPr>
              <w:keepNext/>
              <w:keepLines/>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76E88A1F" w14:textId="77777777" w:rsidTr="00804E00">
        <w:tc>
          <w:tcPr>
            <w:tcW w:w="394" w:type="dxa"/>
            <w:vAlign w:val="center"/>
          </w:tcPr>
          <w:p w14:paraId="07CB342B"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199D0846" w14:textId="4A86A76C"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sidRPr="0067754A">
              <w:rPr>
                <w:sz w:val="20"/>
                <w:szCs w:val="22"/>
                <w:lang w:val="en-GB"/>
              </w:rPr>
              <w:t xml:space="preserve"> furnaces for </w:t>
            </w:r>
            <w:r w:rsidR="004605A2">
              <w:rPr>
                <w:sz w:val="20"/>
                <w:szCs w:val="22"/>
                <w:lang w:val="en-GB"/>
              </w:rPr>
              <w:t xml:space="preserve">the </w:t>
            </w:r>
            <w:r w:rsidR="0027616A" w:rsidRPr="0067754A">
              <w:rPr>
                <w:sz w:val="20"/>
                <w:szCs w:val="22"/>
                <w:lang w:val="en-GB"/>
              </w:rPr>
              <w:t>Billet casting line</w:t>
            </w:r>
            <w:r w:rsidR="004605A2">
              <w:rPr>
                <w:sz w:val="20"/>
                <w:szCs w:val="22"/>
                <w:lang w:val="en-GB"/>
              </w:rPr>
              <w:t xml:space="preserve"> (contained in the First Part of the Equipment)</w:t>
            </w:r>
            <w:r w:rsidR="0027616A" w:rsidRPr="00294E44">
              <w:rPr>
                <w:sz w:val="20"/>
                <w:szCs w:val="22"/>
                <w:lang w:val="en-GB"/>
              </w:rPr>
              <w:t xml:space="preserve">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3853372D" w14:textId="37D2C98C"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_Ref171341996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22.1(c)</w:t>
            </w:r>
            <w:r w:rsidR="008A31A9" w:rsidRPr="00294E44">
              <w:rPr>
                <w:sz w:val="20"/>
                <w:szCs w:val="22"/>
              </w:rPr>
              <w:fldChar w:fldCharType="end"/>
            </w:r>
          </w:p>
        </w:tc>
        <w:tc>
          <w:tcPr>
            <w:tcW w:w="1364" w:type="dxa"/>
            <w:shd w:val="clear" w:color="auto" w:fill="D9D9D9" w:themeFill="background1" w:themeFillShade="D9"/>
            <w:vAlign w:val="center"/>
          </w:tcPr>
          <w:p w14:paraId="6B7899B4" w14:textId="5498626A" w:rsidR="00E33CF0" w:rsidRPr="00294E44" w:rsidRDefault="00132A86" w:rsidP="0036421E">
            <w:pPr>
              <w:spacing w:before="0" w:after="0"/>
              <w:jc w:val="center"/>
              <w:rPr>
                <w:sz w:val="20"/>
                <w:szCs w:val="22"/>
              </w:rPr>
            </w:pPr>
            <w:r w:rsidRPr="00294E44">
              <w:rPr>
                <w:sz w:val="20"/>
                <w:szCs w:val="22"/>
              </w:rPr>
              <w:t>18.</w:t>
            </w:r>
            <w:r w:rsidR="002318BC">
              <w:rPr>
                <w:sz w:val="20"/>
                <w:szCs w:val="22"/>
              </w:rPr>
              <w:t xml:space="preserve"> </w:t>
            </w:r>
            <w:r w:rsidRPr="00294E44">
              <w:rPr>
                <w:sz w:val="20"/>
                <w:szCs w:val="22"/>
              </w:rPr>
              <w:t>9.</w:t>
            </w:r>
            <w:r w:rsidR="002318BC">
              <w:rPr>
                <w:sz w:val="20"/>
                <w:szCs w:val="22"/>
              </w:rPr>
              <w:t xml:space="preserve"> </w:t>
            </w:r>
            <w:r w:rsidRPr="00294E44">
              <w:rPr>
                <w:sz w:val="20"/>
                <w:szCs w:val="22"/>
              </w:rPr>
              <w:t>2026</w:t>
            </w:r>
          </w:p>
        </w:tc>
        <w:tc>
          <w:tcPr>
            <w:tcW w:w="2421" w:type="dxa"/>
            <w:gridSpan w:val="2"/>
            <w:vAlign w:val="center"/>
          </w:tcPr>
          <w:p w14:paraId="0CAD7EDD" w14:textId="13BE4811"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6E6E3C02" w14:textId="77777777" w:rsidTr="00804E00">
        <w:tc>
          <w:tcPr>
            <w:tcW w:w="394" w:type="dxa"/>
            <w:vAlign w:val="center"/>
          </w:tcPr>
          <w:p w14:paraId="33AC32E6"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7029771F" w14:textId="6347DD60"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sidRPr="00D8025C">
              <w:rPr>
                <w:sz w:val="20"/>
                <w:szCs w:val="22"/>
                <w:lang w:val="en-GB"/>
              </w:rPr>
              <w:t>1.</w:t>
            </w:r>
            <w:r w:rsidR="0027616A">
              <w:rPr>
                <w:sz w:val="20"/>
                <w:szCs w:val="22"/>
                <w:lang w:val="en-GB"/>
              </w:rPr>
              <w:t xml:space="preserve"> </w:t>
            </w:r>
            <w:r w:rsidR="0027616A" w:rsidRPr="00D8025C">
              <w:rPr>
                <w:sz w:val="20"/>
                <w:szCs w:val="22"/>
                <w:lang w:val="en-GB"/>
              </w:rPr>
              <w:t>and 2. Strips casting line</w:t>
            </w:r>
            <w:r w:rsidR="0027616A">
              <w:rPr>
                <w:sz w:val="20"/>
                <w:szCs w:val="22"/>
                <w:lang w:val="en-GB"/>
              </w:rPr>
              <w:t xml:space="preserve"> </w:t>
            </w:r>
            <w:r w:rsidR="004605A2">
              <w:rPr>
                <w:sz w:val="20"/>
                <w:szCs w:val="22"/>
                <w:lang w:val="en-GB"/>
              </w:rPr>
              <w:t xml:space="preserve">(contained in the Second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01CBCABD" w14:textId="64DA24B1"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2D6C7C" w14:textId="45CA362B" w:rsidR="00550BC2" w:rsidRPr="00294E44" w:rsidRDefault="004607AD" w:rsidP="0036421E">
            <w:pPr>
              <w:spacing w:before="0" w:after="0"/>
              <w:jc w:val="center"/>
              <w:rPr>
                <w:sz w:val="20"/>
                <w:szCs w:val="22"/>
              </w:rPr>
            </w:pPr>
            <w:r>
              <w:rPr>
                <w:sz w:val="20"/>
                <w:szCs w:val="22"/>
              </w:rPr>
              <w:t>25.</w:t>
            </w:r>
            <w:r w:rsidR="002318BC">
              <w:rPr>
                <w:sz w:val="20"/>
                <w:szCs w:val="22"/>
              </w:rPr>
              <w:t xml:space="preserve"> </w:t>
            </w:r>
            <w:r>
              <w:rPr>
                <w:sz w:val="20"/>
                <w:szCs w:val="22"/>
              </w:rPr>
              <w:t>9.</w:t>
            </w:r>
            <w:r w:rsidR="002318BC">
              <w:rPr>
                <w:sz w:val="20"/>
                <w:szCs w:val="22"/>
              </w:rPr>
              <w:t xml:space="preserve"> </w:t>
            </w:r>
            <w:r>
              <w:rPr>
                <w:sz w:val="20"/>
                <w:szCs w:val="22"/>
              </w:rPr>
              <w:t>2026</w:t>
            </w:r>
          </w:p>
        </w:tc>
        <w:tc>
          <w:tcPr>
            <w:tcW w:w="2421" w:type="dxa"/>
            <w:gridSpan w:val="2"/>
            <w:vAlign w:val="center"/>
          </w:tcPr>
          <w:p w14:paraId="23A790E4" w14:textId="1BBC86A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550BC2" w:rsidRPr="00294E44" w14:paraId="3C40C25F" w14:textId="77777777" w:rsidTr="00804E00">
        <w:tc>
          <w:tcPr>
            <w:tcW w:w="394" w:type="dxa"/>
            <w:vAlign w:val="center"/>
          </w:tcPr>
          <w:p w14:paraId="3C4F15BC" w14:textId="77777777" w:rsidR="00550BC2" w:rsidRPr="00294E44" w:rsidRDefault="00550BC2" w:rsidP="00791A15">
            <w:pPr>
              <w:numPr>
                <w:ilvl w:val="0"/>
                <w:numId w:val="22"/>
              </w:numPr>
              <w:spacing w:before="0" w:after="0"/>
              <w:ind w:left="22" w:right="27" w:firstLine="0"/>
              <w:jc w:val="center"/>
              <w:rPr>
                <w:sz w:val="20"/>
                <w:szCs w:val="22"/>
              </w:rPr>
            </w:pPr>
          </w:p>
        </w:tc>
        <w:tc>
          <w:tcPr>
            <w:tcW w:w="3224" w:type="dxa"/>
            <w:vAlign w:val="center"/>
          </w:tcPr>
          <w:p w14:paraId="410194B4" w14:textId="570495D3" w:rsidR="00550BC2" w:rsidRPr="00294E44" w:rsidRDefault="00564FA0" w:rsidP="00D66652">
            <w:pPr>
              <w:pStyle w:val="ENNormalni"/>
              <w:spacing w:before="0" w:after="0"/>
              <w:rPr>
                <w:sz w:val="20"/>
                <w:szCs w:val="22"/>
                <w:lang w:val="en-GB"/>
              </w:rPr>
            </w:pPr>
            <w:r w:rsidRPr="00294E44">
              <w:rPr>
                <w:sz w:val="20"/>
                <w:szCs w:val="22"/>
                <w:lang w:val="en-GB"/>
              </w:rPr>
              <w:t xml:space="preserve">Successful completion of Hot Commissioning </w:t>
            </w:r>
            <w:r w:rsidR="004605A2">
              <w:rPr>
                <w:sz w:val="20"/>
                <w:szCs w:val="22"/>
                <w:lang w:val="en-GB"/>
              </w:rPr>
              <w:t>of</w:t>
            </w:r>
            <w:r w:rsidR="0027616A">
              <w:rPr>
                <w:sz w:val="20"/>
                <w:szCs w:val="22"/>
                <w:lang w:val="en-GB"/>
              </w:rPr>
              <w:t xml:space="preserve"> </w:t>
            </w:r>
            <w:r w:rsidR="0027616A" w:rsidRPr="00D8025C">
              <w:rPr>
                <w:sz w:val="20"/>
                <w:szCs w:val="22"/>
                <w:lang w:val="en-GB"/>
              </w:rPr>
              <w:t xml:space="preserve">furnaces for </w:t>
            </w:r>
            <w:r w:rsidR="004605A2">
              <w:rPr>
                <w:sz w:val="20"/>
                <w:szCs w:val="22"/>
                <w:lang w:val="en-GB"/>
              </w:rPr>
              <w:t xml:space="preserve">the </w:t>
            </w:r>
            <w:r w:rsidR="0027616A">
              <w:rPr>
                <w:sz w:val="20"/>
                <w:szCs w:val="22"/>
                <w:lang w:val="en-GB"/>
              </w:rPr>
              <w:t>3</w:t>
            </w:r>
            <w:r w:rsidR="0027616A" w:rsidRPr="00D8025C">
              <w:rPr>
                <w:sz w:val="20"/>
                <w:szCs w:val="22"/>
                <w:lang w:val="en-GB"/>
              </w:rPr>
              <w:t>.</w:t>
            </w:r>
            <w:r w:rsidR="0027616A">
              <w:rPr>
                <w:sz w:val="20"/>
                <w:szCs w:val="22"/>
                <w:lang w:val="en-GB"/>
              </w:rPr>
              <w:t xml:space="preserve"> </w:t>
            </w:r>
            <w:r w:rsidR="0027616A" w:rsidRPr="00D8025C">
              <w:rPr>
                <w:sz w:val="20"/>
                <w:szCs w:val="22"/>
                <w:lang w:val="en-GB"/>
              </w:rPr>
              <w:t xml:space="preserve">and </w:t>
            </w:r>
            <w:r w:rsidR="0027616A">
              <w:rPr>
                <w:sz w:val="20"/>
                <w:szCs w:val="22"/>
                <w:lang w:val="en-GB"/>
              </w:rPr>
              <w:t>4</w:t>
            </w:r>
            <w:r w:rsidR="0027616A" w:rsidRPr="00D8025C">
              <w:rPr>
                <w:sz w:val="20"/>
                <w:szCs w:val="22"/>
                <w:lang w:val="en-GB"/>
              </w:rPr>
              <w:t>. Strips casting line</w:t>
            </w:r>
            <w:r w:rsidR="0027616A">
              <w:rPr>
                <w:sz w:val="20"/>
                <w:szCs w:val="22"/>
                <w:lang w:val="en-GB"/>
              </w:rPr>
              <w:t xml:space="preserve"> </w:t>
            </w:r>
            <w:r w:rsidR="004605A2">
              <w:rPr>
                <w:sz w:val="20"/>
                <w:szCs w:val="22"/>
                <w:lang w:val="en-GB"/>
              </w:rPr>
              <w:t>(</w:t>
            </w:r>
            <w:r w:rsidR="00984611">
              <w:rPr>
                <w:sz w:val="20"/>
                <w:szCs w:val="22"/>
                <w:lang w:val="en-GB"/>
              </w:rPr>
              <w:t xml:space="preserve">contained in the Third Part of the Equipment) </w:t>
            </w:r>
            <w:r w:rsidRPr="00294E44">
              <w:rPr>
                <w:sz w:val="20"/>
                <w:szCs w:val="22"/>
                <w:lang w:val="en-GB"/>
              </w:rPr>
              <w:t>by the Contractor and notification to the Customer with request to execute the respective protocol; execution of protocol on successful completion of the Hot Commissioning.</w:t>
            </w:r>
          </w:p>
        </w:tc>
        <w:tc>
          <w:tcPr>
            <w:tcW w:w="1524" w:type="dxa"/>
            <w:vAlign w:val="center"/>
          </w:tcPr>
          <w:p w14:paraId="74B29B33" w14:textId="6929B2DC" w:rsidR="00550BC2" w:rsidRPr="00294E44" w:rsidRDefault="00804E00"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22.1(c)</w:t>
            </w:r>
            <w:r w:rsidRPr="00294E44">
              <w:rPr>
                <w:sz w:val="20"/>
                <w:szCs w:val="22"/>
              </w:rPr>
              <w:fldChar w:fldCharType="end"/>
            </w:r>
          </w:p>
        </w:tc>
        <w:tc>
          <w:tcPr>
            <w:tcW w:w="1364" w:type="dxa"/>
            <w:shd w:val="clear" w:color="auto" w:fill="D9D9D9" w:themeFill="background1" w:themeFillShade="D9"/>
            <w:vAlign w:val="center"/>
          </w:tcPr>
          <w:p w14:paraId="02F8DD41" w14:textId="0D4ACB0C" w:rsidR="00550BC2" w:rsidRPr="00294E44" w:rsidRDefault="004607AD" w:rsidP="0036421E">
            <w:pPr>
              <w:spacing w:before="0" w:after="0"/>
              <w:jc w:val="center"/>
              <w:rPr>
                <w:sz w:val="20"/>
                <w:szCs w:val="22"/>
              </w:rPr>
            </w:pPr>
            <w:r>
              <w:rPr>
                <w:sz w:val="20"/>
                <w:szCs w:val="22"/>
              </w:rPr>
              <w:t>20.</w:t>
            </w:r>
            <w:r w:rsidR="002318BC">
              <w:rPr>
                <w:sz w:val="20"/>
                <w:szCs w:val="22"/>
              </w:rPr>
              <w:t xml:space="preserve"> </w:t>
            </w:r>
            <w:r>
              <w:rPr>
                <w:sz w:val="20"/>
                <w:szCs w:val="22"/>
              </w:rPr>
              <w:t>11.</w:t>
            </w:r>
            <w:r w:rsidR="002318BC">
              <w:rPr>
                <w:sz w:val="20"/>
                <w:szCs w:val="22"/>
              </w:rPr>
              <w:t xml:space="preserve"> </w:t>
            </w:r>
            <w:r>
              <w:rPr>
                <w:sz w:val="20"/>
                <w:szCs w:val="22"/>
              </w:rPr>
              <w:t>2026</w:t>
            </w:r>
          </w:p>
        </w:tc>
        <w:tc>
          <w:tcPr>
            <w:tcW w:w="2421" w:type="dxa"/>
            <w:gridSpan w:val="2"/>
            <w:vAlign w:val="center"/>
          </w:tcPr>
          <w:p w14:paraId="204CC57B" w14:textId="2A87141B" w:rsidR="00550BC2" w:rsidRPr="00294E44" w:rsidRDefault="00781B85"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E33CF0" w:rsidRPr="00294E44" w14:paraId="03BD5511" w14:textId="77777777" w:rsidTr="00804E00">
        <w:tc>
          <w:tcPr>
            <w:tcW w:w="394" w:type="dxa"/>
            <w:vAlign w:val="center"/>
          </w:tcPr>
          <w:p w14:paraId="5A8D9F63" w14:textId="77777777" w:rsidR="00E33CF0" w:rsidRPr="00294E44" w:rsidRDefault="00E33CF0" w:rsidP="00791A15">
            <w:pPr>
              <w:numPr>
                <w:ilvl w:val="0"/>
                <w:numId w:val="22"/>
              </w:numPr>
              <w:spacing w:before="0" w:after="0"/>
              <w:ind w:left="22" w:right="27" w:firstLine="0"/>
              <w:jc w:val="center"/>
              <w:rPr>
                <w:sz w:val="20"/>
                <w:szCs w:val="22"/>
              </w:rPr>
            </w:pPr>
          </w:p>
        </w:tc>
        <w:tc>
          <w:tcPr>
            <w:tcW w:w="3224" w:type="dxa"/>
            <w:vAlign w:val="center"/>
          </w:tcPr>
          <w:p w14:paraId="06287CFF" w14:textId="71BB4B84" w:rsidR="00E33CF0" w:rsidRPr="00294E44" w:rsidRDefault="00E33CF0" w:rsidP="00D66652">
            <w:pPr>
              <w:pStyle w:val="ENNormalni"/>
              <w:spacing w:before="0" w:after="0"/>
              <w:rPr>
                <w:sz w:val="20"/>
                <w:szCs w:val="22"/>
                <w:lang w:val="en-GB"/>
              </w:rPr>
            </w:pPr>
            <w:r w:rsidRPr="00294E44">
              <w:rPr>
                <w:sz w:val="20"/>
                <w:szCs w:val="22"/>
                <w:lang w:val="en-GB"/>
              </w:rPr>
              <w:t xml:space="preserve">Successful completion of the Initial Operation Tests </w:t>
            </w:r>
            <w:r w:rsidR="00984611">
              <w:rPr>
                <w:sz w:val="20"/>
                <w:szCs w:val="22"/>
                <w:lang w:val="en-GB"/>
              </w:rPr>
              <w:t>of</w:t>
            </w:r>
            <w:r w:rsidR="009E386D" w:rsidRPr="0067754A">
              <w:rPr>
                <w:sz w:val="20"/>
                <w:szCs w:val="22"/>
                <w:lang w:val="en-GB"/>
              </w:rPr>
              <w:t xml:space="preserve"> furnaces for </w:t>
            </w:r>
            <w:r w:rsidR="00984611">
              <w:rPr>
                <w:sz w:val="20"/>
                <w:szCs w:val="22"/>
                <w:lang w:val="en-GB"/>
              </w:rPr>
              <w:t xml:space="preserve">the </w:t>
            </w:r>
            <w:r w:rsidR="009E386D" w:rsidRPr="0067754A">
              <w:rPr>
                <w:sz w:val="20"/>
                <w:szCs w:val="22"/>
                <w:lang w:val="en-GB"/>
              </w:rPr>
              <w:t>Billet casting line</w:t>
            </w:r>
            <w:r w:rsidR="00984611">
              <w:rPr>
                <w:sz w:val="20"/>
                <w:szCs w:val="22"/>
                <w:lang w:val="en-GB"/>
              </w:rPr>
              <w:t xml:space="preserve"> </w:t>
            </w:r>
            <w:r w:rsidR="00E22FD8">
              <w:rPr>
                <w:sz w:val="20"/>
                <w:szCs w:val="22"/>
                <w:lang w:val="en-GB"/>
              </w:rPr>
              <w:t>(contained in the First Part of the Equipment)</w:t>
            </w:r>
            <w:r w:rsidR="009E386D" w:rsidRPr="00294E44">
              <w:rPr>
                <w:sz w:val="20"/>
                <w:szCs w:val="22"/>
                <w:lang w:val="en-GB"/>
              </w:rPr>
              <w:t xml:space="preserve"> </w:t>
            </w:r>
            <w:r w:rsidRPr="00294E44">
              <w:rPr>
                <w:sz w:val="20"/>
                <w:szCs w:val="22"/>
                <w:lang w:val="en-GB"/>
              </w:rPr>
              <w:t>by the Contractor.</w:t>
            </w:r>
          </w:p>
        </w:tc>
        <w:tc>
          <w:tcPr>
            <w:tcW w:w="1524" w:type="dxa"/>
            <w:vAlign w:val="center"/>
          </w:tcPr>
          <w:p w14:paraId="5A5008EB" w14:textId="727CBCAB" w:rsidR="00E33CF0" w:rsidRPr="00294E44" w:rsidRDefault="00E33CF0" w:rsidP="00D66652">
            <w:pPr>
              <w:spacing w:before="0" w:after="0"/>
              <w:jc w:val="center"/>
              <w:rPr>
                <w:sz w:val="20"/>
                <w:szCs w:val="22"/>
              </w:rPr>
            </w:pPr>
            <w:r w:rsidRPr="00294E44">
              <w:rPr>
                <w:sz w:val="20"/>
                <w:szCs w:val="22"/>
              </w:rPr>
              <w:t xml:space="preserve">Clause </w:t>
            </w:r>
            <w:r w:rsidR="008A31A9" w:rsidRPr="00294E44">
              <w:rPr>
                <w:sz w:val="20"/>
                <w:szCs w:val="22"/>
              </w:rPr>
              <w:fldChar w:fldCharType="begin"/>
            </w:r>
            <w:r w:rsidR="008A31A9" w:rsidRPr="00294E44">
              <w:rPr>
                <w:sz w:val="20"/>
                <w:szCs w:val="22"/>
              </w:rPr>
              <w:instrText xml:space="preserve"> REF _Ref171341979 \w \h </w:instrText>
            </w:r>
            <w:r w:rsidR="00294E44">
              <w:rPr>
                <w:sz w:val="20"/>
                <w:szCs w:val="22"/>
              </w:rPr>
              <w:instrText xml:space="preserve"> \* MERGEFORMAT </w:instrText>
            </w:r>
            <w:r w:rsidR="008A31A9" w:rsidRPr="00294E44">
              <w:rPr>
                <w:sz w:val="20"/>
                <w:szCs w:val="22"/>
              </w:rPr>
            </w:r>
            <w:r w:rsidR="008A31A9" w:rsidRPr="00294E44">
              <w:rPr>
                <w:sz w:val="20"/>
                <w:szCs w:val="22"/>
              </w:rPr>
              <w:fldChar w:fldCharType="separate"/>
            </w:r>
            <w:r w:rsidR="00F3445E">
              <w:rPr>
                <w:sz w:val="20"/>
                <w:szCs w:val="22"/>
              </w:rPr>
              <w:t>22.1(d)</w:t>
            </w:r>
            <w:r w:rsidR="008A31A9" w:rsidRPr="00294E44">
              <w:rPr>
                <w:sz w:val="20"/>
                <w:szCs w:val="22"/>
              </w:rPr>
              <w:fldChar w:fldCharType="end"/>
            </w:r>
          </w:p>
        </w:tc>
        <w:tc>
          <w:tcPr>
            <w:tcW w:w="1364" w:type="dxa"/>
            <w:vAlign w:val="center"/>
          </w:tcPr>
          <w:p w14:paraId="4B7307BF" w14:textId="302042E2" w:rsidR="00E33CF0" w:rsidRPr="00294E44" w:rsidRDefault="00E33CF0"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16FD0534" w14:textId="05DF803B" w:rsidR="00E33CF0" w:rsidRPr="00294E44" w:rsidRDefault="008F68FD"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95A55D5" w14:textId="77777777" w:rsidTr="00804E00">
        <w:tc>
          <w:tcPr>
            <w:tcW w:w="394" w:type="dxa"/>
            <w:vAlign w:val="center"/>
          </w:tcPr>
          <w:p w14:paraId="4286567D"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36B0DF9D" w14:textId="4D8B8F4A"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1</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2</w:t>
            </w:r>
            <w:r w:rsidRPr="00D8025C">
              <w:rPr>
                <w:sz w:val="20"/>
                <w:szCs w:val="22"/>
                <w:lang w:val="en-GB"/>
              </w:rPr>
              <w:t>. Strips casting line</w:t>
            </w:r>
            <w:r w:rsidR="00E22FD8">
              <w:rPr>
                <w:sz w:val="20"/>
                <w:szCs w:val="22"/>
                <w:lang w:val="en-GB"/>
              </w:rPr>
              <w:t xml:space="preserve"> (contained in the Second Part of the Equipment)</w:t>
            </w:r>
            <w:r w:rsidRPr="00294E44">
              <w:rPr>
                <w:sz w:val="20"/>
                <w:szCs w:val="22"/>
                <w:lang w:val="en-GB"/>
              </w:rPr>
              <w:t xml:space="preserve"> by the Contractor.</w:t>
            </w:r>
          </w:p>
        </w:tc>
        <w:tc>
          <w:tcPr>
            <w:tcW w:w="1524" w:type="dxa"/>
            <w:vAlign w:val="center"/>
          </w:tcPr>
          <w:p w14:paraId="3A7F5A95" w14:textId="72D0BB92"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42C2EA15" w14:textId="4529D4F4"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4A9B0D4E" w14:textId="5CDC5BBA"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85867D8" w14:textId="77777777" w:rsidTr="00804E00">
        <w:tc>
          <w:tcPr>
            <w:tcW w:w="394" w:type="dxa"/>
            <w:vAlign w:val="center"/>
          </w:tcPr>
          <w:p w14:paraId="4C1989E2"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0ACB8DE1" w14:textId="7E04E943" w:rsidR="00804E00" w:rsidRPr="00294E44" w:rsidRDefault="00804E00" w:rsidP="00804E00">
            <w:pPr>
              <w:pStyle w:val="ENNormalni"/>
              <w:spacing w:before="0" w:after="0"/>
              <w:rPr>
                <w:sz w:val="20"/>
                <w:szCs w:val="22"/>
                <w:lang w:val="en-GB"/>
              </w:rPr>
            </w:pPr>
            <w:r w:rsidRPr="00294E44">
              <w:rPr>
                <w:sz w:val="20"/>
                <w:szCs w:val="22"/>
                <w:lang w:val="en-GB"/>
              </w:rPr>
              <w:t xml:space="preserve">Successful completion of the Initial Operation Tests </w:t>
            </w:r>
            <w:r w:rsidR="00E22FD8">
              <w:rPr>
                <w:sz w:val="20"/>
                <w:szCs w:val="22"/>
                <w:lang w:val="en-GB"/>
              </w:rPr>
              <w:t>of</w:t>
            </w:r>
            <w:r>
              <w:rPr>
                <w:sz w:val="20"/>
                <w:szCs w:val="22"/>
                <w:lang w:val="en-GB"/>
              </w:rPr>
              <w:t xml:space="preserve"> </w:t>
            </w:r>
            <w:r w:rsidRPr="00D8025C">
              <w:rPr>
                <w:sz w:val="20"/>
                <w:szCs w:val="22"/>
                <w:lang w:val="en-GB"/>
              </w:rPr>
              <w:t xml:space="preserve">furnaces for </w:t>
            </w:r>
            <w:r w:rsidR="00E22FD8">
              <w:rPr>
                <w:sz w:val="20"/>
                <w:szCs w:val="22"/>
                <w:lang w:val="en-GB"/>
              </w:rPr>
              <w:t xml:space="preserve">the </w:t>
            </w:r>
            <w:r>
              <w:rPr>
                <w:sz w:val="20"/>
                <w:szCs w:val="22"/>
                <w:lang w:val="en-GB"/>
              </w:rPr>
              <w:t>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sidR="00E22FD8">
              <w:rPr>
                <w:sz w:val="20"/>
                <w:szCs w:val="22"/>
                <w:lang w:val="en-GB"/>
              </w:rPr>
              <w:t xml:space="preserve"> (contained in the Third Part of the Equipment)</w:t>
            </w:r>
            <w:r w:rsidRPr="00294E44">
              <w:rPr>
                <w:sz w:val="20"/>
                <w:szCs w:val="22"/>
                <w:lang w:val="en-GB"/>
              </w:rPr>
              <w:t xml:space="preserve"> by the Contractor.</w:t>
            </w:r>
          </w:p>
        </w:tc>
        <w:tc>
          <w:tcPr>
            <w:tcW w:w="1524" w:type="dxa"/>
            <w:vAlign w:val="center"/>
          </w:tcPr>
          <w:p w14:paraId="3E0E9DFF" w14:textId="64B5BEC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22.1(d)</w:t>
            </w:r>
            <w:r w:rsidRPr="00294E44">
              <w:rPr>
                <w:sz w:val="20"/>
                <w:szCs w:val="22"/>
              </w:rPr>
              <w:fldChar w:fldCharType="end"/>
            </w:r>
          </w:p>
        </w:tc>
        <w:tc>
          <w:tcPr>
            <w:tcW w:w="1364" w:type="dxa"/>
            <w:vAlign w:val="center"/>
          </w:tcPr>
          <w:p w14:paraId="51D00E63" w14:textId="70DB78AB"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c>
          <w:tcPr>
            <w:tcW w:w="2421" w:type="dxa"/>
            <w:gridSpan w:val="2"/>
            <w:vAlign w:val="center"/>
          </w:tcPr>
          <w:p w14:paraId="35C4C222" w14:textId="2EB124C5" w:rsidR="00804E00" w:rsidRPr="00294E44" w:rsidRDefault="00623C24"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5B7B5928" w14:textId="77777777" w:rsidTr="00804E00">
        <w:tc>
          <w:tcPr>
            <w:tcW w:w="394" w:type="dxa"/>
            <w:vAlign w:val="center"/>
          </w:tcPr>
          <w:p w14:paraId="6A2A8103"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BA437CA" w14:textId="0DFD3644" w:rsidR="00804E00" w:rsidRPr="00294E44" w:rsidRDefault="00804E00" w:rsidP="00804E00">
            <w:pPr>
              <w:pStyle w:val="ENNormalni"/>
              <w:spacing w:before="0" w:after="0"/>
              <w:rPr>
                <w:sz w:val="20"/>
                <w:szCs w:val="22"/>
                <w:lang w:val="en-GB"/>
              </w:rPr>
            </w:pPr>
            <w:r w:rsidRPr="00294E44">
              <w:rPr>
                <w:sz w:val="20"/>
                <w:szCs w:val="22"/>
                <w:lang w:val="en-GB"/>
              </w:rPr>
              <w:t xml:space="preserve">Execution of the Project Closing Certificate and hand-over of </w:t>
            </w:r>
            <w:r w:rsidR="00E22FD8">
              <w:rPr>
                <w:sz w:val="20"/>
                <w:szCs w:val="22"/>
                <w:lang w:val="en-GB"/>
              </w:rPr>
              <w:t xml:space="preserve">all </w:t>
            </w:r>
            <w:r w:rsidRPr="00294E44">
              <w:rPr>
                <w:sz w:val="20"/>
                <w:szCs w:val="22"/>
                <w:lang w:val="en-GB"/>
              </w:rPr>
              <w:t>the Equipment to the Customer.</w:t>
            </w:r>
          </w:p>
        </w:tc>
        <w:tc>
          <w:tcPr>
            <w:tcW w:w="1524" w:type="dxa"/>
            <w:vAlign w:val="center"/>
          </w:tcPr>
          <w:p w14:paraId="7D279421" w14:textId="3A053D88"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_Ref171342816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1.1</w:t>
            </w:r>
            <w:r w:rsidRPr="00294E44">
              <w:rPr>
                <w:sz w:val="20"/>
                <w:szCs w:val="22"/>
              </w:rPr>
              <w:fldChar w:fldCharType="end"/>
            </w:r>
          </w:p>
          <w:p w14:paraId="726AB8A9" w14:textId="515615FC"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_Ref171342676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22.1(f)</w:t>
            </w:r>
            <w:r w:rsidRPr="00294E44">
              <w:rPr>
                <w:sz w:val="20"/>
                <w:szCs w:val="22"/>
              </w:rPr>
              <w:fldChar w:fldCharType="end"/>
            </w:r>
          </w:p>
          <w:p w14:paraId="033B2335" w14:textId="156E276F"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_Ref171342661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22.1(g)</w:t>
            </w:r>
            <w:r w:rsidRPr="00294E44">
              <w:rPr>
                <w:sz w:val="20"/>
                <w:szCs w:val="22"/>
              </w:rPr>
              <w:fldChar w:fldCharType="end"/>
            </w:r>
          </w:p>
          <w:p w14:paraId="65FD2935" w14:textId="0DC7950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_Ref171342648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22.1(i)</w:t>
            </w:r>
            <w:r w:rsidRPr="00294E44">
              <w:rPr>
                <w:sz w:val="20"/>
                <w:szCs w:val="22"/>
              </w:rPr>
              <w:fldChar w:fldCharType="end"/>
            </w:r>
          </w:p>
        </w:tc>
        <w:tc>
          <w:tcPr>
            <w:tcW w:w="1364" w:type="dxa"/>
            <w:vAlign w:val="center"/>
          </w:tcPr>
          <w:p w14:paraId="31A8FE69" w14:textId="4948413A" w:rsidR="00804E00" w:rsidRPr="00294E44" w:rsidRDefault="00804E00" w:rsidP="00804E00">
            <w:pPr>
              <w:spacing w:before="0" w:after="0"/>
              <w:jc w:val="center"/>
              <w:rPr>
                <w:sz w:val="20"/>
                <w:szCs w:val="22"/>
              </w:rPr>
            </w:pPr>
            <w:r w:rsidRPr="00294E44">
              <w:rPr>
                <w:sz w:val="20"/>
                <w:szCs w:val="22"/>
              </w:rPr>
              <w:t>31. 1. 202</w:t>
            </w:r>
            <w:r w:rsidR="00DA3F28">
              <w:rPr>
                <w:sz w:val="20"/>
                <w:szCs w:val="22"/>
              </w:rPr>
              <w:t>7</w:t>
            </w:r>
          </w:p>
          <w:p w14:paraId="3C22B497" w14:textId="72DE9BA0" w:rsidR="00804E00" w:rsidRPr="00294E44" w:rsidRDefault="00804E00" w:rsidP="00804E00">
            <w:pPr>
              <w:spacing w:before="0" w:after="0"/>
              <w:jc w:val="center"/>
              <w:rPr>
                <w:sz w:val="20"/>
                <w:szCs w:val="22"/>
              </w:rPr>
            </w:pPr>
            <w:r w:rsidRPr="00294E44">
              <w:rPr>
                <w:sz w:val="20"/>
                <w:szCs w:val="22"/>
              </w:rPr>
              <w:t>(Contractual Completion Date)</w:t>
            </w:r>
          </w:p>
        </w:tc>
        <w:tc>
          <w:tcPr>
            <w:tcW w:w="2421" w:type="dxa"/>
            <w:gridSpan w:val="2"/>
            <w:vAlign w:val="center"/>
          </w:tcPr>
          <w:p w14:paraId="1A76D2A2" w14:textId="6A4718EB"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3C9ED56F" w14:textId="77777777" w:rsidTr="00804E00">
        <w:tc>
          <w:tcPr>
            <w:tcW w:w="394" w:type="dxa"/>
            <w:vAlign w:val="center"/>
          </w:tcPr>
          <w:p w14:paraId="2A23293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21F0E4EB" w14:textId="5C888C79" w:rsidR="00804E00" w:rsidRPr="00294E44" w:rsidRDefault="00804E00" w:rsidP="00804E00">
            <w:pPr>
              <w:pStyle w:val="ENNormalni"/>
              <w:spacing w:before="0" w:after="0"/>
              <w:rPr>
                <w:sz w:val="20"/>
                <w:szCs w:val="22"/>
                <w:lang w:val="en-GB"/>
              </w:rPr>
            </w:pPr>
            <w:r w:rsidRPr="00294E44">
              <w:rPr>
                <w:sz w:val="20"/>
                <w:szCs w:val="22"/>
                <w:lang w:val="en-GB"/>
              </w:rPr>
              <w:t>Delivery of the original General Warranty Bond to the Customer.</w:t>
            </w:r>
          </w:p>
        </w:tc>
        <w:tc>
          <w:tcPr>
            <w:tcW w:w="1524" w:type="dxa"/>
            <w:vAlign w:val="center"/>
          </w:tcPr>
          <w:p w14:paraId="2EF638D8" w14:textId="38539693"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25.2</w:t>
            </w:r>
            <w:r w:rsidRPr="00294E44">
              <w:rPr>
                <w:sz w:val="20"/>
                <w:szCs w:val="22"/>
              </w:rPr>
              <w:fldChar w:fldCharType="end"/>
            </w:r>
          </w:p>
          <w:p w14:paraId="318ADF38" w14:textId="79C0CAA5"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22.1(h)</w:t>
            </w:r>
            <w:r w:rsidRPr="00294E44">
              <w:rPr>
                <w:sz w:val="20"/>
                <w:szCs w:val="22"/>
              </w:rPr>
              <w:fldChar w:fldCharType="end"/>
            </w:r>
          </w:p>
        </w:tc>
        <w:tc>
          <w:tcPr>
            <w:tcW w:w="1364" w:type="dxa"/>
            <w:vAlign w:val="center"/>
          </w:tcPr>
          <w:p w14:paraId="37A224A3" w14:textId="1B48CA06" w:rsidR="00804E00" w:rsidRPr="00294E44" w:rsidRDefault="00804E00" w:rsidP="00804E00">
            <w:pPr>
              <w:spacing w:before="0" w:after="0"/>
              <w:jc w:val="center"/>
              <w:rPr>
                <w:sz w:val="20"/>
                <w:szCs w:val="22"/>
              </w:rPr>
            </w:pPr>
            <w:r w:rsidRPr="00294E44">
              <w:rPr>
                <w:sz w:val="20"/>
                <w:szCs w:val="22"/>
              </w:rPr>
              <w:t>31. 1. 202</w:t>
            </w:r>
            <w:r w:rsidR="003048BD">
              <w:rPr>
                <w:sz w:val="20"/>
                <w:szCs w:val="22"/>
              </w:rPr>
              <w:t>7</w:t>
            </w:r>
          </w:p>
        </w:tc>
        <w:tc>
          <w:tcPr>
            <w:tcW w:w="2421" w:type="dxa"/>
            <w:gridSpan w:val="2"/>
            <w:vAlign w:val="center"/>
          </w:tcPr>
          <w:p w14:paraId="62644B04" w14:textId="4493E622"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804E00" w:rsidRPr="00294E44" w14:paraId="40405646" w14:textId="77777777" w:rsidTr="00804E00">
        <w:tc>
          <w:tcPr>
            <w:tcW w:w="394" w:type="dxa"/>
            <w:vAlign w:val="center"/>
          </w:tcPr>
          <w:p w14:paraId="4A88D927" w14:textId="77777777" w:rsidR="00804E00" w:rsidRPr="00294E44" w:rsidRDefault="00804E00" w:rsidP="00804E00">
            <w:pPr>
              <w:numPr>
                <w:ilvl w:val="0"/>
                <w:numId w:val="22"/>
              </w:numPr>
              <w:spacing w:before="0" w:after="0"/>
              <w:ind w:left="22" w:right="27" w:firstLine="0"/>
              <w:jc w:val="center"/>
              <w:rPr>
                <w:sz w:val="20"/>
                <w:szCs w:val="22"/>
              </w:rPr>
            </w:pPr>
          </w:p>
        </w:tc>
        <w:tc>
          <w:tcPr>
            <w:tcW w:w="3224" w:type="dxa"/>
            <w:vAlign w:val="center"/>
          </w:tcPr>
          <w:p w14:paraId="7EFF946A" w14:textId="019FBC6B" w:rsidR="00804E00" w:rsidRPr="00294E44" w:rsidRDefault="00804E00" w:rsidP="00804E00">
            <w:pPr>
              <w:pStyle w:val="ENNormalni"/>
              <w:spacing w:before="0" w:after="0"/>
              <w:rPr>
                <w:sz w:val="20"/>
                <w:szCs w:val="22"/>
                <w:lang w:val="en-GB"/>
              </w:rPr>
            </w:pPr>
            <w:r w:rsidRPr="00294E44">
              <w:rPr>
                <w:sz w:val="20"/>
                <w:szCs w:val="22"/>
                <w:lang w:val="en-GB"/>
              </w:rPr>
              <w:t>Execution of the Post-Warranty Control Certificate.</w:t>
            </w:r>
          </w:p>
        </w:tc>
        <w:tc>
          <w:tcPr>
            <w:tcW w:w="1524" w:type="dxa"/>
            <w:vAlign w:val="center"/>
          </w:tcPr>
          <w:p w14:paraId="2DEDB240" w14:textId="35620380" w:rsidR="00804E00" w:rsidRPr="00294E44" w:rsidRDefault="00804E00"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F3445E">
              <w:rPr>
                <w:sz w:val="20"/>
                <w:szCs w:val="22"/>
              </w:rPr>
              <w:t>22.2(b)</w:t>
            </w:r>
            <w:r w:rsidRPr="00294E44">
              <w:rPr>
                <w:sz w:val="20"/>
                <w:szCs w:val="22"/>
              </w:rPr>
              <w:fldChar w:fldCharType="end"/>
            </w:r>
          </w:p>
        </w:tc>
        <w:tc>
          <w:tcPr>
            <w:tcW w:w="1364" w:type="dxa"/>
            <w:vAlign w:val="center"/>
          </w:tcPr>
          <w:p w14:paraId="01107BF1"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2DC11F3" w14:textId="706F8378" w:rsidR="00804E00" w:rsidRPr="00294E44" w:rsidRDefault="00804E00" w:rsidP="00804E00">
            <w:pPr>
              <w:spacing w:before="0" w:after="0"/>
              <w:jc w:val="center"/>
              <w:rPr>
                <w:sz w:val="20"/>
                <w:szCs w:val="22"/>
              </w:rPr>
            </w:pPr>
            <w:r w:rsidRPr="00294E44">
              <w:rPr>
                <w:sz w:val="20"/>
                <w:szCs w:val="22"/>
              </w:rPr>
              <w:t>(subject to extensions in compliance with the Contract)</w:t>
            </w:r>
          </w:p>
        </w:tc>
        <w:tc>
          <w:tcPr>
            <w:tcW w:w="2421" w:type="dxa"/>
            <w:gridSpan w:val="2"/>
            <w:vAlign w:val="center"/>
          </w:tcPr>
          <w:p w14:paraId="23D48439" w14:textId="77777777" w:rsidR="00804E00" w:rsidRPr="00294E44" w:rsidRDefault="00804E00"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FA962CF" w14:textId="2AE14345" w:rsidR="00804E00" w:rsidRPr="00294E44" w:rsidRDefault="00804E00" w:rsidP="00804E00">
            <w:pPr>
              <w:spacing w:before="0" w:after="0"/>
              <w:jc w:val="center"/>
              <w:rPr>
                <w:sz w:val="20"/>
                <w:szCs w:val="22"/>
              </w:rPr>
            </w:pPr>
            <w:r w:rsidRPr="00294E44">
              <w:rPr>
                <w:sz w:val="20"/>
                <w:szCs w:val="22"/>
              </w:rPr>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37EE6E3D" w:rsidR="003C1982" w:rsidRPr="00A75846" w:rsidRDefault="00CD6785" w:rsidP="003C1982">
      <w:pPr>
        <w:pStyle w:val="AnnexesClanek11"/>
      </w:pPr>
      <w:r w:rsidRPr="00A75846">
        <w:t xml:space="preserve">Under this Contract the Contractor shall </w:t>
      </w:r>
      <w:r w:rsidR="00F1243D">
        <w:t xml:space="preserve">perform and/or </w:t>
      </w:r>
      <w:r w:rsidRPr="00A75846">
        <w:t>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BCC8917" w:rsidR="003105FB" w:rsidRPr="00A75846" w:rsidRDefault="003105FB" w:rsidP="003105FB">
      <w:pPr>
        <w:pStyle w:val="AnnexesClaneka"/>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2071D680" w:rsidR="003105FB" w:rsidRPr="00A75846" w:rsidRDefault="00C814E2" w:rsidP="003105FB">
      <w:pPr>
        <w:pStyle w:val="AnnexesClaneka"/>
      </w:pPr>
      <w:r>
        <w:t>performance of</w:t>
      </w:r>
      <w:r w:rsidR="00173AB7">
        <w:t xml:space="preserve"> </w:t>
      </w:r>
      <w:r w:rsidR="003105FB"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210AF27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provide assistance and cooperation to the Customer in relation to Equipment’s productivity improvement, general technical support and improvement in </w:t>
      </w:r>
      <w:r w:rsidR="00CC3075">
        <w:t xml:space="preserve">strips and </w:t>
      </w:r>
      <w:r w:rsidRPr="00A75846">
        <w:t>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6542187A" w:rsidR="003105FB" w:rsidRPr="00A75846" w:rsidRDefault="003105FB" w:rsidP="003105FB">
      <w:pPr>
        <w:pStyle w:val="AnnexesClaneka"/>
      </w:pPr>
      <w:r w:rsidRPr="00A75846">
        <w:lastRenderedPageBreak/>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w:t>
      </w:r>
    </w:p>
    <w:p w14:paraId="1B310C56" w14:textId="145E4A0D" w:rsidR="003105FB" w:rsidRPr="00A75846" w:rsidRDefault="003105FB" w:rsidP="003105FB">
      <w:pPr>
        <w:pStyle w:val="AnnexesClaneka"/>
      </w:pPr>
      <w:r w:rsidRPr="00A75846">
        <w:t>modifying or assistance to modifying the Equipment both during and after the warranty period as may be requested by the Customer in order to improve the processes and/or effectivity of the Equipment. To this extent</w:t>
      </w:r>
      <w:r w:rsidR="00121B72">
        <w:t>,</w:t>
      </w:r>
      <w:r w:rsidRPr="00A75846">
        <w:t xml:space="preserve">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6E7C302"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F3445E">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13366D55" w:rsidR="004B3ADA" w:rsidRPr="00A75846" w:rsidRDefault="004B3ADA" w:rsidP="004B3ADA">
      <w:pPr>
        <w:pStyle w:val="AnnexesClanek11"/>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DA24586" w:rsidR="00F5089E" w:rsidRPr="00A75846" w:rsidRDefault="004B3ADA" w:rsidP="004B3ADA">
      <w:pPr>
        <w:pStyle w:val="AnnexesClanek11"/>
      </w:pPr>
      <w:r w:rsidRPr="00A75846">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831A211" w:rsidR="004F11BA" w:rsidRPr="00A75846" w:rsidRDefault="004F11BA" w:rsidP="004F11BA">
      <w:pPr>
        <w:pStyle w:val="AnnexesClaneka"/>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9C3F4F">
      <w:pPr>
        <w:pStyle w:val="AnnexesClaneka"/>
        <w:widowControl/>
      </w:pPr>
      <w:r w:rsidRPr="00A75846">
        <w:lastRenderedPageBreak/>
        <w:t>other services necessary for timely and proper performance of the Work.</w:t>
      </w:r>
    </w:p>
    <w:p w14:paraId="3CB9D92D" w14:textId="1D3138BC" w:rsidR="004F11BA" w:rsidRPr="00A75846" w:rsidRDefault="00B21402" w:rsidP="004F11BA">
      <w:pPr>
        <w:pStyle w:val="Nadpis1"/>
      </w:pPr>
      <w:bookmarkStart w:id="392" w:name="_Ref171342062"/>
      <w:r w:rsidRPr="00A75846">
        <w:t>DOCUMENTATION</w:t>
      </w:r>
      <w:bookmarkEnd w:id="392"/>
    </w:p>
    <w:p w14:paraId="39889033" w14:textId="1396D6B7"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F3445E">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393" w:name="_Ref171342906"/>
      <w:r w:rsidRPr="00A75846">
        <w:rPr>
          <w:b/>
        </w:rPr>
        <w:t>Documents for construction readiness</w:t>
      </w:r>
      <w:bookmarkEnd w:id="393"/>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pPr>
      <w:r w:rsidRPr="00A75846">
        <w:t>machine layout and basic data output;</w:t>
      </w:r>
    </w:p>
    <w:p w14:paraId="74FB6ED0" w14:textId="77777777" w:rsidR="006900C9" w:rsidRPr="00A75846" w:rsidRDefault="006900C9" w:rsidP="00F128FA">
      <w:pPr>
        <w:pStyle w:val="AnnexesClaneki"/>
      </w:pPr>
      <w:r w:rsidRPr="00A75846">
        <w:t>side views;</w:t>
      </w:r>
    </w:p>
    <w:p w14:paraId="6CD71F37" w14:textId="77777777" w:rsidR="006900C9" w:rsidRPr="00A75846" w:rsidRDefault="006900C9" w:rsidP="00F128FA">
      <w:pPr>
        <w:pStyle w:val="AnnexesClaneki"/>
      </w:pPr>
      <w:r w:rsidRPr="00A75846">
        <w:t>basic information for compressed air system, cooling water, hydraulic system, other required media;</w:t>
      </w:r>
    </w:p>
    <w:p w14:paraId="13D5725A" w14:textId="77777777" w:rsidR="006900C9" w:rsidRPr="00A75846" w:rsidRDefault="006900C9" w:rsidP="00F128FA">
      <w:pPr>
        <w:pStyle w:val="AnnexesClaneki"/>
      </w:pPr>
      <w:r w:rsidRPr="00A75846">
        <w:t>loading conditions and final load data;</w:t>
      </w:r>
    </w:p>
    <w:p w14:paraId="7E90936D" w14:textId="72CB3227" w:rsidR="006900C9" w:rsidRPr="00A75846" w:rsidRDefault="006900C9" w:rsidP="00F128FA">
      <w:pPr>
        <w:pStyle w:val="AnnexesClaneki"/>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394" w:name="_Ref171342895"/>
      <w:r w:rsidRPr="00A75846">
        <w:rPr>
          <w:b/>
        </w:rPr>
        <w:lastRenderedPageBreak/>
        <w:t>Documents for basic engineering</w:t>
      </w:r>
      <w:bookmarkEnd w:id="394"/>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395" w:name="_Ref171342886"/>
      <w:r w:rsidRPr="00A75846">
        <w:rPr>
          <w:b/>
        </w:rPr>
        <w:t>Documents for installation of the Equipment</w:t>
      </w:r>
      <w:bookmarkEnd w:id="395"/>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D772F5">
      <w:pPr>
        <w:pStyle w:val="AnnexesClaneka"/>
        <w:keepLines w:val="0"/>
        <w:widowControl/>
        <w:rPr>
          <w:b/>
        </w:rPr>
      </w:pPr>
      <w:r w:rsidRPr="00A75846">
        <w:rPr>
          <w:b/>
        </w:rPr>
        <w:t>Final documentation</w:t>
      </w:r>
    </w:p>
    <w:p w14:paraId="05362E13" w14:textId="62332856" w:rsidR="00EA0CC4" w:rsidRPr="00A75846" w:rsidRDefault="00FE1F44" w:rsidP="00D772F5">
      <w:pPr>
        <w:pStyle w:val="AnnexesTexta"/>
        <w:keepNext w:val="0"/>
      </w:pPr>
      <w:r w:rsidRPr="00A75846">
        <w:t>No later that upon signature of the Project Closing Certificate by the Customer, the</w:t>
      </w:r>
      <w:r w:rsidR="0002396B" w:rsidRPr="00A75846">
        <w:t> </w:t>
      </w:r>
      <w:r w:rsidRPr="00A75846">
        <w:t xml:space="preserve">Contractor shall submit the following minimum documentation </w:t>
      </w:r>
      <w:r w:rsidR="00D772F5">
        <w:rPr>
          <w:lang w:val="en-US"/>
        </w:rPr>
        <w:t>[</w:t>
      </w:r>
      <w:r w:rsidRPr="00A75846">
        <w:t>3× in paper form, 1×</w:t>
      </w:r>
      <w:r w:rsidR="00D772F5">
        <w:t> </w:t>
      </w:r>
      <w:r w:rsidRPr="00A75846">
        <w:t>in</w:t>
      </w:r>
      <w:r w:rsidR="0002396B" w:rsidRPr="00A75846">
        <w:t> </w:t>
      </w:r>
      <w:r w:rsidRPr="00A75846">
        <w:t>electronic form (e.g. on CD, USB disk); text messages in *.doc, *.docx, or *.pdf format, drawing documentation in *.dwg and *.pdf format.</w:t>
      </w:r>
      <w:r w:rsidR="00D772F5">
        <w:t>]</w:t>
      </w:r>
      <w:r w:rsidRPr="00A75846">
        <w:t>:</w:t>
      </w:r>
    </w:p>
    <w:p w14:paraId="4D847D07" w14:textId="66F45DDB" w:rsidR="003454E3" w:rsidRPr="00A75846" w:rsidRDefault="003454E3" w:rsidP="00D772F5">
      <w:pPr>
        <w:pStyle w:val="AnnexesClaneki"/>
      </w:pPr>
      <w:r w:rsidRPr="00A75846">
        <w:t xml:space="preserve">drawing documentation of parts, subassemblies, assemblies and of the actual execution of the Equipment in </w:t>
      </w:r>
      <w:r w:rsidR="0012654E">
        <w:t>*.</w:t>
      </w:r>
      <w:r w:rsidRPr="00A75846">
        <w:t xml:space="preserve">PDF and </w:t>
      </w:r>
      <w:r w:rsidR="0012654E">
        <w:t>*.</w:t>
      </w:r>
      <w:r w:rsidRPr="00A75846">
        <w:t>DWG format;</w:t>
      </w:r>
    </w:p>
    <w:p w14:paraId="6EBD4A82" w14:textId="09442295" w:rsidR="003454E3" w:rsidRPr="00A75846" w:rsidRDefault="003454E3" w:rsidP="00D772F5">
      <w:pPr>
        <w:pStyle w:val="AnnexesClaneki"/>
      </w:pPr>
      <w:r w:rsidRPr="00A75846">
        <w:t xml:space="preserve">3D model of the actual performance of the Equipment in </w:t>
      </w:r>
      <w:r w:rsidR="002318BC">
        <w:t>*</w:t>
      </w:r>
      <w:r w:rsidRPr="00A75846">
        <w:t>.stp format;</w:t>
      </w:r>
    </w:p>
    <w:p w14:paraId="6EE05CAD" w14:textId="0FC42B3A" w:rsidR="003454E3" w:rsidRPr="00A75846" w:rsidRDefault="003454E3" w:rsidP="00D772F5">
      <w:pPr>
        <w:pStyle w:val="AnnexesClaneki"/>
        <w:ind w:left="1417" w:hanging="425"/>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0B960DA1" w:rsidR="003454E3" w:rsidRPr="00A75846" w:rsidRDefault="003454E3" w:rsidP="00D772F5">
      <w:pPr>
        <w:pStyle w:val="AnnexesClaneki"/>
        <w:ind w:left="1417" w:hanging="425"/>
      </w:pPr>
      <w:r w:rsidRPr="00A75846">
        <w:t xml:space="preserve">bill of materials (BOM) of spare parts in </w:t>
      </w:r>
      <w:r w:rsidR="0012654E">
        <w:t>*.</w:t>
      </w:r>
      <w:r w:rsidRPr="00A75846">
        <w:t xml:space="preserve">PDF and </w:t>
      </w:r>
      <w:r w:rsidR="0012654E">
        <w:t>*.</w:t>
      </w:r>
      <w:r w:rsidRPr="00A75846">
        <w:t>xls format (in scope: type designation, order number, manufacturer, standard, size, etc.);</w:t>
      </w:r>
    </w:p>
    <w:p w14:paraId="154CDB48" w14:textId="356590D8" w:rsidR="003454E3" w:rsidRPr="00A75846" w:rsidRDefault="003454E3" w:rsidP="00D772F5">
      <w:pPr>
        <w:pStyle w:val="AnnexesClaneki"/>
        <w:ind w:left="1417" w:hanging="425"/>
      </w:pPr>
      <w:r w:rsidRPr="00A75846">
        <w:t xml:space="preserve">BOM of consumable parts in </w:t>
      </w:r>
      <w:r w:rsidR="0012654E">
        <w:t>*.</w:t>
      </w:r>
      <w:r w:rsidRPr="00A75846">
        <w:t xml:space="preserve">PDF and </w:t>
      </w:r>
      <w:r w:rsidR="0012654E">
        <w:t>*.</w:t>
      </w:r>
      <w:r w:rsidRPr="00A75846">
        <w:t>xls format (in scope: name, order number, manufacturer, reference to drawing, standard, dimension, etc.);</w:t>
      </w:r>
    </w:p>
    <w:p w14:paraId="4085267C" w14:textId="678F8E86" w:rsidR="003454E3" w:rsidRPr="00A75846" w:rsidRDefault="003454E3" w:rsidP="00D772F5">
      <w:pPr>
        <w:pStyle w:val="AnnexesClaneki"/>
        <w:ind w:left="1417" w:hanging="425"/>
      </w:pPr>
      <w:r w:rsidRPr="00A75846">
        <w:lastRenderedPageBreak/>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BD143E7" w:rsidR="003D37F6" w:rsidRPr="00A75846" w:rsidRDefault="003454E3" w:rsidP="003454E3">
      <w:pPr>
        <w:pStyle w:val="AnnexesClaneki"/>
      </w:pPr>
      <w:r w:rsidRPr="00A75846">
        <w:t>other documentation and drawings according to Chapter 2.3 of Annex 3</w:t>
      </w:r>
      <w:r w:rsidR="009C3F4F">
        <w:t> </w:t>
      </w:r>
      <w:r w:rsidRPr="00A75846">
        <w:t>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396" w:name="_Ref171350299"/>
      <w:r w:rsidRPr="00A75846">
        <w:t>Under this Contract, the Contractor shall provide to the Customer the following:</w:t>
      </w:r>
      <w:bookmarkEnd w:id="396"/>
    </w:p>
    <w:p w14:paraId="3734A873" w14:textId="3A31A8A0" w:rsidR="004579E0" w:rsidRPr="00A75846" w:rsidRDefault="004579E0" w:rsidP="004579E0">
      <w:pPr>
        <w:pStyle w:val="AnnexesClaneka"/>
      </w:pPr>
      <w:r w:rsidRPr="00A75846">
        <w:t xml:space="preserve">accessories, parts and components necessary for </w:t>
      </w:r>
      <w:r w:rsidR="00FF243A">
        <w:t xml:space="preserve">the </w:t>
      </w:r>
      <w:r w:rsidRPr="00A75846">
        <w:t>Cold Commissioning, Hot Commissioning, Initial Operation Tests and Performance Tests and operation of the Equipment until the</w:t>
      </w:r>
      <w:r w:rsidR="0002396B" w:rsidRPr="00A75846">
        <w:t> </w:t>
      </w:r>
      <w:r w:rsidRPr="00A75846">
        <w:t xml:space="preserve">moment of </w:t>
      </w:r>
      <w:r w:rsidR="00FF243A">
        <w:t xml:space="preserve">the </w:t>
      </w:r>
      <w:r w:rsidRPr="00A75846">
        <w:t xml:space="preserve">Project Closing Certificate. Such accessories, parts and components are included in the Contract Price and shall be supplied along with delivery of </w:t>
      </w:r>
      <w:r w:rsidR="00FF243A">
        <w:t xml:space="preserve">the </w:t>
      </w:r>
      <w:r w:rsidRPr="00A75846">
        <w:t>Equipment.</w:t>
      </w:r>
    </w:p>
    <w:p w14:paraId="7B91A8DC" w14:textId="488F5371" w:rsidR="003267DE" w:rsidRPr="00A75846" w:rsidRDefault="004579E0" w:rsidP="002318BC">
      <w:pPr>
        <w:pStyle w:val="AnnexesClaneka"/>
        <w:keepLines w:val="0"/>
        <w:widowControl/>
      </w:pPr>
      <w:bookmarkStart w:id="397"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Such spare parts shall be deemed as the Contractor’s </w:t>
      </w:r>
      <w:r w:rsidRPr="00A75846">
        <w:lastRenderedPageBreak/>
        <w:t>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397"/>
    </w:p>
    <w:p w14:paraId="24E2DB0D" w14:textId="58D5A31E"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F3445E">
        <w:t>6.1</w:t>
      </w:r>
      <w:r w:rsidR="00400C64" w:rsidRPr="00A75846">
        <w:fldChar w:fldCharType="end"/>
      </w:r>
      <w:r w:rsidRPr="00A75846">
        <w:t>, shall include all necessary detail information such as, but not limited to:</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B6BC262"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F3445E">
        <w:t>6.1(b)</w:t>
      </w:r>
      <w:r w:rsidR="0036421E" w:rsidRPr="00A75846">
        <w:fldChar w:fldCharType="end"/>
      </w:r>
      <w:r w:rsidRPr="00A75846">
        <w:t xml:space="preserve"> of this Annex</w:t>
      </w:r>
      <w:r w:rsidR="008B71B6">
        <w:t xml:space="preserve"> 2</w:t>
      </w:r>
      <w:r w:rsidRPr="00A75846">
        <w:t xml:space="preserve">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27C80A37" w14:textId="77777777" w:rsidR="006655AC" w:rsidRDefault="00CD30D4">
      <w:pPr>
        <w:spacing w:before="0" w:after="0"/>
        <w:jc w:val="left"/>
        <w:sectPr w:rsidR="006655AC" w:rsidSect="00C8774C">
          <w:headerReference w:type="default" r:id="rId16"/>
          <w:footerReference w:type="default" r:id="rId17"/>
          <w:pgSz w:w="11907" w:h="16840" w:code="9"/>
          <w:pgMar w:top="1418" w:right="1418" w:bottom="1418" w:left="1418" w:header="720" w:footer="720" w:gutter="0"/>
          <w:cols w:space="720"/>
          <w:titlePg/>
          <w:docGrid w:linePitch="360"/>
        </w:sectPr>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Default="00E16E33" w:rsidP="002D4EFF">
      <w:pPr>
        <w:pStyle w:val="Nadpis0"/>
        <w:spacing w:before="120" w:after="120"/>
        <w:jc w:val="center"/>
        <w:rPr>
          <w:lang w:val="en-GB"/>
        </w:rPr>
      </w:pPr>
      <w:r w:rsidRPr="00A75846">
        <w:rPr>
          <w:lang w:val="en-GB"/>
        </w:rPr>
        <w:t>PARAMETERS OF TESTING AND OPERATION</w:t>
      </w:r>
    </w:p>
    <w:p w14:paraId="2CE1778A" w14:textId="77777777" w:rsidR="006655AC" w:rsidRPr="004A4EDD" w:rsidRDefault="006655AC" w:rsidP="0001484E">
      <w:pPr>
        <w:pStyle w:val="Nadpis1"/>
        <w:numPr>
          <w:ilvl w:val="0"/>
          <w:numId w:val="23"/>
        </w:numPr>
      </w:pPr>
      <w:bookmarkStart w:id="398" w:name="_Toc164862279"/>
      <w:bookmarkStart w:id="399" w:name="_Toc164763035"/>
      <w:bookmarkStart w:id="400" w:name="_Toc164769682"/>
      <w:r w:rsidRPr="004A4EDD">
        <w:t>Cold Commissioning</w:t>
      </w:r>
      <w:bookmarkEnd w:id="398"/>
      <w:r w:rsidRPr="004A4EDD">
        <w:t xml:space="preserve"> PARAMETERS</w:t>
      </w:r>
    </w:p>
    <w:p w14:paraId="680721C3" w14:textId="5BE87323" w:rsidR="006655AC" w:rsidRDefault="006655AC" w:rsidP="00337FEA">
      <w:pPr>
        <w:pStyle w:val="AnnexesClanek11"/>
      </w:pPr>
      <w:bookmarkStart w:id="401" w:name="_Ref172126422"/>
      <w:r w:rsidRPr="00F5220B">
        <w:t>Through the course of the Cold Commissioning</w:t>
      </w:r>
      <w:r w:rsidR="00F57D0B">
        <w:t xml:space="preserve"> of the Equipment</w:t>
      </w:r>
      <w:r w:rsidRPr="00F5220B">
        <w:t xml:space="preserve">, activities, processes and checks contained in Clause </w:t>
      </w:r>
      <w:r w:rsidR="009E5B26">
        <w:fldChar w:fldCharType="begin"/>
      </w:r>
      <w:r w:rsidR="009E5B26">
        <w:instrText xml:space="preserve"> REF _Ref171340345 \w \h </w:instrText>
      </w:r>
      <w:r w:rsidR="009E5B26">
        <w:fldChar w:fldCharType="separate"/>
      </w:r>
      <w:r w:rsidR="00F3445E">
        <w:t>22.1(b)</w:t>
      </w:r>
      <w:r w:rsidR="009E5B26">
        <w:fldChar w:fldCharType="end"/>
      </w:r>
      <w:r w:rsidRPr="00F5220B">
        <w:t xml:space="preserve"> of the Contract shall be performed.</w:t>
      </w:r>
      <w:bookmarkEnd w:id="401"/>
    </w:p>
    <w:p w14:paraId="74A71931" w14:textId="598018EA" w:rsidR="006655AC" w:rsidRPr="006E14DB" w:rsidRDefault="006655AC" w:rsidP="00337FEA">
      <w:pPr>
        <w:pStyle w:val="AnnexesClanek11"/>
      </w:pPr>
      <w:bookmarkStart w:id="402"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402"/>
    </w:p>
    <w:p w14:paraId="497E6775" w14:textId="77777777" w:rsidR="006655AC" w:rsidRPr="006E14DB" w:rsidRDefault="006655AC" w:rsidP="0071310F">
      <w:pPr>
        <w:pStyle w:val="AnnexesClaneka"/>
      </w:pPr>
      <w:r w:rsidRPr="006E14DB">
        <w:t>Noise level fan noise must be below 82dbA (DIN 45635) at 1 meter from supplied equipment at highest noise level location.</w:t>
      </w:r>
    </w:p>
    <w:p w14:paraId="1153DAAF" w14:textId="32A0A46B" w:rsidR="006655AC" w:rsidRPr="006E14DB" w:rsidRDefault="006655AC" w:rsidP="0071310F">
      <w:pPr>
        <w:pStyle w:val="AnnexesClaneka"/>
      </w:pPr>
      <w:r w:rsidRPr="006E14DB">
        <w:t>Vibration levels must be within the range recommended by the manufacturer of the supplied device.</w:t>
      </w:r>
    </w:p>
    <w:p w14:paraId="58F9239F" w14:textId="7D1DA02C" w:rsidR="006655AC" w:rsidRPr="006E14DB" w:rsidRDefault="006655AC" w:rsidP="0071310F">
      <w:pPr>
        <w:pStyle w:val="AnnexesClaneka"/>
      </w:pPr>
      <w:r w:rsidRPr="006E14DB">
        <w:t xml:space="preserve">Load current, voltage, and surface temperatures of all motors </w:t>
      </w:r>
      <w:r w:rsidR="007D3A32">
        <w:t>l</w:t>
      </w:r>
      <w:r w:rsidRPr="006E14DB">
        <w:t>oads must be within motor nameplate specifications.</w:t>
      </w:r>
    </w:p>
    <w:p w14:paraId="68D85F81" w14:textId="09323880" w:rsidR="006655AC" w:rsidRPr="006E14DB" w:rsidRDefault="006655AC" w:rsidP="0071310F">
      <w:pPr>
        <w:pStyle w:val="AnnexesClaneka"/>
      </w:pPr>
      <w:r w:rsidRPr="006E14DB">
        <w:t>Surface temperatures of bearings must be below</w:t>
      </w:r>
      <w:r w:rsidR="0001658C">
        <w:t xml:space="preserve"> values</w:t>
      </w:r>
      <w:r w:rsidRPr="006E14DB">
        <w:t xml:space="preserve"> recommended by the bearing and lubricant manufacturers.</w:t>
      </w:r>
    </w:p>
    <w:p w14:paraId="4FD4C269" w14:textId="77777777" w:rsidR="006655AC" w:rsidRPr="006E14DB" w:rsidRDefault="006655AC" w:rsidP="0071310F">
      <w:pPr>
        <w:pStyle w:val="AnnexesClaneka"/>
      </w:pPr>
      <w:r w:rsidRPr="006E14DB">
        <w:t>Combustion settings (pressures, temperatures, pressure switches, etc.) must be within the acceptable ranges provided by the equipment manufacturer and the governing bodies for such equipment.</w:t>
      </w:r>
    </w:p>
    <w:p w14:paraId="30331B39" w14:textId="5B7B67C2" w:rsidR="006655AC" w:rsidRPr="006E14DB" w:rsidRDefault="0001658C" w:rsidP="0071310F">
      <w:pPr>
        <w:pStyle w:val="AnnexesClaneka"/>
      </w:pPr>
      <w:r>
        <w:t xml:space="preserve">The </w:t>
      </w:r>
      <w:r w:rsidR="006655AC" w:rsidRPr="006E14DB">
        <w:t xml:space="preserve">Contractor shall demonstrate the capability in normal production to change the </w:t>
      </w:r>
      <w:r>
        <w:t>r</w:t>
      </w:r>
      <w:r w:rsidR="006655AC" w:rsidRPr="006E14DB">
        <w:t xml:space="preserve">egenerative burner </w:t>
      </w:r>
      <w:r>
        <w:t>b</w:t>
      </w:r>
      <w:r w:rsidR="006655AC" w:rsidRPr="006E14DB">
        <w:t xml:space="preserve">eds in less than </w:t>
      </w:r>
      <w:r w:rsidR="00857B76">
        <w:t>45</w:t>
      </w:r>
      <w:r w:rsidR="006655AC">
        <w:t xml:space="preserve"> </w:t>
      </w:r>
      <w:r w:rsidR="006655AC" w:rsidRPr="006E14DB">
        <w:t>minutes.</w:t>
      </w:r>
    </w:p>
    <w:p w14:paraId="33A834D2" w14:textId="66325661" w:rsidR="006655AC" w:rsidRPr="006E14DB" w:rsidRDefault="006655AC" w:rsidP="0071310F">
      <w:pPr>
        <w:pStyle w:val="AnnexesClaneka"/>
      </w:pPr>
      <w:r w:rsidRPr="006E14DB">
        <w:t>Operating tests</w:t>
      </w:r>
      <w:r w:rsidR="002C506E">
        <w:t xml:space="preserve"> of</w:t>
      </w:r>
      <w:r w:rsidRPr="006E14DB">
        <w:t xml:space="preserve"> </w:t>
      </w:r>
      <w:r w:rsidR="00EB2EEA">
        <w:t>all</w:t>
      </w:r>
      <w:r w:rsidRPr="006E14DB">
        <w:t xml:space="preserve"> safety devices must perform as planned.</w:t>
      </w:r>
    </w:p>
    <w:p w14:paraId="56FF3155" w14:textId="76076AB4" w:rsidR="006655AC" w:rsidRPr="006E14DB" w:rsidRDefault="006655AC" w:rsidP="0071310F">
      <w:pPr>
        <w:pStyle w:val="AnnexesClaneka"/>
      </w:pPr>
      <w:r w:rsidRPr="006E14DB">
        <w:t>Emergency tests</w:t>
      </w:r>
      <w:r w:rsidR="002C506E">
        <w:t xml:space="preserve"> of</w:t>
      </w:r>
      <w:r w:rsidRPr="006E14DB">
        <w:t xml:space="preserve"> all emergency systems must </w:t>
      </w:r>
      <w:r w:rsidR="002C506E">
        <w:t xml:space="preserve">be </w:t>
      </w:r>
      <w:r w:rsidRPr="006E14DB">
        <w:t>perform</w:t>
      </w:r>
      <w:r w:rsidR="002C506E">
        <w:t>ed</w:t>
      </w:r>
      <w:r w:rsidRPr="006E14DB">
        <w:t xml:space="preserve"> as specified.</w:t>
      </w:r>
    </w:p>
    <w:p w14:paraId="171469F1" w14:textId="394CEF41" w:rsidR="006655AC" w:rsidRPr="006E14DB" w:rsidRDefault="006655AC" w:rsidP="0071310F">
      <w:pPr>
        <w:pStyle w:val="AnnexesClaneka"/>
      </w:pPr>
      <w:r w:rsidRPr="006E14DB">
        <w:t xml:space="preserve">Operating / 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Pr="006E14DB">
        <w:t xml:space="preserve">verified/measured (speed, flow rate, pressure, etc. – as applicable for </w:t>
      </w:r>
      <w:r w:rsidR="00F173F4">
        <w:t>the</w:t>
      </w:r>
      <w:r w:rsidR="0012654E">
        <w:t xml:space="preserve"> </w:t>
      </w:r>
      <w:r w:rsidRPr="006E14DB">
        <w:t>respective equipment/device)</w:t>
      </w:r>
      <w:r w:rsidR="00F173F4">
        <w:t>, all</w:t>
      </w:r>
      <w:r>
        <w:t xml:space="preserve"> as specified in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00680B19">
        <w:t>and</w:t>
      </w:r>
      <w:r>
        <w:rPr>
          <w:i/>
        </w:rPr>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E14DB">
        <w:t>.</w:t>
      </w:r>
    </w:p>
    <w:p w14:paraId="0530F0C9" w14:textId="6D59EC12" w:rsidR="006655AC" w:rsidRPr="006E14DB" w:rsidRDefault="006655AC" w:rsidP="0071310F">
      <w:pPr>
        <w:pStyle w:val="AnnexesClaneka"/>
      </w:pPr>
      <w:r w:rsidRPr="006E14DB">
        <w:t xml:space="preserve">All installed dimensions </w:t>
      </w:r>
      <w:r w:rsidR="00AB373B">
        <w:t xml:space="preserve">of devices </w:t>
      </w:r>
      <w:r w:rsidRPr="006E14DB">
        <w:t>critical to safety, efficiency and operation must be as designed.</w:t>
      </w:r>
    </w:p>
    <w:p w14:paraId="41920545" w14:textId="21A74D44" w:rsidR="006655AC" w:rsidRDefault="006655AC" w:rsidP="0071310F">
      <w:pPr>
        <w:pStyle w:val="AnnexesClaneka"/>
      </w:pPr>
      <w:r w:rsidRPr="006E14DB">
        <w:t>Suitability for Customers’ safety requirements (log-out &amp; tag-out, machine guards, etc.)</w:t>
      </w:r>
      <w:r w:rsidR="00BC202B">
        <w:t>:</w:t>
      </w:r>
      <w:r w:rsidRPr="006E14DB">
        <w:t xml:space="preserve"> All hazardous energy must have a simple and lockable means of isolation. All points of hazard such as pinch points, rotating machinery, high temperature surfaces, etc. must be guarded to meet UL requirements.</w:t>
      </w:r>
    </w:p>
    <w:p w14:paraId="60B4C225" w14:textId="160CBB03" w:rsidR="000857F6" w:rsidRPr="006E14DB" w:rsidRDefault="00820EAE" w:rsidP="0071310F">
      <w:pPr>
        <w:pStyle w:val="AnnexesClaneka"/>
      </w:pPr>
      <w:r>
        <w:t>Further, the Contractor shall provide the Customer with related c</w:t>
      </w:r>
      <w:r w:rsidR="00B24E84">
        <w:t xml:space="preserve">ertificates that </w:t>
      </w:r>
      <w:r w:rsidR="00730E8C">
        <w:t>all</w:t>
      </w:r>
      <w:r w:rsidR="00B24E84">
        <w:t xml:space="preserve"> we</w:t>
      </w:r>
      <w:r w:rsidR="00874E5F">
        <w:t>l</w:t>
      </w:r>
      <w:r w:rsidR="00B24E84">
        <w:t xml:space="preserve">ds are free from defects, verified by </w:t>
      </w:r>
      <w:r w:rsidR="00874E5F">
        <w:t>a authorized qualified person</w:t>
      </w:r>
      <w:r>
        <w:t xml:space="preserve">, and </w:t>
      </w:r>
      <w:r w:rsidR="00B10EAB">
        <w:t xml:space="preserve">related </w:t>
      </w:r>
      <w:r w:rsidR="00EF03D2">
        <w:t xml:space="preserve">Material </w:t>
      </w:r>
      <w:r w:rsidR="00043363">
        <w:t xml:space="preserve">attests </w:t>
      </w:r>
      <w:r w:rsidR="00EF03D2">
        <w:t xml:space="preserve">used for the furnace </w:t>
      </w:r>
      <w:r w:rsidR="00B10EAB">
        <w:t>construction</w:t>
      </w:r>
      <w:r w:rsidR="00EF03D2">
        <w:t xml:space="preserve"> material, all in accordance with </w:t>
      </w:r>
      <w:r w:rsidR="00B10EAB">
        <w:t>the standard of EN ISO 3834.</w:t>
      </w:r>
    </w:p>
    <w:p w14:paraId="19E0EF07" w14:textId="5B0DB873" w:rsidR="006655AC" w:rsidRPr="00610C11" w:rsidRDefault="006655AC" w:rsidP="0071310F">
      <w:pPr>
        <w:pStyle w:val="AnnexesClanek11"/>
      </w:pPr>
      <w:r w:rsidRPr="00610C11">
        <w:t xml:space="preserve">After </w:t>
      </w:r>
      <w:r w:rsidR="00447377">
        <w:t xml:space="preserve">all the activities under </w:t>
      </w:r>
      <w:r w:rsidRPr="00E25790">
        <w:t xml:space="preserve">the points </w:t>
      </w:r>
      <w:r w:rsidR="00E25790" w:rsidRPr="00E25790">
        <w:fldChar w:fldCharType="begin"/>
      </w:r>
      <w:r w:rsidR="00E25790" w:rsidRPr="00E25790">
        <w:instrText xml:space="preserve"> REF _Ref172126422 \w \h </w:instrText>
      </w:r>
      <w:r w:rsidR="00E25790">
        <w:instrText xml:space="preserve"> \* MERGEFORMAT </w:instrText>
      </w:r>
      <w:r w:rsidR="00E25790" w:rsidRPr="00E25790">
        <w:fldChar w:fldCharType="separate"/>
      </w:r>
      <w:r w:rsidR="00F3445E">
        <w:t>1.1</w:t>
      </w:r>
      <w:r w:rsidR="00E25790" w:rsidRPr="00E25790">
        <w:fldChar w:fldCharType="end"/>
      </w:r>
      <w:r w:rsidR="00E25790" w:rsidRPr="00E25790">
        <w:t xml:space="preserve"> </w:t>
      </w:r>
      <w:r w:rsidRPr="00E25790">
        <w:t xml:space="preserve">and </w:t>
      </w:r>
      <w:r w:rsidR="00E25790" w:rsidRPr="00E25790">
        <w:fldChar w:fldCharType="begin"/>
      </w:r>
      <w:r w:rsidR="00E25790" w:rsidRPr="00E25790">
        <w:instrText xml:space="preserve"> REF _Ref172126430 \w \h </w:instrText>
      </w:r>
      <w:r w:rsidR="00E25790">
        <w:instrText xml:space="preserve"> \* MERGEFORMAT </w:instrText>
      </w:r>
      <w:r w:rsidR="00E25790" w:rsidRPr="00E25790">
        <w:fldChar w:fldCharType="separate"/>
      </w:r>
      <w:r w:rsidR="00F3445E">
        <w:t>1.2</w:t>
      </w:r>
      <w:r w:rsidR="00E25790" w:rsidRPr="00E25790">
        <w:fldChar w:fldCharType="end"/>
      </w:r>
      <w:r w:rsidR="00E25790" w:rsidRPr="00E25790">
        <w:t xml:space="preserve"> of this Annex 3 above </w:t>
      </w:r>
      <w:r w:rsidRPr="00E25790">
        <w:t>are successfully</w:t>
      </w:r>
      <w:r w:rsidRPr="00610C11">
        <w:t xml:space="preserve"> completed and approved by </w:t>
      </w:r>
      <w:r w:rsidR="00884193">
        <w:t>the</w:t>
      </w:r>
      <w:r w:rsidR="00A676C6">
        <w:t xml:space="preserve"> </w:t>
      </w:r>
      <w:r w:rsidRPr="00610C11">
        <w:t>C</w:t>
      </w:r>
      <w:r>
        <w:t>ustomer</w:t>
      </w:r>
      <w:r w:rsidRPr="00610C11">
        <w:t>, the Contractor can proceed with dry out of the furnace refractory linings.</w:t>
      </w:r>
      <w:r w:rsidR="006A13B0">
        <w:t xml:space="preserve"> In this respect, th</w:t>
      </w:r>
      <w:r w:rsidR="0085106D">
        <w:t>e following point</w:t>
      </w:r>
      <w:r w:rsidR="00884193">
        <w:t>s shall apply:</w:t>
      </w:r>
    </w:p>
    <w:p w14:paraId="653E938B" w14:textId="77777777" w:rsidR="006655AC" w:rsidRPr="006E14DB" w:rsidRDefault="006655AC" w:rsidP="0071310F">
      <w:pPr>
        <w:pStyle w:val="AnnexesClaneka"/>
      </w:pPr>
      <w:r w:rsidRPr="006E14DB">
        <w:t>The Contractor shall use the dry out burners specially designed for refractory dry out. When the dry out burners are at temperature, the furnace burners shall be ignited and take over the refractory dry out.</w:t>
      </w:r>
    </w:p>
    <w:p w14:paraId="2CAF1796" w14:textId="77777777" w:rsidR="006655AC" w:rsidRPr="006E14DB" w:rsidRDefault="006655AC" w:rsidP="0071310F">
      <w:pPr>
        <w:pStyle w:val="AnnexesClaneka"/>
      </w:pPr>
      <w:r w:rsidRPr="006E14DB">
        <w:t>For safety, it is required to use the burners equipped with flame sensors and automatic shut-off valves.</w:t>
      </w:r>
    </w:p>
    <w:p w14:paraId="54289209" w14:textId="0182E5BA" w:rsidR="006655AC" w:rsidRPr="00892EA7" w:rsidRDefault="006655AC" w:rsidP="009C3F4F">
      <w:pPr>
        <w:pStyle w:val="AnnexesClaneka"/>
        <w:keepLines w:val="0"/>
        <w:widowControl/>
      </w:pPr>
      <w:r w:rsidRPr="006E14DB">
        <w:lastRenderedPageBreak/>
        <w:t xml:space="preserve">Refractory dry out schedules shall be submitted in advance to </w:t>
      </w:r>
      <w:r w:rsidR="00DC7020">
        <w:t xml:space="preserve">the </w:t>
      </w:r>
      <w:r w:rsidRPr="006E14DB">
        <w:t>C</w:t>
      </w:r>
      <w:r>
        <w:t>ustomer</w:t>
      </w:r>
      <w:r w:rsidRPr="006E14DB">
        <w:t xml:space="preserve"> for approval. </w:t>
      </w:r>
      <w:r w:rsidR="00DC7020">
        <w:t>All related r</w:t>
      </w:r>
      <w:r w:rsidRPr="006E14DB">
        <w:t xml:space="preserve">esponsibility </w:t>
      </w:r>
      <w:r w:rsidR="00DC7020">
        <w:t>and liability remains</w:t>
      </w:r>
      <w:r w:rsidRPr="006E14DB">
        <w:t xml:space="preserve"> with the Contractor. During the dry out process, digital display temperature recorders, temperature images, etc. (as state of art) shall be used, and all the temperature records shall be submitted to </w:t>
      </w:r>
      <w:r w:rsidR="00DC7020">
        <w:t xml:space="preserve">the </w:t>
      </w:r>
      <w:r w:rsidRPr="006E14DB">
        <w:t xml:space="preserve">Customers’ Project team. </w:t>
      </w:r>
      <w:r w:rsidR="00E25790">
        <w:t>Both Parties shall</w:t>
      </w:r>
      <w:r w:rsidR="00E5724B">
        <w:t xml:space="preserve"> store all these records for evidence, at least within the duration of the w</w:t>
      </w:r>
      <w:r w:rsidR="00F57D0B">
        <w:t>arranty period provided to the Equipment by the Contractor under the Contract</w:t>
      </w:r>
      <w:r w:rsidRPr="006E14DB">
        <w:t>.</w:t>
      </w:r>
    </w:p>
    <w:p w14:paraId="3377341E" w14:textId="77777777" w:rsidR="006655AC" w:rsidRDefault="006655AC" w:rsidP="0071310F">
      <w:pPr>
        <w:pStyle w:val="Nadpis1"/>
      </w:pPr>
      <w:bookmarkStart w:id="403" w:name="_Toc164862280"/>
      <w:r w:rsidRPr="00F5220B">
        <w:t>Hot Commissioning</w:t>
      </w:r>
      <w:bookmarkStart w:id="404" w:name="_Toc164862016"/>
      <w:bookmarkStart w:id="405" w:name="_Toc164862570"/>
      <w:bookmarkStart w:id="406" w:name="_Toc164862017"/>
      <w:bookmarkStart w:id="407" w:name="_Toc164862571"/>
      <w:bookmarkStart w:id="408" w:name="_Toc164862018"/>
      <w:bookmarkStart w:id="409" w:name="_Toc164862572"/>
      <w:bookmarkEnd w:id="399"/>
      <w:bookmarkEnd w:id="400"/>
      <w:bookmarkEnd w:id="403"/>
      <w:bookmarkEnd w:id="404"/>
      <w:bookmarkEnd w:id="405"/>
      <w:bookmarkEnd w:id="406"/>
      <w:bookmarkEnd w:id="407"/>
      <w:bookmarkEnd w:id="408"/>
      <w:bookmarkEnd w:id="409"/>
      <w:r w:rsidRPr="00F5220B">
        <w:t xml:space="preserve"> PARAMETERS</w:t>
      </w:r>
    </w:p>
    <w:p w14:paraId="397390FB" w14:textId="579620FA" w:rsidR="006655AC" w:rsidRPr="00F5220B" w:rsidRDefault="006655AC" w:rsidP="009E7758">
      <w:pPr>
        <w:pStyle w:val="AnnexesClanek11"/>
      </w:pPr>
      <w:r w:rsidRPr="00F5220B">
        <w:t>Through the course of the Hot Commissioning</w:t>
      </w:r>
      <w:r w:rsidR="00F57D0B">
        <w:t xml:space="preserve"> of the Equipment</w:t>
      </w:r>
      <w:r w:rsidRPr="00F5220B">
        <w:t>, activities, processes and checks contained in Clause</w:t>
      </w:r>
      <w:r w:rsidR="00506E16">
        <w:t xml:space="preserve"> </w:t>
      </w:r>
      <w:r w:rsidR="00506E16">
        <w:fldChar w:fldCharType="begin"/>
      </w:r>
      <w:r w:rsidR="00506E16">
        <w:instrText xml:space="preserve"> REF _Ref171341996 \w \h </w:instrText>
      </w:r>
      <w:r w:rsidR="00506E16">
        <w:fldChar w:fldCharType="separate"/>
      </w:r>
      <w:r w:rsidR="00F3445E">
        <w:t>22.1(c)</w:t>
      </w:r>
      <w:r w:rsidR="00506E16">
        <w:fldChar w:fldCharType="end"/>
      </w:r>
      <w:r w:rsidRPr="00F5220B">
        <w:t>of the Contract shall be performed.</w:t>
      </w:r>
    </w:p>
    <w:p w14:paraId="218DB4E4" w14:textId="77777777" w:rsidR="006655AC" w:rsidRDefault="006655AC" w:rsidP="009E7758">
      <w:pPr>
        <w:pStyle w:val="Nadpis1"/>
      </w:pPr>
      <w:bookmarkStart w:id="410" w:name="_Ref165220991"/>
      <w:r w:rsidRPr="00F5220B">
        <w:t>INITIAL OPERATION TESTS parameters</w:t>
      </w:r>
      <w:bookmarkEnd w:id="410"/>
    </w:p>
    <w:p w14:paraId="54616226" w14:textId="346E4A95" w:rsidR="006655AC" w:rsidRPr="00814CE0" w:rsidRDefault="006655AC" w:rsidP="005B493A">
      <w:pPr>
        <w:pStyle w:val="ENClanek11"/>
        <w:numPr>
          <w:ilvl w:val="0"/>
          <w:numId w:val="37"/>
        </w:numPr>
        <w:ind w:left="567" w:hanging="567"/>
        <w:rPr>
          <w:b/>
          <w:bCs/>
          <w:lang w:val="en-GB"/>
        </w:rPr>
      </w:pPr>
      <w:r w:rsidRPr="00814CE0">
        <w:rPr>
          <w:b/>
          <w:bCs/>
          <w:lang w:val="en-GB"/>
        </w:rPr>
        <w:t>FURNACES FOR BILLET CASTING TECHNOLOGY</w:t>
      </w:r>
      <w:r w:rsidR="00CA1158">
        <w:rPr>
          <w:b/>
          <w:bCs/>
          <w:lang w:val="en-GB"/>
        </w:rPr>
        <w:t xml:space="preserve"> (</w:t>
      </w:r>
      <w:r w:rsidR="008E299B">
        <w:rPr>
          <w:b/>
          <w:bCs/>
          <w:lang w:val="en-GB"/>
        </w:rPr>
        <w:t xml:space="preserve">THE </w:t>
      </w:r>
      <w:r w:rsidR="009C2728">
        <w:rPr>
          <w:b/>
          <w:bCs/>
          <w:lang w:val="en-GB"/>
        </w:rPr>
        <w:t>FIR</w:t>
      </w:r>
      <w:r w:rsidR="00DC0030">
        <w:rPr>
          <w:b/>
          <w:bCs/>
          <w:lang w:val="en-GB"/>
        </w:rPr>
        <w:t>ST PART OF THE EQUIPMENT)</w:t>
      </w:r>
    </w:p>
    <w:p w14:paraId="36FF250C" w14:textId="7019C610" w:rsidR="006655AC" w:rsidRDefault="00031689" w:rsidP="009E7758">
      <w:pPr>
        <w:pStyle w:val="AnnexesClanek11"/>
      </w:pPr>
      <w:bookmarkStart w:id="411" w:name="_Ref172112913"/>
      <w:r>
        <w:t xml:space="preserve">With the respect </w:t>
      </w:r>
      <w:r w:rsidR="00D62EB1">
        <w:t xml:space="preserve">to the </w:t>
      </w:r>
      <w:r w:rsidR="00CE244E">
        <w:t>First P</w:t>
      </w:r>
      <w:r w:rsidR="00D62EB1">
        <w:t>art of the Equipment,</w:t>
      </w:r>
      <w:r w:rsidR="00FA4321">
        <w:t xml:space="preserve"> </w:t>
      </w:r>
      <w:r w:rsidR="00D62EB1">
        <w:t>t</w:t>
      </w:r>
      <w:r w:rsidR="006655AC" w:rsidRPr="00F5220B">
        <w:t xml:space="preserve">hrough the course of the Initial Operation Tests, activities, processes and checks contained in Clause </w:t>
      </w:r>
      <w:r w:rsidR="00341AFE">
        <w:fldChar w:fldCharType="begin"/>
      </w:r>
      <w:r w:rsidR="00341AFE">
        <w:instrText xml:space="preserve"> REF _Ref171341979 \w \h </w:instrText>
      </w:r>
      <w:r w:rsidR="00341AFE">
        <w:fldChar w:fldCharType="separate"/>
      </w:r>
      <w:r w:rsidR="00F3445E">
        <w:t>22.1(d)</w:t>
      </w:r>
      <w:r w:rsidR="00341AFE">
        <w:fldChar w:fldCharType="end"/>
      </w:r>
      <w:r w:rsidR="006655AC" w:rsidRPr="00F5220B">
        <w:t xml:space="preserve"> of the Contract shall be performed.</w:t>
      </w:r>
      <w:bookmarkEnd w:id="411"/>
    </w:p>
    <w:p w14:paraId="753CFDA5" w14:textId="7B7C4E7E" w:rsidR="006655AC" w:rsidRDefault="006655AC" w:rsidP="009E7758">
      <w:pPr>
        <w:pStyle w:val="AnnexesClanek11"/>
      </w:pPr>
      <w:r>
        <w:t xml:space="preserve">After performing activities in point </w:t>
      </w:r>
      <w:r w:rsidR="00C97809">
        <w:fldChar w:fldCharType="begin"/>
      </w:r>
      <w:r w:rsidR="00C97809">
        <w:instrText xml:space="preserve"> REF _Ref172112913 \w \h </w:instrText>
      </w:r>
      <w:r w:rsidR="00C97809">
        <w:fldChar w:fldCharType="separate"/>
      </w:r>
      <w:r w:rsidR="00F3445E">
        <w:t>3.1</w:t>
      </w:r>
      <w:r w:rsidR="00C97809">
        <w:fldChar w:fldCharType="end"/>
      </w:r>
      <w:r w:rsidR="00C97809">
        <w:t xml:space="preserve"> </w:t>
      </w:r>
      <w:r w:rsidR="00192A3F">
        <w:t>of</w:t>
      </w:r>
      <w:r w:rsidR="00C97809">
        <w:t xml:space="preserve"> this Annex</w:t>
      </w:r>
      <w:r w:rsidR="006F7484">
        <w:t xml:space="preserve"> </w:t>
      </w:r>
      <w:r w:rsidR="008B71B6">
        <w:t>3</w:t>
      </w:r>
      <w:r w:rsidR="009A4877">
        <w:t xml:space="preserve"> </w:t>
      </w:r>
      <w:r w:rsidR="006F7484">
        <w:t>above</w:t>
      </w:r>
      <w:r w:rsidR="003D6D19">
        <w:t>,</w:t>
      </w:r>
      <w:r w:rsidR="006F7484">
        <w:t xml:space="preserve"> </w:t>
      </w:r>
      <w:r>
        <w:t xml:space="preserve">individual tests for Melting furnaces and Holding furnaces </w:t>
      </w:r>
      <w:r w:rsidR="00681E5C">
        <w:t xml:space="preserve">shall </w:t>
      </w:r>
      <w:r>
        <w:t>be done.</w:t>
      </w:r>
    </w:p>
    <w:p w14:paraId="3FDB9D4D" w14:textId="1E509880" w:rsidR="006655AC" w:rsidRPr="00BC1320" w:rsidRDefault="006655AC" w:rsidP="009E7758">
      <w:pPr>
        <w:pStyle w:val="AnnexesClanek11"/>
      </w:pPr>
      <w:r w:rsidRPr="00BC1320">
        <w:t>For the purposes of the Initial Operation Tests</w:t>
      </w:r>
      <w:r w:rsidR="007A7685">
        <w:t xml:space="preserve"> </w:t>
      </w:r>
      <w:r w:rsidR="00F55DC3">
        <w:t xml:space="preserve">of the </w:t>
      </w:r>
      <w:r w:rsidR="00CE244E">
        <w:t>First P</w:t>
      </w:r>
      <w:r w:rsidR="00F55DC3">
        <w:t>art of the Equipment</w:t>
      </w:r>
      <w:r w:rsidRPr="00BC1320">
        <w:t xml:space="preserve">, a reference charge will be melted according to Table </w:t>
      </w:r>
      <w:r w:rsidR="006C47FD">
        <w:t>4</w:t>
      </w:r>
      <w:r w:rsidRPr="00BC1320">
        <w:t xml:space="preserve"> (</w:t>
      </w:r>
      <w:r w:rsidRPr="00BC1320">
        <w:rPr>
          <w:i/>
        </w:rPr>
        <w:t>Reference Charge</w:t>
      </w:r>
      <w:r w:rsidRPr="00BC1320">
        <w:t>)</w:t>
      </w:r>
      <w:r w:rsidR="00E62720">
        <w:t xml:space="preserve"> in point </w:t>
      </w:r>
      <w:r w:rsidR="00E62720">
        <w:fldChar w:fldCharType="begin"/>
      </w:r>
      <w:r w:rsidR="00E62720">
        <w:instrText xml:space="preserve"> REF _Ref172113104 \w \h </w:instrText>
      </w:r>
      <w:r w:rsidR="00E62720">
        <w:fldChar w:fldCharType="separate"/>
      </w:r>
      <w:r w:rsidR="00F3445E">
        <w:t>7</w:t>
      </w:r>
      <w:r w:rsidR="00E62720">
        <w:fldChar w:fldCharType="end"/>
      </w:r>
      <w:r w:rsidR="00E62720">
        <w:t xml:space="preserve"> </w:t>
      </w:r>
      <w:r w:rsidR="00D71D47">
        <w:t>of</w:t>
      </w:r>
      <w:r w:rsidR="00E62720">
        <w:t xml:space="preserve"> this Annex</w:t>
      </w:r>
      <w:r w:rsidR="009A4877">
        <w:t xml:space="preserve"> 3</w:t>
      </w:r>
      <w:r w:rsidR="00E62720">
        <w:t xml:space="preserve"> below</w:t>
      </w:r>
      <w:r w:rsidRPr="00BC1320">
        <w:t>.</w:t>
      </w:r>
    </w:p>
    <w:p w14:paraId="672E5E46" w14:textId="07E788CB" w:rsidR="006655AC" w:rsidRPr="0079290D" w:rsidRDefault="00E31B0F" w:rsidP="009E7758">
      <w:pPr>
        <w:pStyle w:val="AnnexesClanek11"/>
      </w:pPr>
      <w:r>
        <w:t>During the Initial Operation Tests of m</w:t>
      </w:r>
      <w:r w:rsidR="006655AC" w:rsidRPr="0079290D">
        <w:t>elting furnace</w:t>
      </w:r>
      <w:r>
        <w:t>s</w:t>
      </w:r>
      <w:r w:rsidR="009A236A">
        <w:t xml:space="preserve"> </w:t>
      </w:r>
      <w:r w:rsidR="00F57F62">
        <w:t>within the First Part of the Equipment</w:t>
      </w:r>
      <w:r>
        <w:t>, the following parameters and conditions shall further</w:t>
      </w:r>
      <w:r w:rsidR="007C3C1E">
        <w:t xml:space="preserve"> apply and be fulfilled:</w:t>
      </w:r>
    </w:p>
    <w:p w14:paraId="78E39252" w14:textId="77777777" w:rsidR="006655AC" w:rsidRPr="006C3FD3" w:rsidRDefault="006655AC" w:rsidP="009E7758">
      <w:pPr>
        <w:pStyle w:val="AnnexesClaneka"/>
      </w:pPr>
      <w:bookmarkStart w:id="412" w:name="_Ref172122949"/>
      <w:r w:rsidRPr="006C3FD3">
        <w:t>Melt rate</w:t>
      </w:r>
      <w:bookmarkEnd w:id="412"/>
    </w:p>
    <w:p w14:paraId="4D714D66" w14:textId="3FFB44FB" w:rsidR="006655AC" w:rsidRPr="006C3FD3" w:rsidRDefault="006655AC" w:rsidP="00672C06">
      <w:pPr>
        <w:pStyle w:val="AnnexesClaneki"/>
        <w:ind w:hanging="425"/>
      </w:pPr>
      <w:bookmarkStart w:id="413" w:name="_Ref172123056"/>
      <w:r w:rsidRPr="006C3FD3">
        <w:t>The furnace shall prove the ability to melt 35 MT at a rate of 2.</w:t>
      </w:r>
      <w:r>
        <w:t>77</w:t>
      </w:r>
      <w:r w:rsidRPr="006C3FD3">
        <w:t xml:space="preserve"> or 2.8</w:t>
      </w:r>
      <w:r>
        <w:t>5</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for the total cycle.</w:t>
      </w:r>
      <w:bookmarkEnd w:id="413"/>
    </w:p>
    <w:p w14:paraId="0EB31467" w14:textId="77777777" w:rsidR="006655AC" w:rsidRPr="006C3FD3" w:rsidRDefault="006655AC" w:rsidP="00672C06">
      <w:pPr>
        <w:pStyle w:val="AnnexesClaneki"/>
        <w:ind w:hanging="425"/>
      </w:pPr>
      <w:r w:rsidRPr="006C3FD3">
        <w:t>All batches will be weighed prior to charging and the weights recorded. Fuel consumptions (natural gas, electrical) have to be exactly monitored and noted at start of the test.</w:t>
      </w:r>
    </w:p>
    <w:p w14:paraId="07227ECD" w14:textId="77777777" w:rsidR="006655AC" w:rsidRPr="006C3FD3" w:rsidRDefault="006655AC" w:rsidP="00672C06">
      <w:pPr>
        <w:pStyle w:val="AnnexesClaneki"/>
        <w:ind w:hanging="425"/>
      </w:pPr>
      <w:r w:rsidRPr="006C3FD3">
        <w:t>The furnace main hearth shall be drossed completely prior to the starting the trial melting cycle.</w:t>
      </w:r>
    </w:p>
    <w:p w14:paraId="5167279C" w14:textId="77777777" w:rsidR="006655AC" w:rsidRPr="006C3FD3" w:rsidRDefault="006655AC" w:rsidP="00672C06">
      <w:pPr>
        <w:pStyle w:val="AnnexesClaneki"/>
        <w:ind w:hanging="425"/>
      </w:pPr>
      <w:r w:rsidRPr="006C3FD3">
        <w:t>The media in the regenerative burner bed shall be changed 4-12 hours prior to the start of the trial.</w:t>
      </w:r>
    </w:p>
    <w:p w14:paraId="7D675ACB" w14:textId="77777777" w:rsidR="006655AC" w:rsidRPr="006C3FD3" w:rsidRDefault="006655AC" w:rsidP="00672C06">
      <w:pPr>
        <w:pStyle w:val="AnnexesClaneki"/>
        <w:ind w:hanging="425"/>
      </w:pPr>
      <w:r w:rsidRPr="006C3FD3">
        <w:t>The roof thermocouple and the bath thermocouple in the main-hearth shall be recorded at the start of the trial (up to 5 minutes before start of the 1st door opening for the 1st charge cycle).</w:t>
      </w:r>
    </w:p>
    <w:p w14:paraId="011316C2" w14:textId="77777777" w:rsidR="006655AC" w:rsidRPr="006C3FD3" w:rsidRDefault="006655AC" w:rsidP="00672C06">
      <w:pPr>
        <w:pStyle w:val="AnnexesClaneki"/>
        <w:ind w:hanging="425"/>
      </w:pPr>
      <w:r w:rsidRPr="006C3FD3">
        <w:t xml:space="preserve">The test shall be conducted according to the outline presented under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rsidRPr="006C3FD3">
        <w:t xml:space="preserve"> chapter 2.2.4.</w:t>
      </w:r>
    </w:p>
    <w:p w14:paraId="545CD170" w14:textId="77777777" w:rsidR="006655AC" w:rsidRPr="006C3FD3" w:rsidRDefault="006655AC" w:rsidP="00672C06">
      <w:pPr>
        <w:pStyle w:val="AnnexesClaneki"/>
        <w:ind w:hanging="425"/>
      </w:pPr>
      <w:r w:rsidRPr="006C3FD3">
        <w:t>The roof thermocouple and the bath thermocouple in the main-hearth and shall be recorded at the end of the trial.</w:t>
      </w:r>
    </w:p>
    <w:p w14:paraId="07DBA20A" w14:textId="65E363F3" w:rsidR="006655AC" w:rsidRPr="006C3FD3" w:rsidRDefault="006655AC" w:rsidP="00672C06">
      <w:pPr>
        <w:pStyle w:val="AnnexesClaneki"/>
        <w:ind w:hanging="425"/>
      </w:pPr>
      <w:r w:rsidRPr="006C3FD3">
        <w:t xml:space="preserve">The fuel meter reading (natural gas, electrical) shall be recorded at the end of the test when the bath temperature 100 mm off the bottom of the hearth reaches </w:t>
      </w:r>
      <w:r w:rsidRPr="006C3FD3">
        <w:lastRenderedPageBreak/>
        <w:t>750</w:t>
      </w:r>
      <w:r w:rsidR="009C3F4F">
        <w:t> </w:t>
      </w:r>
      <w:r w:rsidRPr="006C3FD3">
        <w:t>°C. Fuel efficiency shall be based on the higher heating value of the fuel being used. The total fuel consumed shall be divided by the actual weights.</w:t>
      </w:r>
    </w:p>
    <w:p w14:paraId="0FE40B3D" w14:textId="4DA2444E" w:rsidR="006655AC" w:rsidRDefault="006655AC" w:rsidP="00672C06">
      <w:pPr>
        <w:pStyle w:val="AnnexesClaneki"/>
        <w:ind w:hanging="425"/>
      </w:pPr>
      <w:r w:rsidRPr="006C3FD3">
        <w:t>At the end of the test all thermocouples will be analy</w:t>
      </w:r>
      <w:r w:rsidR="0012654E">
        <w:t>s</w:t>
      </w:r>
      <w:r w:rsidRPr="006C3FD3">
        <w:t>ed for increase or decrease in temperature. Bath and roof temperature must both be within + 5°C / - 2°C of those at the start of the test.</w:t>
      </w:r>
    </w:p>
    <w:p w14:paraId="3A8FE014" w14:textId="77777777" w:rsidR="006655AC" w:rsidRPr="00132FF6" w:rsidRDefault="006655AC" w:rsidP="007C3C1E">
      <w:pPr>
        <w:pStyle w:val="AnnexesClaneka"/>
        <w:keepLines w:val="0"/>
        <w:widowControl/>
      </w:pPr>
      <w:bookmarkStart w:id="414" w:name="_Ref172122901"/>
      <w:r w:rsidRPr="00132FF6">
        <w:t>Energy consumption</w:t>
      </w:r>
      <w:bookmarkEnd w:id="414"/>
    </w:p>
    <w:p w14:paraId="3C942C98" w14:textId="7A519AA6" w:rsidR="006655AC" w:rsidRPr="00E95326" w:rsidRDefault="006655AC" w:rsidP="00672C06">
      <w:pPr>
        <w:pStyle w:val="AnnexesClaneki"/>
        <w:ind w:hanging="425"/>
      </w:pPr>
      <w:bookmarkStart w:id="415" w:name="_Ref172123131"/>
      <w:r w:rsidRPr="00132FF6">
        <w:t xml:space="preserve">The energy consumed </w:t>
      </w:r>
      <w:r w:rsidR="005D239F">
        <w:t>during duration</w:t>
      </w:r>
      <w:r w:rsidR="005D239F" w:rsidRPr="00132FF6">
        <w:t xml:space="preserve"> </w:t>
      </w:r>
      <w:r w:rsidR="005D239F">
        <w:t xml:space="preserve">of one melting cycle as specified in 3.4 (a) </w:t>
      </w:r>
      <w:r w:rsidRPr="00132FF6">
        <w:t>for natural gas and electric</w:t>
      </w:r>
      <w:r>
        <w:t>ity</w:t>
      </w:r>
      <w:r w:rsidRPr="00132FF6">
        <w:t xml:space="preserve"> in kWh and transfer</w:t>
      </w:r>
      <w:r w:rsidR="00D916D4">
        <w:t>r</w:t>
      </w:r>
      <w:r w:rsidRPr="00132FF6">
        <w:t>ed into kWh/t (total = natural gas + electric</w:t>
      </w:r>
      <w:r>
        <w:t>ity</w:t>
      </w:r>
      <w:r w:rsidRPr="00132FF6">
        <w:t>).</w:t>
      </w:r>
      <w:bookmarkEnd w:id="415"/>
    </w:p>
    <w:p w14:paraId="1B7F8815" w14:textId="77777777" w:rsidR="006655AC" w:rsidRPr="005B6DCC" w:rsidRDefault="006655AC" w:rsidP="00297787">
      <w:pPr>
        <w:pStyle w:val="AnnexesClaneka"/>
      </w:pPr>
      <w:r w:rsidRPr="005B6DCC">
        <w:t>Bath temperature</w:t>
      </w:r>
    </w:p>
    <w:p w14:paraId="06943E56" w14:textId="77777777" w:rsidR="006655AC" w:rsidRPr="0008617A" w:rsidRDefault="006655AC" w:rsidP="00672C06">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00281F45" w14:textId="77777777" w:rsidR="006655AC" w:rsidRPr="0008617A" w:rsidRDefault="006655AC" w:rsidP="00672C06">
      <w:pPr>
        <w:pStyle w:val="AnnexesClaneki"/>
        <w:ind w:hanging="425"/>
      </w:pPr>
      <w:r w:rsidRPr="0008617A">
        <w:t>The furnace is melted to a planned capacity of 70 % and elevated to a 730 °C temperature.</w:t>
      </w:r>
    </w:p>
    <w:p w14:paraId="1E444C1F" w14:textId="77777777" w:rsidR="006655AC" w:rsidRPr="0008617A" w:rsidRDefault="006655AC" w:rsidP="00672C06">
      <w:pPr>
        <w:pStyle w:val="AnnexesClaneki"/>
        <w:ind w:hanging="425"/>
      </w:pPr>
      <w:r w:rsidRPr="0008617A">
        <w:t>A cold-dry charge 15 % is charged and the door is closed to allow the combustion system to take over.</w:t>
      </w:r>
    </w:p>
    <w:p w14:paraId="3D2901A1" w14:textId="3C9DA28E" w:rsidR="006655AC" w:rsidRPr="0008617A" w:rsidRDefault="006655AC" w:rsidP="00672C06">
      <w:pPr>
        <w:pStyle w:val="AnnexesClaneki"/>
        <w:ind w:hanging="425"/>
      </w:pPr>
      <w:r w:rsidRPr="0008617A">
        <w:t>While stirring the thermocouple is extended for 1 minute immersion periods every 5</w:t>
      </w:r>
      <w:r w:rsidR="009C3F4F">
        <w:t> </w:t>
      </w:r>
      <w:r w:rsidRPr="0008617A">
        <w:t>minutes.</w:t>
      </w:r>
    </w:p>
    <w:p w14:paraId="69304079" w14:textId="77777777" w:rsidR="006655AC" w:rsidRPr="0008617A" w:rsidRDefault="006655AC" w:rsidP="00672C06">
      <w:pPr>
        <w:pStyle w:val="AnnexesClaneki"/>
        <w:ind w:hanging="425"/>
      </w:pPr>
      <w:r w:rsidRPr="0008617A">
        <w:t>The melting progression is monitored until the initial 730 °C setpoint is met.</w:t>
      </w:r>
    </w:p>
    <w:p w14:paraId="7B264AA1" w14:textId="77777777" w:rsidR="006655AC" w:rsidRPr="0008617A" w:rsidRDefault="006655AC" w:rsidP="00672C06">
      <w:pPr>
        <w:pStyle w:val="AnnexesClaneki"/>
        <w:ind w:hanging="425"/>
      </w:pPr>
      <w:r w:rsidRPr="0008617A">
        <w:t>Once the metal temperature stabilizes, the actual bath temperatures are reviewed and the over or undershoot shall be determined.</w:t>
      </w:r>
    </w:p>
    <w:p w14:paraId="0709F92E" w14:textId="77777777" w:rsidR="006655AC" w:rsidRPr="0008617A" w:rsidRDefault="006655AC" w:rsidP="00672C06">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24A90266" w14:textId="77777777" w:rsidR="006655AC" w:rsidRPr="005B6DCC" w:rsidRDefault="006655AC" w:rsidP="00476A07">
      <w:pPr>
        <w:pStyle w:val="AnnexesClaneka"/>
      </w:pPr>
      <w:r w:rsidRPr="005B6DCC">
        <w:t>Roof temperature</w:t>
      </w:r>
    </w:p>
    <w:p w14:paraId="02CDCEBC" w14:textId="77777777" w:rsidR="006655AC" w:rsidRPr="005B6DCC" w:rsidRDefault="006655AC" w:rsidP="00672C06">
      <w:pPr>
        <w:pStyle w:val="AnnexesClaneki"/>
        <w:ind w:hanging="425"/>
      </w:pPr>
      <w:r w:rsidRPr="005B6DCC">
        <w:t>This trial will test the functionality of furnace controls when the furnace reaches the high roof setpoint and High limit.</w:t>
      </w:r>
    </w:p>
    <w:p w14:paraId="2C80C74F" w14:textId="2640EE3C" w:rsidR="006655AC" w:rsidRPr="005B6DCC" w:rsidRDefault="006655AC" w:rsidP="00672C06">
      <w:pPr>
        <w:pStyle w:val="AnnexesClaneki"/>
        <w:ind w:hanging="425"/>
      </w:pPr>
      <w:r w:rsidRPr="005B6DCC">
        <w:t>With a relatively new type R thermocouple installed, within 25 mm of the roof, the burner must shut off when the thermocouple measures 1200 ℃.</w:t>
      </w:r>
    </w:p>
    <w:p w14:paraId="636AE057" w14:textId="77777777" w:rsidR="006655AC" w:rsidRPr="005B6DCC" w:rsidRDefault="006655AC" w:rsidP="00476A07">
      <w:pPr>
        <w:pStyle w:val="AnnexesClaneka"/>
      </w:pPr>
      <w:r w:rsidRPr="005B6DCC">
        <w:t>Holding capacity of 35 MT</w:t>
      </w:r>
    </w:p>
    <w:p w14:paraId="162D54C1" w14:textId="77777777" w:rsidR="006655AC" w:rsidRPr="005B6DCC" w:rsidRDefault="006655AC" w:rsidP="00672C06">
      <w:pPr>
        <w:pStyle w:val="AnnexesClaneki"/>
        <w:ind w:hanging="425"/>
      </w:pPr>
      <w:r w:rsidRPr="005B6DCC">
        <w:t>The actual capacity of the melting furnaces will be proven to be a minimum of 35</w:t>
      </w:r>
      <w:r>
        <w:t> </w:t>
      </w:r>
      <w:r w:rsidRPr="005B6DCC">
        <w:t>MT.</w:t>
      </w:r>
    </w:p>
    <w:p w14:paraId="64194036" w14:textId="77777777" w:rsidR="006655AC" w:rsidRPr="005B6DCC" w:rsidRDefault="006655AC" w:rsidP="00672C06">
      <w:pPr>
        <w:pStyle w:val="AnnexesClaneki"/>
        <w:ind w:hanging="425"/>
      </w:pPr>
      <w:r w:rsidRPr="005B6DCC">
        <w:t>All material for the first and subsequent charges of the furnace will be weighed prior to being placed in the furnace.</w:t>
      </w:r>
    </w:p>
    <w:p w14:paraId="37C13820" w14:textId="77777777" w:rsidR="006655AC" w:rsidRPr="005B6DCC" w:rsidRDefault="006655AC" w:rsidP="00672C06">
      <w:pPr>
        <w:pStyle w:val="AnnexesClaneki"/>
        <w:ind w:hanging="425"/>
      </w:pPr>
      <w:r w:rsidRPr="005B6DCC">
        <w:t>An allowance for a 3 % melt loss shall be given when calculating the melted amount used in the calculation.</w:t>
      </w:r>
    </w:p>
    <w:p w14:paraId="0A92FBAB" w14:textId="77777777" w:rsidR="006655AC" w:rsidRPr="005B6DCC" w:rsidRDefault="006655AC" w:rsidP="00672C06">
      <w:pPr>
        <w:pStyle w:val="AnnexesClaneki"/>
        <w:ind w:hanging="425"/>
      </w:pPr>
      <w:r w:rsidRPr="005B6DCC">
        <w:t>No saw or light gauge scrap may be charged during this test.</w:t>
      </w:r>
    </w:p>
    <w:p w14:paraId="43CD9302" w14:textId="77777777" w:rsidR="006655AC" w:rsidRDefault="006655AC" w:rsidP="00672C06">
      <w:pPr>
        <w:pStyle w:val="AnnexesClaneki"/>
        <w:ind w:hanging="425"/>
      </w:pPr>
      <w:r w:rsidRPr="005B6DCC">
        <w:t>Once the furnace is full, the weights will be totalled for actual bath capacity.</w:t>
      </w:r>
    </w:p>
    <w:p w14:paraId="408D7CEF" w14:textId="77777777" w:rsidR="006655AC" w:rsidRPr="009D4699" w:rsidRDefault="006655AC" w:rsidP="00476A07">
      <w:pPr>
        <w:pStyle w:val="AnnexesClaneka"/>
      </w:pPr>
      <w:bookmarkStart w:id="416" w:name="_Ref172123181"/>
      <w:r w:rsidRPr="009D4699">
        <w:t>Holding Energy (Warm) (1 x Three hour Cycles Test)</w:t>
      </w:r>
      <w:bookmarkEnd w:id="416"/>
    </w:p>
    <w:p w14:paraId="0EFEA210" w14:textId="77777777" w:rsidR="006655AC" w:rsidRPr="009D4699" w:rsidRDefault="006655AC" w:rsidP="00672C06">
      <w:pPr>
        <w:pStyle w:val="AnnexesClaneki"/>
        <w:ind w:hanging="425"/>
      </w:pPr>
      <w:r w:rsidRPr="009D4699">
        <w:t>Fuel consumptions (natural gas, electrical) have to be exactly monitored and noted at start of the test.</w:t>
      </w:r>
    </w:p>
    <w:p w14:paraId="599BECFE" w14:textId="77777777" w:rsidR="006655AC" w:rsidRPr="009D4699" w:rsidRDefault="006655AC" w:rsidP="00672C06">
      <w:pPr>
        <w:pStyle w:val="AnnexesClaneki"/>
        <w:ind w:hanging="425"/>
      </w:pPr>
      <w:r w:rsidRPr="009D4699">
        <w:lastRenderedPageBreak/>
        <w:t>The furnace main hearth shall be drossed completely prior to starting the trial holding cycle period.</w:t>
      </w:r>
    </w:p>
    <w:p w14:paraId="4DDFBA6B" w14:textId="77777777" w:rsidR="006655AC" w:rsidRPr="009D4699" w:rsidRDefault="006655AC" w:rsidP="00672C06">
      <w:pPr>
        <w:pStyle w:val="AnnexesClaneki"/>
        <w:ind w:hanging="425"/>
      </w:pPr>
      <w:r w:rsidRPr="009D4699">
        <w:t>The roof thermocouple and the bath thermocouple in the main-hearth and shall be recorded at the start of the trial period.</w:t>
      </w:r>
    </w:p>
    <w:p w14:paraId="1AFF752A" w14:textId="77777777" w:rsidR="006655AC" w:rsidRPr="009D4699" w:rsidRDefault="006655AC" w:rsidP="00672C06">
      <w:pPr>
        <w:pStyle w:val="AnnexesClaneki"/>
        <w:ind w:hanging="425"/>
      </w:pPr>
      <w:r w:rsidRPr="009D4699">
        <w:t>The door shall be opened, the metal allowed to stabilize at a temperature above the casting temperature, approximately 725 °C., after a quick stir. The door closed.</w:t>
      </w:r>
    </w:p>
    <w:p w14:paraId="553E7B03" w14:textId="77777777" w:rsidR="006655AC" w:rsidRPr="009D4699" w:rsidRDefault="006655AC" w:rsidP="00672C06">
      <w:pPr>
        <w:pStyle w:val="AnnexesClaneki"/>
        <w:ind w:hanging="425"/>
      </w:pPr>
      <w:r w:rsidRPr="009D4699">
        <w:t>With a Thermocouple 10 cm off the furnace floor, the holding-heating Natural Gas Combustion unit shall be engaged.</w:t>
      </w:r>
    </w:p>
    <w:p w14:paraId="5902091D" w14:textId="77777777" w:rsidR="006655AC" w:rsidRPr="009D4699" w:rsidRDefault="006655AC" w:rsidP="00672C06">
      <w:pPr>
        <w:pStyle w:val="AnnexesClaneki"/>
        <w:ind w:hanging="425"/>
      </w:pPr>
      <w:r w:rsidRPr="009D4699">
        <w:t xml:space="preserve">One (1) three hour Cycle shall be monitored. </w:t>
      </w:r>
    </w:p>
    <w:p w14:paraId="3E24945F" w14:textId="77777777" w:rsidR="006655AC" w:rsidRPr="009D4699" w:rsidRDefault="006655AC" w:rsidP="00672C06">
      <w:pPr>
        <w:pStyle w:val="AnnexesClaneki"/>
        <w:ind w:hanging="425"/>
      </w:pPr>
      <w:r w:rsidRPr="009D4699">
        <w:t>The roof thermocouple and the bath thermocouple in the main-hearth and shall be recorded at the end of the trial.</w:t>
      </w:r>
    </w:p>
    <w:p w14:paraId="1C5CDD80" w14:textId="77777777" w:rsidR="006655AC" w:rsidRPr="009D4699" w:rsidRDefault="006655AC" w:rsidP="00672C06">
      <w:pPr>
        <w:pStyle w:val="AnnexesClaneki"/>
        <w:ind w:hanging="425"/>
      </w:pPr>
      <w:r w:rsidRPr="009D4699">
        <w:t>Fuel consumptions (natural gas, electrical) shall be recorded during the trial period for eventual analysis.</w:t>
      </w:r>
    </w:p>
    <w:p w14:paraId="31AA3AF0" w14:textId="7760786C" w:rsidR="006655AC" w:rsidRPr="009D4699" w:rsidRDefault="006655AC" w:rsidP="00672C06">
      <w:pPr>
        <w:pStyle w:val="AnnexesClaneki"/>
        <w:ind w:hanging="425"/>
      </w:pPr>
      <w:r w:rsidRPr="009D4699">
        <w:t>At the conclusion of the three hour Cycle, the cycle shall be analy</w:t>
      </w:r>
      <w:r w:rsidR="00D916D4">
        <w:t>s</w:t>
      </w:r>
      <w:r w:rsidRPr="009D4699">
        <w:t xml:space="preserve">ed during the holding period. </w:t>
      </w:r>
    </w:p>
    <w:p w14:paraId="6AA3CEF2" w14:textId="6B9D2496" w:rsidR="006655AC" w:rsidRPr="009D4699" w:rsidRDefault="006655AC" w:rsidP="00672C06">
      <w:pPr>
        <w:pStyle w:val="AnnexesClaneki"/>
        <w:ind w:hanging="425"/>
      </w:pPr>
      <w:r w:rsidRPr="009D4699">
        <w:t>During the three</w:t>
      </w:r>
      <w:r w:rsidR="00731CC5">
        <w:t xml:space="preserve"> (3)</w:t>
      </w:r>
      <w:r w:rsidRPr="009D4699">
        <w:t xml:space="preserve"> hour Cycle period, the electrical and Natural Gas energy vs time will be analy</w:t>
      </w:r>
      <w:r w:rsidR="00731CC5">
        <w:t>s</w:t>
      </w:r>
      <w:r w:rsidRPr="009D4699">
        <w:t xml:space="preserve">ed by both </w:t>
      </w:r>
      <w:r w:rsidR="00731CC5">
        <w:t>P</w:t>
      </w:r>
      <w:r w:rsidRPr="009D4699">
        <w:t xml:space="preserve">arties and the </w:t>
      </w:r>
      <w:r w:rsidR="00A9670D">
        <w:t xml:space="preserve">respective </w:t>
      </w:r>
      <w:r w:rsidRPr="009D4699">
        <w:t>warr</w:t>
      </w:r>
      <w:r w:rsidR="00731CC5">
        <w:t>a</w:t>
      </w:r>
      <w:r w:rsidRPr="009D4699">
        <w:t>nty consumption in Table</w:t>
      </w:r>
      <w:r w:rsidR="008B71B6">
        <w:t> </w:t>
      </w:r>
      <w:r w:rsidR="003D2A8B">
        <w:t>5</w:t>
      </w:r>
      <w:r w:rsidR="009C3F4F">
        <w:t>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9D4699">
        <w:t xml:space="preserve"> shall be compared.</w:t>
      </w:r>
    </w:p>
    <w:p w14:paraId="2946F7E0" w14:textId="77777777" w:rsidR="006655AC" w:rsidRPr="009D4699" w:rsidRDefault="006655AC" w:rsidP="00672C06">
      <w:pPr>
        <w:pStyle w:val="AnnexesClaneki"/>
        <w:ind w:hanging="425"/>
      </w:pPr>
      <w:r w:rsidRPr="009D4699">
        <w:t>A suitable test period shall be not less than one (1) hour shall be selected.</w:t>
      </w:r>
    </w:p>
    <w:p w14:paraId="22A01DAD" w14:textId="1783E6C7" w:rsidR="006655AC" w:rsidRPr="009D4699" w:rsidRDefault="006655AC" w:rsidP="00672C06">
      <w:pPr>
        <w:pStyle w:val="AnnexesClaneki"/>
        <w:ind w:hanging="425"/>
      </w:pPr>
      <w:r w:rsidRPr="009D4699">
        <w:t xml:space="preserve">During this test period, the electrical energy and Natural Gas vs time shall be under the </w:t>
      </w:r>
      <w:r w:rsidR="00A9670D">
        <w:t xml:space="preserve">respective </w:t>
      </w:r>
      <w:r w:rsidRPr="009D4699">
        <w:t xml:space="preserve">threshold presented </w:t>
      </w:r>
      <w:r w:rsidRPr="0005296F">
        <w:t xml:space="preserve">in Table </w:t>
      </w:r>
      <w:r w:rsidR="00094617">
        <w:t>5</w:t>
      </w:r>
      <w:r w:rsidR="00A9670D">
        <w:t xml:space="preserve">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t>.</w:t>
      </w:r>
    </w:p>
    <w:p w14:paraId="739F2C65" w14:textId="77777777" w:rsidR="006655AC" w:rsidRPr="009D4699" w:rsidRDefault="006655AC" w:rsidP="00672C06">
      <w:pPr>
        <w:pStyle w:val="AnnexesClaneki"/>
        <w:ind w:hanging="425"/>
      </w:pPr>
      <w:r w:rsidRPr="009D4699">
        <w:t>In the event a suitable time duration under this threshold cannot be found, two weeks will be given for Contractor to correct the deficiency and the start shall be repeated.</w:t>
      </w:r>
    </w:p>
    <w:p w14:paraId="3C770186" w14:textId="710BA862" w:rsidR="006655AC" w:rsidRPr="009D4699" w:rsidRDefault="006655AC" w:rsidP="00672C06">
      <w:pPr>
        <w:pStyle w:val="AnnexesClaneki"/>
        <w:ind w:hanging="425"/>
      </w:pPr>
      <w:r w:rsidRPr="009D4699">
        <w:t>At the end of the test all thermocouples will be analy</w:t>
      </w:r>
      <w:r w:rsidR="00D916D4">
        <w:t>s</w:t>
      </w:r>
      <w:r w:rsidRPr="009D4699">
        <w:t>ed for increase or decrease in temperature. Bath and roof temperature must both be within + 5 °C / - 2 °C of those at the start of the test.</w:t>
      </w:r>
    </w:p>
    <w:p w14:paraId="3C823BA2" w14:textId="77777777" w:rsidR="006655AC" w:rsidRPr="005B6DCC" w:rsidRDefault="006655AC" w:rsidP="00476A07">
      <w:pPr>
        <w:pStyle w:val="AnnexesClaneka"/>
      </w:pPr>
      <w:r w:rsidRPr="005B6DCC">
        <w:t>NOx emissions</w:t>
      </w:r>
    </w:p>
    <w:p w14:paraId="6B369A67" w14:textId="77777777" w:rsidR="006655AC" w:rsidRPr="005B6DCC" w:rsidRDefault="006655AC" w:rsidP="00672C06">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8CE587B" w14:textId="77777777" w:rsidR="006655AC" w:rsidRPr="005B6DCC" w:rsidRDefault="006655AC" w:rsidP="00672C06">
      <w:pPr>
        <w:pStyle w:val="AnnexesClaneki"/>
        <w:ind w:hanging="425"/>
      </w:pPr>
      <w:r w:rsidRPr="005B6DCC">
        <w:t>Test method to comply with Customers’ environmental requirements.</w:t>
      </w:r>
    </w:p>
    <w:p w14:paraId="0F25324A" w14:textId="77777777" w:rsidR="006655AC" w:rsidRPr="005B6DCC" w:rsidRDefault="006655AC" w:rsidP="00476A07">
      <w:pPr>
        <w:pStyle w:val="AnnexesClaneka"/>
      </w:pPr>
      <w:r w:rsidRPr="005B6DCC">
        <w:t>Overall noise level in operation</w:t>
      </w:r>
    </w:p>
    <w:p w14:paraId="2106FEED" w14:textId="4AF8C21E" w:rsidR="006655AC" w:rsidRPr="005B6DCC" w:rsidRDefault="006655AC" w:rsidP="00672C06">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246E8CDC" w14:textId="77777777" w:rsidR="006655AC" w:rsidRPr="005B6DCC" w:rsidRDefault="006655AC" w:rsidP="003C056E">
      <w:pPr>
        <w:pStyle w:val="AnnexesClaneka"/>
        <w:keepNext/>
        <w:widowControl/>
      </w:pPr>
      <w:r w:rsidRPr="005B6DCC">
        <w:lastRenderedPageBreak/>
        <w:t>Furnace pressure control</w:t>
      </w:r>
    </w:p>
    <w:p w14:paraId="401EA7B1" w14:textId="77777777" w:rsidR="006655AC" w:rsidRPr="0005033F" w:rsidRDefault="006655AC" w:rsidP="00672C06">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73140DFC" w14:textId="443BCE8B" w:rsidR="006655AC" w:rsidRPr="001E0C20" w:rsidRDefault="006655AC" w:rsidP="00672C06">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36970D5" w14:textId="5877966E" w:rsidR="006655AC" w:rsidRDefault="00672C06" w:rsidP="00476A07">
      <w:pPr>
        <w:pStyle w:val="AnnexesClanek11"/>
      </w:pPr>
      <w:r>
        <w:t>During the Initial Operation Tests of h</w:t>
      </w:r>
      <w:r w:rsidR="006655AC">
        <w:t>olding</w:t>
      </w:r>
      <w:r w:rsidR="006655AC" w:rsidRPr="0079290D">
        <w:t xml:space="preserve"> furnace</w:t>
      </w:r>
      <w:r>
        <w:t xml:space="preserve">s </w:t>
      </w:r>
      <w:r w:rsidR="003D0F9C">
        <w:t>within the First Part of the Equipment</w:t>
      </w:r>
      <w:r>
        <w:t>, the following parameters and conditions shall further apply and be fulfilled:</w:t>
      </w:r>
    </w:p>
    <w:p w14:paraId="5F1A97FC" w14:textId="77777777" w:rsidR="006655AC" w:rsidRPr="001B4D7F" w:rsidRDefault="006655AC" w:rsidP="00476A07">
      <w:pPr>
        <w:pStyle w:val="AnnexesClaneka"/>
      </w:pPr>
      <w:bookmarkStart w:id="417" w:name="_Ref172123340"/>
      <w:r w:rsidRPr="001B4D7F">
        <w:t>Heating rate (Warm)</w:t>
      </w:r>
      <w:bookmarkEnd w:id="417"/>
    </w:p>
    <w:p w14:paraId="1A457B03" w14:textId="77777777" w:rsidR="006655AC" w:rsidRPr="001B4D7F" w:rsidRDefault="006655AC" w:rsidP="00672C06">
      <w:pPr>
        <w:pStyle w:val="AnnexesClaneki"/>
        <w:ind w:hanging="425"/>
      </w:pPr>
      <w:r w:rsidRPr="001B4D7F">
        <w:t>The roof thermocouple and the bath temperature in the main-hearth shall be checked prior to the commencement of the trial.</w:t>
      </w:r>
    </w:p>
    <w:p w14:paraId="768CDB1B" w14:textId="77777777" w:rsidR="006655AC" w:rsidRDefault="006655AC" w:rsidP="00672C06">
      <w:pPr>
        <w:pStyle w:val="AnnexesClaneki"/>
        <w:ind w:hanging="425"/>
      </w:pPr>
      <w:r w:rsidRPr="001B4D7F">
        <w:t>The electrical consumption shall be recorded at the start of the test and the end of the test period of all equipment related to the holding furnace.</w:t>
      </w:r>
    </w:p>
    <w:p w14:paraId="14BEA3C8" w14:textId="77777777" w:rsidR="006655AC" w:rsidRPr="007829F5" w:rsidRDefault="006655AC" w:rsidP="00672C06">
      <w:pPr>
        <w:pStyle w:val="AnnexesClaneki"/>
        <w:ind w:hanging="425"/>
      </w:pPr>
      <w:r w:rsidRPr="001B4D7F">
        <w:t xml:space="preserve">The furnace shall prove the ability to raise the molten temperature </w:t>
      </w:r>
      <w:r w:rsidRPr="001C73B4">
        <w:t>30 °C</w:t>
      </w:r>
      <w:r w:rsidRPr="001B4D7F">
        <w:t>/hr.</w:t>
      </w:r>
    </w:p>
    <w:p w14:paraId="709DE4A1" w14:textId="77777777" w:rsidR="006655AC" w:rsidRPr="001B4D7F" w:rsidRDefault="006655AC" w:rsidP="00672C06">
      <w:pPr>
        <w:pStyle w:val="AnnexesClaneki"/>
        <w:ind w:hanging="425"/>
      </w:pPr>
      <w:r w:rsidRPr="001B4D7F">
        <w:t>The furnace main hearth shall be drossed completely prior to the starting the trial heating cycle.</w:t>
      </w:r>
    </w:p>
    <w:p w14:paraId="7458DE6F" w14:textId="77777777" w:rsidR="006655AC" w:rsidRPr="001B4D7F" w:rsidRDefault="006655AC" w:rsidP="00672C06">
      <w:pPr>
        <w:pStyle w:val="AnnexesClaneki"/>
        <w:ind w:hanging="425"/>
      </w:pPr>
      <w:r w:rsidRPr="001B4D7F">
        <w:t>The roof thermocouple and the bath thermocouple in the main-hearth and shall be recorded at the start of the trial.</w:t>
      </w:r>
    </w:p>
    <w:p w14:paraId="105A4289" w14:textId="77777777" w:rsidR="006655AC" w:rsidRPr="001B4D7F" w:rsidRDefault="006655AC" w:rsidP="00672C06">
      <w:pPr>
        <w:pStyle w:val="AnnexesClaneki"/>
        <w:ind w:hanging="425"/>
      </w:pPr>
      <w:r w:rsidRPr="001B4D7F">
        <w:t>Molten transferred from the melting furnaces to a level 100 mm below the freeboard.</w:t>
      </w:r>
    </w:p>
    <w:p w14:paraId="71B73F22" w14:textId="77777777" w:rsidR="006655AC" w:rsidRPr="001B4D7F" w:rsidRDefault="006655AC" w:rsidP="00672C06">
      <w:pPr>
        <w:pStyle w:val="AnnexesClaneki"/>
        <w:ind w:hanging="425"/>
      </w:pPr>
      <w:r w:rsidRPr="001B4D7F">
        <w:t>The door shall be opened, the metal allowed to stabilize at a temperature above 700</w:t>
      </w:r>
      <w:r>
        <w:t> </w:t>
      </w:r>
      <w:r w:rsidRPr="001B4D7F">
        <w:t>°C, after a quick stir. The door closed.</w:t>
      </w:r>
    </w:p>
    <w:p w14:paraId="1DFDF27D" w14:textId="467F00B4" w:rsidR="006655AC" w:rsidRPr="001B4D7F" w:rsidRDefault="006655AC" w:rsidP="00672C06">
      <w:pPr>
        <w:pStyle w:val="AnnexesClaneki"/>
        <w:ind w:hanging="425"/>
      </w:pPr>
      <w:r w:rsidRPr="001B4D7F">
        <w:t xml:space="preserve">With a Thermocouple </w:t>
      </w:r>
      <w:r w:rsidR="00C24C82">
        <w:t>100 mm</w:t>
      </w:r>
      <w:r w:rsidRPr="001B4D7F">
        <w:t xml:space="preserve"> off the furnace floor, the heating unit shall be engaged, the test shall be considered complete when the bath thermocouple in the main hearth, measures a temperature 10 cm above the furnace floor over 7</w:t>
      </w:r>
      <w:r>
        <w:t>3</w:t>
      </w:r>
      <w:r w:rsidRPr="001B4D7F">
        <w:t>0 °C.</w:t>
      </w:r>
    </w:p>
    <w:p w14:paraId="324C780F" w14:textId="77777777" w:rsidR="006655AC" w:rsidRPr="001B4D7F" w:rsidRDefault="006655AC" w:rsidP="00672C06">
      <w:pPr>
        <w:pStyle w:val="AnnexesClaneki"/>
        <w:ind w:hanging="425"/>
      </w:pPr>
      <w:r w:rsidRPr="001B4D7F">
        <w:t>The roof thermocouple and the bath thermocouple in the main-hearth and shall be recorded at the end of the trial.</w:t>
      </w:r>
    </w:p>
    <w:p w14:paraId="3AA69856" w14:textId="2EF787CF" w:rsidR="006655AC" w:rsidRPr="001B4D7F" w:rsidRDefault="006655AC" w:rsidP="00672C06">
      <w:pPr>
        <w:pStyle w:val="AnnexesClaneki"/>
        <w:ind w:hanging="425"/>
      </w:pPr>
      <w:r w:rsidRPr="001B4D7F">
        <w:t xml:space="preserve">The electrical meter reading shall be recorded at the start of the test and the end of the test period. The total energy consumed shall be divided by the actual </w:t>
      </w:r>
      <w:r w:rsidR="00125E6B">
        <w:t xml:space="preserve">melt </w:t>
      </w:r>
      <w:r w:rsidRPr="001B4D7F">
        <w:t>weights.</w:t>
      </w:r>
    </w:p>
    <w:p w14:paraId="242F009F" w14:textId="77777777" w:rsidR="006655AC" w:rsidRPr="001F379B" w:rsidRDefault="006655AC" w:rsidP="00672C06">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3A37A463" w14:textId="77777777" w:rsidR="006655AC" w:rsidRPr="005B6DCC" w:rsidRDefault="006655AC" w:rsidP="00476A07">
      <w:pPr>
        <w:pStyle w:val="AnnexesClaneka"/>
      </w:pPr>
      <w:bookmarkStart w:id="418" w:name="_Ref172123610"/>
      <w:r w:rsidRPr="005B6DCC">
        <w:t>Holding rate (Warm)</w:t>
      </w:r>
      <w:r>
        <w:t xml:space="preserve"> – </w:t>
      </w:r>
      <w:r w:rsidRPr="00B07621">
        <w:t>Three (3) Consequence Cycle Test</w:t>
      </w:r>
      <w:bookmarkEnd w:id="418"/>
    </w:p>
    <w:p w14:paraId="03AA2E87" w14:textId="77777777" w:rsidR="006655AC" w:rsidRPr="00A310B4" w:rsidRDefault="006655AC" w:rsidP="00D8491C">
      <w:pPr>
        <w:pStyle w:val="AnnexesClaneki"/>
        <w:ind w:hanging="425"/>
      </w:pPr>
      <w:r w:rsidRPr="00A310B4">
        <w:t>The roof thermocouple and the bath temperature in the main-hearth shall be checked prior to the commencement of the trial.</w:t>
      </w:r>
    </w:p>
    <w:p w14:paraId="32C7AC3D" w14:textId="77777777" w:rsidR="006655AC" w:rsidRPr="00A310B4" w:rsidRDefault="006655AC" w:rsidP="00D8491C">
      <w:pPr>
        <w:pStyle w:val="AnnexesClaneki"/>
        <w:ind w:hanging="425"/>
      </w:pPr>
      <w:r w:rsidRPr="00A310B4">
        <w:t>The electrical consumption shall be recorded at the start of the test and the end of the test period of all equipment related to the holding furnace.</w:t>
      </w:r>
    </w:p>
    <w:p w14:paraId="312766AB" w14:textId="77777777" w:rsidR="006655AC" w:rsidRPr="00A310B4" w:rsidRDefault="006655AC" w:rsidP="00D8491C">
      <w:pPr>
        <w:pStyle w:val="AnnexesClaneki"/>
        <w:ind w:hanging="425"/>
      </w:pPr>
      <w:r w:rsidRPr="00A310B4">
        <w:lastRenderedPageBreak/>
        <w:t>The furnace main hearth shall be drossed completely prior to the starting the trial heating cycle.</w:t>
      </w:r>
    </w:p>
    <w:p w14:paraId="4F9A850A" w14:textId="77777777" w:rsidR="006655AC" w:rsidRPr="00A310B4" w:rsidRDefault="006655AC" w:rsidP="00D8491C">
      <w:pPr>
        <w:pStyle w:val="AnnexesClaneki"/>
        <w:ind w:hanging="425"/>
      </w:pPr>
      <w:r w:rsidRPr="00A310B4">
        <w:t>The roof thermocouple and the bath thermocouple in the main-hearth and shall be recorded at the start of the trial.</w:t>
      </w:r>
    </w:p>
    <w:p w14:paraId="75EE9F14" w14:textId="77777777" w:rsidR="006655AC" w:rsidRPr="00A310B4" w:rsidRDefault="006655AC" w:rsidP="00D8491C">
      <w:pPr>
        <w:pStyle w:val="AnnexesClaneki"/>
        <w:ind w:hanging="425"/>
      </w:pPr>
      <w:r w:rsidRPr="00A310B4">
        <w:t>Molten transferred from the melting furnaces to a level 100 mm below the freeboard.</w:t>
      </w:r>
    </w:p>
    <w:p w14:paraId="5E59C949" w14:textId="77777777" w:rsidR="006655AC" w:rsidRPr="00A310B4" w:rsidRDefault="006655AC" w:rsidP="00D8491C">
      <w:pPr>
        <w:pStyle w:val="AnnexesClaneki"/>
        <w:ind w:hanging="425"/>
      </w:pPr>
      <w:r w:rsidRPr="00A310B4">
        <w:t>The door shall be opened, the metal allowed to stabilize at a temperature above 725</w:t>
      </w:r>
      <w:r>
        <w:t> </w:t>
      </w:r>
      <w:r w:rsidRPr="00A310B4">
        <w:t>°C, after a quick stir. The door closed.</w:t>
      </w:r>
    </w:p>
    <w:p w14:paraId="358BDBA6" w14:textId="56C706AD" w:rsidR="006655AC" w:rsidRPr="00A310B4" w:rsidRDefault="006655AC" w:rsidP="00D8491C">
      <w:pPr>
        <w:pStyle w:val="AnnexesClaneki"/>
        <w:ind w:hanging="425"/>
      </w:pPr>
      <w:r w:rsidRPr="00A310B4">
        <w:t xml:space="preserve">With a Thermocouple </w:t>
      </w:r>
      <w:r w:rsidR="009E7083">
        <w:t>100 mm</w:t>
      </w:r>
      <w:r w:rsidRPr="00A310B4">
        <w:t xml:space="preserve"> off the furnace floor, the heating unit shall be engaged.</w:t>
      </w:r>
    </w:p>
    <w:p w14:paraId="517638E2" w14:textId="77777777" w:rsidR="006655AC" w:rsidRPr="00B07621" w:rsidRDefault="006655AC" w:rsidP="00D8491C">
      <w:pPr>
        <w:pStyle w:val="AnnexesClaneki"/>
        <w:ind w:hanging="425"/>
      </w:pPr>
      <w:r w:rsidRPr="00B07621">
        <w:t>Three (3) Consecutive Cycles</w:t>
      </w:r>
    </w:p>
    <w:p w14:paraId="3F711E2D" w14:textId="77777777" w:rsidR="006655AC" w:rsidRPr="00A310B4" w:rsidRDefault="006655AC" w:rsidP="00D8491C">
      <w:pPr>
        <w:pStyle w:val="AnnexesClaneki"/>
        <w:ind w:hanging="425"/>
      </w:pPr>
      <w:r w:rsidRPr="00A310B4">
        <w:t>The roof thermocouple and the bath thermocouple in the main-hearth and shall be recorded at the end of the trial.</w:t>
      </w:r>
    </w:p>
    <w:p w14:paraId="719F89A6" w14:textId="77777777" w:rsidR="006655AC" w:rsidRPr="00127480" w:rsidRDefault="006655AC" w:rsidP="00D8491C">
      <w:pPr>
        <w:pStyle w:val="AnnexesClaneki"/>
        <w:ind w:hanging="425"/>
      </w:pPr>
      <w:r w:rsidRPr="00127480">
        <w:t>The electrical meter reading shall be recorded at the start of the test and the end of the test period.</w:t>
      </w:r>
    </w:p>
    <w:p w14:paraId="10709553" w14:textId="79A37214" w:rsidR="006655AC" w:rsidRPr="00127480" w:rsidRDefault="006655AC" w:rsidP="00D8491C">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4A1D59E8" w14:textId="3D28022D" w:rsidR="006655AC" w:rsidRPr="00127480" w:rsidRDefault="006655AC" w:rsidP="00D8491C">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7B070D">
        <w:t>T</w:t>
      </w:r>
      <w:r w:rsidRPr="00127480">
        <w:t xml:space="preserve">able </w:t>
      </w:r>
      <w:r w:rsidR="007B070D">
        <w:t>6</w:t>
      </w:r>
      <w:r w:rsidR="00A9670D">
        <w:t xml:space="preserve"> [</w:t>
      </w:r>
      <w:r w:rsidR="00A9670D">
        <w:rPr>
          <w:i/>
          <w:iCs/>
        </w:rPr>
        <w:t>Holding</w:t>
      </w:r>
      <w:r w:rsidR="00A9670D" w:rsidRPr="004B4680">
        <w:rPr>
          <w:i/>
          <w:iCs/>
        </w:rPr>
        <w:t xml:space="preserve"> Furnace Warranty Items and Values (Billet casting technolog</w:t>
      </w:r>
      <w:r w:rsidR="00A9670D">
        <w:rPr>
          <w:i/>
          <w:iCs/>
        </w:rPr>
        <w:t>y)</w:t>
      </w:r>
      <w:r w:rsidR="00A9670D">
        <w:t>]</w:t>
      </w:r>
      <w:r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00A9670D" w:rsidRPr="00127480">
        <w:t xml:space="preserve"> </w:t>
      </w:r>
      <w:r w:rsidRPr="00127480">
        <w:t>shall be compared.</w:t>
      </w:r>
    </w:p>
    <w:p w14:paraId="630F016E" w14:textId="77777777" w:rsidR="006655AC" w:rsidRPr="00127480" w:rsidRDefault="006655AC" w:rsidP="00D8491C">
      <w:pPr>
        <w:pStyle w:val="AnnexesClaneki"/>
        <w:ind w:hanging="425"/>
      </w:pPr>
      <w:r w:rsidRPr="00127480">
        <w:t>A suitable test period shall be not less than 7 hours and does not need to be more than 11 hours.</w:t>
      </w:r>
    </w:p>
    <w:p w14:paraId="51B6C53B" w14:textId="63CB8272" w:rsidR="006655AC" w:rsidRPr="00127480" w:rsidRDefault="006655AC" w:rsidP="00D8491C">
      <w:pPr>
        <w:pStyle w:val="AnnexesClaneki"/>
        <w:ind w:hanging="425"/>
      </w:pPr>
      <w:r w:rsidRPr="00127480">
        <w:rPr>
          <w:color w:val="000000" w:themeColor="text1"/>
        </w:rPr>
        <w:t xml:space="preserve">During this test period, the electrical energy vs time shall be under the threshold presented </w:t>
      </w:r>
      <w:r w:rsidRPr="0005296F">
        <w:rPr>
          <w:color w:val="000000" w:themeColor="text1"/>
        </w:rPr>
        <w:t xml:space="preserve">in Table </w:t>
      </w:r>
      <w:r w:rsidR="008B1A26">
        <w:rPr>
          <w:color w:val="000000" w:themeColor="text1"/>
        </w:rPr>
        <w:t>6</w:t>
      </w:r>
      <w:r w:rsidR="00A9670D">
        <w:rPr>
          <w:color w:val="000000" w:themeColor="text1"/>
        </w:rPr>
        <w:t xml:space="preserve"> </w:t>
      </w:r>
      <w:r w:rsidR="00A9670D">
        <w:t>[</w:t>
      </w:r>
      <w:r w:rsidR="00A9670D">
        <w:rPr>
          <w:i/>
          <w:iCs/>
        </w:rPr>
        <w:t>Holding</w:t>
      </w:r>
      <w:r w:rsidR="00A9670D" w:rsidRPr="004B4680">
        <w:rPr>
          <w:i/>
          <w:iCs/>
        </w:rPr>
        <w:t xml:space="preserve"> Furnace Warranty Items and Values (Billet casting technolog</w:t>
      </w:r>
      <w:r w:rsidR="00A9670D">
        <w:rPr>
          <w:i/>
          <w:iCs/>
        </w:rPr>
        <w:t>y)</w:t>
      </w:r>
      <w:r w:rsidR="00A9670D">
        <w:t>]</w:t>
      </w:r>
      <w:r w:rsidR="00A9670D"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F3445E">
        <w:t>7</w:t>
      </w:r>
      <w:r w:rsidR="00A9670D">
        <w:fldChar w:fldCharType="end"/>
      </w:r>
      <w:r w:rsidR="00A9670D">
        <w:t xml:space="preserve"> of this Annex 3 below</w:t>
      </w:r>
      <w:r w:rsidRPr="0005296F">
        <w:rPr>
          <w:color w:val="000000" w:themeColor="text1"/>
        </w:rPr>
        <w:t>.</w:t>
      </w:r>
    </w:p>
    <w:p w14:paraId="6BB95454" w14:textId="77777777" w:rsidR="006655AC" w:rsidRDefault="006655AC" w:rsidP="00D8491C">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FE509EF" w14:textId="77777777" w:rsidR="006655AC" w:rsidRPr="00987B03" w:rsidRDefault="006655AC" w:rsidP="00476A07">
      <w:pPr>
        <w:pStyle w:val="AnnexesClaneka"/>
      </w:pPr>
      <w:r w:rsidRPr="00987B03">
        <w:t>Bath temperature</w:t>
      </w:r>
    </w:p>
    <w:p w14:paraId="50BAF38F" w14:textId="77777777" w:rsidR="006655AC" w:rsidRPr="00987B03" w:rsidRDefault="006655AC" w:rsidP="00D8491C">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2F1E97B5" w14:textId="77777777" w:rsidR="006655AC" w:rsidRPr="00987B03" w:rsidRDefault="006655AC" w:rsidP="00D8491C">
      <w:pPr>
        <w:pStyle w:val="AnnexesClaneki"/>
        <w:ind w:hanging="425"/>
      </w:pPr>
      <w:r w:rsidRPr="00987B03">
        <w:t>The furnace is melted to a planned capacity of 90 % and elevated to a 730 °C temperature.</w:t>
      </w:r>
    </w:p>
    <w:p w14:paraId="43AEBDAA" w14:textId="77777777" w:rsidR="006655AC" w:rsidRPr="00987B03" w:rsidRDefault="006655AC" w:rsidP="00D8491C">
      <w:pPr>
        <w:pStyle w:val="AnnexesClaneki"/>
        <w:ind w:hanging="425"/>
      </w:pPr>
      <w:r w:rsidRPr="00987B03">
        <w:t>A cold-dry charge 1.0 % is charged and the door is closed to allow the heating system to take over.</w:t>
      </w:r>
    </w:p>
    <w:p w14:paraId="21AF0477" w14:textId="77777777" w:rsidR="006655AC" w:rsidRPr="00987B03" w:rsidRDefault="006655AC" w:rsidP="00D8491C">
      <w:pPr>
        <w:pStyle w:val="AnnexesClaneki"/>
        <w:ind w:hanging="425"/>
      </w:pPr>
      <w:r w:rsidRPr="00987B03">
        <w:t>The melting progression is monitored until the initial 730 °C setpoint is met.</w:t>
      </w:r>
    </w:p>
    <w:p w14:paraId="524B1DAD" w14:textId="77777777" w:rsidR="006655AC" w:rsidRPr="00987B03" w:rsidRDefault="006655AC" w:rsidP="00D8491C">
      <w:pPr>
        <w:pStyle w:val="AnnexesClaneki"/>
        <w:ind w:hanging="425"/>
      </w:pPr>
      <w:r w:rsidRPr="00987B03">
        <w:t>Once the metal temperature stabilizes, the actual bath temperatures are reviewed and the over or undershoot shall be determined.</w:t>
      </w:r>
    </w:p>
    <w:p w14:paraId="26BE4486" w14:textId="77777777" w:rsidR="006655AC" w:rsidRPr="000969AA" w:rsidRDefault="006655AC" w:rsidP="00D8491C">
      <w:pPr>
        <w:pStyle w:val="AnnexesClaneki"/>
        <w:ind w:hanging="425"/>
      </w:pPr>
      <w:r w:rsidRPr="00987B03">
        <w:t>The test shall be considered complete when the maximum &lt; 2 °C and undershoot deviation is &lt; 5 °C.</w:t>
      </w:r>
    </w:p>
    <w:p w14:paraId="6C5797E0" w14:textId="77777777" w:rsidR="006655AC" w:rsidRPr="005B6DCC" w:rsidRDefault="006655AC" w:rsidP="003D0F9C">
      <w:pPr>
        <w:pStyle w:val="AnnexesClaneka"/>
        <w:keepNext/>
        <w:widowControl/>
      </w:pPr>
      <w:r w:rsidRPr="005B6DCC">
        <w:lastRenderedPageBreak/>
        <w:t>Roof temperature</w:t>
      </w:r>
    </w:p>
    <w:p w14:paraId="776A6C59" w14:textId="77777777" w:rsidR="006655AC" w:rsidRPr="005B6DCC" w:rsidRDefault="006655AC" w:rsidP="00D8491C">
      <w:pPr>
        <w:pStyle w:val="AnnexesClaneki"/>
        <w:ind w:hanging="425"/>
      </w:pPr>
      <w:r w:rsidRPr="005B6DCC">
        <w:t>This trial will test the functionality of furnace controls when the furnace reaches the high roof setpoint and High limit.</w:t>
      </w:r>
    </w:p>
    <w:p w14:paraId="48CB9BD3" w14:textId="77777777" w:rsidR="006655AC" w:rsidRPr="005B6DCC" w:rsidRDefault="006655AC" w:rsidP="00476A07">
      <w:pPr>
        <w:pStyle w:val="AnnexesClaneka"/>
      </w:pPr>
      <w:r w:rsidRPr="005B6DCC">
        <w:t>Holding capacity of 35 MT</w:t>
      </w:r>
    </w:p>
    <w:p w14:paraId="4625D37B" w14:textId="77777777" w:rsidR="006655AC" w:rsidRPr="005B6DCC" w:rsidRDefault="006655AC" w:rsidP="00D8491C">
      <w:pPr>
        <w:pStyle w:val="AnnexesClaneki"/>
        <w:ind w:hanging="425"/>
      </w:pPr>
      <w:r w:rsidRPr="005B6DCC">
        <w:t>The actual capacity of the furnace will be proven to be a minimum of 35 MT.</w:t>
      </w:r>
    </w:p>
    <w:p w14:paraId="342EE9C1" w14:textId="77777777" w:rsidR="006655AC" w:rsidRPr="005B6DCC" w:rsidRDefault="006655AC" w:rsidP="00D8491C">
      <w:pPr>
        <w:pStyle w:val="AnnexesClaneki"/>
        <w:ind w:hanging="425"/>
      </w:pPr>
      <w:r w:rsidRPr="005B6DCC">
        <w:t>Once the furnace is full, cast shall be commenced and the furnace shall be evacuated. The final cast product, scrapped material and dump bins shall be weighed.</w:t>
      </w:r>
    </w:p>
    <w:p w14:paraId="06CA6350" w14:textId="77777777" w:rsidR="006655AC" w:rsidRPr="005B6DCC" w:rsidRDefault="006655AC" w:rsidP="00476A07">
      <w:pPr>
        <w:pStyle w:val="AnnexesClaneka"/>
      </w:pPr>
      <w:r w:rsidRPr="005B6DCC">
        <w:t>Overall noise level in operation</w:t>
      </w:r>
    </w:p>
    <w:p w14:paraId="1D50B182" w14:textId="456F7593" w:rsidR="006655AC" w:rsidRPr="00814CE0" w:rsidRDefault="006655AC" w:rsidP="00D8491C">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7D33FD11">
        <w:t>Chapter 1.</w:t>
      </w:r>
      <w:r>
        <w:t>8)</w:t>
      </w:r>
    </w:p>
    <w:p w14:paraId="3BB6799B" w14:textId="2FA600E0" w:rsidR="006655AC" w:rsidRPr="00A65D74" w:rsidRDefault="006655AC" w:rsidP="009741CB">
      <w:pPr>
        <w:pStyle w:val="AnnexesClanek11"/>
        <w:widowControl/>
      </w:pPr>
      <w:r w:rsidRPr="00A65D74">
        <w:t>Further, during the Initial Operation Tests</w:t>
      </w:r>
      <w:r w:rsidR="00D8491C">
        <w:t xml:space="preserve"> of the </w:t>
      </w:r>
      <w:r w:rsidR="003D0F9C">
        <w:t xml:space="preserve">First Part of the </w:t>
      </w:r>
      <w:r w:rsidR="00D8491C">
        <w:t>Equipment</w:t>
      </w:r>
      <w:r w:rsidR="003D0F9C">
        <w:t>,</w:t>
      </w:r>
      <w:r w:rsidR="00D8491C">
        <w:t xml:space="preserve"> </w:t>
      </w:r>
      <w:r w:rsidRPr="00A65D74">
        <w:t xml:space="preserve">the following parameters will </w:t>
      </w:r>
      <w:r w:rsidR="00D71D47">
        <w:t xml:space="preserve">also </w:t>
      </w:r>
      <w:r w:rsidRPr="00A65D74">
        <w:t>be monitored and activities, processes and checks performed:</w:t>
      </w:r>
    </w:p>
    <w:p w14:paraId="6263FDAF" w14:textId="736E02F8" w:rsidR="006655AC" w:rsidRPr="000628D2" w:rsidRDefault="006655AC" w:rsidP="00C95976">
      <w:pPr>
        <w:pStyle w:val="AnnexesClaneka"/>
      </w:pPr>
      <w:r w:rsidRPr="6C433897">
        <w:t xml:space="preserve">trouble-free operation of the </w:t>
      </w:r>
      <w:r w:rsidR="00D8491C">
        <w:t xml:space="preserve">respective </w:t>
      </w:r>
      <w:r w:rsidRPr="6C433897">
        <w:t xml:space="preserve">Equipment </w:t>
      </w:r>
      <w:r w:rsidR="00D8491C">
        <w:rPr>
          <w:lang w:val="en-US"/>
        </w:rPr>
        <w:t>[</w:t>
      </w:r>
      <w:r w:rsidRPr="6C433897">
        <w:t>from the start (Charging machine) to the takeover point (Holding furnace spout)</w:t>
      </w:r>
      <w:r w:rsidR="00D8491C">
        <w:t>]</w:t>
      </w:r>
      <w:r w:rsidRPr="6C433897">
        <w:t>;</w:t>
      </w:r>
    </w:p>
    <w:p w14:paraId="3107FC44" w14:textId="77777777" w:rsidR="006655AC" w:rsidRDefault="006655AC" w:rsidP="00C95976">
      <w:pPr>
        <w:pStyle w:val="AnnexesClaneka"/>
      </w:pPr>
      <w:r w:rsidRPr="00A25CCD">
        <w:t>consumption of process media at takeover points according to parameters guaranteed by the Contractor in the technical part of the Contractor’s offer submitted in the tender;</w:t>
      </w:r>
    </w:p>
    <w:p w14:paraId="1A658071" w14:textId="66BB157B" w:rsidR="006655AC" w:rsidRPr="00F74284" w:rsidRDefault="006655AC" w:rsidP="00C95976">
      <w:pPr>
        <w:pStyle w:val="AnnexesClaneka"/>
      </w:pPr>
      <w:bookmarkStart w:id="419" w:name="_Ref172114960"/>
      <w:r w:rsidRPr="1B39BD19">
        <w:t xml:space="preserve">compliance of the </w:t>
      </w:r>
      <w:r w:rsidR="00D8491C">
        <w:t xml:space="preserve">respective </w:t>
      </w:r>
      <w:r w:rsidRPr="1B39BD19">
        <w:t xml:space="preserve">Equipment with </w:t>
      </w:r>
      <w:r w:rsidR="00D8491C">
        <w:t xml:space="preserve">related </w:t>
      </w:r>
      <w:r w:rsidRPr="1B39BD19">
        <w:t>OEE parameters contained in Table</w:t>
      </w:r>
      <w:r w:rsidR="00D8491C">
        <w:t> </w:t>
      </w:r>
      <w:r>
        <w:t>1</w:t>
      </w:r>
      <w:r w:rsidR="008B71B6">
        <w:t> </w:t>
      </w:r>
      <w:r w:rsidRPr="1B39BD19">
        <w:t>(</w:t>
      </w:r>
      <w:r w:rsidR="003C2B83">
        <w:rPr>
          <w:i/>
        </w:rPr>
        <w:t>Initial Operation</w:t>
      </w:r>
      <w:r w:rsidR="003C2B83" w:rsidRPr="0000623A">
        <w:rPr>
          <w:i/>
        </w:rPr>
        <w:t xml:space="preserve"> Tests OEE parameters</w:t>
      </w:r>
      <w:r w:rsidRPr="1B39BD19">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1B39BD19">
        <w:t>;</w:t>
      </w:r>
      <w:bookmarkEnd w:id="419"/>
    </w:p>
    <w:p w14:paraId="42FD2A52" w14:textId="77777777" w:rsidR="006655AC" w:rsidRPr="000628D2" w:rsidRDefault="006655AC" w:rsidP="00C95976">
      <w:pPr>
        <w:pStyle w:val="AnnexesClaneka"/>
      </w:pPr>
      <w:r w:rsidRPr="000628D2">
        <w:t>temperature difference between Melting furnace spout and the Holding furnace intake must not exceed the value of 20 °C;</w:t>
      </w:r>
    </w:p>
    <w:p w14:paraId="054D5945" w14:textId="77777777" w:rsidR="006655AC" w:rsidRPr="00814CE0" w:rsidRDefault="006655AC" w:rsidP="00C95976">
      <w:pPr>
        <w:pStyle w:val="AnnexesClaneka"/>
        <w:rPr>
          <w:szCs w:val="22"/>
        </w:rPr>
      </w:pPr>
      <w:r w:rsidRPr="000655E1">
        <w:rPr>
          <w:szCs w:val="22"/>
        </w:rPr>
        <w:t>calibration of the thermal and melt level devices will be carried out using proper gauges, and will be monitored during test</w:t>
      </w:r>
    </w:p>
    <w:p w14:paraId="03665881" w14:textId="5376A2EB" w:rsidR="006655AC" w:rsidRPr="00D735CE" w:rsidRDefault="006655AC" w:rsidP="005B493A">
      <w:pPr>
        <w:pStyle w:val="ENClanek11"/>
        <w:numPr>
          <w:ilvl w:val="0"/>
          <w:numId w:val="37"/>
        </w:numPr>
        <w:ind w:left="567" w:hanging="567"/>
        <w:rPr>
          <w:b/>
          <w:bCs/>
          <w:lang w:val="en-GB"/>
        </w:rPr>
      </w:pPr>
      <w:r>
        <w:rPr>
          <w:b/>
          <w:bCs/>
          <w:lang w:val="en-GB"/>
        </w:rPr>
        <w:t>FURNACES FOR STRIP CASTING TECHNOLOGY</w:t>
      </w:r>
      <w:r w:rsidR="008E299B">
        <w:rPr>
          <w:b/>
          <w:bCs/>
          <w:lang w:val="en-GB"/>
        </w:rPr>
        <w:t xml:space="preserve"> (THE SECOND PART OF THE EQUIPMENT AND THE THIRD PART OF THE EQUIPMENT)</w:t>
      </w:r>
    </w:p>
    <w:p w14:paraId="085DF554" w14:textId="024CA516" w:rsidR="006655AC" w:rsidRDefault="00FD4380" w:rsidP="00C95976">
      <w:pPr>
        <w:pStyle w:val="AnnexesClanek11"/>
      </w:pPr>
      <w:bookmarkStart w:id="420" w:name="_Ref172114080"/>
      <w:r>
        <w:t>With the respect to the</w:t>
      </w:r>
      <w:r w:rsidR="008E299B">
        <w:t xml:space="preserve"> Second Part of the Equipment and the Third P</w:t>
      </w:r>
      <w:r>
        <w:t>art of the Equipment</w:t>
      </w:r>
      <w:r w:rsidR="00807868">
        <w:t>,</w:t>
      </w:r>
      <w:r w:rsidRPr="00F5220B">
        <w:t xml:space="preserve"> </w:t>
      </w:r>
      <w:r w:rsidR="009317E3">
        <w:t>t</w:t>
      </w:r>
      <w:r w:rsidR="006655AC" w:rsidRPr="00F5220B">
        <w:t>hrough the course of the Initial Operation Tests, activities, processes and checks contained in Clause</w:t>
      </w:r>
      <w:r w:rsidR="00CE3AA4">
        <w:t xml:space="preserve"> </w:t>
      </w:r>
      <w:r w:rsidR="00CE3AA4">
        <w:fldChar w:fldCharType="begin"/>
      </w:r>
      <w:r w:rsidR="00CE3AA4">
        <w:instrText xml:space="preserve"> REF _Ref171341979 \w \h </w:instrText>
      </w:r>
      <w:r w:rsidR="00CE3AA4">
        <w:fldChar w:fldCharType="separate"/>
      </w:r>
      <w:r w:rsidR="00F3445E">
        <w:t>22.1(d)</w:t>
      </w:r>
      <w:r w:rsidR="00CE3AA4">
        <w:fldChar w:fldCharType="end"/>
      </w:r>
      <w:r w:rsidR="006655AC" w:rsidRPr="00F5220B">
        <w:t>of the Contract shall be performed.</w:t>
      </w:r>
      <w:bookmarkEnd w:id="420"/>
    </w:p>
    <w:p w14:paraId="17994E4A" w14:textId="4D822BE2" w:rsidR="006655AC" w:rsidRDefault="006655AC" w:rsidP="00C95976">
      <w:pPr>
        <w:pStyle w:val="AnnexesClanek11"/>
      </w:pPr>
      <w:r>
        <w:t xml:space="preserve">After performing activities in point </w:t>
      </w:r>
      <w:r w:rsidR="006F7484">
        <w:fldChar w:fldCharType="begin"/>
      </w:r>
      <w:r w:rsidR="006F7484">
        <w:instrText xml:space="preserve"> REF _Ref172114080 \w \h </w:instrText>
      </w:r>
      <w:r w:rsidR="006F7484">
        <w:fldChar w:fldCharType="separate"/>
      </w:r>
      <w:r w:rsidR="00F3445E">
        <w:t>3.7</w:t>
      </w:r>
      <w:r w:rsidR="006F7484">
        <w:fldChar w:fldCharType="end"/>
      </w:r>
      <w:r w:rsidR="006F7484">
        <w:t xml:space="preserve"> of this Annex</w:t>
      </w:r>
      <w:r w:rsidR="009A4877">
        <w:t xml:space="preserve"> 3</w:t>
      </w:r>
      <w:r w:rsidR="006F7484">
        <w:t xml:space="preserve"> above, </w:t>
      </w:r>
      <w:r>
        <w:t xml:space="preserve">individual tests for Melting furnaces and Holding furnaces </w:t>
      </w:r>
      <w:r w:rsidR="001051E1">
        <w:t xml:space="preserve">shall </w:t>
      </w:r>
      <w:r>
        <w:t>be done.</w:t>
      </w:r>
    </w:p>
    <w:p w14:paraId="6F5D3E41" w14:textId="72B3BF53" w:rsidR="006655AC" w:rsidRPr="00BC1320" w:rsidRDefault="006655AC" w:rsidP="00C95976">
      <w:pPr>
        <w:pStyle w:val="AnnexesClanek11"/>
      </w:pPr>
      <w:r w:rsidRPr="00BC1320">
        <w:t>For the purposes of the Initial Operation Tests</w:t>
      </w:r>
      <w:r w:rsidR="006F7484">
        <w:t xml:space="preserve"> of the </w:t>
      </w:r>
      <w:r w:rsidR="00C0622A">
        <w:t>Second P</w:t>
      </w:r>
      <w:r w:rsidR="006F7484">
        <w:t xml:space="preserve">art of the Equipment </w:t>
      </w:r>
      <w:r w:rsidR="00C0622A">
        <w:t>and the Third Part of the Equipment</w:t>
      </w:r>
      <w:r w:rsidRPr="00BC1320">
        <w:t xml:space="preserve">, a reference charge will be melted according to Table </w:t>
      </w:r>
      <w:r w:rsidR="00810931">
        <w:t>4</w:t>
      </w:r>
      <w:r w:rsidRPr="00BC1320">
        <w:t xml:space="preserve"> (</w:t>
      </w:r>
      <w:r w:rsidRPr="00BC1320">
        <w:rPr>
          <w:i/>
        </w:rPr>
        <w:t>Reference Charge</w:t>
      </w:r>
      <w:r w:rsidRPr="00BC1320">
        <w:t>)</w:t>
      </w:r>
      <w:r w:rsidR="00D8491C">
        <w:t xml:space="preserve"> in point </w:t>
      </w:r>
      <w:r w:rsidR="00D8491C">
        <w:fldChar w:fldCharType="begin"/>
      </w:r>
      <w:r w:rsidR="00D8491C">
        <w:instrText xml:space="preserve"> REF _Ref172113104 \w \h </w:instrText>
      </w:r>
      <w:r w:rsidR="00D8491C">
        <w:fldChar w:fldCharType="separate"/>
      </w:r>
      <w:r w:rsidR="00F3445E">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00BC1320">
        <w:t>.</w:t>
      </w:r>
    </w:p>
    <w:p w14:paraId="672A277E" w14:textId="73E279E2" w:rsidR="006655AC" w:rsidRPr="0079290D" w:rsidRDefault="00D71D47" w:rsidP="00C95976">
      <w:pPr>
        <w:pStyle w:val="AnnexesClanek11"/>
      </w:pPr>
      <w:r>
        <w:t>During the Initial Operation Tests of m</w:t>
      </w:r>
      <w:r w:rsidR="006655AC" w:rsidRPr="0079290D">
        <w:t>elting furnace</w:t>
      </w:r>
      <w:r>
        <w:t xml:space="preserve">s </w:t>
      </w:r>
      <w:r w:rsidR="00054692">
        <w:t>within the Second Part of the Equipment and the Third Part of the Equipment</w:t>
      </w:r>
      <w:r>
        <w:t>, the following parameters and conditions shall further apply and be fulfilled:</w:t>
      </w:r>
    </w:p>
    <w:p w14:paraId="5739EB8E" w14:textId="77777777" w:rsidR="006655AC" w:rsidRPr="006C3FD3" w:rsidRDefault="006655AC" w:rsidP="00C95976">
      <w:pPr>
        <w:pStyle w:val="AnnexesClaneka"/>
      </w:pPr>
      <w:bookmarkStart w:id="421" w:name="_Ref172125234"/>
      <w:r w:rsidRPr="006C3FD3">
        <w:t>Melt rate</w:t>
      </w:r>
      <w:bookmarkEnd w:id="421"/>
    </w:p>
    <w:p w14:paraId="640E9E2B" w14:textId="77777777" w:rsidR="006655AC" w:rsidRPr="006C3FD3" w:rsidRDefault="006655AC" w:rsidP="00D71D47">
      <w:pPr>
        <w:pStyle w:val="AnnexesClaneki"/>
        <w:ind w:hanging="425"/>
      </w:pPr>
      <w:bookmarkStart w:id="422" w:name="_Ref172124688"/>
      <w:r w:rsidRPr="006C3FD3">
        <w:t xml:space="preserve">The furnace shall prove the ability to melt </w:t>
      </w:r>
      <w:r>
        <w:t>2</w:t>
      </w:r>
      <w:r w:rsidRPr="006C3FD3">
        <w:t>5 MT at a rate of 2.</w:t>
      </w:r>
      <w:r>
        <w:t>51</w:t>
      </w:r>
      <w:r w:rsidRPr="006C3FD3">
        <w:t xml:space="preserve"> or 2.</w:t>
      </w:r>
      <w:r>
        <w:t>59</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422"/>
    </w:p>
    <w:p w14:paraId="1FD6D3EE" w14:textId="77777777" w:rsidR="006655AC" w:rsidRPr="006C3FD3" w:rsidRDefault="006655AC" w:rsidP="00D71D47">
      <w:pPr>
        <w:pStyle w:val="AnnexesClaneki"/>
        <w:ind w:hanging="425"/>
      </w:pPr>
      <w:r w:rsidRPr="006C3FD3">
        <w:lastRenderedPageBreak/>
        <w:t>All batches will be weighed prior to charging and the weights recorded. Fuel consumptions (natural gas, electrical) have to be exactly monitored and noted at start of the test.</w:t>
      </w:r>
    </w:p>
    <w:p w14:paraId="0F8D120D" w14:textId="77777777" w:rsidR="006655AC" w:rsidRPr="006C3FD3" w:rsidRDefault="006655AC" w:rsidP="00D71D47">
      <w:pPr>
        <w:pStyle w:val="AnnexesClaneki"/>
        <w:ind w:hanging="425"/>
      </w:pPr>
      <w:r w:rsidRPr="006C3FD3">
        <w:t>The furnace main hearth shall be drossed completely prior to the starting the trial melting cycle.</w:t>
      </w:r>
    </w:p>
    <w:p w14:paraId="31FA463A" w14:textId="77777777" w:rsidR="006655AC" w:rsidRPr="006C3FD3" w:rsidRDefault="006655AC" w:rsidP="00D71D47">
      <w:pPr>
        <w:pStyle w:val="AnnexesClaneki"/>
        <w:ind w:hanging="425"/>
      </w:pPr>
      <w:r w:rsidRPr="006C3FD3">
        <w:t>The media in the regenerative burner bed shall be changed 4-12 hours prior to the start of the trial.</w:t>
      </w:r>
    </w:p>
    <w:p w14:paraId="6965002D" w14:textId="77777777" w:rsidR="006655AC" w:rsidRPr="006C3FD3" w:rsidRDefault="006655AC" w:rsidP="00D71D47">
      <w:pPr>
        <w:pStyle w:val="AnnexesClaneki"/>
        <w:ind w:hanging="425"/>
      </w:pPr>
      <w:r w:rsidRPr="006C3FD3">
        <w:t>The roof thermocouple and the bath thermocouple in the main-hearth shall be recorded at the start of the trial (up to 5 minutes before start of the 1st door opening for the 1st charge cycle).</w:t>
      </w:r>
    </w:p>
    <w:p w14:paraId="62C4A7C5" w14:textId="77777777" w:rsidR="006655AC" w:rsidRPr="006C3FD3" w:rsidRDefault="006655AC" w:rsidP="00D71D47">
      <w:pPr>
        <w:pStyle w:val="AnnexesClaneki"/>
        <w:ind w:hanging="425"/>
      </w:pPr>
      <w:r w:rsidRPr="006C3FD3">
        <w:t xml:space="preserve">The test shall be conducted according to the outline presented under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C3FD3">
        <w:t xml:space="preserve"> chapter 2.2.4.</w:t>
      </w:r>
    </w:p>
    <w:p w14:paraId="2D652036" w14:textId="77777777" w:rsidR="006655AC" w:rsidRPr="006C3FD3" w:rsidRDefault="006655AC" w:rsidP="00D71D47">
      <w:pPr>
        <w:pStyle w:val="AnnexesClaneki"/>
        <w:ind w:hanging="425"/>
      </w:pPr>
      <w:r w:rsidRPr="006C3FD3">
        <w:t>The roof thermocouple and the bath thermocouple in the main-hearth and shall be recorded at the end of the trial.</w:t>
      </w:r>
    </w:p>
    <w:p w14:paraId="1B9183D2" w14:textId="71F05869" w:rsidR="006655AC" w:rsidRPr="006C3FD3" w:rsidRDefault="006655AC" w:rsidP="00D71D47">
      <w:pPr>
        <w:pStyle w:val="AnnexesClaneki"/>
        <w:ind w:hanging="425"/>
      </w:pPr>
      <w:r w:rsidRPr="006C3FD3">
        <w:t>The fuel meter reading (natural gas, electrical) shall be recorded at the end of the test when the bath temperature 100 mm off the bottom of the hearth reaches 750</w:t>
      </w:r>
      <w:r w:rsidR="00C90558">
        <w:t> </w:t>
      </w:r>
      <w:r w:rsidRPr="006C3FD3">
        <w:t>°C. Fuel efficiency shall be based on the higher heating value of the fuel being used. The total fuel consumed shall be divided by the actual weights.</w:t>
      </w:r>
    </w:p>
    <w:p w14:paraId="387ADEB7" w14:textId="62E49BAF" w:rsidR="006655AC" w:rsidRDefault="006655AC" w:rsidP="00D71D47">
      <w:pPr>
        <w:pStyle w:val="AnnexesClaneki"/>
        <w:ind w:hanging="425"/>
      </w:pPr>
      <w:r w:rsidRPr="006C3FD3">
        <w:t>At the end of the test all thermocouples will be analy</w:t>
      </w:r>
      <w:r w:rsidR="00D916D4">
        <w:t>s</w:t>
      </w:r>
      <w:r w:rsidRPr="006C3FD3">
        <w:t>ed for increase or decrease in temperature. Bath and roof temperature must both be within + 5°C / - 2°C of those at the start of the test.</w:t>
      </w:r>
    </w:p>
    <w:p w14:paraId="5CBEDAA3" w14:textId="77777777" w:rsidR="006655AC" w:rsidRPr="00132FF6" w:rsidRDefault="006655AC" w:rsidP="00C95976">
      <w:pPr>
        <w:pStyle w:val="AnnexesClaneka"/>
      </w:pPr>
      <w:r w:rsidRPr="00132FF6">
        <w:t>Energy consumption</w:t>
      </w:r>
    </w:p>
    <w:p w14:paraId="20D675FC" w14:textId="7E4459FE" w:rsidR="006655AC" w:rsidRPr="00E95326" w:rsidRDefault="006655AC" w:rsidP="00C95976">
      <w:pPr>
        <w:pStyle w:val="AnnexesClaneki"/>
      </w:pPr>
      <w:bookmarkStart w:id="423" w:name="_Ref172125035"/>
      <w:r w:rsidRPr="00132FF6">
        <w:t xml:space="preserve">The energy consumed </w:t>
      </w:r>
      <w:r w:rsidR="00261277" w:rsidRPr="00132FF6">
        <w:t xml:space="preserve">during </w:t>
      </w:r>
      <w:r w:rsidR="008F6C73">
        <w:t xml:space="preserve">the </w:t>
      </w:r>
      <w:r w:rsidR="00261277">
        <w:t>duration</w:t>
      </w:r>
      <w:r w:rsidR="00261277" w:rsidRPr="00132FF6">
        <w:t xml:space="preserve"> </w:t>
      </w:r>
      <w:r w:rsidR="002E7876">
        <w:t xml:space="preserve">of one </w:t>
      </w:r>
      <w:r w:rsidR="0052665E">
        <w:t>melting</w:t>
      </w:r>
      <w:r w:rsidR="00EB1F8F">
        <w:t xml:space="preserve"> </w:t>
      </w:r>
      <w:r w:rsidR="002E7876">
        <w:t xml:space="preserve">cycle </w:t>
      </w:r>
      <w:r w:rsidR="00C92C1F">
        <w:t xml:space="preserve">as specified in </w:t>
      </w:r>
      <w:r w:rsidR="008F6C73">
        <w:t xml:space="preserve">point </w:t>
      </w:r>
      <w:r w:rsidR="008F6C73">
        <w:fldChar w:fldCharType="begin"/>
      </w:r>
      <w:r w:rsidR="008F6C73">
        <w:instrText xml:space="preserve"> REF _Ref172125234 \w \h </w:instrText>
      </w:r>
      <w:r w:rsidR="008F6C73">
        <w:fldChar w:fldCharType="separate"/>
      </w:r>
      <w:r w:rsidR="00F3445E">
        <w:t>3.10(a)</w:t>
      </w:r>
      <w:r w:rsidR="008F6C73">
        <w:fldChar w:fldCharType="end"/>
      </w:r>
      <w:r w:rsidR="008F6C73">
        <w:t xml:space="preserve"> of this Annex 3 above</w:t>
      </w:r>
      <w:r w:rsidR="00C92C1F">
        <w:t xml:space="preserve"> </w:t>
      </w:r>
      <w:r w:rsidRPr="00132FF6">
        <w:t>for natural gas and electric</w:t>
      </w:r>
      <w:r w:rsidR="002123C5">
        <w:t>ity</w:t>
      </w:r>
      <w:r w:rsidRPr="00132FF6">
        <w:t xml:space="preserve"> in kWh and transfer</w:t>
      </w:r>
      <w:r w:rsidR="008F6C73">
        <w:t>r</w:t>
      </w:r>
      <w:r w:rsidRPr="00132FF6">
        <w:t>ed into kWh/t (total = natural gas + electric</w:t>
      </w:r>
      <w:r w:rsidR="002123C5">
        <w:t>ity</w:t>
      </w:r>
      <w:r w:rsidRPr="00132FF6">
        <w:t>).</w:t>
      </w:r>
      <w:bookmarkEnd w:id="423"/>
    </w:p>
    <w:p w14:paraId="5E79050F" w14:textId="77777777" w:rsidR="006655AC" w:rsidRPr="005B6DCC" w:rsidRDefault="006655AC" w:rsidP="00C95976">
      <w:pPr>
        <w:pStyle w:val="AnnexesClaneka"/>
      </w:pPr>
      <w:r w:rsidRPr="005B6DCC">
        <w:t>Bath temperature</w:t>
      </w:r>
    </w:p>
    <w:p w14:paraId="63C3F959" w14:textId="77777777" w:rsidR="006655AC" w:rsidRPr="0008617A" w:rsidRDefault="006655AC" w:rsidP="00D71D47">
      <w:pPr>
        <w:pStyle w:val="AnnexesClaneki"/>
        <w:ind w:hanging="425"/>
      </w:pPr>
      <w:r w:rsidRPr="0008617A">
        <w:t>This trial will test the furnace control based on reaching high furnace setpoint in automatic mode. Temperature monitoring during this test is accomplished with the retractable thermocouple.</w:t>
      </w:r>
    </w:p>
    <w:p w14:paraId="7041B08F" w14:textId="77777777" w:rsidR="006655AC" w:rsidRPr="0008617A" w:rsidRDefault="006655AC" w:rsidP="00D71D47">
      <w:pPr>
        <w:pStyle w:val="AnnexesClaneki"/>
        <w:ind w:hanging="425"/>
      </w:pPr>
      <w:r w:rsidRPr="0008617A">
        <w:t>The furnace is melted to a planned capacity of 70 % and elevated to a 730 °C temperature.</w:t>
      </w:r>
    </w:p>
    <w:p w14:paraId="231F4700" w14:textId="77777777" w:rsidR="006655AC" w:rsidRPr="0008617A" w:rsidRDefault="006655AC" w:rsidP="00D71D47">
      <w:pPr>
        <w:pStyle w:val="AnnexesClaneki"/>
        <w:ind w:hanging="425"/>
      </w:pPr>
      <w:r w:rsidRPr="0008617A">
        <w:t>A cold-dry charge 15 % is charged and the door is closed to allow the combustion system to take over.</w:t>
      </w:r>
    </w:p>
    <w:p w14:paraId="01F397F5" w14:textId="6371F912" w:rsidR="006655AC" w:rsidRPr="0008617A" w:rsidRDefault="006655AC" w:rsidP="00D71D47">
      <w:pPr>
        <w:pStyle w:val="AnnexesClaneki"/>
        <w:ind w:hanging="425"/>
      </w:pPr>
      <w:r w:rsidRPr="0008617A">
        <w:t>While stirring the thermocouple is extended for 1 minute immersion periods every 5</w:t>
      </w:r>
      <w:r w:rsidR="009C3F4F">
        <w:t> </w:t>
      </w:r>
      <w:r w:rsidRPr="0008617A">
        <w:t>minutes.</w:t>
      </w:r>
    </w:p>
    <w:p w14:paraId="79193405" w14:textId="77777777" w:rsidR="006655AC" w:rsidRPr="0008617A" w:rsidRDefault="006655AC" w:rsidP="00D71D47">
      <w:pPr>
        <w:pStyle w:val="AnnexesClaneki"/>
        <w:ind w:hanging="425"/>
      </w:pPr>
      <w:r w:rsidRPr="0008617A">
        <w:t>The melting progression is monitored until the initial 730 °C setpoint is met.</w:t>
      </w:r>
    </w:p>
    <w:p w14:paraId="56ED8F7D" w14:textId="77777777" w:rsidR="006655AC" w:rsidRPr="0008617A" w:rsidRDefault="006655AC" w:rsidP="00D71D47">
      <w:pPr>
        <w:pStyle w:val="AnnexesClaneki"/>
        <w:ind w:hanging="425"/>
      </w:pPr>
      <w:r w:rsidRPr="0008617A">
        <w:t>Once the metal temperature stabilizes, the actual bath temperatures are reviewed and the over or undershoot shall be determined.</w:t>
      </w:r>
    </w:p>
    <w:p w14:paraId="72A69FEC" w14:textId="77777777" w:rsidR="006655AC" w:rsidRPr="0008617A" w:rsidRDefault="006655AC" w:rsidP="00D71D47">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7D52280D" w14:textId="77777777" w:rsidR="006655AC" w:rsidRPr="005B6DCC" w:rsidRDefault="006655AC" w:rsidP="00054692">
      <w:pPr>
        <w:pStyle w:val="AnnexesClaneka"/>
        <w:keepNext/>
        <w:widowControl/>
      </w:pPr>
      <w:r w:rsidRPr="005B6DCC">
        <w:t>Roof temperature</w:t>
      </w:r>
    </w:p>
    <w:p w14:paraId="53D77CB9" w14:textId="77777777" w:rsidR="006655AC" w:rsidRPr="005B6DCC" w:rsidRDefault="006655AC" w:rsidP="00D71D47">
      <w:pPr>
        <w:pStyle w:val="ENClaneki"/>
        <w:tabs>
          <w:tab w:val="clear" w:pos="1418"/>
          <w:tab w:val="num" w:pos="1560"/>
        </w:tabs>
        <w:ind w:left="1560"/>
        <w:rPr>
          <w:lang w:val="en-GB"/>
        </w:rPr>
      </w:pPr>
      <w:r w:rsidRPr="005B6DCC">
        <w:rPr>
          <w:lang w:val="en-GB"/>
        </w:rPr>
        <w:t>This trial will test the functionality of furnace controls when the furnace reaches the high roof setpoint and High limit.</w:t>
      </w:r>
    </w:p>
    <w:p w14:paraId="0CD8A4BE" w14:textId="77777777" w:rsidR="006655AC" w:rsidRPr="005B6DCC" w:rsidRDefault="006655AC" w:rsidP="00D71D47">
      <w:pPr>
        <w:pStyle w:val="ENClaneki"/>
        <w:tabs>
          <w:tab w:val="clear" w:pos="1418"/>
          <w:tab w:val="num" w:pos="1560"/>
        </w:tabs>
        <w:ind w:left="1560"/>
        <w:rPr>
          <w:lang w:val="en-GB"/>
        </w:rPr>
      </w:pPr>
      <w:r w:rsidRPr="005B6DCC">
        <w:rPr>
          <w:lang w:val="en-GB"/>
        </w:rPr>
        <w:lastRenderedPageBreak/>
        <w:t xml:space="preserve">With a </w:t>
      </w:r>
      <w:r w:rsidRPr="003011CD">
        <w:rPr>
          <w:lang w:val="en-GB"/>
        </w:rPr>
        <w:t>relatively</w:t>
      </w:r>
      <w:r w:rsidRPr="005B6DCC">
        <w:rPr>
          <w:lang w:val="en-GB"/>
        </w:rPr>
        <w:t xml:space="preserve"> new type R thermocouple installed, within 25 mm of the roof, the burner must shut off when the thermocouple measures 1200 ℃.</w:t>
      </w:r>
    </w:p>
    <w:p w14:paraId="6E34D733" w14:textId="77777777" w:rsidR="006655AC" w:rsidRPr="005B6DCC" w:rsidRDefault="006655AC" w:rsidP="00C95976">
      <w:pPr>
        <w:pStyle w:val="AnnexesClaneka"/>
      </w:pPr>
      <w:r w:rsidRPr="005B6DCC">
        <w:t xml:space="preserve">Holding capacity of </w:t>
      </w:r>
      <w:r>
        <w:t>2</w:t>
      </w:r>
      <w:r w:rsidRPr="005B6DCC">
        <w:t>5 MT</w:t>
      </w:r>
    </w:p>
    <w:p w14:paraId="7C30B8FC" w14:textId="77777777" w:rsidR="006655AC" w:rsidRPr="005B6DCC" w:rsidRDefault="006655AC" w:rsidP="00D71D47">
      <w:pPr>
        <w:pStyle w:val="AnnexesClaneki"/>
        <w:ind w:hanging="425"/>
      </w:pPr>
      <w:r w:rsidRPr="005B6DCC">
        <w:t xml:space="preserve">The actual capacity of the melting furnaces will be proven to be a minimum of </w:t>
      </w:r>
      <w:r>
        <w:t>2</w:t>
      </w:r>
      <w:r w:rsidRPr="005B6DCC">
        <w:t>5</w:t>
      </w:r>
      <w:r>
        <w:t> </w:t>
      </w:r>
      <w:r w:rsidRPr="005B6DCC">
        <w:t>MT.</w:t>
      </w:r>
    </w:p>
    <w:p w14:paraId="74358651" w14:textId="77777777" w:rsidR="006655AC" w:rsidRPr="005B6DCC" w:rsidRDefault="006655AC" w:rsidP="00D71D47">
      <w:pPr>
        <w:pStyle w:val="AnnexesClaneki"/>
        <w:ind w:hanging="425"/>
      </w:pPr>
      <w:r w:rsidRPr="005B6DCC">
        <w:t>All material for the first and subsequent charges of the furnace will be weighed prior to being placed in the furnace.</w:t>
      </w:r>
    </w:p>
    <w:p w14:paraId="446ECB7C" w14:textId="77777777" w:rsidR="006655AC" w:rsidRPr="005B6DCC" w:rsidRDefault="006655AC" w:rsidP="00D71D47">
      <w:pPr>
        <w:pStyle w:val="AnnexesClaneki"/>
        <w:ind w:hanging="425"/>
      </w:pPr>
      <w:r w:rsidRPr="005B6DCC">
        <w:t>An allowance for a 3 % melt loss shall be given when calculating the melted amount used in the calculation.</w:t>
      </w:r>
    </w:p>
    <w:p w14:paraId="698129D6" w14:textId="77777777" w:rsidR="006655AC" w:rsidRPr="005B6DCC" w:rsidRDefault="006655AC" w:rsidP="00D71D47">
      <w:pPr>
        <w:pStyle w:val="AnnexesClaneki"/>
        <w:ind w:hanging="425"/>
      </w:pPr>
      <w:r w:rsidRPr="005B6DCC">
        <w:t>No saw or light gauge scrap may be charged during this test.</w:t>
      </w:r>
    </w:p>
    <w:p w14:paraId="1B2EF61F" w14:textId="77777777" w:rsidR="006655AC" w:rsidRDefault="006655AC" w:rsidP="00D71D47">
      <w:pPr>
        <w:pStyle w:val="AnnexesClaneki"/>
        <w:ind w:hanging="425"/>
      </w:pPr>
      <w:r w:rsidRPr="005B6DCC">
        <w:t>Once the furnace is full, the weights will be totalled for actual bath capacity.</w:t>
      </w:r>
    </w:p>
    <w:p w14:paraId="73A4D501" w14:textId="77777777" w:rsidR="006655AC" w:rsidRPr="009D4699" w:rsidRDefault="006655AC" w:rsidP="00C95976">
      <w:pPr>
        <w:pStyle w:val="AnnexesClaneka"/>
      </w:pPr>
      <w:bookmarkStart w:id="424" w:name="_Ref172125147"/>
      <w:r w:rsidRPr="009D4699">
        <w:t>Holding Energy (Warm) (1 x Three hour Cycles Test)</w:t>
      </w:r>
      <w:bookmarkEnd w:id="424"/>
    </w:p>
    <w:p w14:paraId="158C8E16" w14:textId="77777777" w:rsidR="006655AC" w:rsidRPr="009D4699" w:rsidRDefault="006655AC" w:rsidP="00D71D47">
      <w:pPr>
        <w:pStyle w:val="AnnexesClaneki"/>
        <w:ind w:hanging="425"/>
      </w:pPr>
      <w:r w:rsidRPr="009D4699">
        <w:t>Fuel consumptions (natural gas, electrical) have to be exactly monitored and noted at start of the test.</w:t>
      </w:r>
    </w:p>
    <w:p w14:paraId="4C33AC3F" w14:textId="77777777" w:rsidR="006655AC" w:rsidRPr="009D4699" w:rsidRDefault="006655AC" w:rsidP="00D71D47">
      <w:pPr>
        <w:pStyle w:val="AnnexesClaneki"/>
        <w:ind w:hanging="425"/>
      </w:pPr>
      <w:r w:rsidRPr="009D4699">
        <w:t>The furnace main hearth shall be drossed completely prior to starting the trial holding cycle period.</w:t>
      </w:r>
    </w:p>
    <w:p w14:paraId="7563C6F3" w14:textId="77777777" w:rsidR="006655AC" w:rsidRPr="009D4699" w:rsidRDefault="006655AC" w:rsidP="00D71D47">
      <w:pPr>
        <w:pStyle w:val="AnnexesClaneki"/>
        <w:ind w:hanging="425"/>
      </w:pPr>
      <w:r w:rsidRPr="009D4699">
        <w:t>The roof thermocouple and the bath thermocouple in the main-hearth and shall be recorded at the start of the trial period.</w:t>
      </w:r>
    </w:p>
    <w:p w14:paraId="0FD43EDC" w14:textId="77777777" w:rsidR="006655AC" w:rsidRPr="009D4699" w:rsidRDefault="006655AC" w:rsidP="00D71D47">
      <w:pPr>
        <w:pStyle w:val="AnnexesClaneki"/>
        <w:ind w:hanging="425"/>
      </w:pPr>
      <w:r w:rsidRPr="009D4699">
        <w:t>The door shall be opened, the metal allowed to stabilize at a temperature above the casting temperature, approximately 725 °C., after a quick stir. The door closed.</w:t>
      </w:r>
    </w:p>
    <w:p w14:paraId="5C7C24A9" w14:textId="19483BF6" w:rsidR="006655AC" w:rsidRPr="009D4699" w:rsidRDefault="006655AC" w:rsidP="00D71D47">
      <w:pPr>
        <w:pStyle w:val="AnnexesClaneki"/>
        <w:ind w:hanging="425"/>
      </w:pPr>
      <w:r w:rsidRPr="009D4699">
        <w:t xml:space="preserve">With a Thermocouple </w:t>
      </w:r>
      <w:r w:rsidR="00104273">
        <w:t>100 mm</w:t>
      </w:r>
      <w:r w:rsidRPr="009D4699">
        <w:t xml:space="preserve"> off the furnace floor, the holding-heating Natural Gas Combustion unit shall be engaged.</w:t>
      </w:r>
    </w:p>
    <w:p w14:paraId="21973DB7" w14:textId="77777777" w:rsidR="006655AC" w:rsidRPr="009D4699" w:rsidRDefault="006655AC" w:rsidP="00D71D47">
      <w:pPr>
        <w:pStyle w:val="AnnexesClaneki"/>
        <w:ind w:hanging="425"/>
      </w:pPr>
      <w:r w:rsidRPr="009D4699">
        <w:t xml:space="preserve">One (1) three hour Cycle shall be monitored. </w:t>
      </w:r>
    </w:p>
    <w:p w14:paraId="4227528C" w14:textId="77777777" w:rsidR="006655AC" w:rsidRPr="009D4699" w:rsidRDefault="006655AC" w:rsidP="00D71D47">
      <w:pPr>
        <w:pStyle w:val="AnnexesClaneki"/>
        <w:ind w:hanging="425"/>
      </w:pPr>
      <w:r w:rsidRPr="009D4699">
        <w:t>The roof thermocouple and the bath thermocouple in the main-hearth and shall be recorded at the end of the trial.</w:t>
      </w:r>
    </w:p>
    <w:p w14:paraId="7996A01E" w14:textId="77777777" w:rsidR="006655AC" w:rsidRPr="009D4699" w:rsidRDefault="006655AC" w:rsidP="00D71D47">
      <w:pPr>
        <w:pStyle w:val="AnnexesClaneki"/>
        <w:ind w:hanging="425"/>
      </w:pPr>
      <w:r w:rsidRPr="009D4699">
        <w:t>Fuel consumptions (natural gas, electrical) shall be recorded during the trial period for eventual analysis.</w:t>
      </w:r>
    </w:p>
    <w:p w14:paraId="2289A83E" w14:textId="3D1175F0" w:rsidR="006655AC" w:rsidRPr="009D4699" w:rsidRDefault="006655AC" w:rsidP="00D71D47">
      <w:pPr>
        <w:pStyle w:val="AnnexesClaneki"/>
        <w:ind w:hanging="425"/>
      </w:pPr>
      <w:r w:rsidRPr="009D4699">
        <w:t>At the conclusion of the three hour Cycle, the cycle shall be analy</w:t>
      </w:r>
      <w:r w:rsidR="00D916D4">
        <w:t>s</w:t>
      </w:r>
      <w:r w:rsidRPr="009D4699">
        <w:t>ed during the holding period.</w:t>
      </w:r>
    </w:p>
    <w:p w14:paraId="16082A6B" w14:textId="0F82210E" w:rsidR="006655AC" w:rsidRPr="009D4699" w:rsidRDefault="006655AC" w:rsidP="00D71D47">
      <w:pPr>
        <w:pStyle w:val="AnnexesClaneki"/>
        <w:ind w:hanging="425"/>
      </w:pPr>
      <w:r w:rsidRPr="009D4699">
        <w:t>During the three hour Cycle period, the electrical and Natural Gas energy vs time will be analy</w:t>
      </w:r>
      <w:r w:rsidR="00D916D4">
        <w:t>s</w:t>
      </w:r>
      <w:r w:rsidRPr="009D4699">
        <w:t xml:space="preserve">ed by both </w:t>
      </w:r>
      <w:r w:rsidR="00D916D4">
        <w:t>P</w:t>
      </w:r>
      <w:r w:rsidRPr="009D4699">
        <w:t>arties and the warr</w:t>
      </w:r>
      <w:r w:rsidR="00D66BCF">
        <w:t>a</w:t>
      </w:r>
      <w:r w:rsidRPr="009D4699">
        <w:t xml:space="preserve">nty consumption in Table </w:t>
      </w:r>
      <w:r w:rsidR="008B1A26">
        <w:t>7</w:t>
      </w:r>
      <w:r w:rsidR="00837774">
        <w:t>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 xml:space="preserve"> shall be compared.</w:t>
      </w:r>
    </w:p>
    <w:p w14:paraId="525000D2" w14:textId="77777777" w:rsidR="006655AC" w:rsidRPr="009D4699" w:rsidRDefault="006655AC" w:rsidP="00D71D47">
      <w:pPr>
        <w:pStyle w:val="AnnexesClaneki"/>
        <w:ind w:hanging="425"/>
      </w:pPr>
      <w:r w:rsidRPr="009D4699">
        <w:t>A suitable test period shall be not less than one (1) hour shall be selected.</w:t>
      </w:r>
    </w:p>
    <w:p w14:paraId="623C49BC" w14:textId="02CEAE68" w:rsidR="006655AC" w:rsidRPr="009D4699" w:rsidRDefault="006655AC" w:rsidP="00D71D47">
      <w:pPr>
        <w:pStyle w:val="AnnexesClaneki"/>
        <w:ind w:hanging="425"/>
      </w:pPr>
      <w:r w:rsidRPr="009D4699">
        <w:t xml:space="preserve">During this test period, the electrical energy and Natural Gas vs time shall be under the threshold presented in </w:t>
      </w:r>
      <w:r w:rsidRPr="0005296F">
        <w:t xml:space="preserve">Table </w:t>
      </w:r>
      <w:r w:rsidR="008B58F2">
        <w:t>7</w:t>
      </w:r>
      <w:r w:rsidR="00837774">
        <w:t xml:space="preserve">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9D4699">
        <w:t>.</w:t>
      </w:r>
    </w:p>
    <w:p w14:paraId="3DE59C25" w14:textId="77777777" w:rsidR="006655AC" w:rsidRPr="009D4699" w:rsidRDefault="006655AC" w:rsidP="00D71D47">
      <w:pPr>
        <w:pStyle w:val="AnnexesClaneki"/>
        <w:ind w:hanging="425"/>
      </w:pPr>
      <w:r w:rsidRPr="009D4699">
        <w:t>In the event a suitable time duration under this threshold cannot be found, two weeks will be given for Contractor to correct the deficiency and the start shall be repeated.</w:t>
      </w:r>
    </w:p>
    <w:p w14:paraId="2CA41208" w14:textId="2958B10C" w:rsidR="006655AC" w:rsidRPr="009D4699" w:rsidRDefault="006655AC" w:rsidP="00D71D47">
      <w:pPr>
        <w:pStyle w:val="AnnexesClaneki"/>
        <w:ind w:hanging="425"/>
      </w:pPr>
      <w:r w:rsidRPr="009D4699">
        <w:lastRenderedPageBreak/>
        <w:t>At the end of the test all thermocouples will be analy</w:t>
      </w:r>
      <w:r w:rsidR="0012654E">
        <w:t>s</w:t>
      </w:r>
      <w:r w:rsidRPr="009D4699">
        <w:t>ed for increase or decrease in temperature. Bath and roof temperature must both be within + 5 °C / - 2 °C of those at the start of the test.</w:t>
      </w:r>
    </w:p>
    <w:p w14:paraId="2D548789" w14:textId="77777777" w:rsidR="006655AC" w:rsidRPr="005B6DCC" w:rsidRDefault="006655AC" w:rsidP="00C95976">
      <w:pPr>
        <w:pStyle w:val="AnnexesClaneka"/>
      </w:pPr>
      <w:r w:rsidRPr="005B6DCC">
        <w:t>NOx emissions</w:t>
      </w:r>
    </w:p>
    <w:p w14:paraId="1EE06950" w14:textId="77777777" w:rsidR="006655AC" w:rsidRPr="005B6DCC" w:rsidRDefault="006655AC" w:rsidP="00D71D47">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2234F409" w14:textId="77777777" w:rsidR="006655AC" w:rsidRPr="005B6DCC" w:rsidRDefault="006655AC" w:rsidP="00D71D47">
      <w:pPr>
        <w:pStyle w:val="AnnexesClaneki"/>
        <w:ind w:hanging="425"/>
      </w:pPr>
      <w:r w:rsidRPr="005B6DCC">
        <w:t>Test method to comply with Customers’ environmental requirements.</w:t>
      </w:r>
    </w:p>
    <w:p w14:paraId="6482CC2B" w14:textId="77777777" w:rsidR="006655AC" w:rsidRPr="005B6DCC" w:rsidRDefault="006655AC" w:rsidP="006E4D6E">
      <w:pPr>
        <w:pStyle w:val="AnnexesClaneka"/>
      </w:pPr>
      <w:r w:rsidRPr="005B6DCC">
        <w:t>Overall noise level in operation</w:t>
      </w:r>
    </w:p>
    <w:p w14:paraId="08DF71BB" w14:textId="61E64955" w:rsidR="006655AC" w:rsidRPr="005B6DCC" w:rsidRDefault="006655AC" w:rsidP="00D71D47">
      <w:pPr>
        <w:pStyle w:val="AnnexesClaneki"/>
        <w:ind w:hanging="425"/>
      </w:pPr>
      <w:r w:rsidRPr="005B6DCC">
        <w:t>During the heating test and during the holding test, a hand-held noise meter will be moved around the equipment. Noise levels must remain below 82 dbA at greater than 1 meter from the supplied equipment to pass this test.</w:t>
      </w:r>
    </w:p>
    <w:p w14:paraId="7F1AB9D1" w14:textId="77777777" w:rsidR="006655AC" w:rsidRPr="005B6DCC" w:rsidRDefault="006655AC" w:rsidP="006E4D6E">
      <w:pPr>
        <w:pStyle w:val="AnnexesClaneka"/>
      </w:pPr>
      <w:r w:rsidRPr="005B6DCC">
        <w:t>Furnace pressure control</w:t>
      </w:r>
    </w:p>
    <w:p w14:paraId="3F57918B" w14:textId="77777777" w:rsidR="006655AC" w:rsidRPr="0005033F" w:rsidRDefault="006655AC" w:rsidP="00D71D47">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D775CD6" w14:textId="5A983737" w:rsidR="006655AC" w:rsidRPr="001E0C20" w:rsidRDefault="006655AC" w:rsidP="00D71D47">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07314155" w14:textId="526AC06C" w:rsidR="006655AC" w:rsidRDefault="00D71D47" w:rsidP="006E4D6E">
      <w:pPr>
        <w:pStyle w:val="AnnexesClanek11"/>
      </w:pPr>
      <w:r>
        <w:t>During the Initial Operation Tests of h</w:t>
      </w:r>
      <w:r w:rsidR="006655AC">
        <w:t>olding</w:t>
      </w:r>
      <w:r w:rsidR="006655AC" w:rsidRPr="0079290D">
        <w:t xml:space="preserve"> furnace</w:t>
      </w:r>
      <w:r>
        <w:t xml:space="preserve">s </w:t>
      </w:r>
      <w:r w:rsidR="00054692">
        <w:t>within the Second Part of the Equipment and the Third Part of the Equipment</w:t>
      </w:r>
      <w:r>
        <w:t>, the following parameters and conditions shall further apply and be fulfilled:</w:t>
      </w:r>
    </w:p>
    <w:p w14:paraId="07A40737" w14:textId="77777777" w:rsidR="006655AC" w:rsidRPr="001B4D7F" w:rsidRDefault="006655AC" w:rsidP="006E4D6E">
      <w:pPr>
        <w:pStyle w:val="AnnexesClaneka"/>
      </w:pPr>
      <w:bookmarkStart w:id="425" w:name="_Ref172125369"/>
      <w:r w:rsidRPr="001B4D7F">
        <w:t>Heating rate (Warm)</w:t>
      </w:r>
      <w:bookmarkEnd w:id="425"/>
    </w:p>
    <w:p w14:paraId="3AB57856" w14:textId="77777777" w:rsidR="006655AC" w:rsidRPr="001B4D7F" w:rsidRDefault="006655AC" w:rsidP="00D71D47">
      <w:pPr>
        <w:pStyle w:val="AnnexesClaneki"/>
        <w:ind w:hanging="425"/>
      </w:pPr>
      <w:r w:rsidRPr="001B4D7F">
        <w:t>The roof thermocouple and the bath temperature in the main-hearth shall be checked prior to the commencement of the trial.</w:t>
      </w:r>
    </w:p>
    <w:p w14:paraId="5ED64D4A" w14:textId="77777777" w:rsidR="006655AC" w:rsidRDefault="006655AC" w:rsidP="00D71D47">
      <w:pPr>
        <w:pStyle w:val="AnnexesClaneki"/>
        <w:ind w:hanging="425"/>
      </w:pPr>
      <w:r w:rsidRPr="001B4D7F">
        <w:t>The electrical consumption shall be recorded at the start of the test and the end of the test period of all equipment related to the holding furnace.</w:t>
      </w:r>
    </w:p>
    <w:p w14:paraId="5E5FE5C0" w14:textId="77777777" w:rsidR="006655AC" w:rsidRPr="007829F5" w:rsidRDefault="006655AC" w:rsidP="00D71D47">
      <w:pPr>
        <w:pStyle w:val="AnnexesClaneki"/>
        <w:ind w:hanging="425"/>
      </w:pPr>
      <w:r w:rsidRPr="001B4D7F">
        <w:t xml:space="preserve">The furnace shall prove the ability to raise the molten temperature </w:t>
      </w:r>
      <w:r w:rsidRPr="001C73B4">
        <w:t>30 °C</w:t>
      </w:r>
      <w:r w:rsidRPr="001B4D7F">
        <w:t>/hr.</w:t>
      </w:r>
    </w:p>
    <w:p w14:paraId="1FFDD6BC" w14:textId="77777777" w:rsidR="006655AC" w:rsidRPr="001B4D7F" w:rsidRDefault="006655AC" w:rsidP="00D71D47">
      <w:pPr>
        <w:pStyle w:val="AnnexesClaneki"/>
        <w:ind w:hanging="425"/>
      </w:pPr>
      <w:r w:rsidRPr="001B4D7F">
        <w:t>The furnace main hearth shall be drossed completely prior to the starting the trial heating cycle.</w:t>
      </w:r>
    </w:p>
    <w:p w14:paraId="6823B7EC" w14:textId="77777777" w:rsidR="006655AC" w:rsidRPr="001B4D7F" w:rsidRDefault="006655AC" w:rsidP="00D71D47">
      <w:pPr>
        <w:pStyle w:val="AnnexesClaneki"/>
        <w:ind w:hanging="425"/>
      </w:pPr>
      <w:r w:rsidRPr="001B4D7F">
        <w:t>The roof thermocouple and the bath thermocouple in the main-hearth and shall be recorded at the start of the trial.</w:t>
      </w:r>
    </w:p>
    <w:p w14:paraId="3D53B978" w14:textId="77777777" w:rsidR="006655AC" w:rsidRPr="001B4D7F" w:rsidRDefault="006655AC" w:rsidP="00D71D47">
      <w:pPr>
        <w:pStyle w:val="AnnexesClaneki"/>
        <w:ind w:hanging="425"/>
      </w:pPr>
      <w:r w:rsidRPr="001B4D7F">
        <w:t>Molten transferred from the melting furnaces to a level 100 mm below the freeboard.</w:t>
      </w:r>
    </w:p>
    <w:p w14:paraId="4FFEF72D" w14:textId="77777777" w:rsidR="006655AC" w:rsidRPr="001B4D7F" w:rsidRDefault="006655AC" w:rsidP="00D71D47">
      <w:pPr>
        <w:pStyle w:val="AnnexesClaneki"/>
        <w:ind w:hanging="425"/>
      </w:pPr>
      <w:r w:rsidRPr="001B4D7F">
        <w:t>The door shall be opened, the metal allowed to stabilize at a temperature above 700</w:t>
      </w:r>
      <w:r>
        <w:t> </w:t>
      </w:r>
      <w:r w:rsidRPr="001B4D7F">
        <w:t>°C, after a quick stir. The door closed.</w:t>
      </w:r>
    </w:p>
    <w:p w14:paraId="035D573D" w14:textId="6D1A6A6D" w:rsidR="006655AC" w:rsidRPr="001B4D7F" w:rsidRDefault="006655AC" w:rsidP="00D71D47">
      <w:pPr>
        <w:pStyle w:val="AnnexesClaneki"/>
        <w:ind w:hanging="425"/>
      </w:pPr>
      <w:r w:rsidRPr="001B4D7F">
        <w:lastRenderedPageBreak/>
        <w:t xml:space="preserve">With a Thermocouple </w:t>
      </w:r>
      <w:r w:rsidR="004E2063">
        <w:t>100 mm</w:t>
      </w:r>
      <w:r w:rsidRPr="001B4D7F">
        <w:t xml:space="preserve"> off the furnace floor, the heating unit shall be engaged, the test shall be considered complete when the bath thermocouple in the main hearth, measures a temperature </w:t>
      </w:r>
      <w:r w:rsidR="00FC1914">
        <w:t>100 mm</w:t>
      </w:r>
      <w:r w:rsidRPr="001B4D7F">
        <w:t xml:space="preserve"> above the furnace floor over 7</w:t>
      </w:r>
      <w:r>
        <w:t>3</w:t>
      </w:r>
      <w:r w:rsidRPr="001B4D7F">
        <w:t>0 °C.</w:t>
      </w:r>
    </w:p>
    <w:p w14:paraId="2EE86321" w14:textId="77777777" w:rsidR="006655AC" w:rsidRPr="001B4D7F" w:rsidRDefault="006655AC" w:rsidP="00D71D47">
      <w:pPr>
        <w:pStyle w:val="AnnexesClaneki"/>
        <w:ind w:hanging="425"/>
      </w:pPr>
      <w:r w:rsidRPr="001B4D7F">
        <w:t>The roof thermocouple and the bath thermocouple in the main-hearth and shall be recorded at the end of the trial.</w:t>
      </w:r>
    </w:p>
    <w:p w14:paraId="242FA3A9" w14:textId="77777777" w:rsidR="006655AC" w:rsidRPr="001B4D7F" w:rsidRDefault="006655AC" w:rsidP="00D71D47">
      <w:pPr>
        <w:pStyle w:val="AnnexesClaneki"/>
        <w:ind w:hanging="425"/>
      </w:pPr>
      <w:r w:rsidRPr="001B4D7F">
        <w:t>The electrical meter reading shall be recorded at the start of the test and the end of the test period. The total energy consumed shall be divided by the actual weights.</w:t>
      </w:r>
    </w:p>
    <w:p w14:paraId="52A6467C" w14:textId="77777777" w:rsidR="006655AC" w:rsidRPr="001F379B" w:rsidRDefault="006655AC" w:rsidP="00D71D47">
      <w:pPr>
        <w:pStyle w:val="AnnexesClaneki"/>
        <w:ind w:hanging="425"/>
      </w:pPr>
      <w:r w:rsidRPr="001B4D7F">
        <w:t>At the end of the test all thermocouples will be analysed for increase or decrease in temperature. Bath and roof temperature must both be within + 5 °C / - 2 °C of those at the start of the test.</w:t>
      </w:r>
    </w:p>
    <w:p w14:paraId="4FEAF6CF" w14:textId="77777777" w:rsidR="006655AC" w:rsidRPr="005B6DCC" w:rsidRDefault="006655AC" w:rsidP="00D71D47">
      <w:pPr>
        <w:pStyle w:val="AnnexesClaneka"/>
        <w:keepNext/>
      </w:pPr>
      <w:bookmarkStart w:id="426" w:name="_Ref172125392"/>
      <w:r w:rsidRPr="005B6DCC">
        <w:t>Holding rate (Warm)</w:t>
      </w:r>
      <w:r>
        <w:t xml:space="preserve"> – </w:t>
      </w:r>
      <w:r w:rsidRPr="00B07621">
        <w:t>Three (3) Consequence Cycle Test</w:t>
      </w:r>
      <w:bookmarkEnd w:id="426"/>
    </w:p>
    <w:p w14:paraId="040B5565" w14:textId="77777777" w:rsidR="006655AC" w:rsidRPr="00A310B4" w:rsidRDefault="006655AC" w:rsidP="00D71D47">
      <w:pPr>
        <w:pStyle w:val="AnnexesClaneki"/>
        <w:ind w:hanging="425"/>
      </w:pPr>
      <w:r w:rsidRPr="00A310B4">
        <w:t>The roof thermocouple and the bath temperature in the main-hearth shall be checked prior to the commencement of the trial.</w:t>
      </w:r>
    </w:p>
    <w:p w14:paraId="41D7B046" w14:textId="77777777" w:rsidR="006655AC" w:rsidRPr="00A310B4" w:rsidRDefault="006655AC" w:rsidP="00D71D47">
      <w:pPr>
        <w:pStyle w:val="AnnexesClaneki"/>
        <w:ind w:hanging="425"/>
      </w:pPr>
      <w:r w:rsidRPr="00A310B4">
        <w:t>The electrical consumption shall be recorded at the start of the test and the end of the test period of all equipment related to the holding furnace.</w:t>
      </w:r>
    </w:p>
    <w:p w14:paraId="0A924A32" w14:textId="77777777" w:rsidR="006655AC" w:rsidRPr="00A310B4" w:rsidRDefault="006655AC" w:rsidP="00D71D47">
      <w:pPr>
        <w:pStyle w:val="AnnexesClaneki"/>
        <w:ind w:hanging="425"/>
      </w:pPr>
      <w:r w:rsidRPr="00A310B4">
        <w:t>The furnace main hearth shall be drossed completely prior to the starting the trial heating cycle.</w:t>
      </w:r>
    </w:p>
    <w:p w14:paraId="29350EB2" w14:textId="77777777" w:rsidR="006655AC" w:rsidRPr="00A310B4" w:rsidRDefault="006655AC" w:rsidP="00D71D47">
      <w:pPr>
        <w:pStyle w:val="AnnexesClaneki"/>
        <w:ind w:hanging="425"/>
      </w:pPr>
      <w:r w:rsidRPr="00A310B4">
        <w:t>The roof thermocouple and the bath thermocouple in the main-hearth and shall be recorded at the start of the trial.</w:t>
      </w:r>
    </w:p>
    <w:p w14:paraId="738194C8" w14:textId="77777777" w:rsidR="006655AC" w:rsidRPr="00A310B4" w:rsidRDefault="006655AC" w:rsidP="00D71D47">
      <w:pPr>
        <w:pStyle w:val="AnnexesClaneki"/>
        <w:ind w:hanging="425"/>
      </w:pPr>
      <w:r w:rsidRPr="00A310B4">
        <w:t>Molten transferred from the melting furnaces to a level 100 mm below the freeboard.</w:t>
      </w:r>
    </w:p>
    <w:p w14:paraId="4D35BFDB" w14:textId="77777777" w:rsidR="006655AC" w:rsidRPr="00A310B4" w:rsidRDefault="006655AC" w:rsidP="00D71D47">
      <w:pPr>
        <w:pStyle w:val="AnnexesClaneki"/>
        <w:ind w:hanging="425"/>
      </w:pPr>
      <w:r w:rsidRPr="00A310B4">
        <w:t>The door shall be opened, the metal allowed to stabilize at a temperature above 725</w:t>
      </w:r>
      <w:r>
        <w:t> </w:t>
      </w:r>
      <w:r w:rsidRPr="00A310B4">
        <w:t>°C, after a quick stir. The door closed.</w:t>
      </w:r>
    </w:p>
    <w:p w14:paraId="220E107F" w14:textId="3B947F48" w:rsidR="006655AC" w:rsidRPr="00A310B4" w:rsidRDefault="006655AC" w:rsidP="00D71D47">
      <w:pPr>
        <w:pStyle w:val="AnnexesClaneki"/>
        <w:ind w:hanging="425"/>
      </w:pPr>
      <w:r w:rsidRPr="00A310B4">
        <w:t xml:space="preserve">With a Thermocouple </w:t>
      </w:r>
      <w:r w:rsidR="004E2063">
        <w:t>100 mm</w:t>
      </w:r>
      <w:r w:rsidRPr="00A310B4">
        <w:t xml:space="preserve"> off the furnace floor, the heating unit shall be engaged.</w:t>
      </w:r>
    </w:p>
    <w:p w14:paraId="109BAD1C" w14:textId="77777777" w:rsidR="006655AC" w:rsidRPr="00B07621" w:rsidRDefault="006655AC" w:rsidP="00D71D47">
      <w:pPr>
        <w:pStyle w:val="AnnexesClaneki"/>
        <w:ind w:hanging="425"/>
      </w:pPr>
      <w:r w:rsidRPr="00B07621">
        <w:t>Three (3) Consecutive Cycles</w:t>
      </w:r>
    </w:p>
    <w:p w14:paraId="3F4CBDE6" w14:textId="77777777" w:rsidR="006655AC" w:rsidRPr="00A310B4" w:rsidRDefault="006655AC" w:rsidP="00D71D47">
      <w:pPr>
        <w:pStyle w:val="AnnexesClaneki"/>
        <w:ind w:hanging="425"/>
      </w:pPr>
      <w:r w:rsidRPr="00A310B4">
        <w:t>The roof thermocouple and the bath thermocouple in the main-hearth and shall be recorded at the end of the trial.</w:t>
      </w:r>
    </w:p>
    <w:p w14:paraId="7E1DF944" w14:textId="77777777" w:rsidR="006655AC" w:rsidRPr="00127480" w:rsidRDefault="006655AC" w:rsidP="00D71D47">
      <w:pPr>
        <w:pStyle w:val="AnnexesClaneki"/>
        <w:ind w:hanging="425"/>
      </w:pPr>
      <w:r w:rsidRPr="00127480">
        <w:t>The electrical meter reading shall be recorded at the start of the test and the end of the test period.</w:t>
      </w:r>
    </w:p>
    <w:p w14:paraId="5EF0A84D" w14:textId="30EC8366" w:rsidR="006655AC" w:rsidRPr="00127480" w:rsidRDefault="006655AC" w:rsidP="00D71D47">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517582E4" w14:textId="455CE83A" w:rsidR="006655AC" w:rsidRPr="00127480" w:rsidRDefault="006655AC" w:rsidP="00D71D47">
      <w:pPr>
        <w:pStyle w:val="AnnexesClaneki"/>
        <w:ind w:hanging="425"/>
      </w:pPr>
      <w:r w:rsidRPr="00127480">
        <w:t>During the three (3) Cycle period, the electrical energy vs time will be analy</w:t>
      </w:r>
      <w:r w:rsidR="007B354D">
        <w:t>s</w:t>
      </w:r>
      <w:r w:rsidRPr="00127480">
        <w:t xml:space="preserve">ed by both parties, and the warranty consumption as per </w:t>
      </w:r>
      <w:r w:rsidR="0057251C">
        <w:t>T</w:t>
      </w:r>
      <w:r w:rsidRPr="00127480">
        <w:t>able 8</w:t>
      </w:r>
      <w:r w:rsidR="00837774">
        <w:t xml:space="preserve"> [</w:t>
      </w:r>
      <w:r w:rsidR="00837774">
        <w:rPr>
          <w:i/>
          <w:iCs/>
        </w:rPr>
        <w:t>Holding</w:t>
      </w:r>
      <w:r w:rsidR="00837774" w:rsidRPr="004B4680">
        <w:rPr>
          <w:i/>
          <w:iCs/>
        </w:rPr>
        <w:t xml:space="preserve">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F3445E">
        <w:t>7</w:t>
      </w:r>
      <w:r w:rsidR="00837774">
        <w:fldChar w:fldCharType="end"/>
      </w:r>
      <w:r w:rsidR="00837774">
        <w:t xml:space="preserve"> of this Annex 3 below</w:t>
      </w:r>
      <w:r w:rsidRPr="00127480">
        <w:t xml:space="preserve"> shall be compared.</w:t>
      </w:r>
    </w:p>
    <w:p w14:paraId="242B3467" w14:textId="77777777" w:rsidR="006655AC" w:rsidRPr="00127480" w:rsidRDefault="006655AC" w:rsidP="003F218F">
      <w:pPr>
        <w:pStyle w:val="AnnexesClaneki"/>
        <w:ind w:left="1560" w:hanging="426"/>
      </w:pPr>
      <w:r w:rsidRPr="00127480">
        <w:t>A suitable test period shall be not less than 7 hours and does not need to be more than 11 hours.</w:t>
      </w:r>
    </w:p>
    <w:p w14:paraId="28862983" w14:textId="496889F0" w:rsidR="006655AC" w:rsidRPr="00127480" w:rsidRDefault="006655AC" w:rsidP="00D71D47">
      <w:pPr>
        <w:pStyle w:val="AnnexesClaneki"/>
        <w:ind w:hanging="425"/>
      </w:pPr>
      <w:r w:rsidRPr="00127480">
        <w:rPr>
          <w:color w:val="000000" w:themeColor="text1"/>
        </w:rPr>
        <w:t xml:space="preserve">During this test period, the electrical energy vs time shall be under the threshold presented in </w:t>
      </w:r>
      <w:r w:rsidRPr="0005296F">
        <w:rPr>
          <w:color w:val="000000" w:themeColor="text1"/>
        </w:rPr>
        <w:t xml:space="preserve">Table </w:t>
      </w:r>
      <w:r w:rsidR="00110B5C">
        <w:rPr>
          <w:color w:val="000000" w:themeColor="text1"/>
        </w:rPr>
        <w:t>8</w:t>
      </w:r>
      <w:r w:rsidR="00FC4C94">
        <w:rPr>
          <w:color w:val="000000" w:themeColor="text1"/>
        </w:rPr>
        <w:t xml:space="preserve"> </w:t>
      </w:r>
      <w:r w:rsidR="00FC4C94">
        <w:t>[</w:t>
      </w:r>
      <w:r w:rsidR="00FC4C94">
        <w:rPr>
          <w:i/>
          <w:iCs/>
        </w:rPr>
        <w:t>Holding</w:t>
      </w:r>
      <w:r w:rsidR="00FC4C94" w:rsidRPr="004B4680">
        <w:rPr>
          <w:i/>
          <w:iCs/>
        </w:rPr>
        <w:t xml:space="preserve"> Furnace Warranty Items and Values (</w:t>
      </w:r>
      <w:r w:rsidR="00FC4C94">
        <w:rPr>
          <w:i/>
          <w:iCs/>
        </w:rPr>
        <w:t>Strip</w:t>
      </w:r>
      <w:r w:rsidR="00FC4C94" w:rsidRPr="004B4680">
        <w:rPr>
          <w:i/>
          <w:iCs/>
        </w:rPr>
        <w:t xml:space="preserve"> casting technolog</w:t>
      </w:r>
      <w:r w:rsidR="00FC4C94">
        <w:rPr>
          <w:i/>
          <w:iCs/>
        </w:rPr>
        <w:t>y)</w:t>
      </w:r>
      <w:r w:rsidR="00FC4C94">
        <w:t xml:space="preserve">] in point </w:t>
      </w:r>
      <w:r w:rsidR="00FC4C94">
        <w:fldChar w:fldCharType="begin"/>
      </w:r>
      <w:r w:rsidR="00FC4C94">
        <w:instrText xml:space="preserve"> REF _Ref172113104 \w \h </w:instrText>
      </w:r>
      <w:r w:rsidR="00FC4C94">
        <w:fldChar w:fldCharType="separate"/>
      </w:r>
      <w:r w:rsidR="00F3445E">
        <w:t>7</w:t>
      </w:r>
      <w:r w:rsidR="00FC4C94">
        <w:fldChar w:fldCharType="end"/>
      </w:r>
      <w:r w:rsidR="00FC4C94">
        <w:t xml:space="preserve"> of this Annex 3 below</w:t>
      </w:r>
      <w:r w:rsidRPr="00127480">
        <w:rPr>
          <w:color w:val="000000" w:themeColor="text1"/>
        </w:rPr>
        <w:t>.</w:t>
      </w:r>
    </w:p>
    <w:p w14:paraId="3DF3551D" w14:textId="77777777" w:rsidR="006655AC" w:rsidRDefault="006655AC" w:rsidP="00D71D47">
      <w:pPr>
        <w:pStyle w:val="AnnexesClaneki"/>
        <w:ind w:hanging="425"/>
      </w:pPr>
      <w:r w:rsidRPr="00A310B4">
        <w:t>At the end of the test all thermocouples will be analysed for increase or decrease in temperature. Bath and roof temperature must both be within + 5 °C / - 2 °C of those at the start of the test.</w:t>
      </w:r>
    </w:p>
    <w:p w14:paraId="3B152129" w14:textId="77777777" w:rsidR="006655AC" w:rsidRPr="00987B03" w:rsidRDefault="006655AC" w:rsidP="006E4D6E">
      <w:pPr>
        <w:pStyle w:val="AnnexesClaneka"/>
      </w:pPr>
      <w:r w:rsidRPr="00987B03">
        <w:lastRenderedPageBreak/>
        <w:t>Bath temperature</w:t>
      </w:r>
    </w:p>
    <w:p w14:paraId="34A603C0" w14:textId="77777777" w:rsidR="006655AC" w:rsidRPr="00987B03" w:rsidRDefault="006655AC" w:rsidP="00D71D47">
      <w:pPr>
        <w:pStyle w:val="AnnexesClaneki"/>
        <w:ind w:hanging="425"/>
      </w:pPr>
      <w:r w:rsidRPr="00987B03">
        <w:t>This trial will test the furnace control based on reaching high furnace setpoint in automatic mode. Temperature monitoring during this test is accomplished with the retractable thermocouple.</w:t>
      </w:r>
    </w:p>
    <w:p w14:paraId="5FEABF21" w14:textId="43F8A971" w:rsidR="006655AC" w:rsidRPr="00987B03" w:rsidRDefault="006655AC" w:rsidP="00D71D47">
      <w:pPr>
        <w:pStyle w:val="AnnexesClaneki"/>
        <w:ind w:hanging="425"/>
      </w:pPr>
      <w:r w:rsidRPr="00987B03">
        <w:t>The furnace is melted to a planned capacity of 90 % and elevated to a</w:t>
      </w:r>
      <w:r w:rsidR="009C3F4F">
        <w:t> </w:t>
      </w:r>
      <w:r w:rsidRPr="00987B03">
        <w:t>730</w:t>
      </w:r>
      <w:r w:rsidR="009C3F4F">
        <w:t> </w:t>
      </w:r>
      <w:r w:rsidRPr="00987B03">
        <w:t>°C</w:t>
      </w:r>
      <w:r w:rsidR="009C3F4F">
        <w:t> </w:t>
      </w:r>
      <w:r w:rsidRPr="00987B03">
        <w:t>temperature.</w:t>
      </w:r>
    </w:p>
    <w:p w14:paraId="4BB341C9" w14:textId="77777777" w:rsidR="006655AC" w:rsidRPr="00987B03" w:rsidRDefault="006655AC" w:rsidP="00D71D47">
      <w:pPr>
        <w:pStyle w:val="AnnexesClaneki"/>
        <w:ind w:hanging="425"/>
      </w:pPr>
      <w:r w:rsidRPr="00987B03">
        <w:t>A cold-dry charge 1.0 % is charged and the door is closed to allow the heating system to take over.</w:t>
      </w:r>
    </w:p>
    <w:p w14:paraId="36EF8BF8" w14:textId="77777777" w:rsidR="006655AC" w:rsidRPr="00987B03" w:rsidRDefault="006655AC" w:rsidP="00D71D47">
      <w:pPr>
        <w:pStyle w:val="AnnexesClaneki"/>
        <w:ind w:hanging="425"/>
      </w:pPr>
      <w:r w:rsidRPr="00987B03">
        <w:t>The melting progression is monitored until the initial 730 °C setpoint is met.</w:t>
      </w:r>
    </w:p>
    <w:p w14:paraId="1ED97BAB" w14:textId="77777777" w:rsidR="006655AC" w:rsidRPr="00987B03" w:rsidRDefault="006655AC" w:rsidP="00D71D47">
      <w:pPr>
        <w:pStyle w:val="AnnexesClaneki"/>
        <w:ind w:hanging="425"/>
      </w:pPr>
      <w:r w:rsidRPr="00987B03">
        <w:t>Once the metal temperature stabilizes, the actual bath temperatures are reviewed and the over or undershoot shall be determined.</w:t>
      </w:r>
    </w:p>
    <w:p w14:paraId="186A090B" w14:textId="77777777" w:rsidR="006655AC" w:rsidRPr="000969AA" w:rsidRDefault="006655AC" w:rsidP="00D71D47">
      <w:pPr>
        <w:pStyle w:val="AnnexesClaneki"/>
        <w:ind w:hanging="425"/>
      </w:pPr>
      <w:r w:rsidRPr="00987B03">
        <w:t>The test shall be considered complete when the maximum &lt; 2 °C and undershoot deviation is &lt; 5 °C.</w:t>
      </w:r>
    </w:p>
    <w:p w14:paraId="36E9AE22" w14:textId="77777777" w:rsidR="006655AC" w:rsidRPr="005B6DCC" w:rsidRDefault="006655AC" w:rsidP="00ED3820">
      <w:pPr>
        <w:pStyle w:val="AnnexesClaneka"/>
      </w:pPr>
      <w:r w:rsidRPr="005B6DCC">
        <w:t>Roof temperature</w:t>
      </w:r>
    </w:p>
    <w:p w14:paraId="3DCA1E9A" w14:textId="77777777" w:rsidR="006655AC" w:rsidRPr="005B6DCC" w:rsidRDefault="006655AC" w:rsidP="00D71D47">
      <w:pPr>
        <w:pStyle w:val="AnnexesClaneki"/>
        <w:ind w:hanging="425"/>
      </w:pPr>
      <w:r w:rsidRPr="005B6DCC">
        <w:t>This trial will test the functionality of furnace controls when the furnace reaches the high roof setpoint and High limit.</w:t>
      </w:r>
    </w:p>
    <w:p w14:paraId="0E04C208" w14:textId="77777777" w:rsidR="006655AC" w:rsidRPr="005B6DCC" w:rsidRDefault="006655AC" w:rsidP="00ED3820">
      <w:pPr>
        <w:pStyle w:val="AnnexesClaneka"/>
      </w:pPr>
      <w:r w:rsidRPr="005B6DCC">
        <w:t xml:space="preserve">Holding capacity of </w:t>
      </w:r>
      <w:r>
        <w:t>2</w:t>
      </w:r>
      <w:r w:rsidRPr="005B6DCC">
        <w:t>5 MT</w:t>
      </w:r>
    </w:p>
    <w:p w14:paraId="67945657" w14:textId="423FDC5F" w:rsidR="006655AC" w:rsidRPr="005B6DCC" w:rsidRDefault="006655AC" w:rsidP="00D71D47">
      <w:pPr>
        <w:pStyle w:val="AnnexesClaneki"/>
        <w:ind w:hanging="425"/>
      </w:pPr>
      <w:r w:rsidRPr="005B6DCC">
        <w:t xml:space="preserve">The actual capacity of the furnace will be proven to be a minimum of </w:t>
      </w:r>
      <w:r>
        <w:t>2</w:t>
      </w:r>
      <w:r w:rsidRPr="005B6DCC">
        <w:t>5 MT.</w:t>
      </w:r>
    </w:p>
    <w:p w14:paraId="40C1329A" w14:textId="77777777" w:rsidR="006655AC" w:rsidRPr="005B6DCC" w:rsidRDefault="006655AC" w:rsidP="00D71D47">
      <w:pPr>
        <w:pStyle w:val="AnnexesClaneki"/>
        <w:ind w:hanging="425"/>
      </w:pPr>
      <w:r w:rsidRPr="005B6DCC">
        <w:t>Once the furnace is full, cast shall be commenced and the furnace shall be evacuated. The final cast product, scrapped material and dump bins shall be weighed.</w:t>
      </w:r>
    </w:p>
    <w:p w14:paraId="4EBF2678" w14:textId="77777777" w:rsidR="006655AC" w:rsidRPr="005B6DCC" w:rsidRDefault="006655AC" w:rsidP="00ED3820">
      <w:pPr>
        <w:pStyle w:val="AnnexesClaneka"/>
      </w:pPr>
      <w:r w:rsidRPr="005B6DCC">
        <w:t>Overall noise level in operation</w:t>
      </w:r>
    </w:p>
    <w:p w14:paraId="1633B259" w14:textId="1C8B240E" w:rsidR="006655AC" w:rsidRPr="00786717" w:rsidRDefault="006655AC" w:rsidP="00D71D47">
      <w:pPr>
        <w:pStyle w:val="AnnexesClaneki"/>
        <w:ind w:hanging="425"/>
      </w:pPr>
      <w:r w:rsidRPr="005B6DCC">
        <w:t>During the heating test and during the holding test, a hand-held noise meter will be moved around the equipment. Noise levels must remain below 82dbA at greater than 1 meter from the supplied equipment to pass this test</w:t>
      </w:r>
      <w:r>
        <w:t xml:space="preserve"> (</w:t>
      </w:r>
      <w:r w:rsidRPr="7D33FD11">
        <w:t>according to</w:t>
      </w:r>
      <w:r w:rsidRPr="005B6DCC">
        <w:t xml:space="preserve">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 xml:space="preserve">s_furnaces_for_strips </w:t>
      </w:r>
      <w:r w:rsidRPr="7D33FD11">
        <w:t>Chapter 1.</w:t>
      </w:r>
      <w:r>
        <w:t>8)</w:t>
      </w:r>
    </w:p>
    <w:p w14:paraId="584DB142" w14:textId="0999AE8B" w:rsidR="006655AC" w:rsidRPr="00FC04E7" w:rsidRDefault="006655AC" w:rsidP="00ED3820">
      <w:pPr>
        <w:pStyle w:val="AnnexesClanek11"/>
      </w:pPr>
      <w:bookmarkStart w:id="427" w:name="_Ref165221114"/>
      <w:r w:rsidRPr="00FC04E7">
        <w:t>Further, during the Initial Operation Tests</w:t>
      </w:r>
      <w:r w:rsidR="00D71D47">
        <w:t xml:space="preserve"> of the </w:t>
      </w:r>
      <w:r w:rsidR="00054692">
        <w:t xml:space="preserve">Second Part of the Equipment and the Third Part of the </w:t>
      </w:r>
      <w:r w:rsidR="00D71D47">
        <w:t>Equipment</w:t>
      </w:r>
      <w:r w:rsidR="00054692">
        <w:t>,</w:t>
      </w:r>
      <w:r w:rsidR="00D71D47">
        <w:t xml:space="preserve"> </w:t>
      </w:r>
      <w:r w:rsidRPr="00FC04E7">
        <w:t xml:space="preserve">the following parameters will </w:t>
      </w:r>
      <w:r w:rsidR="00D71D47">
        <w:t xml:space="preserve">also </w:t>
      </w:r>
      <w:r w:rsidRPr="00FC04E7">
        <w:t>be monitored and activities, processes and checks performed:</w:t>
      </w:r>
      <w:bookmarkEnd w:id="427"/>
    </w:p>
    <w:p w14:paraId="37962245" w14:textId="77777777" w:rsidR="006655AC" w:rsidRPr="000628D2" w:rsidRDefault="006655AC" w:rsidP="00ED3820">
      <w:pPr>
        <w:pStyle w:val="AnnexesClaneka"/>
      </w:pPr>
      <w:bookmarkStart w:id="428" w:name="_Hlk165139161"/>
      <w:r w:rsidRPr="579746E2">
        <w:t>trouble-free operation of the Equipment (from the start (Charging machine) to the takeover point (Holding furnace spout));</w:t>
      </w:r>
    </w:p>
    <w:p w14:paraId="15AD7D1F" w14:textId="77777777" w:rsidR="006655AC" w:rsidRDefault="006655AC" w:rsidP="00ED3820">
      <w:pPr>
        <w:pStyle w:val="AnnexesClaneka"/>
      </w:pPr>
      <w:r w:rsidRPr="00A25CCD">
        <w:t>consumption of process media at takeover points according to parameters guaranteed by the Contractor in the technical part of the Contractor’s offer submitted in the tender;</w:t>
      </w:r>
    </w:p>
    <w:p w14:paraId="3BA5CFC0" w14:textId="3C8B33FE" w:rsidR="006655AC" w:rsidRPr="00F74284" w:rsidRDefault="006655AC" w:rsidP="00ED3820">
      <w:pPr>
        <w:pStyle w:val="AnnexesClaneka"/>
      </w:pPr>
      <w:bookmarkStart w:id="429" w:name="_Ref165221571"/>
      <w:bookmarkStart w:id="430" w:name="_Ref172114982"/>
      <w:r w:rsidRPr="1B39BD19">
        <w:t xml:space="preserve">compliance of the </w:t>
      </w:r>
      <w:r w:rsidR="00856E60">
        <w:t xml:space="preserve">respective </w:t>
      </w:r>
      <w:r w:rsidRPr="1B39BD19">
        <w:t xml:space="preserve">Equipment with OEE parameters contained in Table </w:t>
      </w:r>
      <w:r>
        <w:t>1</w:t>
      </w:r>
      <w:r w:rsidRPr="1B39BD19">
        <w:t xml:space="preserve"> (</w:t>
      </w:r>
      <w:r w:rsidR="004E4EBE">
        <w:rPr>
          <w:i/>
        </w:rPr>
        <w:t>Initial Operation</w:t>
      </w:r>
      <w:r w:rsidR="004E4EBE" w:rsidRPr="0000623A">
        <w:rPr>
          <w:i/>
        </w:rPr>
        <w:t xml:space="preserve"> Tests OEE parameters</w:t>
      </w:r>
      <w:r w:rsidRPr="1B39BD19">
        <w:t>)</w:t>
      </w:r>
      <w:r w:rsidR="00D71D47">
        <w:t xml:space="preserve"> in point </w:t>
      </w:r>
      <w:r w:rsidR="00D71D47">
        <w:fldChar w:fldCharType="begin"/>
      </w:r>
      <w:r w:rsidR="00D71D47">
        <w:instrText xml:space="preserve"> REF _Ref172113104 \w \h </w:instrText>
      </w:r>
      <w:r w:rsidR="00D71D47">
        <w:fldChar w:fldCharType="separate"/>
      </w:r>
      <w:r w:rsidR="00F3445E">
        <w:t>7</w:t>
      </w:r>
      <w:r w:rsidR="00D71D47">
        <w:fldChar w:fldCharType="end"/>
      </w:r>
      <w:r w:rsidR="00D71D47">
        <w:t xml:space="preserve"> of this Annex</w:t>
      </w:r>
      <w:r w:rsidR="009A4877">
        <w:t xml:space="preserve"> 3</w:t>
      </w:r>
      <w:r w:rsidR="00D71D47">
        <w:t xml:space="preserve"> below</w:t>
      </w:r>
      <w:r w:rsidRPr="1B39BD19">
        <w:t>;</w:t>
      </w:r>
      <w:bookmarkEnd w:id="429"/>
      <w:bookmarkEnd w:id="430"/>
    </w:p>
    <w:p w14:paraId="631FC925" w14:textId="77777777" w:rsidR="006655AC" w:rsidRPr="000628D2" w:rsidRDefault="006655AC" w:rsidP="00ED3820">
      <w:pPr>
        <w:pStyle w:val="AnnexesClaneka"/>
      </w:pPr>
      <w:r w:rsidRPr="000628D2">
        <w:t>temperature difference between Melting furnace spout and the Holding furnace intake must not exceed the value of 20 °C;</w:t>
      </w:r>
    </w:p>
    <w:p w14:paraId="55748CD2" w14:textId="77777777" w:rsidR="006655AC" w:rsidRPr="000655E1" w:rsidRDefault="006655AC" w:rsidP="00ED3820">
      <w:pPr>
        <w:pStyle w:val="AnnexesClaneka"/>
        <w:rPr>
          <w:szCs w:val="22"/>
        </w:rPr>
      </w:pPr>
      <w:r w:rsidRPr="000655E1">
        <w:rPr>
          <w:szCs w:val="22"/>
        </w:rPr>
        <w:t>calibration of the thermal and melt level devices will be carried out using proper gauges, and will be monitored during test</w:t>
      </w:r>
    </w:p>
    <w:p w14:paraId="734B4235" w14:textId="77777777" w:rsidR="006655AC" w:rsidRDefault="006655AC" w:rsidP="009A3548">
      <w:pPr>
        <w:pStyle w:val="Nadpis1"/>
        <w:keepLines/>
        <w:rPr>
          <w:szCs w:val="22"/>
        </w:rPr>
      </w:pPr>
      <w:bookmarkStart w:id="431" w:name="_Toc164763036"/>
      <w:bookmarkStart w:id="432" w:name="_Toc164769683"/>
      <w:bookmarkStart w:id="433" w:name="_Toc164862281"/>
      <w:bookmarkStart w:id="434" w:name="_Ref165221625"/>
      <w:bookmarkEnd w:id="428"/>
      <w:r w:rsidRPr="00F5220B">
        <w:lastRenderedPageBreak/>
        <w:t>Performance Test</w:t>
      </w:r>
      <w:bookmarkEnd w:id="431"/>
      <w:bookmarkEnd w:id="432"/>
      <w:r w:rsidRPr="00F5220B">
        <w:t>s</w:t>
      </w:r>
      <w:bookmarkEnd w:id="433"/>
      <w:r w:rsidRPr="00F5220B">
        <w:t xml:space="preserve"> PARAMETERS</w:t>
      </w:r>
      <w:bookmarkEnd w:id="434"/>
    </w:p>
    <w:p w14:paraId="2937D701" w14:textId="266729BA" w:rsidR="006655AC" w:rsidRPr="00A16AE4" w:rsidRDefault="006655AC" w:rsidP="009A3548">
      <w:pPr>
        <w:pStyle w:val="ENClanek11"/>
        <w:keepNext/>
        <w:keepLines/>
        <w:numPr>
          <w:ilvl w:val="0"/>
          <w:numId w:val="38"/>
        </w:numPr>
        <w:ind w:left="567" w:hanging="567"/>
        <w:rPr>
          <w:b/>
          <w:lang w:val="en-GB"/>
        </w:rPr>
      </w:pPr>
      <w:bookmarkStart w:id="435" w:name="_Toc164862028"/>
      <w:bookmarkStart w:id="436" w:name="_Toc164862582"/>
      <w:bookmarkStart w:id="437" w:name="_Toc164862029"/>
      <w:bookmarkStart w:id="438" w:name="_Toc164862583"/>
      <w:bookmarkStart w:id="439" w:name="_Toc164862030"/>
      <w:bookmarkStart w:id="440" w:name="_Toc164862584"/>
      <w:bookmarkEnd w:id="435"/>
      <w:bookmarkEnd w:id="436"/>
      <w:bookmarkEnd w:id="437"/>
      <w:bookmarkEnd w:id="438"/>
      <w:bookmarkEnd w:id="439"/>
      <w:bookmarkEnd w:id="440"/>
      <w:r w:rsidRPr="00A16AE4">
        <w:rPr>
          <w:b/>
          <w:lang w:val="en-GB"/>
        </w:rPr>
        <w:t>FURNACES FOR BILLET CASTING TECHNOLOGY</w:t>
      </w:r>
      <w:r w:rsidR="00054692">
        <w:rPr>
          <w:b/>
          <w:lang w:val="en-GB"/>
        </w:rPr>
        <w:t xml:space="preserve"> (THE FIRST PART OF THE EQUIPMENT)</w:t>
      </w:r>
    </w:p>
    <w:p w14:paraId="5E3FFCA1" w14:textId="42029C79" w:rsidR="006655AC" w:rsidRDefault="00D71D47" w:rsidP="00C75C96">
      <w:pPr>
        <w:pStyle w:val="AnnexesClanek11"/>
      </w:pPr>
      <w:bookmarkStart w:id="441" w:name="_Ref172114576"/>
      <w:r>
        <w:t>With the respect to the</w:t>
      </w:r>
      <w:r w:rsidR="00AE0A65">
        <w:t xml:space="preserve"> First P</w:t>
      </w:r>
      <w:r>
        <w:t>art of the Equipment,</w:t>
      </w:r>
      <w:r w:rsidRPr="00F5220B">
        <w:t xml:space="preserve"> </w:t>
      </w:r>
      <w:r>
        <w:t>t</w:t>
      </w:r>
      <w:r w:rsidR="006655AC" w:rsidRPr="00F5220B">
        <w:t xml:space="preserve">hrough the course of the </w:t>
      </w:r>
      <w:r w:rsidR="006655AC">
        <w:t>Performance</w:t>
      </w:r>
      <w:r w:rsidR="006655AC" w:rsidRPr="00F5220B">
        <w:t xml:space="preserve"> Tests, activities, processes and checks contained in Clause</w:t>
      </w:r>
      <w:r>
        <w:t xml:space="preserve"> </w:t>
      </w:r>
      <w:r>
        <w:fldChar w:fldCharType="begin"/>
      </w:r>
      <w:r>
        <w:instrText xml:space="preserve"> REF _Ref171346684 \w \h </w:instrText>
      </w:r>
      <w:r>
        <w:fldChar w:fldCharType="separate"/>
      </w:r>
      <w:r w:rsidR="00F3445E">
        <w:t>22.1(e)</w:t>
      </w:r>
      <w:r>
        <w:fldChar w:fldCharType="end"/>
      </w:r>
      <w:r w:rsidR="006655AC" w:rsidRPr="00F5220B">
        <w:t xml:space="preserve"> </w:t>
      </w:r>
      <w:r w:rsidR="006655AC" w:rsidRPr="001D3529">
        <w:t>of</w:t>
      </w:r>
      <w:r w:rsidR="006655AC" w:rsidRPr="00F5220B">
        <w:t xml:space="preserve"> the Contract shall be performed.</w:t>
      </w:r>
      <w:bookmarkEnd w:id="441"/>
    </w:p>
    <w:p w14:paraId="57CBA054" w14:textId="35120155" w:rsidR="006655AC" w:rsidRDefault="006655AC" w:rsidP="00C75C96">
      <w:pPr>
        <w:pStyle w:val="AnnexesClanek11"/>
      </w:pPr>
      <w:r>
        <w:t xml:space="preserve">After performing activities in point </w:t>
      </w:r>
      <w:r w:rsidR="00D71D47">
        <w:fldChar w:fldCharType="begin"/>
      </w:r>
      <w:r w:rsidR="00D71D47">
        <w:instrText xml:space="preserve"> REF _Ref172114576 \w \h </w:instrText>
      </w:r>
      <w:r w:rsidR="00D71D47">
        <w:fldChar w:fldCharType="separate"/>
      </w:r>
      <w:r w:rsidR="00F3445E">
        <w:t>4.1</w:t>
      </w:r>
      <w:r w:rsidR="00D71D47">
        <w:fldChar w:fldCharType="end"/>
      </w:r>
      <w:r w:rsidR="00D71D47">
        <w:t xml:space="preserve"> of this Annex</w:t>
      </w:r>
      <w:r w:rsidR="009A4877">
        <w:t xml:space="preserve"> 3</w:t>
      </w:r>
      <w:r w:rsidR="00D71D47">
        <w:t xml:space="preserve"> above,</w:t>
      </w:r>
      <w:r>
        <w:t xml:space="preserve"> individual tests for Melting furnaces and Holding furnaces </w:t>
      </w:r>
      <w:r w:rsidR="001051E1">
        <w:t xml:space="preserve">shall </w:t>
      </w:r>
      <w:r>
        <w:t>be done.</w:t>
      </w:r>
    </w:p>
    <w:p w14:paraId="39D28950" w14:textId="738F3769" w:rsidR="006655AC" w:rsidRPr="002D1942" w:rsidRDefault="006655AC" w:rsidP="009C3F4F">
      <w:pPr>
        <w:pStyle w:val="AnnexesClanek11"/>
        <w:widowControl/>
      </w:pPr>
      <w:r w:rsidRPr="002D1942">
        <w:t>For the purposes of the Performance Tests</w:t>
      </w:r>
      <w:r w:rsidR="00E23EC8">
        <w:t xml:space="preserve"> of the </w:t>
      </w:r>
      <w:r w:rsidR="00AE0A65">
        <w:t>First P</w:t>
      </w:r>
      <w:r w:rsidR="00E23EC8">
        <w:t>art of the Equipment</w:t>
      </w:r>
      <w:r w:rsidRPr="002D1942">
        <w:t xml:space="preserve">, a reference charge will be melted according to Table </w:t>
      </w:r>
      <w:r w:rsidR="00110B5C">
        <w:t>4</w:t>
      </w:r>
      <w:r w:rsidRPr="002D1942">
        <w:t xml:space="preserve"> (</w:t>
      </w:r>
      <w:r w:rsidRPr="002D1942">
        <w:rPr>
          <w:i/>
        </w:rPr>
        <w:t>Reference Charge</w:t>
      </w:r>
      <w:r w:rsidRPr="002D1942">
        <w:t>)</w:t>
      </w:r>
      <w:r w:rsidR="00E23EC8">
        <w:t xml:space="preserve"> in point </w:t>
      </w:r>
      <w:r w:rsidR="00E23EC8">
        <w:fldChar w:fldCharType="begin"/>
      </w:r>
      <w:r w:rsidR="00E23EC8">
        <w:instrText xml:space="preserve"> REF _Ref172113104 \w \h </w:instrText>
      </w:r>
      <w:r w:rsidR="00E23EC8">
        <w:fldChar w:fldCharType="separate"/>
      </w:r>
      <w:r w:rsidR="00F3445E">
        <w:t>7</w:t>
      </w:r>
      <w:r w:rsidR="00E23EC8">
        <w:fldChar w:fldCharType="end"/>
      </w:r>
      <w:r w:rsidR="00E23EC8">
        <w:t xml:space="preserve"> of this Annex</w:t>
      </w:r>
      <w:r w:rsidR="009A4877">
        <w:t xml:space="preserve"> 3</w:t>
      </w:r>
      <w:r w:rsidR="00E23EC8">
        <w:t xml:space="preserve"> below</w:t>
      </w:r>
      <w:r w:rsidRPr="002D1942">
        <w:t>.</w:t>
      </w:r>
    </w:p>
    <w:p w14:paraId="5CEA90E3" w14:textId="37C1EB9D" w:rsidR="006655AC" w:rsidRPr="00F5220B" w:rsidRDefault="006655AC" w:rsidP="00C75C96">
      <w:pPr>
        <w:pStyle w:val="AnnexesClanek11"/>
        <w:rPr>
          <w:szCs w:val="22"/>
          <w:lang w:eastAsia="sk-SK"/>
        </w:rPr>
      </w:pPr>
      <w:r>
        <w:rPr>
          <w:szCs w:val="22"/>
        </w:rPr>
        <w:t xml:space="preserve">Duration of </w:t>
      </w:r>
      <w:r w:rsidR="00810767">
        <w:rPr>
          <w:szCs w:val="22"/>
        </w:rPr>
        <w:t xml:space="preserve">these </w:t>
      </w:r>
      <w:r>
        <w:rPr>
          <w:szCs w:val="22"/>
        </w:rPr>
        <w:t>Performance test</w:t>
      </w:r>
      <w:r w:rsidR="00810767">
        <w:rPr>
          <w:szCs w:val="22"/>
        </w:rPr>
        <w:t>s</w:t>
      </w:r>
      <w:r>
        <w:rPr>
          <w:szCs w:val="22"/>
        </w:rPr>
        <w:t xml:space="preserve"> is 5 days (120 hr.) with a</w:t>
      </w:r>
      <w:r w:rsidRPr="00F5220B">
        <w:rPr>
          <w:szCs w:val="22"/>
        </w:rPr>
        <w:t xml:space="preserve"> product range as shown in Figure</w:t>
      </w:r>
      <w:r w:rsidR="00810767">
        <w:rPr>
          <w:szCs w:val="22"/>
        </w:rPr>
        <w:t> </w:t>
      </w:r>
      <w:r w:rsidRPr="00F5220B">
        <w:rPr>
          <w:szCs w:val="22"/>
        </w:rPr>
        <w:t>1</w:t>
      </w:r>
      <w:r w:rsidR="00810767">
        <w:rPr>
          <w:szCs w:val="22"/>
        </w:rPr>
        <w:t> </w:t>
      </w:r>
      <w:r w:rsidRPr="00F5220B">
        <w:rPr>
          <w:szCs w:val="22"/>
        </w:rPr>
        <w:t>(</w:t>
      </w:r>
      <w:r w:rsidRPr="00F5220B">
        <w:rPr>
          <w:i/>
          <w:szCs w:val="22"/>
        </w:rPr>
        <w:t>Performance Tests production range</w:t>
      </w:r>
      <w:r w:rsidRPr="00F5220B">
        <w:rPr>
          <w:szCs w:val="22"/>
        </w:rPr>
        <w:t>)</w:t>
      </w:r>
      <w:r w:rsidR="00810767">
        <w:rPr>
          <w:szCs w:val="22"/>
        </w:rPr>
        <w:t xml:space="preserve"> </w:t>
      </w:r>
      <w:r w:rsidR="00810767">
        <w:t xml:space="preserve">in point </w:t>
      </w:r>
      <w:r w:rsidR="00810767">
        <w:fldChar w:fldCharType="begin"/>
      </w:r>
      <w:r w:rsidR="00810767">
        <w:instrText xml:space="preserve"> REF _Ref172113104 \w \h </w:instrText>
      </w:r>
      <w:r w:rsidR="00810767">
        <w:fldChar w:fldCharType="separate"/>
      </w:r>
      <w:r w:rsidR="00F3445E">
        <w:t>7</w:t>
      </w:r>
      <w:r w:rsidR="00810767">
        <w:fldChar w:fldCharType="end"/>
      </w:r>
      <w:r w:rsidR="00810767">
        <w:t xml:space="preserve"> of this Annex</w:t>
      </w:r>
      <w:r w:rsidR="009A4877">
        <w:t xml:space="preserve"> 3</w:t>
      </w:r>
      <w:r w:rsidR="00810767">
        <w:t xml:space="preserve"> below</w:t>
      </w:r>
      <w:r w:rsidRPr="00F5220B">
        <w:rPr>
          <w:szCs w:val="22"/>
        </w:rPr>
        <w:t xml:space="preserve">. </w:t>
      </w:r>
    </w:p>
    <w:p w14:paraId="2DC5319A" w14:textId="4176229C" w:rsidR="006655AC" w:rsidRPr="00A30BD8" w:rsidRDefault="006655AC" w:rsidP="00C75C96">
      <w:pPr>
        <w:pStyle w:val="AnnexesClanek11"/>
      </w:pPr>
      <w:r w:rsidRPr="00F5220B">
        <w:rPr>
          <w:szCs w:val="22"/>
          <w:lang w:eastAsia="sk-SK"/>
        </w:rPr>
        <w:t xml:space="preserve">During </w:t>
      </w:r>
      <w:r w:rsidR="00810767">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A</w:t>
      </w:r>
      <w:r w:rsidRPr="00F5220B">
        <w:rPr>
          <w:szCs w:val="22"/>
        </w:rPr>
        <w:t xml:space="preserve"> to the Customer’s tender documentation</w:t>
      </w:r>
      <w:r w:rsidR="00810767">
        <w:rPr>
          <w:szCs w:val="22"/>
        </w:rPr>
        <w:t> </w:t>
      </w:r>
      <w:r w:rsidRPr="00F5220B">
        <w:rPr>
          <w:szCs w:val="22"/>
        </w:rPr>
        <w:t>(</w:t>
      </w:r>
      <w:r w:rsidRPr="00F5220B">
        <w:rPr>
          <w:i/>
          <w:szCs w:val="22"/>
        </w:rPr>
        <w:t>Annex_3</w:t>
      </w:r>
      <w:r>
        <w:rPr>
          <w:i/>
          <w:szCs w:val="22"/>
        </w:rPr>
        <w:t>A</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s_furnaces_for_billets</w:t>
      </w:r>
      <w:r w:rsidRPr="00F5220B">
        <w:rPr>
          <w:szCs w:val="22"/>
        </w:rPr>
        <w:t>)</w:t>
      </w:r>
      <w:r>
        <w:rPr>
          <w:szCs w:val="22"/>
        </w:rPr>
        <w:t xml:space="preserve"> </w:t>
      </w:r>
      <w:r w:rsidR="0009436F">
        <w:rPr>
          <w:szCs w:val="22"/>
        </w:rPr>
        <w:t xml:space="preserve">shall be </w:t>
      </w:r>
      <w:r>
        <w:rPr>
          <w:szCs w:val="22"/>
        </w:rPr>
        <w:t>produced</w:t>
      </w:r>
      <w:r w:rsidRPr="00F5220B">
        <w:rPr>
          <w:szCs w:val="22"/>
          <w:lang w:eastAsia="sk-SK"/>
        </w:rPr>
        <w:t xml:space="preserve">. </w:t>
      </w:r>
    </w:p>
    <w:p w14:paraId="010CB252" w14:textId="027A2C8B" w:rsidR="006655AC" w:rsidRPr="0079290D" w:rsidRDefault="0009436F" w:rsidP="00C75C96">
      <w:pPr>
        <w:pStyle w:val="AnnexesClanek11"/>
      </w:pPr>
      <w:r>
        <w:t>During the Performance Tests of m</w:t>
      </w:r>
      <w:r w:rsidR="006655AC" w:rsidRPr="0079290D">
        <w:t>elting furnace</w:t>
      </w:r>
      <w:r w:rsidR="00D61A74">
        <w:t>s</w:t>
      </w:r>
      <w:r>
        <w:t xml:space="preserve"> </w:t>
      </w:r>
      <w:r w:rsidR="00AE0A65">
        <w:t>within</w:t>
      </w:r>
      <w:r w:rsidR="001B5528">
        <w:t xml:space="preserve"> the First Part of the Equipment</w:t>
      </w:r>
      <w:r>
        <w:t>, the following parameters and conditions shall further apply and be fulfilled:</w:t>
      </w:r>
    </w:p>
    <w:p w14:paraId="5F21B14E" w14:textId="77777777" w:rsidR="006655AC" w:rsidRPr="006C3FD3" w:rsidRDefault="006655AC" w:rsidP="00C75C96">
      <w:pPr>
        <w:pStyle w:val="AnnexesClaneka"/>
      </w:pPr>
      <w:bookmarkStart w:id="442" w:name="_Ref172123007"/>
      <w:r w:rsidRPr="006C3FD3">
        <w:t>Melt rate</w:t>
      </w:r>
      <w:bookmarkEnd w:id="442"/>
    </w:p>
    <w:p w14:paraId="2A9BDC0C" w14:textId="77777777" w:rsidR="006655AC" w:rsidRPr="006C3FD3" w:rsidRDefault="006655AC" w:rsidP="0009436F">
      <w:pPr>
        <w:pStyle w:val="AnnexesClaneki"/>
        <w:ind w:hanging="425"/>
      </w:pPr>
      <w:bookmarkStart w:id="443" w:name="_Ref172123088"/>
      <w:r w:rsidRPr="006C3FD3">
        <w:t>The furnace shall prove the ability to melt 35 MT at a rate of 2.</w:t>
      </w:r>
      <w:r>
        <w:t>64</w:t>
      </w:r>
      <w:r w:rsidRPr="006C3FD3">
        <w:t xml:space="preserve"> or 2.</w:t>
      </w:r>
      <w:r>
        <w:t>73</w:t>
      </w:r>
      <w:r w:rsidRPr="006C3FD3">
        <w:t xml:space="preserve"> </w:t>
      </w:r>
      <w:r w:rsidRPr="00E10E84">
        <w:rPr>
          <w:rFonts w:eastAsia="Arial Unicode MS" w:cs="Arial"/>
        </w:rPr>
        <w:t xml:space="preserve">MT/hr </w:t>
      </w:r>
      <w:r w:rsidRPr="006C3FD3">
        <w:t xml:space="preserve">whichever is appropriate according to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(Melting cycle) for the total cycle.</w:t>
      </w:r>
      <w:bookmarkEnd w:id="443"/>
    </w:p>
    <w:p w14:paraId="38558E14" w14:textId="07AB57CF" w:rsidR="006655AC" w:rsidRPr="00B824A2" w:rsidRDefault="006655AC" w:rsidP="0009436F">
      <w:pPr>
        <w:pStyle w:val="AnnexesClaneki"/>
        <w:ind w:hanging="425"/>
      </w:pPr>
      <w:r>
        <w:t>Definition of melt rate as per 3.</w:t>
      </w:r>
      <w:r w:rsidR="00A168C3">
        <w:t>4</w:t>
      </w:r>
      <w:r>
        <w:t xml:space="preserve"> (a) </w:t>
      </w:r>
      <w:r w:rsidRPr="00B824A2">
        <w:t>including normal operation conditions = plant stoppage as scheduled or un-scheduled with cycle as required from down-stream facilities.</w:t>
      </w:r>
    </w:p>
    <w:p w14:paraId="45386750" w14:textId="77777777" w:rsidR="006655AC" w:rsidRPr="00132FF6" w:rsidRDefault="006655AC" w:rsidP="00C75C96">
      <w:pPr>
        <w:pStyle w:val="AnnexesClaneka"/>
      </w:pPr>
      <w:r w:rsidRPr="00132FF6">
        <w:t>Energy consumption</w:t>
      </w:r>
    </w:p>
    <w:p w14:paraId="1FE03DEF" w14:textId="313940E5" w:rsidR="006655AC" w:rsidRPr="00E95326" w:rsidRDefault="006655AC" w:rsidP="0009436F">
      <w:pPr>
        <w:pStyle w:val="AnnexesClaneki"/>
        <w:ind w:hanging="425"/>
      </w:pPr>
      <w:r w:rsidRPr="00132FF6">
        <w:t xml:space="preserve">The energy consumed during </w:t>
      </w:r>
      <w:r>
        <w:t>the</w:t>
      </w:r>
      <w:r w:rsidRPr="00132FF6">
        <w:t xml:space="preserve"> </w:t>
      </w:r>
      <w:r>
        <w:t>whole duration</w:t>
      </w:r>
      <w:r w:rsidRPr="00132FF6">
        <w:t xml:space="preserve"> </w:t>
      </w:r>
      <w:r w:rsidR="00AC78C2">
        <w:t xml:space="preserve">of </w:t>
      </w:r>
      <w:r w:rsidR="00287771">
        <w:t xml:space="preserve">Performance test </w:t>
      </w:r>
      <w:r w:rsidRPr="00132FF6">
        <w:t>for natural gas and electric</w:t>
      </w:r>
      <w:r w:rsidR="00656F6A">
        <w:t>ity</w:t>
      </w:r>
      <w:r w:rsidRPr="00132FF6">
        <w:t xml:space="preserve"> in kWh and transferred into kWh/t (total = natural gas + electric</w:t>
      </w:r>
      <w:r w:rsidR="00656F6A">
        <w:t>ity</w:t>
      </w:r>
      <w:r w:rsidRPr="00132FF6">
        <w:t>).</w:t>
      </w:r>
    </w:p>
    <w:p w14:paraId="78B4B371" w14:textId="77777777" w:rsidR="006655AC" w:rsidRPr="005B6DCC" w:rsidRDefault="006655AC" w:rsidP="00C75C96">
      <w:pPr>
        <w:pStyle w:val="AnnexesClaneka"/>
      </w:pPr>
      <w:r w:rsidRPr="005B6DCC">
        <w:t>NOx emissions</w:t>
      </w:r>
    </w:p>
    <w:p w14:paraId="4754EA0A" w14:textId="77777777" w:rsidR="006655AC" w:rsidRPr="005B6DCC" w:rsidRDefault="006655AC" w:rsidP="0009436F">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1FA3625E" w14:textId="77777777" w:rsidR="006655AC" w:rsidRPr="005B6DCC" w:rsidRDefault="006655AC" w:rsidP="0009436F">
      <w:pPr>
        <w:pStyle w:val="AnnexesClaneki"/>
        <w:ind w:hanging="425"/>
      </w:pPr>
      <w:r w:rsidRPr="005B6DCC">
        <w:t>Test method to comply with Customers’ environmental requirements.</w:t>
      </w:r>
    </w:p>
    <w:p w14:paraId="5A0176BB" w14:textId="77777777" w:rsidR="006655AC" w:rsidRPr="005B6DCC" w:rsidRDefault="006655AC" w:rsidP="002C316A">
      <w:pPr>
        <w:pStyle w:val="AnnexesClaneka"/>
      </w:pPr>
      <w:r w:rsidRPr="005B6DCC">
        <w:t>Furnace pressure control</w:t>
      </w:r>
    </w:p>
    <w:p w14:paraId="0534C1D3" w14:textId="77777777" w:rsidR="006655AC" w:rsidRPr="0005033F" w:rsidRDefault="006655AC" w:rsidP="0009436F">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53FC5F9E" w14:textId="20F2F638" w:rsidR="006655AC" w:rsidRPr="001E0C20" w:rsidRDefault="006655AC" w:rsidP="0009436F">
      <w:pPr>
        <w:pStyle w:val="AnnexesClaneki"/>
        <w:ind w:hanging="425"/>
      </w:pPr>
      <w:r w:rsidRPr="005B6DCC">
        <w:lastRenderedPageBreak/>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13ED116F" w14:textId="240B8EEA" w:rsidR="006655AC" w:rsidRDefault="0009436F" w:rsidP="009C3F4F">
      <w:pPr>
        <w:pStyle w:val="AnnexesClanek11"/>
        <w:keepNext/>
        <w:keepLines/>
        <w:widowControl/>
      </w:pPr>
      <w:r>
        <w:t>During the Performance Tests of h</w:t>
      </w:r>
      <w:r w:rsidR="006655AC">
        <w:t>olding</w:t>
      </w:r>
      <w:r w:rsidR="006655AC" w:rsidRPr="0079290D">
        <w:t xml:space="preserve"> furnace</w:t>
      </w:r>
      <w:r>
        <w:t xml:space="preserve">s </w:t>
      </w:r>
      <w:r w:rsidR="001B5528">
        <w:t>within the First Part of the Equipment</w:t>
      </w:r>
      <w:r>
        <w:t>, the following parameters and conditions shall further apply and be fulfilled</w:t>
      </w:r>
    </w:p>
    <w:p w14:paraId="19504983" w14:textId="77777777" w:rsidR="00FF5A97" w:rsidRPr="00F60DFE" w:rsidRDefault="00FF5A97" w:rsidP="00FF5A97">
      <w:pPr>
        <w:pStyle w:val="AnnexesClaneka"/>
      </w:pPr>
      <w:bookmarkStart w:id="444" w:name="_Ref165221569"/>
      <w:r w:rsidRPr="00053624">
        <w:rPr>
          <w:rFonts w:eastAsia="Arial Unicode MS" w:cs="Arial"/>
        </w:rPr>
        <w:t>Molten Metal Level (Post Joint)</w:t>
      </w:r>
    </w:p>
    <w:p w14:paraId="52821FAA" w14:textId="2B3FBBB0" w:rsidR="00FF5A97" w:rsidRPr="00FF5A97" w:rsidRDefault="00FF5A97" w:rsidP="00FF5A97">
      <w:pPr>
        <w:pStyle w:val="AnnexesClaneki"/>
        <w:rPr>
          <w:iCs/>
        </w:rPr>
      </w:pPr>
      <w:r>
        <w:rPr>
          <w:rFonts w:cs="Arial"/>
        </w:rPr>
        <w:t xml:space="preserve">Will be measured and evaluated during whole time of test with tolerances </w:t>
      </w:r>
      <w:r w:rsidRPr="004A583D">
        <w:rPr>
          <w:rFonts w:cs="Arial"/>
        </w:rPr>
        <w:t>±</w:t>
      </w:r>
      <w:r w:rsidRPr="004A583D">
        <w:t xml:space="preserve"> 3.0 mm while casting. (or value guaranteed by the Contractor</w:t>
      </w:r>
      <w:r w:rsidRPr="00985424">
        <w:t xml:space="preserve"> </w:t>
      </w:r>
      <w:r w:rsidRPr="004A583D">
        <w:t xml:space="preserve">in </w:t>
      </w:r>
      <w:r w:rsidRPr="004A583D">
        <w:rPr>
          <w:i/>
        </w:rPr>
        <w:t>Annex_5</w:t>
      </w:r>
      <w:r>
        <w:rPr>
          <w:i/>
        </w:rPr>
        <w:t>A</w:t>
      </w:r>
      <w:r w:rsidRPr="004A583D">
        <w:rPr>
          <w:i/>
        </w:rPr>
        <w:t>_TD_Technical_condition</w:t>
      </w:r>
      <w:r>
        <w:rPr>
          <w:iCs/>
        </w:rPr>
        <w:t>)</w:t>
      </w:r>
    </w:p>
    <w:p w14:paraId="78335F2F" w14:textId="60B48D5D" w:rsidR="006655AC" w:rsidRPr="005D7444" w:rsidRDefault="006655AC" w:rsidP="00FF5A97">
      <w:pPr>
        <w:pStyle w:val="AnnexesClanek11"/>
      </w:pPr>
      <w:r w:rsidRPr="005D7444">
        <w:t xml:space="preserve">Further, during the </w:t>
      </w:r>
      <w:r w:rsidRPr="005D7444">
        <w:rPr>
          <w:szCs w:val="22"/>
        </w:rPr>
        <w:t>Performance Tests</w:t>
      </w:r>
      <w:r w:rsidRPr="005D7444">
        <w:t xml:space="preserve"> </w:t>
      </w:r>
      <w:r w:rsidR="0009436F">
        <w:t xml:space="preserve">of the </w:t>
      </w:r>
      <w:r w:rsidR="001B5528">
        <w:t xml:space="preserve">First Part of the </w:t>
      </w:r>
      <w:r w:rsidR="0009436F">
        <w:t>Equipment</w:t>
      </w:r>
      <w:r w:rsidR="00B40F87">
        <w:t>,</w:t>
      </w:r>
      <w:r w:rsidR="0009436F" w:rsidRPr="005D7444">
        <w:t xml:space="preserve"> </w:t>
      </w:r>
      <w:r w:rsidRPr="005D7444">
        <w:t xml:space="preserve">the following parameters will </w:t>
      </w:r>
      <w:r w:rsidR="00B40F87">
        <w:t xml:space="preserve">also </w:t>
      </w:r>
      <w:r w:rsidRPr="005D7444">
        <w:t>be monitored and activities, processes and checks performed:</w:t>
      </w:r>
      <w:bookmarkEnd w:id="444"/>
    </w:p>
    <w:p w14:paraId="65D786B5" w14:textId="77777777" w:rsidR="006655AC" w:rsidRPr="005D7444" w:rsidRDefault="006655AC" w:rsidP="002C316A">
      <w:pPr>
        <w:pStyle w:val="AnnexesClaneka"/>
      </w:pPr>
      <w:bookmarkStart w:id="445" w:name="_Hlk165140201"/>
      <w:r w:rsidRPr="6C433897">
        <w:t>trouble-free operation of the Equipment (from the takeover point (furnace spout) to the exit packaging);</w:t>
      </w:r>
    </w:p>
    <w:p w14:paraId="1857B8AE" w14:textId="77777777" w:rsidR="006655AC" w:rsidRDefault="006655AC" w:rsidP="002C316A">
      <w:pPr>
        <w:pStyle w:val="AnnexesClaneka"/>
      </w:pPr>
      <w:r w:rsidRPr="005D7444">
        <w:t>consumption of process media according to parameters guaranteed by the Contractor in the technical part of the Contractor’s offer submitted in the tender;</w:t>
      </w:r>
    </w:p>
    <w:p w14:paraId="7854A667" w14:textId="7FA10363" w:rsidR="006655AC" w:rsidRDefault="006655AC" w:rsidP="002C316A">
      <w:pPr>
        <w:pStyle w:val="AnnexesClaneka"/>
      </w:pPr>
      <w:bookmarkStart w:id="446" w:name="_Ref172115166"/>
      <w:r w:rsidRPr="1B39BD19">
        <w:t xml:space="preserve">compliance of the Equipment with OEE parameters </w:t>
      </w:r>
      <w:r w:rsidRPr="0000623A">
        <w:t>contained in Table 2 (</w:t>
      </w:r>
      <w:r w:rsidR="00816ED3" w:rsidRPr="0000623A">
        <w:rPr>
          <w:i/>
        </w:rPr>
        <w:t>Performance Tests OEE parameters of furnaces for billet casting technology</w:t>
      </w:r>
      <w:r w:rsidRPr="0000623A">
        <w:t>)</w:t>
      </w:r>
      <w:r w:rsidR="00BE063E">
        <w:t xml:space="preserve"> in point </w:t>
      </w:r>
      <w:r w:rsidR="00BE063E">
        <w:fldChar w:fldCharType="begin"/>
      </w:r>
      <w:r w:rsidR="00BE063E">
        <w:instrText xml:space="preserve"> REF _Ref172113104 \w \h </w:instrText>
      </w:r>
      <w:r w:rsidR="00BE063E">
        <w:fldChar w:fldCharType="separate"/>
      </w:r>
      <w:r w:rsidR="00F3445E">
        <w:t>7</w:t>
      </w:r>
      <w:r w:rsidR="00BE063E">
        <w:fldChar w:fldCharType="end"/>
      </w:r>
      <w:r w:rsidR="00BE063E">
        <w:t xml:space="preserve"> of this Annex </w:t>
      </w:r>
      <w:r w:rsidR="009A4877">
        <w:t xml:space="preserve">3 </w:t>
      </w:r>
      <w:r w:rsidR="00BE063E">
        <w:t>below</w:t>
      </w:r>
      <w:r w:rsidRPr="0000623A">
        <w:t>;</w:t>
      </w:r>
      <w:bookmarkEnd w:id="446"/>
    </w:p>
    <w:p w14:paraId="6280AA49" w14:textId="77777777" w:rsidR="006655AC" w:rsidRDefault="006655AC" w:rsidP="002C316A">
      <w:pPr>
        <w:pStyle w:val="AnnexesClaneka"/>
        <w:rPr>
          <w:szCs w:val="22"/>
        </w:rPr>
      </w:pPr>
      <w:r w:rsidRPr="005D7444">
        <w:rPr>
          <w:szCs w:val="22"/>
        </w:rPr>
        <w:t>temperature gradient along the whole route between the furnace spout and the mold must not exceed the value of 20 °C;</w:t>
      </w:r>
    </w:p>
    <w:p w14:paraId="7D11AFDF" w14:textId="5063257D" w:rsidR="006655AC" w:rsidRPr="00F8333F" w:rsidRDefault="006655AC" w:rsidP="005B493A">
      <w:pPr>
        <w:pStyle w:val="ENClanek11"/>
        <w:numPr>
          <w:ilvl w:val="0"/>
          <w:numId w:val="38"/>
        </w:numPr>
        <w:ind w:left="567" w:hanging="567"/>
        <w:rPr>
          <w:b/>
          <w:lang w:val="en-GB"/>
        </w:rPr>
      </w:pPr>
      <w:r w:rsidRPr="00F8333F">
        <w:rPr>
          <w:b/>
          <w:lang w:val="en-GB"/>
        </w:rPr>
        <w:t>FURNACES FOR STRIP CASTING TECHNOLOGY</w:t>
      </w:r>
      <w:r w:rsidR="001B5528">
        <w:rPr>
          <w:b/>
          <w:lang w:val="en-GB"/>
        </w:rPr>
        <w:t xml:space="preserve"> (THE SECOND PART OF THE EQUIPMENT AND THE THIRD PART OF THE EQUIPMENT)</w:t>
      </w:r>
    </w:p>
    <w:p w14:paraId="2A94F9CB" w14:textId="25E414D9" w:rsidR="006655AC" w:rsidRDefault="00CC206C" w:rsidP="00F8333F">
      <w:pPr>
        <w:pStyle w:val="AnnexesClanek11"/>
      </w:pPr>
      <w:bookmarkStart w:id="447" w:name="_Ref172115606"/>
      <w:r>
        <w:t xml:space="preserve">With the respect to the </w:t>
      </w:r>
      <w:r w:rsidR="001B5528">
        <w:t>Second P</w:t>
      </w:r>
      <w:r>
        <w:t xml:space="preserve">art of the Equipment </w:t>
      </w:r>
      <w:r w:rsidR="001B5528">
        <w:t>and the Third Part of the Equipment</w:t>
      </w:r>
      <w:r>
        <w:t>, t</w:t>
      </w:r>
      <w:r w:rsidR="006655AC" w:rsidRPr="00F5220B">
        <w:t xml:space="preserve">hrough the course of the </w:t>
      </w:r>
      <w:r w:rsidR="006655AC">
        <w:t>Performance</w:t>
      </w:r>
      <w:r w:rsidR="006655AC" w:rsidRPr="00F5220B">
        <w:t xml:space="preserve"> Tests, activities, processes and checks contained in Clause </w:t>
      </w:r>
      <w:r w:rsidR="00B70469">
        <w:fldChar w:fldCharType="begin"/>
      </w:r>
      <w:r w:rsidR="00B70469">
        <w:instrText xml:space="preserve"> REF _Ref171346684 \w \h </w:instrText>
      </w:r>
      <w:r w:rsidR="00B70469">
        <w:fldChar w:fldCharType="separate"/>
      </w:r>
      <w:r w:rsidR="00F3445E">
        <w:t>22.1(e)</w:t>
      </w:r>
      <w:r w:rsidR="00B70469">
        <w:fldChar w:fldCharType="end"/>
      </w:r>
      <w:r w:rsidR="006655AC" w:rsidRPr="00F5220B">
        <w:t xml:space="preserve"> of the Contract shall be performed.</w:t>
      </w:r>
      <w:bookmarkEnd w:id="447"/>
    </w:p>
    <w:p w14:paraId="303FBD49" w14:textId="43B5A5F1" w:rsidR="006655AC" w:rsidRDefault="006655AC" w:rsidP="002C316A">
      <w:pPr>
        <w:pStyle w:val="AnnexesClanek11"/>
      </w:pPr>
      <w:r>
        <w:t xml:space="preserve">After performing activities in point </w:t>
      </w:r>
      <w:r w:rsidR="00B70469">
        <w:fldChar w:fldCharType="begin"/>
      </w:r>
      <w:r w:rsidR="00B70469">
        <w:instrText xml:space="preserve"> REF _Ref172115606 \w \h </w:instrText>
      </w:r>
      <w:r w:rsidR="00B70469">
        <w:fldChar w:fldCharType="separate"/>
      </w:r>
      <w:r w:rsidR="00F3445E">
        <w:t>4.9</w:t>
      </w:r>
      <w:r w:rsidR="00B70469">
        <w:fldChar w:fldCharType="end"/>
      </w:r>
      <w:r w:rsidR="00B70469">
        <w:t xml:space="preserve"> of this Annex</w:t>
      </w:r>
      <w:r w:rsidR="009A4877">
        <w:t xml:space="preserve"> 3</w:t>
      </w:r>
      <w:r w:rsidR="00B70469">
        <w:t xml:space="preserve"> above, </w:t>
      </w:r>
      <w:r>
        <w:t xml:space="preserve">individual tests for Melting furnaces and Holding furnaces </w:t>
      </w:r>
      <w:r w:rsidR="00B70469">
        <w:t xml:space="preserve">shall </w:t>
      </w:r>
      <w:r>
        <w:t>be done.</w:t>
      </w:r>
    </w:p>
    <w:p w14:paraId="184D5983" w14:textId="226ED9F0" w:rsidR="006655AC" w:rsidRPr="002D1942" w:rsidRDefault="006655AC" w:rsidP="00D61A74">
      <w:pPr>
        <w:pStyle w:val="AnnexesClanek11"/>
        <w:widowControl/>
      </w:pPr>
      <w:r w:rsidRPr="002D1942">
        <w:t>For the purposes of the Performance Tests</w:t>
      </w:r>
      <w:r w:rsidR="00B70469">
        <w:t xml:space="preserve"> of the </w:t>
      </w:r>
      <w:r w:rsidR="00CC46AA">
        <w:t>Second P</w:t>
      </w:r>
      <w:r w:rsidR="00B70469">
        <w:t xml:space="preserve">art of the Equipment </w:t>
      </w:r>
      <w:r w:rsidR="00CC46AA">
        <w:t>and the Third Part of the Equipment</w:t>
      </w:r>
      <w:r w:rsidRPr="002D1942">
        <w:t>, a reference charge will be melted according to Table</w:t>
      </w:r>
      <w:r w:rsidR="00400415">
        <w:t> 4</w:t>
      </w:r>
      <w:r w:rsidRPr="002D1942">
        <w:t xml:space="preserve"> (</w:t>
      </w:r>
      <w:r w:rsidRPr="002D1942">
        <w:rPr>
          <w:i/>
        </w:rPr>
        <w:t>Reference Charge</w:t>
      </w:r>
      <w:r w:rsidRPr="002D1942">
        <w:t>)</w:t>
      </w:r>
      <w:r w:rsidR="00B70469">
        <w:t xml:space="preserve"> in point </w:t>
      </w:r>
      <w:r w:rsidR="00B70469">
        <w:fldChar w:fldCharType="begin"/>
      </w:r>
      <w:r w:rsidR="00B70469">
        <w:instrText xml:space="preserve"> REF _Ref172113104 \w \h </w:instrText>
      </w:r>
      <w:r w:rsidR="00B70469">
        <w:fldChar w:fldCharType="separate"/>
      </w:r>
      <w:r w:rsidR="00F3445E">
        <w:t>7</w:t>
      </w:r>
      <w:r w:rsidR="00B70469">
        <w:fldChar w:fldCharType="end"/>
      </w:r>
      <w:r w:rsidR="00B70469">
        <w:t xml:space="preserve"> of this Annex </w:t>
      </w:r>
      <w:r w:rsidR="009A4877">
        <w:t xml:space="preserve">3 </w:t>
      </w:r>
      <w:r w:rsidR="00B70469">
        <w:t>below</w:t>
      </w:r>
      <w:r w:rsidRPr="002D1942">
        <w:t>.</w:t>
      </w:r>
    </w:p>
    <w:p w14:paraId="6A6FAEB5" w14:textId="1F7F7351" w:rsidR="006655AC" w:rsidRPr="007163E4" w:rsidRDefault="006655AC" w:rsidP="002C316A">
      <w:pPr>
        <w:pStyle w:val="AnnexesClanek11"/>
        <w:rPr>
          <w:szCs w:val="22"/>
          <w:lang w:eastAsia="sk-SK"/>
        </w:rPr>
      </w:pPr>
      <w:r w:rsidRPr="007163E4">
        <w:rPr>
          <w:szCs w:val="22"/>
        </w:rPr>
        <w:t xml:space="preserve">Duration of </w:t>
      </w:r>
      <w:r w:rsidR="00B70469" w:rsidRPr="007163E4">
        <w:rPr>
          <w:szCs w:val="22"/>
        </w:rPr>
        <w:t xml:space="preserve">these </w:t>
      </w:r>
      <w:r w:rsidRPr="007163E4">
        <w:rPr>
          <w:szCs w:val="22"/>
        </w:rPr>
        <w:t>Performance test</w:t>
      </w:r>
      <w:r w:rsidR="00B70469" w:rsidRPr="007163E4">
        <w:rPr>
          <w:szCs w:val="22"/>
        </w:rPr>
        <w:t>s</w:t>
      </w:r>
      <w:r w:rsidRPr="007163E4">
        <w:rPr>
          <w:szCs w:val="22"/>
        </w:rPr>
        <w:t xml:space="preserve"> is </w:t>
      </w:r>
      <w:r w:rsidR="001B0A6D" w:rsidRPr="007163E4">
        <w:rPr>
          <w:szCs w:val="22"/>
        </w:rPr>
        <w:t>14</w:t>
      </w:r>
      <w:r w:rsidRPr="007163E4">
        <w:rPr>
          <w:szCs w:val="22"/>
        </w:rPr>
        <w:t xml:space="preserve"> days (</w:t>
      </w:r>
      <w:r w:rsidR="008E6A72" w:rsidRPr="007163E4">
        <w:rPr>
          <w:szCs w:val="22"/>
        </w:rPr>
        <w:t>336</w:t>
      </w:r>
      <w:r w:rsidRPr="007163E4">
        <w:rPr>
          <w:szCs w:val="22"/>
        </w:rPr>
        <w:t xml:space="preserve"> hr.) </w:t>
      </w:r>
      <w:r w:rsidR="001B0A6D" w:rsidRPr="007163E4">
        <w:rPr>
          <w:szCs w:val="22"/>
        </w:rPr>
        <w:t xml:space="preserve">for each separate </w:t>
      </w:r>
      <w:r w:rsidR="00F6778F" w:rsidRPr="007163E4">
        <w:rPr>
          <w:szCs w:val="22"/>
        </w:rPr>
        <w:t>line</w:t>
      </w:r>
      <w:r w:rsidR="00242350" w:rsidRPr="007163E4">
        <w:rPr>
          <w:szCs w:val="22"/>
        </w:rPr>
        <w:t xml:space="preserve"> of </w:t>
      </w:r>
      <w:r w:rsidR="00DF4AA1" w:rsidRPr="007163E4">
        <w:rPr>
          <w:szCs w:val="22"/>
        </w:rPr>
        <w:t>M</w:t>
      </w:r>
      <w:r w:rsidR="00242350" w:rsidRPr="007163E4">
        <w:rPr>
          <w:szCs w:val="22"/>
        </w:rPr>
        <w:t xml:space="preserve">elting and </w:t>
      </w:r>
      <w:r w:rsidR="00DF4AA1" w:rsidRPr="007163E4">
        <w:rPr>
          <w:szCs w:val="22"/>
        </w:rPr>
        <w:t>H</w:t>
      </w:r>
      <w:r w:rsidR="00242350" w:rsidRPr="007163E4">
        <w:rPr>
          <w:szCs w:val="22"/>
        </w:rPr>
        <w:t xml:space="preserve">olding </w:t>
      </w:r>
      <w:r w:rsidR="001B0A6D" w:rsidRPr="007163E4">
        <w:rPr>
          <w:szCs w:val="22"/>
        </w:rPr>
        <w:t>furnace</w:t>
      </w:r>
      <w:r w:rsidR="001F6E33" w:rsidRPr="007163E4">
        <w:rPr>
          <w:szCs w:val="22"/>
        </w:rPr>
        <w:t xml:space="preserve">. </w:t>
      </w:r>
      <w:r w:rsidR="007140D2" w:rsidRPr="007163E4">
        <w:rPr>
          <w:szCs w:val="22"/>
        </w:rPr>
        <w:t>The f</w:t>
      </w:r>
      <w:r w:rsidR="00143225" w:rsidRPr="007163E4">
        <w:rPr>
          <w:szCs w:val="22"/>
        </w:rPr>
        <w:t>irst (</w:t>
      </w:r>
      <w:r w:rsidR="00BE6FA6" w:rsidRPr="007163E4">
        <w:rPr>
          <w:szCs w:val="22"/>
        </w:rPr>
        <w:t>1.</w:t>
      </w:r>
      <w:r w:rsidR="00143225" w:rsidRPr="007163E4">
        <w:rPr>
          <w:szCs w:val="22"/>
        </w:rPr>
        <w:t>)</w:t>
      </w:r>
      <w:r w:rsidR="00BE6FA6" w:rsidRPr="007163E4">
        <w:rPr>
          <w:szCs w:val="22"/>
        </w:rPr>
        <w:t xml:space="preserve"> and </w:t>
      </w:r>
      <w:r w:rsidR="007140D2" w:rsidRPr="007163E4">
        <w:rPr>
          <w:szCs w:val="22"/>
        </w:rPr>
        <w:t xml:space="preserve">the </w:t>
      </w:r>
      <w:r w:rsidR="00E95101" w:rsidRPr="007163E4">
        <w:rPr>
          <w:szCs w:val="22"/>
        </w:rPr>
        <w:t>second</w:t>
      </w:r>
      <w:r w:rsidR="00143225" w:rsidRPr="007163E4">
        <w:rPr>
          <w:szCs w:val="22"/>
        </w:rPr>
        <w:t xml:space="preserve"> (</w:t>
      </w:r>
      <w:r w:rsidR="00E95101" w:rsidRPr="007163E4">
        <w:rPr>
          <w:szCs w:val="22"/>
        </w:rPr>
        <w:t>2</w:t>
      </w:r>
      <w:r w:rsidR="00BE6FA6" w:rsidRPr="007163E4">
        <w:rPr>
          <w:szCs w:val="22"/>
        </w:rPr>
        <w:t>.</w:t>
      </w:r>
      <w:r w:rsidR="00143225" w:rsidRPr="007163E4">
        <w:rPr>
          <w:szCs w:val="22"/>
        </w:rPr>
        <w:t>)</w:t>
      </w:r>
      <w:r w:rsidR="00BE6FA6" w:rsidRPr="007163E4">
        <w:rPr>
          <w:szCs w:val="22"/>
        </w:rPr>
        <w:t xml:space="preserve"> </w:t>
      </w:r>
      <w:r w:rsidR="00DF4AA1" w:rsidRPr="007163E4">
        <w:rPr>
          <w:szCs w:val="22"/>
        </w:rPr>
        <w:t xml:space="preserve">line of </w:t>
      </w:r>
      <w:r w:rsidR="00DF124B" w:rsidRPr="007163E4">
        <w:rPr>
          <w:szCs w:val="22"/>
        </w:rPr>
        <w:t>f</w:t>
      </w:r>
      <w:r w:rsidR="00584E1C" w:rsidRPr="007163E4">
        <w:rPr>
          <w:szCs w:val="22"/>
        </w:rPr>
        <w:t xml:space="preserve">urnaces </w:t>
      </w:r>
      <w:r w:rsidR="00DF124B" w:rsidRPr="007163E4">
        <w:rPr>
          <w:szCs w:val="22"/>
        </w:rPr>
        <w:t>for strip technology</w:t>
      </w:r>
      <w:r w:rsidR="00CC46AA" w:rsidRPr="007163E4">
        <w:rPr>
          <w:szCs w:val="22"/>
        </w:rPr>
        <w:t xml:space="preserve"> (i.e. furnaces within the Second Part of the Equipment)</w:t>
      </w:r>
      <w:r w:rsidR="00DF124B" w:rsidRPr="007163E4">
        <w:rPr>
          <w:szCs w:val="22"/>
        </w:rPr>
        <w:t xml:space="preserve"> </w:t>
      </w:r>
      <w:r w:rsidR="00BE6FA6" w:rsidRPr="007163E4">
        <w:rPr>
          <w:szCs w:val="22"/>
        </w:rPr>
        <w:t xml:space="preserve">will </w:t>
      </w:r>
      <w:r w:rsidR="00DF124B" w:rsidRPr="007163E4">
        <w:rPr>
          <w:szCs w:val="22"/>
        </w:rPr>
        <w:t xml:space="preserve">run </w:t>
      </w:r>
      <w:r w:rsidR="00534CD8" w:rsidRPr="007163E4">
        <w:rPr>
          <w:szCs w:val="22"/>
        </w:rPr>
        <w:t>simultaneously</w:t>
      </w:r>
      <w:r w:rsidR="00DE40D7" w:rsidRPr="007163E4">
        <w:rPr>
          <w:szCs w:val="22"/>
        </w:rPr>
        <w:t xml:space="preserve">. After </w:t>
      </w:r>
      <w:r w:rsidR="00F75294" w:rsidRPr="007163E4">
        <w:rPr>
          <w:szCs w:val="22"/>
        </w:rPr>
        <w:t xml:space="preserve">successful </w:t>
      </w:r>
      <w:r w:rsidR="007140D2" w:rsidRPr="007163E4">
        <w:rPr>
          <w:szCs w:val="22"/>
        </w:rPr>
        <w:t>completing</w:t>
      </w:r>
      <w:r w:rsidR="00143225" w:rsidRPr="007163E4">
        <w:rPr>
          <w:szCs w:val="22"/>
        </w:rPr>
        <w:t xml:space="preserve"> </w:t>
      </w:r>
      <w:r w:rsidR="007140D2" w:rsidRPr="007163E4">
        <w:rPr>
          <w:szCs w:val="22"/>
        </w:rPr>
        <w:t xml:space="preserve">the </w:t>
      </w:r>
      <w:r w:rsidR="00F6778F" w:rsidRPr="007163E4">
        <w:rPr>
          <w:szCs w:val="22"/>
        </w:rPr>
        <w:t>P</w:t>
      </w:r>
      <w:r w:rsidR="00FE7174" w:rsidRPr="007163E4">
        <w:rPr>
          <w:szCs w:val="22"/>
        </w:rPr>
        <w:t xml:space="preserve">erformance tests on these </w:t>
      </w:r>
      <w:r w:rsidR="007140D2" w:rsidRPr="007163E4">
        <w:rPr>
          <w:szCs w:val="22"/>
        </w:rPr>
        <w:t>two (</w:t>
      </w:r>
      <w:r w:rsidR="00FE7174" w:rsidRPr="007163E4">
        <w:rPr>
          <w:szCs w:val="22"/>
        </w:rPr>
        <w:t>2</w:t>
      </w:r>
      <w:r w:rsidR="007140D2" w:rsidRPr="007163E4">
        <w:rPr>
          <w:szCs w:val="22"/>
        </w:rPr>
        <w:t>)</w:t>
      </w:r>
      <w:r w:rsidR="00FE7174" w:rsidRPr="007163E4">
        <w:rPr>
          <w:szCs w:val="22"/>
        </w:rPr>
        <w:t xml:space="preserve"> lines</w:t>
      </w:r>
      <w:r w:rsidR="00CC46AA" w:rsidRPr="007163E4">
        <w:rPr>
          <w:szCs w:val="22"/>
        </w:rPr>
        <w:t xml:space="preserve"> (i.e. </w:t>
      </w:r>
      <w:r w:rsidR="007163E4" w:rsidRPr="007163E4">
        <w:rPr>
          <w:szCs w:val="22"/>
        </w:rPr>
        <w:t>on the Second Part of the Equipment)</w:t>
      </w:r>
      <w:r w:rsidR="00F6778F" w:rsidRPr="007163E4">
        <w:rPr>
          <w:szCs w:val="22"/>
        </w:rPr>
        <w:t>,</w:t>
      </w:r>
      <w:r w:rsidR="00CD7C1D" w:rsidRPr="007163E4">
        <w:rPr>
          <w:szCs w:val="22"/>
        </w:rPr>
        <w:t xml:space="preserve"> </w:t>
      </w:r>
      <w:r w:rsidR="00B3724D" w:rsidRPr="007163E4">
        <w:rPr>
          <w:szCs w:val="22"/>
        </w:rPr>
        <w:t xml:space="preserve">the Performance tests on </w:t>
      </w:r>
      <w:r w:rsidR="007140D2" w:rsidRPr="007163E4">
        <w:rPr>
          <w:szCs w:val="22"/>
        </w:rPr>
        <w:t xml:space="preserve">the </w:t>
      </w:r>
      <w:r w:rsidR="00E95101" w:rsidRPr="007163E4">
        <w:rPr>
          <w:szCs w:val="22"/>
        </w:rPr>
        <w:t>third</w:t>
      </w:r>
      <w:r w:rsidR="007140D2" w:rsidRPr="007163E4">
        <w:rPr>
          <w:szCs w:val="22"/>
        </w:rPr>
        <w:t xml:space="preserve"> (</w:t>
      </w:r>
      <w:r w:rsidR="00E95101" w:rsidRPr="007163E4">
        <w:rPr>
          <w:szCs w:val="22"/>
        </w:rPr>
        <w:t>3</w:t>
      </w:r>
      <w:r w:rsidR="00EB3635" w:rsidRPr="007163E4">
        <w:rPr>
          <w:szCs w:val="22"/>
        </w:rPr>
        <w:t>.</w:t>
      </w:r>
      <w:r w:rsidR="007140D2" w:rsidRPr="007163E4">
        <w:rPr>
          <w:szCs w:val="22"/>
        </w:rPr>
        <w:t>)</w:t>
      </w:r>
      <w:r w:rsidR="00EB3635" w:rsidRPr="007163E4">
        <w:rPr>
          <w:szCs w:val="22"/>
        </w:rPr>
        <w:t xml:space="preserve"> </w:t>
      </w:r>
      <w:r w:rsidR="00DE2E43" w:rsidRPr="007163E4">
        <w:rPr>
          <w:szCs w:val="22"/>
        </w:rPr>
        <w:t>a</w:t>
      </w:r>
      <w:r w:rsidR="00EB3635" w:rsidRPr="007163E4">
        <w:rPr>
          <w:szCs w:val="22"/>
        </w:rPr>
        <w:t xml:space="preserve">nd </w:t>
      </w:r>
      <w:r w:rsidR="007140D2" w:rsidRPr="007163E4">
        <w:rPr>
          <w:szCs w:val="22"/>
        </w:rPr>
        <w:t>the fourth (</w:t>
      </w:r>
      <w:r w:rsidR="00EB3635" w:rsidRPr="007163E4">
        <w:rPr>
          <w:szCs w:val="22"/>
        </w:rPr>
        <w:t>4.</w:t>
      </w:r>
      <w:r w:rsidR="007140D2" w:rsidRPr="007163E4">
        <w:rPr>
          <w:szCs w:val="22"/>
        </w:rPr>
        <w:t>)</w:t>
      </w:r>
      <w:r w:rsidR="00EB3635" w:rsidRPr="007163E4">
        <w:rPr>
          <w:szCs w:val="22"/>
        </w:rPr>
        <w:t xml:space="preserve"> </w:t>
      </w:r>
      <w:r w:rsidR="00CD7C1D" w:rsidRPr="007163E4">
        <w:rPr>
          <w:szCs w:val="22"/>
        </w:rPr>
        <w:t xml:space="preserve">line of </w:t>
      </w:r>
      <w:r w:rsidR="00DE2E43" w:rsidRPr="007163E4">
        <w:rPr>
          <w:szCs w:val="22"/>
        </w:rPr>
        <w:t>f</w:t>
      </w:r>
      <w:r w:rsidR="00EB3635" w:rsidRPr="007163E4">
        <w:rPr>
          <w:szCs w:val="22"/>
        </w:rPr>
        <w:t>urnace</w:t>
      </w:r>
      <w:r w:rsidR="003B28B5" w:rsidRPr="007163E4">
        <w:rPr>
          <w:szCs w:val="22"/>
        </w:rPr>
        <w:t>s</w:t>
      </w:r>
      <w:r w:rsidR="00CD7C1D" w:rsidRPr="007163E4">
        <w:rPr>
          <w:szCs w:val="22"/>
        </w:rPr>
        <w:t xml:space="preserve"> for strip technology</w:t>
      </w:r>
      <w:r w:rsidR="007163E4" w:rsidRPr="007163E4">
        <w:rPr>
          <w:szCs w:val="22"/>
        </w:rPr>
        <w:t xml:space="preserve"> (i.e. furnaces within the Third Part of the Equipment)</w:t>
      </w:r>
      <w:r w:rsidR="00CD7C1D" w:rsidRPr="007163E4">
        <w:rPr>
          <w:szCs w:val="22"/>
        </w:rPr>
        <w:t xml:space="preserve"> will start simultaneously</w:t>
      </w:r>
      <w:r w:rsidR="00DE2E43" w:rsidRPr="007163E4">
        <w:rPr>
          <w:szCs w:val="22"/>
        </w:rPr>
        <w:t xml:space="preserve">. </w:t>
      </w:r>
      <w:r w:rsidR="001F6E33" w:rsidRPr="007163E4">
        <w:rPr>
          <w:szCs w:val="22"/>
        </w:rPr>
        <w:t xml:space="preserve">Alloys that will be melted in </w:t>
      </w:r>
      <w:r w:rsidR="00A91828" w:rsidRPr="007163E4">
        <w:rPr>
          <w:szCs w:val="22"/>
        </w:rPr>
        <w:t xml:space="preserve">each </w:t>
      </w:r>
      <w:r w:rsidR="001F6E33" w:rsidRPr="007163E4">
        <w:rPr>
          <w:szCs w:val="22"/>
        </w:rPr>
        <w:t>f</w:t>
      </w:r>
      <w:r w:rsidR="00182EF7" w:rsidRPr="007163E4">
        <w:rPr>
          <w:szCs w:val="22"/>
        </w:rPr>
        <w:t>u</w:t>
      </w:r>
      <w:r w:rsidR="001F6E33" w:rsidRPr="007163E4">
        <w:rPr>
          <w:szCs w:val="22"/>
        </w:rPr>
        <w:t xml:space="preserve">rnace </w:t>
      </w:r>
      <w:r w:rsidR="00CD7C1D" w:rsidRPr="007163E4">
        <w:rPr>
          <w:szCs w:val="22"/>
        </w:rPr>
        <w:t xml:space="preserve">line </w:t>
      </w:r>
      <w:r w:rsidR="00182EF7" w:rsidRPr="007163E4">
        <w:rPr>
          <w:szCs w:val="22"/>
        </w:rPr>
        <w:t xml:space="preserve">will be decided </w:t>
      </w:r>
      <w:r w:rsidR="00B3724D" w:rsidRPr="007163E4">
        <w:rPr>
          <w:szCs w:val="22"/>
        </w:rPr>
        <w:t>one (</w:t>
      </w:r>
      <w:r w:rsidR="00182EF7" w:rsidRPr="007163E4">
        <w:rPr>
          <w:szCs w:val="22"/>
        </w:rPr>
        <w:t>1</w:t>
      </w:r>
      <w:r w:rsidR="00B3724D" w:rsidRPr="007163E4">
        <w:rPr>
          <w:szCs w:val="22"/>
        </w:rPr>
        <w:t>)</w:t>
      </w:r>
      <w:r w:rsidR="00182EF7" w:rsidRPr="007163E4">
        <w:rPr>
          <w:szCs w:val="22"/>
        </w:rPr>
        <w:t xml:space="preserve"> month before start of the </w:t>
      </w:r>
      <w:r w:rsidR="00B3724D" w:rsidRPr="007163E4">
        <w:rPr>
          <w:szCs w:val="22"/>
        </w:rPr>
        <w:t xml:space="preserve">respective </w:t>
      </w:r>
      <w:r w:rsidR="00182EF7" w:rsidRPr="007163E4">
        <w:rPr>
          <w:szCs w:val="22"/>
        </w:rPr>
        <w:t>test</w:t>
      </w:r>
      <w:r w:rsidR="00A91828" w:rsidRPr="007163E4">
        <w:rPr>
          <w:szCs w:val="22"/>
        </w:rPr>
        <w:t xml:space="preserve">. During the </w:t>
      </w:r>
      <w:r w:rsidR="00F36247" w:rsidRPr="007163E4">
        <w:rPr>
          <w:szCs w:val="22"/>
        </w:rPr>
        <w:t xml:space="preserve">Performance </w:t>
      </w:r>
      <w:r w:rsidR="00A91828" w:rsidRPr="007163E4">
        <w:rPr>
          <w:szCs w:val="22"/>
        </w:rPr>
        <w:t>test</w:t>
      </w:r>
      <w:r w:rsidR="00B3724D" w:rsidRPr="007163E4">
        <w:rPr>
          <w:szCs w:val="22"/>
        </w:rPr>
        <w:t>s,</w:t>
      </w:r>
      <w:r w:rsidR="00A91828" w:rsidRPr="007163E4">
        <w:rPr>
          <w:szCs w:val="22"/>
        </w:rPr>
        <w:t xml:space="preserve"> </w:t>
      </w:r>
      <w:r w:rsidR="00F36247" w:rsidRPr="007163E4">
        <w:rPr>
          <w:szCs w:val="22"/>
        </w:rPr>
        <w:t>there will be no cha</w:t>
      </w:r>
      <w:r w:rsidR="00233911" w:rsidRPr="007163E4">
        <w:rPr>
          <w:szCs w:val="22"/>
        </w:rPr>
        <w:t>n</w:t>
      </w:r>
      <w:r w:rsidR="00F36247" w:rsidRPr="007163E4">
        <w:rPr>
          <w:szCs w:val="22"/>
        </w:rPr>
        <w:t xml:space="preserve">ge of </w:t>
      </w:r>
      <w:r w:rsidR="007878A7" w:rsidRPr="007163E4">
        <w:rPr>
          <w:szCs w:val="22"/>
        </w:rPr>
        <w:t>alloy in any of furnace</w:t>
      </w:r>
      <w:r w:rsidR="003B28B5" w:rsidRPr="007163E4">
        <w:rPr>
          <w:szCs w:val="22"/>
        </w:rPr>
        <w:t xml:space="preserve"> </w:t>
      </w:r>
      <w:r w:rsidR="00E95101" w:rsidRPr="007163E4">
        <w:rPr>
          <w:szCs w:val="22"/>
        </w:rPr>
        <w:t>line,</w:t>
      </w:r>
      <w:r w:rsidR="007878A7" w:rsidRPr="007163E4">
        <w:rPr>
          <w:szCs w:val="22"/>
        </w:rPr>
        <w:t xml:space="preserve"> but each furnace </w:t>
      </w:r>
      <w:r w:rsidR="003B28B5" w:rsidRPr="007163E4">
        <w:rPr>
          <w:szCs w:val="22"/>
        </w:rPr>
        <w:t xml:space="preserve">line </w:t>
      </w:r>
      <w:r w:rsidR="007878A7" w:rsidRPr="007163E4">
        <w:rPr>
          <w:szCs w:val="22"/>
        </w:rPr>
        <w:t xml:space="preserve">will </w:t>
      </w:r>
      <w:r w:rsidR="005602BE" w:rsidRPr="007163E4">
        <w:rPr>
          <w:szCs w:val="22"/>
        </w:rPr>
        <w:t xml:space="preserve">proceed </w:t>
      </w:r>
      <w:r w:rsidR="00233911" w:rsidRPr="007163E4">
        <w:rPr>
          <w:szCs w:val="22"/>
        </w:rPr>
        <w:t xml:space="preserve">always with a </w:t>
      </w:r>
      <w:r w:rsidR="005602BE" w:rsidRPr="007163E4">
        <w:rPr>
          <w:szCs w:val="22"/>
        </w:rPr>
        <w:t>different alloy</w:t>
      </w:r>
      <w:r w:rsidR="00233911" w:rsidRPr="007163E4">
        <w:rPr>
          <w:szCs w:val="22"/>
        </w:rPr>
        <w:t xml:space="preserve"> type</w:t>
      </w:r>
      <w:r w:rsidR="005F2D7C" w:rsidRPr="007163E4">
        <w:rPr>
          <w:szCs w:val="22"/>
        </w:rPr>
        <w:t>.</w:t>
      </w:r>
    </w:p>
    <w:p w14:paraId="598E57D4" w14:textId="11CB751C" w:rsidR="006655AC" w:rsidRPr="00A30BD8" w:rsidRDefault="006655AC" w:rsidP="007163E4">
      <w:pPr>
        <w:pStyle w:val="AnnexesClanek11"/>
        <w:widowControl/>
      </w:pPr>
      <w:r w:rsidRPr="00F5220B">
        <w:rPr>
          <w:szCs w:val="22"/>
          <w:lang w:eastAsia="sk-SK"/>
        </w:rPr>
        <w:t xml:space="preserve">During </w:t>
      </w:r>
      <w:r w:rsidR="00233911">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B</w:t>
      </w:r>
      <w:r w:rsidRPr="00F5220B">
        <w:rPr>
          <w:szCs w:val="22"/>
        </w:rPr>
        <w:t xml:space="preserve"> to the Customer’s tender documentation</w:t>
      </w:r>
      <w:r>
        <w:rPr>
          <w:szCs w:val="22"/>
        </w:rPr>
        <w:t xml:space="preserve"> </w:t>
      </w:r>
      <w:r w:rsidRPr="00F5220B">
        <w:rPr>
          <w:szCs w:val="22"/>
        </w:rPr>
        <w:t>(</w:t>
      </w:r>
      <w:r w:rsidRPr="00F5220B">
        <w:rPr>
          <w:i/>
          <w:szCs w:val="22"/>
        </w:rPr>
        <w:t>Annex_3</w:t>
      </w:r>
      <w:r>
        <w:rPr>
          <w:i/>
          <w:szCs w:val="22"/>
        </w:rPr>
        <w:t>B</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s_furnaces_for_strips</w:t>
      </w:r>
      <w:r w:rsidRPr="00F5220B">
        <w:rPr>
          <w:szCs w:val="22"/>
        </w:rPr>
        <w:t>)</w:t>
      </w:r>
      <w:r>
        <w:rPr>
          <w:szCs w:val="22"/>
        </w:rPr>
        <w:t xml:space="preserve"> </w:t>
      </w:r>
      <w:r w:rsidR="00233911">
        <w:rPr>
          <w:szCs w:val="22"/>
        </w:rPr>
        <w:t xml:space="preserve">shall be </w:t>
      </w:r>
      <w:r>
        <w:rPr>
          <w:szCs w:val="22"/>
        </w:rPr>
        <w:t>produced</w:t>
      </w:r>
      <w:r w:rsidRPr="00F5220B">
        <w:rPr>
          <w:szCs w:val="22"/>
          <w:lang w:eastAsia="sk-SK"/>
        </w:rPr>
        <w:t xml:space="preserve">. </w:t>
      </w:r>
    </w:p>
    <w:p w14:paraId="44CC4671" w14:textId="0E5336F9" w:rsidR="006655AC" w:rsidRPr="0079290D" w:rsidRDefault="00D61A74" w:rsidP="002C316A">
      <w:pPr>
        <w:pStyle w:val="AnnexesClanek11"/>
      </w:pPr>
      <w:r>
        <w:t>During the Performance Tests of m</w:t>
      </w:r>
      <w:r w:rsidR="006655AC" w:rsidRPr="0079290D">
        <w:t>elting furnace</w:t>
      </w:r>
      <w:r>
        <w:t xml:space="preserve">s </w:t>
      </w:r>
      <w:r w:rsidR="004C4199">
        <w:t>within the Second Part of the Equipment and the Thir</w:t>
      </w:r>
      <w:r w:rsidR="00145034">
        <w:t>d</w:t>
      </w:r>
      <w:r w:rsidR="004C4199">
        <w:t xml:space="preserve"> Part of the Equipment</w:t>
      </w:r>
      <w:r>
        <w:t xml:space="preserve">, the following parameters and conditions shall further apply and </w:t>
      </w:r>
      <w:r>
        <w:lastRenderedPageBreak/>
        <w:t>be fulfilled</w:t>
      </w:r>
    </w:p>
    <w:p w14:paraId="6BB74280" w14:textId="77777777" w:rsidR="006655AC" w:rsidRPr="006C3FD3" w:rsidRDefault="006655AC" w:rsidP="002C316A">
      <w:pPr>
        <w:pStyle w:val="AnnexesClaneka"/>
      </w:pPr>
      <w:r w:rsidRPr="006C3FD3">
        <w:t>Melt rate</w:t>
      </w:r>
    </w:p>
    <w:p w14:paraId="707F2674" w14:textId="2724B35F" w:rsidR="006655AC" w:rsidRPr="006C3FD3" w:rsidRDefault="006655AC" w:rsidP="00D61A74">
      <w:pPr>
        <w:pStyle w:val="AnnexesClaneki"/>
        <w:ind w:hanging="425"/>
      </w:pPr>
      <w:bookmarkStart w:id="448" w:name="_Ref172124947"/>
      <w:r w:rsidRPr="006C3FD3">
        <w:t xml:space="preserve">The furnace shall prove the ability to melt </w:t>
      </w:r>
      <w:r>
        <w:t>2</w:t>
      </w:r>
      <w:r w:rsidRPr="006C3FD3">
        <w:t xml:space="preserve">5 MT at a rate </w:t>
      </w:r>
      <w:r w:rsidRPr="0000623A">
        <w:t>of 2.</w:t>
      </w:r>
      <w:r w:rsidR="00FD348E" w:rsidRPr="0000623A">
        <w:t>48</w:t>
      </w:r>
      <w:r w:rsidRPr="0000623A">
        <w:t xml:space="preserve"> or 2.</w:t>
      </w:r>
      <w:r w:rsidR="00FD348E" w:rsidRPr="0000623A">
        <w:t>40</w:t>
      </w:r>
      <w:r w:rsidRPr="0000623A">
        <w:t xml:space="preserve"> </w:t>
      </w:r>
      <w:r w:rsidRPr="0000623A">
        <w:rPr>
          <w:rFonts w:eastAsia="Arial Unicode MS" w:cs="Arial"/>
        </w:rPr>
        <w:t>MT/</w:t>
      </w:r>
      <w:r w:rsidRPr="00E10E84">
        <w:rPr>
          <w:rFonts w:eastAsia="Arial Unicode MS" w:cs="Arial"/>
        </w:rPr>
        <w:t xml:space="preserve">hr </w:t>
      </w:r>
      <w:r w:rsidRPr="006C3FD3">
        <w:t xml:space="preserve">whichever is appropriate according to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 the total cycle.</w:t>
      </w:r>
      <w:bookmarkEnd w:id="448"/>
    </w:p>
    <w:p w14:paraId="58F31704" w14:textId="5477288C" w:rsidR="006655AC" w:rsidRPr="00B824A2" w:rsidRDefault="006655AC" w:rsidP="00D61A74">
      <w:pPr>
        <w:pStyle w:val="AnnexesClaneki"/>
        <w:ind w:hanging="425"/>
      </w:pPr>
      <w:r>
        <w:t xml:space="preserve">Definition of melt rate as per </w:t>
      </w:r>
      <w:r w:rsidRPr="00A168C3">
        <w:t>3.</w:t>
      </w:r>
      <w:r w:rsidR="00A168C3" w:rsidRPr="00A168C3">
        <w:t>10</w:t>
      </w:r>
      <w:r w:rsidRPr="00A168C3">
        <w:t xml:space="preserve"> (a) including</w:t>
      </w:r>
      <w:r w:rsidRPr="00B824A2">
        <w:t xml:space="preserve"> normal operation conditions = plant stoppage as scheduled or un-scheduled with cycle as required from down-stream facilities.</w:t>
      </w:r>
    </w:p>
    <w:p w14:paraId="00C6DD6F" w14:textId="77777777" w:rsidR="006655AC" w:rsidRPr="00132FF6" w:rsidRDefault="006655AC" w:rsidP="002C316A">
      <w:pPr>
        <w:pStyle w:val="AnnexesClaneka"/>
      </w:pPr>
      <w:r w:rsidRPr="00132FF6">
        <w:t>Energy consumption</w:t>
      </w:r>
    </w:p>
    <w:p w14:paraId="68298ACB" w14:textId="1119D4FB" w:rsidR="006655AC" w:rsidRPr="00E95326" w:rsidRDefault="006655AC" w:rsidP="00D61A74">
      <w:pPr>
        <w:pStyle w:val="AnnexesClaneki"/>
        <w:ind w:hanging="425"/>
      </w:pPr>
      <w:r w:rsidRPr="00132FF6">
        <w:t xml:space="preserve">The energy consumed during </w:t>
      </w:r>
      <w:r>
        <w:t>the</w:t>
      </w:r>
      <w:r w:rsidRPr="00132FF6">
        <w:t xml:space="preserve"> </w:t>
      </w:r>
      <w:r>
        <w:t>whole duration</w:t>
      </w:r>
      <w:r w:rsidR="003A5660">
        <w:t xml:space="preserve"> of Performance</w:t>
      </w:r>
      <w:r w:rsidR="002123C5">
        <w:t xml:space="preserve"> test</w:t>
      </w:r>
      <w:r w:rsidRPr="00132FF6">
        <w:t xml:space="preserve"> for natural gas and electric</w:t>
      </w:r>
      <w:r w:rsidR="002123C5">
        <w:t>ity</w:t>
      </w:r>
      <w:r w:rsidRPr="00132FF6">
        <w:t xml:space="preserve"> in kWh and transferred into kWh/t (total = natural gas + electric</w:t>
      </w:r>
      <w:r w:rsidR="002123C5">
        <w:t>ity</w:t>
      </w:r>
      <w:r w:rsidRPr="00132FF6">
        <w:t>).</w:t>
      </w:r>
    </w:p>
    <w:p w14:paraId="1CBE72AE" w14:textId="77777777" w:rsidR="006655AC" w:rsidRPr="005B6DCC" w:rsidRDefault="006655AC" w:rsidP="002C316A">
      <w:pPr>
        <w:pStyle w:val="AnnexesClaneka"/>
      </w:pPr>
      <w:r w:rsidRPr="005B6DCC">
        <w:t>NOx emissions</w:t>
      </w:r>
    </w:p>
    <w:p w14:paraId="51422F7D" w14:textId="77777777" w:rsidR="006655AC" w:rsidRPr="005B6DCC" w:rsidRDefault="006655AC" w:rsidP="00D61A74">
      <w:pPr>
        <w:pStyle w:val="AnnexesClaneki"/>
        <w:ind w:hanging="425"/>
      </w:pPr>
      <w:r w:rsidRPr="005B6DCC">
        <w:t>NOx emissions must not exceed 150 ppm at 11 % Oxygen with a roof temperature of 1150 °C temperature. The testing for NOx will have to be taken before any dilution air is introduced in the system. The Contractor will provide a suitable oxygen meter, in a temporary location. The air flow will be reduced, not the air to fuel ratio, until the NOx is reduced to this level. If this level cannot be met, a suitable approach to minimize air entry into the furnace and the test repeated.</w:t>
      </w:r>
    </w:p>
    <w:p w14:paraId="7324A3AD" w14:textId="77777777" w:rsidR="006655AC" w:rsidRPr="005B6DCC" w:rsidRDefault="006655AC" w:rsidP="00D61A74">
      <w:pPr>
        <w:pStyle w:val="AnnexesClaneki"/>
        <w:ind w:hanging="425"/>
      </w:pPr>
      <w:r w:rsidRPr="005B6DCC">
        <w:t>Test method to comply with Customers’ environmental requirements.</w:t>
      </w:r>
    </w:p>
    <w:p w14:paraId="5FA818CF" w14:textId="77777777" w:rsidR="006655AC" w:rsidRPr="005B6DCC" w:rsidRDefault="006655AC" w:rsidP="002C316A">
      <w:pPr>
        <w:pStyle w:val="AnnexesClaneka"/>
      </w:pPr>
      <w:r w:rsidRPr="005B6DCC">
        <w:t>Furnace pressure control</w:t>
      </w:r>
    </w:p>
    <w:p w14:paraId="4ECCABDE" w14:textId="77777777" w:rsidR="006655AC" w:rsidRPr="0005033F" w:rsidRDefault="006655AC" w:rsidP="00D61A74">
      <w:pPr>
        <w:pStyle w:val="AnnexesClaneki"/>
        <w:ind w:hanging="425"/>
      </w:pPr>
      <w:r w:rsidRPr="005B6DCC">
        <w:t xml:space="preserve">The furnace is required to be able to always maintain a positive pressure. The location of the pressure tap is critical to the absolute value established for the setpoint. The chosen setpoint will reflect </w:t>
      </w:r>
      <w:r>
        <w:t>0.1</w:t>
      </w:r>
      <w:r w:rsidRPr="005B6DCC">
        <w:t xml:space="preserve"> m</w:t>
      </w:r>
      <w:r>
        <w:t>bar</w:t>
      </w:r>
      <w:r w:rsidRPr="005B6DCC">
        <w:t xml:space="preserve"> positive pressure at the opening of the furnace that displays the lowest absolute pressure under all operating conditions. The pressure must remain </w:t>
      </w:r>
      <w:r w:rsidRPr="00DD620C">
        <w:t>during operation between 0.1 mbar and 0.5 mbar, unless the door is open or preparing to be opened</w:t>
      </w:r>
      <w:r>
        <w:t>.</w:t>
      </w:r>
    </w:p>
    <w:p w14:paraId="1CEA485B" w14:textId="23DC809C" w:rsidR="006655AC" w:rsidRPr="001E0C20" w:rsidRDefault="006655AC" w:rsidP="00D61A74">
      <w:pPr>
        <w:pStyle w:val="AnnexesClaneki"/>
        <w:ind w:hanging="425"/>
      </w:pPr>
      <w:r w:rsidRPr="005B6DCC">
        <w:t xml:space="preserve">During melt rate trial the pressure of the furnace will be continuously recorded and 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2E68354" w14:textId="2970B198" w:rsidR="006655AC" w:rsidRDefault="00194C8E" w:rsidP="002C316A">
      <w:pPr>
        <w:pStyle w:val="AnnexesClanek11"/>
      </w:pPr>
      <w:r>
        <w:t>During the Performance Tests of h</w:t>
      </w:r>
      <w:r w:rsidR="006655AC">
        <w:t>olding</w:t>
      </w:r>
      <w:r w:rsidR="006655AC" w:rsidRPr="0079290D">
        <w:t xml:space="preserve"> furnace</w:t>
      </w:r>
      <w:r>
        <w:t>s</w:t>
      </w:r>
      <w:r w:rsidR="004C4199">
        <w:t xml:space="preserve"> within the Second Part of the Equipment and the Third Part of the Equipment</w:t>
      </w:r>
      <w:r>
        <w:t>, the following parameters and conditions shall further apply and be fulfilled</w:t>
      </w:r>
    </w:p>
    <w:p w14:paraId="4ABAF4ED" w14:textId="0152F25B" w:rsidR="00580560" w:rsidRPr="00F60DFE" w:rsidRDefault="00580560" w:rsidP="002C316A">
      <w:pPr>
        <w:pStyle w:val="AnnexesClaneka"/>
      </w:pPr>
      <w:r w:rsidRPr="00053624">
        <w:rPr>
          <w:rFonts w:eastAsia="Arial Unicode MS" w:cs="Arial"/>
        </w:rPr>
        <w:t>Molten Metal Level (Post Joint)</w:t>
      </w:r>
    </w:p>
    <w:p w14:paraId="55B4585F" w14:textId="7E0BDAEE" w:rsidR="00F60DFE" w:rsidRPr="005B6DCC" w:rsidRDefault="00945759" w:rsidP="00F60DFE">
      <w:pPr>
        <w:pStyle w:val="AnnexesClaneki"/>
      </w:pPr>
      <w:r>
        <w:rPr>
          <w:rFonts w:cs="Arial"/>
        </w:rPr>
        <w:t xml:space="preserve">Will be measured and evaluated during whole time of test with tolerances </w:t>
      </w:r>
      <w:r w:rsidR="00F60DFE" w:rsidRPr="004A583D">
        <w:rPr>
          <w:rFonts w:cs="Arial"/>
        </w:rPr>
        <w:t>±</w:t>
      </w:r>
      <w:r w:rsidR="00F60DFE" w:rsidRPr="004A583D">
        <w:t xml:space="preserve"> 3.0 mm while casting. (or value guaranteed by the Contractor</w:t>
      </w:r>
      <w:r w:rsidR="00985424" w:rsidRPr="00985424">
        <w:t xml:space="preserve"> </w:t>
      </w:r>
      <w:r w:rsidR="00985424" w:rsidRPr="004A583D">
        <w:t xml:space="preserve">in </w:t>
      </w:r>
      <w:r w:rsidR="00985424" w:rsidRPr="004A583D">
        <w:rPr>
          <w:i/>
        </w:rPr>
        <w:t>Annex_5B_TD_Technical_condition</w:t>
      </w:r>
      <w:r w:rsidR="00E1055B">
        <w:rPr>
          <w:iCs/>
        </w:rPr>
        <w:t>)</w:t>
      </w:r>
    </w:p>
    <w:p w14:paraId="4D3B511E" w14:textId="6359E477" w:rsidR="009741CB" w:rsidRPr="005D7444" w:rsidRDefault="006655AC" w:rsidP="004C4199">
      <w:pPr>
        <w:pStyle w:val="AnnexesClanek11"/>
        <w:widowControl/>
      </w:pPr>
      <w:r w:rsidRPr="005D7444">
        <w:t xml:space="preserve">Further, during the </w:t>
      </w:r>
      <w:r w:rsidRPr="005D7444">
        <w:rPr>
          <w:szCs w:val="22"/>
        </w:rPr>
        <w:t>Performance Tests</w:t>
      </w:r>
      <w:r w:rsidR="009741CB">
        <w:rPr>
          <w:szCs w:val="22"/>
        </w:rPr>
        <w:t xml:space="preserve"> </w:t>
      </w:r>
      <w:r w:rsidR="009741CB">
        <w:t xml:space="preserve">of the </w:t>
      </w:r>
      <w:r w:rsidR="00502526">
        <w:t xml:space="preserve">Second Part of the </w:t>
      </w:r>
      <w:r w:rsidR="009741CB">
        <w:t xml:space="preserve">Equipment </w:t>
      </w:r>
      <w:r w:rsidR="00502526">
        <w:t>and the Third Pard of the Equipment</w:t>
      </w:r>
      <w:r w:rsidR="009741CB">
        <w:t>,</w:t>
      </w:r>
      <w:r w:rsidRPr="005D7444">
        <w:t xml:space="preserve"> the following parameters will </w:t>
      </w:r>
      <w:r w:rsidR="009741CB">
        <w:t xml:space="preserve">also </w:t>
      </w:r>
      <w:r w:rsidRPr="005D7444">
        <w:t>be monitored and activities, processes and checks performed:</w:t>
      </w:r>
    </w:p>
    <w:p w14:paraId="315916CF" w14:textId="00E31ECB" w:rsidR="006655AC" w:rsidRPr="005D7444" w:rsidRDefault="006655AC" w:rsidP="002C316A">
      <w:pPr>
        <w:pStyle w:val="AnnexesClaneka"/>
      </w:pPr>
      <w:r w:rsidRPr="6C433897">
        <w:t xml:space="preserve">trouble-free operation of the </w:t>
      </w:r>
      <w:r w:rsidR="009741CB">
        <w:t xml:space="preserve">respective </w:t>
      </w:r>
      <w:r w:rsidRPr="6C433897">
        <w:t xml:space="preserve">Equipment </w:t>
      </w:r>
      <w:r w:rsidR="009741CB">
        <w:t>[</w:t>
      </w:r>
      <w:r w:rsidRPr="6C433897">
        <w:t>from the takeover point (furnace spout) to the exit packaging</w:t>
      </w:r>
      <w:r w:rsidR="002909FF">
        <w:rPr>
          <w:lang w:val="en-US"/>
        </w:rPr>
        <w:t>]</w:t>
      </w:r>
      <w:r w:rsidRPr="6C433897">
        <w:t>;</w:t>
      </w:r>
    </w:p>
    <w:p w14:paraId="41CCD2A0" w14:textId="77777777" w:rsidR="006655AC" w:rsidRDefault="006655AC" w:rsidP="002C316A">
      <w:pPr>
        <w:pStyle w:val="AnnexesClaneka"/>
      </w:pPr>
      <w:r w:rsidRPr="005D7444">
        <w:lastRenderedPageBreak/>
        <w:t>consumption of process media according to parameters guaranteed by the Contractor in the technical part of the Contractor’s offer submitted in the tender;</w:t>
      </w:r>
    </w:p>
    <w:p w14:paraId="69B90C47" w14:textId="3EEC403F" w:rsidR="006655AC" w:rsidRDefault="006655AC" w:rsidP="002C316A">
      <w:pPr>
        <w:pStyle w:val="AnnexesClaneka"/>
      </w:pPr>
      <w:bookmarkStart w:id="449" w:name="_Ref172115171"/>
      <w:r w:rsidRPr="1B39BD19">
        <w:t xml:space="preserve">compliance </w:t>
      </w:r>
      <w:r w:rsidRPr="0000623A">
        <w:t xml:space="preserve">of the </w:t>
      </w:r>
      <w:r w:rsidR="002909FF">
        <w:t xml:space="preserve">respective </w:t>
      </w:r>
      <w:r w:rsidRPr="0000623A">
        <w:t>Equipment with OEE parameters contained in Table</w:t>
      </w:r>
      <w:r w:rsidR="00000FC1">
        <w:t> </w:t>
      </w:r>
      <w:r w:rsidR="00523EBD" w:rsidRPr="0000623A">
        <w:t>3</w:t>
      </w:r>
      <w:r w:rsidR="00000FC1">
        <w:t> </w:t>
      </w:r>
      <w:r w:rsidRPr="0000623A">
        <w:t>(</w:t>
      </w:r>
      <w:r w:rsidR="00523EBD" w:rsidRPr="0000623A">
        <w:rPr>
          <w:i/>
        </w:rPr>
        <w:t>Performance Tests OEE parameters of furnaces for strip casting technology</w:t>
      </w:r>
      <w:r w:rsidRPr="0000623A">
        <w:t>)</w:t>
      </w:r>
      <w:r w:rsidR="002909FF">
        <w:t xml:space="preserve"> in point </w:t>
      </w:r>
      <w:r w:rsidR="002909FF">
        <w:fldChar w:fldCharType="begin"/>
      </w:r>
      <w:r w:rsidR="002909FF">
        <w:instrText xml:space="preserve"> REF _Ref172113104 \w \h </w:instrText>
      </w:r>
      <w:r w:rsidR="002909FF">
        <w:fldChar w:fldCharType="separate"/>
      </w:r>
      <w:r w:rsidR="00F3445E">
        <w:t>7</w:t>
      </w:r>
      <w:r w:rsidR="002909FF">
        <w:fldChar w:fldCharType="end"/>
      </w:r>
      <w:r w:rsidR="002909FF">
        <w:t xml:space="preserve"> of this Annex </w:t>
      </w:r>
      <w:r w:rsidR="009A4877">
        <w:t xml:space="preserve">3 </w:t>
      </w:r>
      <w:r w:rsidR="002909FF">
        <w:t>below</w:t>
      </w:r>
      <w:r w:rsidRPr="0000623A">
        <w:t>;</w:t>
      </w:r>
      <w:bookmarkEnd w:id="449"/>
    </w:p>
    <w:p w14:paraId="23E7312F" w14:textId="0542D847" w:rsidR="00390637" w:rsidRDefault="006655AC">
      <w:pPr>
        <w:pStyle w:val="AnnexesClaneka"/>
        <w:spacing w:before="0" w:after="0"/>
        <w:jc w:val="left"/>
      </w:pPr>
      <w:r w:rsidRPr="005D7444">
        <w:t>temperature gradient along the whole route between the furnace spout and the mold must not exceed the value of 20 °C</w:t>
      </w:r>
      <w:r w:rsidR="009A3548">
        <w:t>.</w:t>
      </w:r>
    </w:p>
    <w:p w14:paraId="08ABD09D" w14:textId="324632E8" w:rsidR="006655AC" w:rsidRPr="00F5220B" w:rsidRDefault="005C2E7F" w:rsidP="002C316A">
      <w:pPr>
        <w:pStyle w:val="Nadpis1"/>
        <w:rPr>
          <w:szCs w:val="22"/>
        </w:rPr>
      </w:pPr>
      <w:bookmarkStart w:id="450" w:name="_Toc164779424"/>
      <w:bookmarkStart w:id="451" w:name="_Toc164782843"/>
      <w:bookmarkStart w:id="452" w:name="_Toc164861485"/>
      <w:bookmarkStart w:id="453" w:name="_Toc164862033"/>
      <w:bookmarkStart w:id="454" w:name="_Toc164862587"/>
      <w:bookmarkStart w:id="455" w:name="_Toc164862509"/>
      <w:bookmarkStart w:id="456" w:name="_Toc164862874"/>
      <w:bookmarkStart w:id="457" w:name="_Toc164779425"/>
      <w:bookmarkStart w:id="458" w:name="_Toc164782844"/>
      <w:bookmarkStart w:id="459" w:name="_Toc164861486"/>
      <w:bookmarkStart w:id="460" w:name="_Toc164862034"/>
      <w:bookmarkStart w:id="461" w:name="_Toc164862588"/>
      <w:bookmarkStart w:id="462" w:name="_Toc164862510"/>
      <w:bookmarkStart w:id="463" w:name="_Toc164862875"/>
      <w:bookmarkStart w:id="464" w:name="_Toc164779426"/>
      <w:bookmarkStart w:id="465" w:name="_Toc164782845"/>
      <w:bookmarkStart w:id="466" w:name="_Toc164861487"/>
      <w:bookmarkStart w:id="467" w:name="_Toc164862035"/>
      <w:bookmarkStart w:id="468" w:name="_Toc164862589"/>
      <w:bookmarkStart w:id="469" w:name="_Toc164862511"/>
      <w:bookmarkStart w:id="470" w:name="_Toc164862876"/>
      <w:bookmarkStart w:id="471" w:name="_Toc164779427"/>
      <w:bookmarkStart w:id="472" w:name="_Toc164782846"/>
      <w:bookmarkStart w:id="473" w:name="_Toc164861488"/>
      <w:bookmarkStart w:id="474" w:name="_Toc164862036"/>
      <w:bookmarkStart w:id="475" w:name="_Toc164862590"/>
      <w:bookmarkStart w:id="476" w:name="_Toc164862512"/>
      <w:bookmarkStart w:id="477" w:name="_Toc164862877"/>
      <w:bookmarkStart w:id="478" w:name="_Toc164779428"/>
      <w:bookmarkStart w:id="479" w:name="_Toc164782847"/>
      <w:bookmarkStart w:id="480" w:name="_Toc164861489"/>
      <w:bookmarkStart w:id="481" w:name="_Toc164862037"/>
      <w:bookmarkStart w:id="482" w:name="_Toc164862591"/>
      <w:bookmarkStart w:id="483" w:name="_Toc164862513"/>
      <w:bookmarkStart w:id="484" w:name="_Toc164862878"/>
      <w:bookmarkStart w:id="485" w:name="_Toc164779429"/>
      <w:bookmarkStart w:id="486" w:name="_Toc164782848"/>
      <w:bookmarkStart w:id="487" w:name="_Toc164861490"/>
      <w:bookmarkStart w:id="488" w:name="_Toc164862038"/>
      <w:bookmarkStart w:id="489" w:name="_Toc164862592"/>
      <w:bookmarkStart w:id="490" w:name="_Toc164862514"/>
      <w:bookmarkStart w:id="491" w:name="_Toc164862879"/>
      <w:bookmarkStart w:id="492" w:name="_Toc164761959"/>
      <w:bookmarkStart w:id="493" w:name="_Toc164762618"/>
      <w:bookmarkStart w:id="494" w:name="_Toc164762718"/>
      <w:bookmarkStart w:id="495" w:name="_Toc164762818"/>
      <w:bookmarkStart w:id="496" w:name="_Toc164763037"/>
      <w:bookmarkStart w:id="497" w:name="_Toc164763144"/>
      <w:bookmarkStart w:id="498" w:name="_Ref165221833"/>
      <w:bookmarkEnd w:id="445"/>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t>G</w:t>
      </w:r>
      <w:r w:rsidR="006655AC" w:rsidRPr="00F5220B">
        <w:t>uaranteed parameters after</w:t>
      </w:r>
      <w:r w:rsidR="002909FF">
        <w:t xml:space="preserve"> the</w:t>
      </w:r>
      <w:r w:rsidR="006655AC" w:rsidRPr="00F5220B">
        <w:t xml:space="preserve"> issuance of the Project Closing Certificate</w:t>
      </w:r>
      <w:bookmarkEnd w:id="498"/>
    </w:p>
    <w:p w14:paraId="426ED9A6" w14:textId="4AF2EC0F" w:rsidR="006655AC" w:rsidRPr="00F5220B" w:rsidRDefault="006655AC" w:rsidP="002C316A">
      <w:pPr>
        <w:pStyle w:val="AnnexesClanek11"/>
      </w:pPr>
      <w:bookmarkStart w:id="499" w:name="_Toc164862040"/>
      <w:bookmarkStart w:id="500" w:name="_Toc164862594"/>
      <w:bookmarkStart w:id="501" w:name="_Toc164862041"/>
      <w:bookmarkStart w:id="502" w:name="_Toc164862595"/>
      <w:bookmarkStart w:id="503" w:name="_Toc164862042"/>
      <w:bookmarkStart w:id="504" w:name="_Toc164862596"/>
      <w:bookmarkStart w:id="505" w:name="_Toc164862043"/>
      <w:bookmarkStart w:id="506" w:name="_Toc164862597"/>
      <w:bookmarkStart w:id="507" w:name="_Ref165221983"/>
      <w:bookmarkEnd w:id="499"/>
      <w:bookmarkEnd w:id="500"/>
      <w:bookmarkEnd w:id="501"/>
      <w:bookmarkEnd w:id="502"/>
      <w:bookmarkEnd w:id="503"/>
      <w:bookmarkEnd w:id="504"/>
      <w:bookmarkEnd w:id="505"/>
      <w:bookmarkEnd w:id="506"/>
      <w:r w:rsidRPr="00F5220B">
        <w:t xml:space="preserve">After </w:t>
      </w:r>
      <w:r w:rsidR="002909FF">
        <w:t xml:space="preserve">the </w:t>
      </w:r>
      <w:r w:rsidRPr="00F5220B">
        <w:t>issuance of the Project Closing Certificate, the following parameters will be monitored</w:t>
      </w:r>
      <w:r w:rsidR="0033586D">
        <w:t xml:space="preserve"> (</w:t>
      </w:r>
      <w:r w:rsidR="00EF7AE5">
        <w:t>and/or check</w:t>
      </w:r>
      <w:r w:rsidR="00BB0036">
        <w:t>ed</w:t>
      </w:r>
      <w:r w:rsidR="00EF7AE5">
        <w:t xml:space="preserve"> that </w:t>
      </w:r>
      <w:r w:rsidR="00BB0036">
        <w:t xml:space="preserve">some parameters </w:t>
      </w:r>
      <w:r w:rsidR="0033586D">
        <w:t>have been</w:t>
      </w:r>
      <w:r w:rsidR="00BB0036">
        <w:t xml:space="preserve"> met earlier</w:t>
      </w:r>
      <w:r w:rsidR="00B644AC">
        <w:t xml:space="preserve"> in some preceding phase/step</w:t>
      </w:r>
      <w:r w:rsidR="0033586D">
        <w:t>)</w:t>
      </w:r>
      <w:r w:rsidRPr="00F5220B">
        <w:t xml:space="preserve"> and activities, processes and checks performed</w:t>
      </w:r>
      <w:r w:rsidR="002909FF">
        <w:t xml:space="preserve"> at the Equipment</w:t>
      </w:r>
      <w:r w:rsidRPr="00F5220B">
        <w:t>:</w:t>
      </w:r>
      <w:bookmarkEnd w:id="507"/>
    </w:p>
    <w:p w14:paraId="31A07B24" w14:textId="77777777" w:rsidR="006655AC" w:rsidRPr="00F5220B" w:rsidRDefault="006655AC" w:rsidP="002C316A">
      <w:pPr>
        <w:pStyle w:val="AnnexesClaneka"/>
      </w:pPr>
      <w:r w:rsidRPr="00F5220B">
        <w:rPr>
          <w:szCs w:val="22"/>
        </w:rPr>
        <w:t>trouble</w:t>
      </w:r>
      <w:r w:rsidRPr="00F5220B">
        <w:t xml:space="preserve">-free operation of the Equipment (from the </w:t>
      </w:r>
      <w:r>
        <w:t xml:space="preserve">charging machine </w:t>
      </w:r>
      <w:r w:rsidRPr="00F5220B">
        <w:t>to the takeover point (</w:t>
      </w:r>
      <w:r>
        <w:t xml:space="preserve">Holding </w:t>
      </w:r>
      <w:r w:rsidRPr="00F5220B">
        <w:t xml:space="preserve">furnace spout) </w:t>
      </w:r>
    </w:p>
    <w:p w14:paraId="74A0D2A4" w14:textId="77777777" w:rsidR="006655AC" w:rsidRPr="00F5220B" w:rsidRDefault="006655AC" w:rsidP="002C316A">
      <w:pPr>
        <w:pStyle w:val="AnnexesClaneka"/>
      </w:pPr>
      <w:r w:rsidRPr="00F5220B">
        <w:t>consumption of process media according to parameters guaranteed by the Contractor in the technical part of the Contractor’s offer submitted in the tender;</w:t>
      </w:r>
    </w:p>
    <w:p w14:paraId="58BDD11E" w14:textId="7F32E18D" w:rsidR="006655AC" w:rsidRPr="00B644AC" w:rsidRDefault="006655AC" w:rsidP="002C316A">
      <w:pPr>
        <w:pStyle w:val="AnnexesClaneka"/>
        <w:rPr>
          <w:i/>
          <w:iCs/>
        </w:rPr>
      </w:pPr>
      <w:r w:rsidRPr="00F5220B">
        <w:t xml:space="preserve">consumption of electricity by the </w:t>
      </w:r>
      <w:r>
        <w:t>Melting and Holding Furnace</w:t>
      </w:r>
      <w:r w:rsidR="002909FF">
        <w:t>s</w:t>
      </w:r>
      <w:r w:rsidRPr="00F5220B">
        <w:t xml:space="preserve"> according to parameters in </w:t>
      </w:r>
      <w:r w:rsidRPr="00E477CE">
        <w:t xml:space="preserve">Table </w:t>
      </w:r>
      <w:r w:rsidR="004573B2">
        <w:t>5</w:t>
      </w:r>
      <w:r w:rsidRPr="00A9670D">
        <w:t xml:space="preserve"> </w:t>
      </w:r>
      <w:r w:rsidR="00A9670D" w:rsidRPr="00A9670D">
        <w:rPr>
          <w:lang w:val="en-US"/>
        </w:rPr>
        <w:t>[</w:t>
      </w:r>
      <w:r w:rsidR="004B4680" w:rsidRPr="004B4680">
        <w:rPr>
          <w:i/>
          <w:iCs/>
        </w:rPr>
        <w:t>Melting Furnace Warranty Items and Values (Billet casting technolog</w:t>
      </w:r>
      <w:r w:rsidR="004B4680">
        <w:rPr>
          <w:i/>
          <w:iCs/>
        </w:rPr>
        <w:t>y)</w:t>
      </w:r>
      <w:r w:rsidR="00A9670D" w:rsidRPr="00A9670D">
        <w:t>]</w:t>
      </w:r>
      <w:r w:rsidR="004573B2">
        <w:rPr>
          <w:i/>
          <w:iCs/>
        </w:rPr>
        <w:t xml:space="preserve">, </w:t>
      </w:r>
      <w:r w:rsidRPr="00E477CE">
        <w:t>Table</w:t>
      </w:r>
      <w:r w:rsidR="002909FF">
        <w:t> </w:t>
      </w:r>
      <w:r w:rsidR="004573B2">
        <w:t>6</w:t>
      </w:r>
      <w:r w:rsidRPr="00035179">
        <w:rPr>
          <w:i/>
          <w:iCs/>
        </w:rPr>
        <w:t xml:space="preserve"> </w:t>
      </w:r>
      <w:r w:rsidR="00A9670D" w:rsidRPr="00B644AC">
        <w:t>[</w:t>
      </w:r>
      <w:r w:rsidR="004B4680" w:rsidRPr="00B644AC">
        <w:rPr>
          <w:i/>
          <w:iCs/>
        </w:rPr>
        <w:t>Holding Furnace Warranty Items and Values (Billet casting technology)</w:t>
      </w:r>
      <w:r w:rsidR="00A9670D" w:rsidRPr="00B644AC">
        <w:t>]</w:t>
      </w:r>
      <w:r w:rsidR="00DD0775" w:rsidRPr="00B644AC">
        <w:t>, Table</w:t>
      </w:r>
      <w:r w:rsidR="002909FF" w:rsidRPr="00B644AC">
        <w:t> </w:t>
      </w:r>
      <w:r w:rsidR="00DD0775" w:rsidRPr="00B644AC">
        <w:t>7</w:t>
      </w:r>
      <w:r w:rsidR="002909FF" w:rsidRPr="00B644AC">
        <w:t> </w:t>
      </w:r>
      <w:r w:rsidR="00A9670D" w:rsidRPr="00B644AC">
        <w:t>[</w:t>
      </w:r>
      <w:r w:rsidR="004B4680" w:rsidRPr="00B644AC">
        <w:rPr>
          <w:i/>
          <w:iCs/>
        </w:rPr>
        <w:t>Melting Furnace Warranty Items and Values (Strip casting technology)</w:t>
      </w:r>
      <w:r w:rsidR="00A9670D" w:rsidRPr="00B644AC">
        <w:t>]</w:t>
      </w:r>
      <w:r w:rsidR="00DD0775" w:rsidRPr="00B644AC">
        <w:t xml:space="preserve"> and Table</w:t>
      </w:r>
      <w:r w:rsidR="002909FF" w:rsidRPr="00B644AC">
        <w:t> </w:t>
      </w:r>
      <w:r w:rsidR="00DD0775" w:rsidRPr="00B644AC">
        <w:t xml:space="preserve">8 </w:t>
      </w:r>
      <w:r w:rsidR="00A9670D" w:rsidRPr="00B644AC">
        <w:t>[</w:t>
      </w:r>
      <w:r w:rsidR="004B4680" w:rsidRPr="00B644AC">
        <w:rPr>
          <w:i/>
          <w:iCs/>
        </w:rPr>
        <w:t>Holding Furnace Warranty Items and Values (Strip casting technology)</w:t>
      </w:r>
      <w:r w:rsidR="00A9670D" w:rsidRPr="00B644AC">
        <w:t>]</w:t>
      </w:r>
      <w:r w:rsidR="00B85428" w:rsidRPr="00B644AC">
        <w:t xml:space="preserve">, all </w:t>
      </w:r>
      <w:r w:rsidR="00A9670D" w:rsidRPr="00B644AC">
        <w:t xml:space="preserve">located </w:t>
      </w:r>
      <w:r w:rsidR="00B85428" w:rsidRPr="00B644AC">
        <w:t xml:space="preserve">in point </w:t>
      </w:r>
      <w:r w:rsidR="00B85428" w:rsidRPr="00B644AC">
        <w:fldChar w:fldCharType="begin"/>
      </w:r>
      <w:r w:rsidR="00B85428" w:rsidRPr="00B644AC">
        <w:instrText xml:space="preserve"> REF _Ref172113104 \w \h </w:instrText>
      </w:r>
      <w:r w:rsidR="00B644AC">
        <w:instrText xml:space="preserve"> \* MERGEFORMAT </w:instrText>
      </w:r>
      <w:r w:rsidR="00B85428" w:rsidRPr="00B644AC">
        <w:fldChar w:fldCharType="separate"/>
      </w:r>
      <w:r w:rsidR="00F3445E">
        <w:t>7</w:t>
      </w:r>
      <w:r w:rsidR="00B85428" w:rsidRPr="00B644AC">
        <w:fldChar w:fldCharType="end"/>
      </w:r>
      <w:r w:rsidR="00B85428" w:rsidRPr="00B644AC">
        <w:t xml:space="preserve"> of this Annex</w:t>
      </w:r>
      <w:r w:rsidR="00A9670D" w:rsidRPr="00B644AC">
        <w:t xml:space="preserve"> 3</w:t>
      </w:r>
      <w:r w:rsidR="00B85428" w:rsidRPr="00B644AC">
        <w:t xml:space="preserve"> below;</w:t>
      </w:r>
    </w:p>
    <w:p w14:paraId="43662F20" w14:textId="019CC9B1" w:rsidR="006655AC" w:rsidRPr="00B644AC" w:rsidRDefault="006655AC" w:rsidP="002C316A">
      <w:pPr>
        <w:pStyle w:val="AnnexesClaneka"/>
      </w:pPr>
      <w:r w:rsidRPr="00B644AC">
        <w:t>noise level according to Chapter 1.8 of the Annex 3 to the Customer’s tender documentation (</w:t>
      </w:r>
      <w:r w:rsidRPr="00B644AC">
        <w:rPr>
          <w:i/>
        </w:rPr>
        <w:t>Annex_3A_TD_Technical_Specifications_furnaces_for_billets</w:t>
      </w:r>
      <w:r w:rsidR="004B7452" w:rsidRPr="00B644AC">
        <w:rPr>
          <w:i/>
        </w:rPr>
        <w:t xml:space="preserve"> </w:t>
      </w:r>
      <w:r w:rsidR="004B7452" w:rsidRPr="00B644AC">
        <w:t xml:space="preserve">and </w:t>
      </w:r>
      <w:r w:rsidR="004B7452" w:rsidRPr="00B644AC">
        <w:rPr>
          <w:i/>
        </w:rPr>
        <w:t>Annex_3B_TD_Technical_Specifications_furnaces_for_strips</w:t>
      </w:r>
      <w:r w:rsidRPr="00B644AC">
        <w:t>);</w:t>
      </w:r>
    </w:p>
    <w:p w14:paraId="422AB205" w14:textId="70ED51E4" w:rsidR="006655AC" w:rsidRPr="00B644AC" w:rsidRDefault="006655AC" w:rsidP="002C316A">
      <w:pPr>
        <w:pStyle w:val="AnnexesClaneka"/>
      </w:pPr>
      <w:bookmarkStart w:id="508" w:name="_Ref172114746"/>
      <w:r w:rsidRPr="00B644AC">
        <w:t>compliance of the Equipment with OEE parameters contained in Table 1 (</w:t>
      </w:r>
      <w:r w:rsidR="00431CA6" w:rsidRPr="00B644AC">
        <w:rPr>
          <w:i/>
        </w:rPr>
        <w:t>Initial Operation Tests OEE parameters</w:t>
      </w:r>
      <w:r w:rsidRPr="00B644AC">
        <w:t>)</w:t>
      </w:r>
      <w:r w:rsidR="004071C7" w:rsidRPr="00B644AC">
        <w:t>, Table 2 (</w:t>
      </w:r>
      <w:r w:rsidR="004071C7" w:rsidRPr="00B644AC">
        <w:rPr>
          <w:i/>
        </w:rPr>
        <w:t>Performance Tests OEE parameters of furnaces for billet casting technology</w:t>
      </w:r>
      <w:r w:rsidR="004071C7" w:rsidRPr="00B644AC">
        <w:t xml:space="preserve">) </w:t>
      </w:r>
      <w:r w:rsidRPr="00B644AC">
        <w:t xml:space="preserve">and Table </w:t>
      </w:r>
      <w:r w:rsidR="0011095D" w:rsidRPr="00B644AC">
        <w:t>3</w:t>
      </w:r>
      <w:r w:rsidRPr="00B644AC">
        <w:t xml:space="preserve"> (</w:t>
      </w:r>
      <w:r w:rsidR="002C40CD" w:rsidRPr="00B644AC">
        <w:rPr>
          <w:i/>
        </w:rPr>
        <w:t>Performance Tests OEE parameters of furnaces for strip casting technology</w:t>
      </w:r>
      <w:r w:rsidRPr="00B644AC">
        <w:t>)</w:t>
      </w:r>
      <w:r w:rsidR="008B71B6" w:rsidRPr="00B644AC">
        <w:t xml:space="preserve">, all located in point </w:t>
      </w:r>
      <w:r w:rsidR="008B71B6" w:rsidRPr="00B644AC">
        <w:fldChar w:fldCharType="begin"/>
      </w:r>
      <w:r w:rsidR="008B71B6" w:rsidRPr="00B644AC">
        <w:instrText xml:space="preserve"> REF _Ref172113104 \w \h  \* MERGEFORMAT </w:instrText>
      </w:r>
      <w:r w:rsidR="008B71B6" w:rsidRPr="00B644AC">
        <w:fldChar w:fldCharType="separate"/>
      </w:r>
      <w:r w:rsidR="00F3445E">
        <w:t>7</w:t>
      </w:r>
      <w:r w:rsidR="008B71B6" w:rsidRPr="00B644AC">
        <w:fldChar w:fldCharType="end"/>
      </w:r>
      <w:r w:rsidR="008B71B6" w:rsidRPr="00B644AC">
        <w:t xml:space="preserve"> of this Annex 3 below</w:t>
      </w:r>
      <w:r w:rsidRPr="00B644AC">
        <w:t>;</w:t>
      </w:r>
      <w:bookmarkEnd w:id="508"/>
    </w:p>
    <w:p w14:paraId="7AFC4A05" w14:textId="77777777" w:rsidR="006655AC" w:rsidRPr="00F5220B" w:rsidRDefault="006655AC" w:rsidP="002C316A">
      <w:pPr>
        <w:pStyle w:val="AnnexesClaneka"/>
        <w:rPr>
          <w:szCs w:val="22"/>
        </w:rPr>
      </w:pPr>
      <w:r w:rsidRPr="00F5220B">
        <w:rPr>
          <w:szCs w:val="22"/>
        </w:rPr>
        <w:t>the Customer will keep a log during the performance monitoring where all line downtime will be recorded. An alternative is to extract test data from the Equipment’s control system;</w:t>
      </w:r>
    </w:p>
    <w:p w14:paraId="3BB0AAB6" w14:textId="4945266F" w:rsidR="006655AC" w:rsidRPr="00F5220B" w:rsidRDefault="006655AC" w:rsidP="002C316A">
      <w:pPr>
        <w:pStyle w:val="Nadpis1"/>
        <w:rPr>
          <w:szCs w:val="22"/>
        </w:rPr>
      </w:pPr>
      <w:bookmarkStart w:id="509" w:name="_Toc164763039"/>
      <w:bookmarkStart w:id="510" w:name="_Toc164769685"/>
      <w:bookmarkStart w:id="511" w:name="_Toc164862283"/>
      <w:bookmarkStart w:id="512" w:name="_Toc164944003"/>
      <w:r w:rsidRPr="00F5220B">
        <w:t>D</w:t>
      </w:r>
      <w:r>
        <w:t>efini</w:t>
      </w:r>
      <w:r w:rsidR="002C316A">
        <w:t>t</w:t>
      </w:r>
      <w:r>
        <w:t>ions</w:t>
      </w:r>
      <w:r w:rsidRPr="00F5220B">
        <w:t xml:space="preserve"> </w:t>
      </w:r>
      <w:r>
        <w:rPr>
          <w:szCs w:val="22"/>
        </w:rPr>
        <w:t>and</w:t>
      </w:r>
      <w:r w:rsidRPr="00F5220B">
        <w:rPr>
          <w:szCs w:val="22"/>
        </w:rPr>
        <w:t xml:space="preserve"> Calculation Metho</w:t>
      </w:r>
      <w:bookmarkEnd w:id="509"/>
      <w:bookmarkEnd w:id="510"/>
      <w:bookmarkEnd w:id="511"/>
      <w:bookmarkEnd w:id="512"/>
      <w:r w:rsidRPr="00F5220B">
        <w:rPr>
          <w:szCs w:val="22"/>
        </w:rPr>
        <w:t>ds</w:t>
      </w:r>
    </w:p>
    <w:p w14:paraId="0391DC91" w14:textId="24B6BA76" w:rsidR="006655AC" w:rsidRPr="00F5220B" w:rsidRDefault="006655AC" w:rsidP="002C316A">
      <w:pPr>
        <w:pStyle w:val="AnnexesClanek11"/>
        <w:rPr>
          <w:szCs w:val="22"/>
          <w:lang w:eastAsia="sk-SK"/>
        </w:rPr>
      </w:pPr>
      <w:bookmarkStart w:id="513" w:name="_Ref172122373"/>
      <w:r w:rsidRPr="00F5220B">
        <w:t xml:space="preserve">OEE parameters </w:t>
      </w:r>
      <w:r w:rsidR="00106085">
        <w:t>of the Equipment shall be</w:t>
      </w:r>
      <w:r w:rsidRPr="00F5220B">
        <w:t xml:space="preserve"> established through the following methods:</w:t>
      </w:r>
      <w:bookmarkEnd w:id="513"/>
    </w:p>
    <w:p w14:paraId="0DC74EFE" w14:textId="104770B5" w:rsidR="006655AC" w:rsidRPr="00F5220B" w:rsidRDefault="006655AC" w:rsidP="002C316A">
      <w:pPr>
        <w:pStyle w:val="AnnexesClaneka"/>
        <w:rPr>
          <w:lang w:eastAsia="sk-SK"/>
        </w:rPr>
      </w:pPr>
      <w:r w:rsidRPr="002C316A">
        <w:rPr>
          <w:b/>
        </w:rPr>
        <w:t>Overall OEE</w:t>
      </w:r>
      <w:r w:rsidR="0030258B">
        <w:rPr>
          <w:b/>
        </w:rPr>
        <w:t>:</w:t>
      </w:r>
    </w:p>
    <w:p w14:paraId="322E0F1C" w14:textId="77777777" w:rsidR="006655AC" w:rsidRPr="00F5220B" w:rsidRDefault="006655AC" w:rsidP="000F3B79">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F5220B" w:rsidRDefault="006655AC" w:rsidP="002C316A">
      <w:pPr>
        <w:pStyle w:val="AnnexesClaneka"/>
        <w:rPr>
          <w:b/>
          <w:bCs/>
        </w:rPr>
      </w:pPr>
      <w:r w:rsidRPr="002C316A">
        <w:rPr>
          <w:b/>
        </w:rPr>
        <w:t>Availability:</w:t>
      </w:r>
    </w:p>
    <w:p w14:paraId="103AC827" w14:textId="77777777" w:rsidR="006655AC" w:rsidRPr="00F5220B" w:rsidRDefault="006655AC" w:rsidP="006655AC">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3A1D3F8F" w14:textId="296A0DF6" w:rsidR="006655AC" w:rsidRPr="00F5220B" w:rsidRDefault="00106085" w:rsidP="006655AC">
      <w:pPr>
        <w:spacing w:before="480"/>
        <w:ind w:left="567"/>
        <w:rPr>
          <w:szCs w:val="22"/>
        </w:rPr>
      </w:pPr>
      <w:r>
        <w:t>The t</w:t>
      </w:r>
      <w:r w:rsidR="006655AC" w:rsidRPr="00F5220B">
        <w:t xml:space="preserve">otal test period time (as per respective test) </w:t>
      </w:r>
      <w:r w:rsidR="0004140E">
        <w:t xml:space="preserve">shall be </w:t>
      </w:r>
      <w:r w:rsidR="006655AC" w:rsidRPr="00F5220B">
        <w:t>in hours</w:t>
      </w:r>
      <w:r w:rsidR="0004140E">
        <w:t>.</w:t>
      </w:r>
    </w:p>
    <w:p w14:paraId="0F1C1E0E" w14:textId="1D890F77" w:rsidR="006655AC" w:rsidRPr="00F5220B" w:rsidRDefault="006655AC" w:rsidP="006655AC">
      <w:pPr>
        <w:ind w:left="567"/>
        <w:rPr>
          <w:szCs w:val="22"/>
          <w:lang w:eastAsia="sk-SK"/>
        </w:rPr>
      </w:pPr>
      <w:r w:rsidRPr="00F5220B">
        <w:rPr>
          <w:szCs w:val="22"/>
        </w:rPr>
        <w:lastRenderedPageBreak/>
        <w:t>Non-productive time (</w:t>
      </w:r>
      <w:r w:rsidR="0004140E">
        <w:rPr>
          <w:szCs w:val="22"/>
        </w:rPr>
        <w:t xml:space="preserve">i.e., the </w:t>
      </w:r>
      <w:r w:rsidRPr="00F5220B">
        <w:rPr>
          <w:szCs w:val="22"/>
        </w:rPr>
        <w:t xml:space="preserve">Equipment </w:t>
      </w:r>
      <w:r w:rsidR="0004140E">
        <w:rPr>
          <w:szCs w:val="22"/>
        </w:rPr>
        <w:t xml:space="preserve">is </w:t>
      </w:r>
      <w:r w:rsidRPr="00F5220B">
        <w:rPr>
          <w:szCs w:val="22"/>
        </w:rPr>
        <w:t xml:space="preserve">not available for production) </w:t>
      </w:r>
      <w:r w:rsidR="0004140E">
        <w:rPr>
          <w:szCs w:val="22"/>
        </w:rPr>
        <w:t xml:space="preserve">shall be </w:t>
      </w:r>
      <w:r w:rsidRPr="00F5220B">
        <w:rPr>
          <w:szCs w:val="22"/>
        </w:rPr>
        <w:t>in hours</w:t>
      </w:r>
      <w:r w:rsidR="0004140E">
        <w:rPr>
          <w:szCs w:val="22"/>
        </w:rPr>
        <w:t xml:space="preserve"> and </w:t>
      </w:r>
      <w:r w:rsidRPr="00F5220B">
        <w:rPr>
          <w:szCs w:val="22"/>
        </w:rPr>
        <w:t>consist</w:t>
      </w:r>
      <w:r w:rsidR="0030258B">
        <w:rPr>
          <w:szCs w:val="22"/>
        </w:rPr>
        <w:t xml:space="preserve"> </w:t>
      </w:r>
      <w:r w:rsidRPr="00F5220B">
        <w:rPr>
          <w:szCs w:val="22"/>
        </w:rPr>
        <w:t>of</w:t>
      </w:r>
      <w:r w:rsidR="0030258B">
        <w:rPr>
          <w:szCs w:val="22"/>
        </w:rPr>
        <w:t xml:space="preserve"> the followings</w:t>
      </w:r>
      <w:r w:rsidRPr="00F5220B">
        <w:rPr>
          <w:szCs w:val="22"/>
        </w:rPr>
        <w:t>:</w:t>
      </w:r>
    </w:p>
    <w:p w14:paraId="44B9AF0A" w14:textId="26413C64" w:rsidR="006655AC" w:rsidRPr="00F5220B" w:rsidRDefault="006655AC" w:rsidP="0030258B">
      <w:pPr>
        <w:pStyle w:val="Odrazkaproa"/>
        <w:keepNext w:val="0"/>
        <w:tabs>
          <w:tab w:val="clear" w:pos="1418"/>
          <w:tab w:val="left" w:pos="1134"/>
        </w:tabs>
        <w:ind w:left="1134" w:hanging="357"/>
        <w:rPr>
          <w:lang w:val="en-GB"/>
        </w:rPr>
      </w:pPr>
      <w:r>
        <w:rPr>
          <w:lang w:val="en-GB"/>
        </w:rPr>
        <w:t>Change of alloy (time of emptying of melting furnace, cleaning melting furnace up to starting of new melting cycle in melting furnace</w:t>
      </w:r>
      <w:r w:rsidR="00DB1544">
        <w:rPr>
          <w:lang w:val="en-GB"/>
        </w:rPr>
        <w:t xml:space="preserve"> = max. 4 hours</w:t>
      </w:r>
      <w:r>
        <w:rPr>
          <w:lang w:val="en-GB"/>
        </w:rPr>
        <w:t>)</w:t>
      </w:r>
    </w:p>
    <w:p w14:paraId="227CF611" w14:textId="4ACD06B3" w:rsidR="006655AC" w:rsidRDefault="006655AC" w:rsidP="0030258B">
      <w:pPr>
        <w:pStyle w:val="Odrazkaproa"/>
        <w:keepNext w:val="0"/>
        <w:tabs>
          <w:tab w:val="clear" w:pos="1418"/>
          <w:tab w:val="left" w:pos="1134"/>
        </w:tabs>
        <w:ind w:left="1134" w:hanging="357"/>
        <w:rPr>
          <w:lang w:val="en-GB"/>
        </w:rPr>
      </w:pPr>
      <w:r w:rsidRPr="00F5220B">
        <w:rPr>
          <w:lang w:val="en-GB"/>
        </w:rPr>
        <w:t>technical machine breakdown</w:t>
      </w:r>
      <w:r>
        <w:rPr>
          <w:lang w:val="en-GB"/>
        </w:rPr>
        <w:t xml:space="preserve"> (caused by </w:t>
      </w:r>
      <w:r w:rsidR="0030258B">
        <w:rPr>
          <w:lang w:val="en-GB"/>
        </w:rPr>
        <w:t xml:space="preserve">the </w:t>
      </w:r>
      <w:r>
        <w:rPr>
          <w:lang w:val="en-GB"/>
        </w:rPr>
        <w:t>Contractor</w:t>
      </w:r>
      <w:r w:rsidRPr="1B39BD19">
        <w:t>’s</w:t>
      </w:r>
      <w:r>
        <w:rPr>
          <w:lang w:val="en-GB"/>
        </w:rPr>
        <w:t xml:space="preserve"> scope of supply)</w:t>
      </w:r>
    </w:p>
    <w:p w14:paraId="2EF89F14" w14:textId="6B16B42C" w:rsidR="006655AC" w:rsidRDefault="006655AC" w:rsidP="0030258B">
      <w:pPr>
        <w:pStyle w:val="Odrazkaproa"/>
        <w:keepNext w:val="0"/>
        <w:tabs>
          <w:tab w:val="clear" w:pos="1418"/>
          <w:tab w:val="left" w:pos="1134"/>
        </w:tabs>
        <w:ind w:left="1134" w:hanging="357"/>
        <w:rPr>
          <w:lang w:val="en-GB"/>
        </w:rPr>
      </w:pPr>
      <w:r>
        <w:rPr>
          <w:lang w:val="en-GB"/>
        </w:rPr>
        <w:t xml:space="preserve">stops caused by </w:t>
      </w:r>
      <w:r w:rsidR="0030258B">
        <w:rPr>
          <w:lang w:val="en-GB"/>
        </w:rPr>
        <w:t xml:space="preserve">an </w:t>
      </w:r>
      <w:r>
        <w:rPr>
          <w:lang w:val="en-GB"/>
        </w:rPr>
        <w:t xml:space="preserve">unavailability of casting line (not counted into </w:t>
      </w:r>
      <w:r w:rsidR="0030258B">
        <w:rPr>
          <w:lang w:val="en-GB"/>
        </w:rPr>
        <w:t xml:space="preserve">the </w:t>
      </w:r>
      <w:r>
        <w:rPr>
          <w:lang w:val="en-GB"/>
        </w:rPr>
        <w:t>availability of</w:t>
      </w:r>
      <w:r w:rsidR="0030258B">
        <w:rPr>
          <w:lang w:val="en-GB"/>
        </w:rPr>
        <w:t xml:space="preserve"> the</w:t>
      </w:r>
      <w:r>
        <w:rPr>
          <w:lang w:val="en-GB"/>
        </w:rPr>
        <w:t xml:space="preserve"> Contractor)</w:t>
      </w:r>
    </w:p>
    <w:p w14:paraId="12FB7EE3" w14:textId="10622F75" w:rsidR="006655AC" w:rsidRPr="00F5220B" w:rsidRDefault="006655AC" w:rsidP="0030258B">
      <w:pPr>
        <w:pStyle w:val="AnnexesClaneka"/>
        <w:keepNext/>
        <w:widowControl/>
        <w:rPr>
          <w:b/>
          <w:bCs/>
        </w:rPr>
      </w:pPr>
      <w:r w:rsidRPr="002C316A">
        <w:rPr>
          <w:b/>
        </w:rPr>
        <w:t>Performance</w:t>
      </w:r>
      <w:r w:rsidR="0030258B">
        <w:rPr>
          <w:b/>
        </w:rPr>
        <w:t>:</w:t>
      </w:r>
    </w:p>
    <w:p w14:paraId="553F7BEB" w14:textId="77777777" w:rsidR="006655AC" w:rsidRPr="00F5220B" w:rsidRDefault="006655AC" w:rsidP="005C2E7F">
      <w:pPr>
        <w:pStyle w:val="ENNormalni"/>
        <w:ind w:left="993"/>
        <w:rPr>
          <w:lang w:eastAsia="sk-SK"/>
        </w:rPr>
      </w:pPr>
      <m:oMathPara>
        <m:oMathParaPr>
          <m:jc m:val="left"/>
        </m:oMathParaPr>
        <m:oMath>
          <m:r>
            <m:rPr>
              <m:sty m:val="bi"/>
            </m:rPr>
            <w:rPr>
              <w:rFonts w:ascii="Cambria Math" w:hAnsi="Cambria Math"/>
            </w:rPr>
            <m:t>Performance</m:t>
          </m:r>
          <m:r>
            <m:rPr>
              <m:sty m:val="p"/>
            </m:rPr>
            <w:rPr>
              <w:rFonts w:ascii="Cambria Math" w:hAnsi="Cambria Math"/>
              <w:lang w:eastAsia="sk-SK"/>
            </w:rPr>
            <m:t>=</m:t>
          </m:r>
          <m:f>
            <m:fPr>
              <m:ctrlPr>
                <w:rPr>
                  <w:rFonts w:ascii="Cambria Math" w:hAnsi="Cambria Math"/>
                  <w:lang w:eastAsia="sk-SK"/>
                </w:rPr>
              </m:ctrlPr>
            </m:fPr>
            <m:num>
              <m:r>
                <w:rPr>
                  <w:rFonts w:ascii="Cambria Math" w:hAnsi="Cambria Math"/>
                  <w:lang w:eastAsia="sk-SK"/>
                </w:rPr>
                <m:t>Theoretical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num>
            <m:den>
              <m:r>
                <w:rPr>
                  <w:rFonts w:ascii="Cambria Math" w:hAnsi="Cambria Math"/>
                  <w:lang w:eastAsia="sk-SK"/>
                </w:rPr>
                <m:t>Real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den>
          </m:f>
          <m:r>
            <m:rPr>
              <m:sty m:val="p"/>
            </m:rPr>
            <w:rPr>
              <w:rFonts w:ascii="Cambria Math" w:hAnsi="Cambria Math"/>
              <w:lang w:eastAsia="sk-SK"/>
            </w:rPr>
            <m:t xml:space="preserve"> ×100 [%]</m:t>
          </m:r>
        </m:oMath>
      </m:oMathPara>
    </w:p>
    <w:p w14:paraId="7F81BBB6" w14:textId="2EF50EAB" w:rsidR="006655AC" w:rsidRPr="00F5220B" w:rsidRDefault="006655AC" w:rsidP="006655AC">
      <w:pPr>
        <w:spacing w:before="360"/>
        <w:ind w:left="567"/>
        <w:rPr>
          <w:szCs w:val="22"/>
        </w:rPr>
      </w:pPr>
      <w:r>
        <w:rPr>
          <w:szCs w:val="22"/>
        </w:rPr>
        <w:t>Theoretical energy consumption</w:t>
      </w:r>
      <w:r w:rsidR="0030258B">
        <w:rPr>
          <w:szCs w:val="22"/>
        </w:rPr>
        <w:t xml:space="preserve"> of the Equipment</w:t>
      </w:r>
      <w:r w:rsidRPr="00F5220B">
        <w:rPr>
          <w:szCs w:val="22"/>
        </w:rPr>
        <w:t>:</w:t>
      </w:r>
    </w:p>
    <w:p w14:paraId="2F0B310D" w14:textId="57306C93" w:rsidR="006655AC" w:rsidRDefault="0030258B" w:rsidP="005B493A">
      <w:pPr>
        <w:numPr>
          <w:ilvl w:val="0"/>
          <w:numId w:val="31"/>
        </w:numPr>
        <w:ind w:left="1134" w:hanging="426"/>
        <w:rPr>
          <w:szCs w:val="22"/>
          <w:lang w:eastAsia="sk-SK"/>
        </w:rPr>
      </w:pPr>
      <w:r>
        <w:rPr>
          <w:szCs w:val="22"/>
        </w:rPr>
        <w:t>E</w:t>
      </w:r>
      <w:r w:rsidR="006655AC">
        <w:rPr>
          <w:szCs w:val="22"/>
        </w:rPr>
        <w:t>nergy consumption</w:t>
      </w:r>
      <w:r>
        <w:rPr>
          <w:szCs w:val="22"/>
        </w:rPr>
        <w:t xml:space="preserve"> of the Equipment calculated</w:t>
      </w:r>
      <w:r w:rsidR="006655AC">
        <w:rPr>
          <w:szCs w:val="22"/>
        </w:rPr>
        <w:t xml:space="preserve"> by </w:t>
      </w:r>
      <w:r>
        <w:rPr>
          <w:szCs w:val="22"/>
        </w:rPr>
        <w:t xml:space="preserve">the </w:t>
      </w:r>
      <w:r w:rsidR="006655AC">
        <w:rPr>
          <w:szCs w:val="22"/>
        </w:rPr>
        <w:t>Contractor</w:t>
      </w:r>
    </w:p>
    <w:p w14:paraId="5B6583FB" w14:textId="77777777" w:rsidR="006655AC" w:rsidRPr="00F5220B" w:rsidRDefault="006655AC" w:rsidP="006655AC">
      <w:pPr>
        <w:ind w:left="567"/>
        <w:rPr>
          <w:szCs w:val="22"/>
          <w:lang w:eastAsia="sk-SK"/>
        </w:rPr>
      </w:pPr>
      <w:r>
        <w:rPr>
          <w:szCs w:val="22"/>
        </w:rPr>
        <w:t>Real</w:t>
      </w:r>
      <w:r w:rsidRPr="00812F11">
        <w:rPr>
          <w:szCs w:val="22"/>
        </w:rPr>
        <w:t xml:space="preserve"> energy consumption:</w:t>
      </w:r>
    </w:p>
    <w:p w14:paraId="6085203B" w14:textId="0F922663" w:rsidR="006655AC" w:rsidRDefault="00F04765" w:rsidP="005B493A">
      <w:pPr>
        <w:numPr>
          <w:ilvl w:val="0"/>
          <w:numId w:val="31"/>
        </w:numPr>
        <w:ind w:left="1134" w:hanging="426"/>
        <w:rPr>
          <w:szCs w:val="22"/>
          <w:lang w:eastAsia="sk-SK"/>
        </w:rPr>
      </w:pPr>
      <w:r>
        <w:rPr>
          <w:szCs w:val="22"/>
        </w:rPr>
        <w:t>Actual m</w:t>
      </w:r>
      <w:r w:rsidR="006655AC">
        <w:rPr>
          <w:szCs w:val="22"/>
        </w:rPr>
        <w:t xml:space="preserve">easured energy consumption </w:t>
      </w:r>
      <w:r>
        <w:rPr>
          <w:szCs w:val="22"/>
        </w:rPr>
        <w:t xml:space="preserve">of the Equipment </w:t>
      </w:r>
      <w:r w:rsidR="006655AC">
        <w:rPr>
          <w:szCs w:val="22"/>
        </w:rPr>
        <w:t xml:space="preserve">by </w:t>
      </w:r>
      <w:r>
        <w:rPr>
          <w:szCs w:val="22"/>
        </w:rPr>
        <w:t xml:space="preserve">the </w:t>
      </w:r>
      <w:r w:rsidR="006655AC">
        <w:rPr>
          <w:szCs w:val="22"/>
        </w:rPr>
        <w:t xml:space="preserve">Customer during </w:t>
      </w:r>
      <w:r>
        <w:rPr>
          <w:szCs w:val="22"/>
        </w:rPr>
        <w:t xml:space="preserve">the </w:t>
      </w:r>
      <w:r w:rsidR="006655AC">
        <w:rPr>
          <w:szCs w:val="22"/>
        </w:rPr>
        <w:t>Initial</w:t>
      </w:r>
      <w:r>
        <w:rPr>
          <w:szCs w:val="22"/>
        </w:rPr>
        <w:t xml:space="preserve"> O</w:t>
      </w:r>
      <w:r w:rsidR="005E1B59">
        <w:rPr>
          <w:szCs w:val="22"/>
        </w:rPr>
        <w:t xml:space="preserve">peration Tests and the </w:t>
      </w:r>
      <w:r w:rsidR="006655AC">
        <w:rPr>
          <w:szCs w:val="22"/>
        </w:rPr>
        <w:t>Performance test</w:t>
      </w:r>
      <w:r w:rsidR="00C94106">
        <w:rPr>
          <w:szCs w:val="22"/>
        </w:rPr>
        <w:t>s (according to the specific calculation case)</w:t>
      </w:r>
    </w:p>
    <w:p w14:paraId="6E324E6C" w14:textId="77777777" w:rsidR="006655AC" w:rsidRPr="00F5220B" w:rsidRDefault="006655AC" w:rsidP="002C316A">
      <w:pPr>
        <w:pStyle w:val="AnnexesClaneka"/>
        <w:rPr>
          <w:b/>
          <w:bCs/>
        </w:rPr>
      </w:pPr>
      <w:r w:rsidRPr="002C316A">
        <w:rPr>
          <w:b/>
        </w:rPr>
        <w:t>Quality:</w:t>
      </w:r>
    </w:p>
    <w:p w14:paraId="1AF78105" w14:textId="77777777" w:rsidR="006655AC" w:rsidRPr="00F5220B" w:rsidRDefault="006655AC" w:rsidP="006655AC">
      <w:pPr>
        <w:ind w:left="1134"/>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melt produced</m:t>
              </m:r>
            </m:num>
            <m:den>
              <m:r>
                <w:rPr>
                  <w:rFonts w:ascii="Cambria Math" w:hAnsi="Cambria Math"/>
                  <w:szCs w:val="22"/>
                  <w:lang w:eastAsia="sk-SK"/>
                </w:rPr>
                <m:t>sum of all OK and NOK melt produced</m:t>
              </m:r>
            </m:den>
          </m:f>
          <m:r>
            <w:rPr>
              <w:rFonts w:ascii="Cambria Math" w:hAnsi="Cambria Math"/>
              <w:szCs w:val="22"/>
              <w:lang w:eastAsia="sk-SK"/>
            </w:rPr>
            <m:t xml:space="preserve"> ×100 [%]</m:t>
          </m:r>
        </m:oMath>
      </m:oMathPara>
    </w:p>
    <w:p w14:paraId="241D52FE" w14:textId="3C9D18CF" w:rsidR="006655AC" w:rsidRPr="005175EE" w:rsidRDefault="006655AC" w:rsidP="005B493A">
      <w:pPr>
        <w:numPr>
          <w:ilvl w:val="0"/>
          <w:numId w:val="31"/>
        </w:numPr>
        <w:ind w:left="1134" w:hanging="426"/>
        <w:rPr>
          <w:szCs w:val="22"/>
        </w:rPr>
      </w:pPr>
      <w:r>
        <w:rPr>
          <w:szCs w:val="22"/>
        </w:rPr>
        <w:t xml:space="preserve">Quality parameters are in </w:t>
      </w:r>
      <w:r w:rsidR="00C94106">
        <w:rPr>
          <w:szCs w:val="22"/>
        </w:rPr>
        <w:t xml:space="preserve">the </w:t>
      </w:r>
      <w:r>
        <w:rPr>
          <w:szCs w:val="22"/>
        </w:rPr>
        <w:t xml:space="preserve">scope of </w:t>
      </w:r>
      <w:r w:rsidR="00C94106">
        <w:rPr>
          <w:szCs w:val="22"/>
        </w:rPr>
        <w:t xml:space="preserve">the </w:t>
      </w:r>
      <w:r>
        <w:rPr>
          <w:szCs w:val="22"/>
        </w:rPr>
        <w:t>Customer (</w:t>
      </w:r>
      <w:r w:rsidR="00C94106">
        <w:rPr>
          <w:szCs w:val="22"/>
        </w:rPr>
        <w:t xml:space="preserve">the </w:t>
      </w:r>
      <w:r>
        <w:rPr>
          <w:szCs w:val="22"/>
        </w:rPr>
        <w:t>Contractor will be not evaluated)</w:t>
      </w:r>
    </w:p>
    <w:p w14:paraId="14059A44" w14:textId="77777777" w:rsidR="006655AC" w:rsidRPr="00F5220B" w:rsidRDefault="006655AC" w:rsidP="002C316A">
      <w:pPr>
        <w:pStyle w:val="Nadpis1"/>
        <w:rPr>
          <w:szCs w:val="22"/>
        </w:rPr>
      </w:pPr>
      <w:bookmarkStart w:id="514" w:name="_Ref172113104"/>
      <w:r w:rsidRPr="00F5220B">
        <w:t>tables</w:t>
      </w:r>
      <w:bookmarkEnd w:id="514"/>
    </w:p>
    <w:p w14:paraId="35FBDAD3" w14:textId="3D097F0A" w:rsidR="006655AC" w:rsidRPr="00000FC1" w:rsidRDefault="006655AC" w:rsidP="006655AC">
      <w:pPr>
        <w:pStyle w:val="Titulek"/>
        <w:keepNext/>
        <w:keepLines/>
        <w:jc w:val="center"/>
        <w:rPr>
          <w:rFonts w:ascii="Times New Roman" w:eastAsia="Times New Roman" w:hAnsi="Times New Roman" w:cs="Times New Roman"/>
          <w:b/>
          <w:bCs/>
          <w:i w:val="0"/>
          <w:iCs w:val="0"/>
          <w:color w:val="auto"/>
          <w:sz w:val="22"/>
          <w:szCs w:val="22"/>
          <w:lang w:val="cs-CZ" w:eastAsia="en-US"/>
        </w:rPr>
      </w:pPr>
      <w:r w:rsidRPr="00F5220B">
        <w:rPr>
          <w:rFonts w:ascii="Times New Roman" w:hAnsi="Times New Roman" w:cs="Times New Roman"/>
          <w:b/>
          <w:bCs/>
          <w:i w:val="0"/>
          <w:iCs w:val="0"/>
          <w:color w:val="auto"/>
          <w:sz w:val="22"/>
          <w:szCs w:val="22"/>
        </w:rPr>
        <w:t>Table 1 (</w:t>
      </w:r>
      <w:r w:rsidR="00AC5094" w:rsidRPr="00F5220B">
        <w:rPr>
          <w:rFonts w:ascii="Times New Roman" w:hAnsi="Times New Roman" w:cs="Times New Roman"/>
          <w:b/>
          <w:bCs/>
          <w:i w:val="0"/>
          <w:iCs w:val="0"/>
          <w:color w:val="auto"/>
          <w:sz w:val="22"/>
          <w:szCs w:val="22"/>
        </w:rPr>
        <w:t xml:space="preserve">Initial Operation Tests </w:t>
      </w:r>
      <w:r w:rsidRPr="00F5220B">
        <w:rPr>
          <w:rFonts w:ascii="Times New Roman" w:hAnsi="Times New Roman" w:cs="Times New Roman"/>
          <w:b/>
          <w:bCs/>
          <w:i w:val="0"/>
          <w:iCs w:val="0"/>
          <w:color w:val="auto"/>
          <w:sz w:val="22"/>
          <w:szCs w:val="22"/>
        </w:rPr>
        <w:t>OEE parameters)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DCED521"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A06AC5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D0F5237"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FD1C713"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4CA0EED2"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2D339CB"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C5CDC50" w14:textId="77777777" w:rsidR="006655AC" w:rsidRPr="00F5220B" w:rsidRDefault="006655AC">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217CD26A" w14:textId="7B024ED2"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7B0227F"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F6BE9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FB5C16" w14:textId="77777777" w:rsidR="006655AC" w:rsidRPr="00F5220B" w:rsidRDefault="006655AC">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7E0883AB" w14:textId="54A57008"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19F64E1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B2820DA"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D81264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EA779BF"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3194B8C0"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91E503A" w14:textId="77777777" w:rsidR="006655AC" w:rsidRPr="00F5220B" w:rsidRDefault="006655AC">
            <w:pPr>
              <w:spacing w:before="0" w:after="0"/>
              <w:jc w:val="left"/>
              <w:rPr>
                <w:rFonts w:ascii="Aptos Narrow" w:hAnsi="Aptos Narrow"/>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AF87752"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9064BBE" w14:textId="22441341"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bl>
    <w:p w14:paraId="318079D7" w14:textId="53D24048" w:rsidR="006655AC" w:rsidRDefault="006655AC" w:rsidP="00196AAE">
      <w:pPr>
        <w:pStyle w:val="ENClanek11"/>
        <w:keepNext/>
        <w:numPr>
          <w:ilvl w:val="0"/>
          <w:numId w:val="0"/>
        </w:numPr>
        <w:ind w:left="567"/>
        <w:outlineLvl w:val="9"/>
        <w:rPr>
          <w:szCs w:val="22"/>
          <w:lang w:val="en-GB"/>
        </w:rPr>
      </w:pPr>
      <w:r w:rsidRPr="00CC70AC">
        <w:rPr>
          <w:szCs w:val="22"/>
          <w:lang w:val="en-GB"/>
        </w:rPr>
        <w:t>*</w:t>
      </w:r>
      <w:r>
        <w:rPr>
          <w:szCs w:val="22"/>
          <w:lang w:val="en-GB"/>
        </w:rPr>
        <w:t xml:space="preserve"> Availability – defined in </w:t>
      </w:r>
      <w:r w:rsidR="00C94106">
        <w:rPr>
          <w:szCs w:val="22"/>
          <w:lang w:val="en-GB"/>
        </w:rPr>
        <w:t xml:space="preserve">point </w:t>
      </w:r>
      <w:r w:rsidR="00C94106">
        <w:rPr>
          <w:szCs w:val="22"/>
          <w:lang w:val="en-GB"/>
        </w:rPr>
        <w:fldChar w:fldCharType="begin"/>
      </w:r>
      <w:r w:rsidR="00C94106">
        <w:rPr>
          <w:szCs w:val="22"/>
          <w:lang w:val="en-GB"/>
        </w:rPr>
        <w:instrText xml:space="preserve"> REF _Ref172122373 \w \h </w:instrText>
      </w:r>
      <w:r w:rsidR="00C94106">
        <w:rPr>
          <w:szCs w:val="22"/>
          <w:lang w:val="en-GB"/>
        </w:rPr>
      </w:r>
      <w:r w:rsidR="00C94106">
        <w:rPr>
          <w:szCs w:val="22"/>
          <w:lang w:val="en-GB"/>
        </w:rPr>
        <w:fldChar w:fldCharType="separate"/>
      </w:r>
      <w:r w:rsidR="00F3445E">
        <w:rPr>
          <w:szCs w:val="22"/>
          <w:lang w:val="en-GB"/>
        </w:rPr>
        <w:t>6.1</w:t>
      </w:r>
      <w:r w:rsidR="00C9410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w:t>
      </w:r>
      <w:r w:rsidR="00C94106">
        <w:rPr>
          <w:szCs w:val="22"/>
          <w:lang w:val="en-GB"/>
        </w:rPr>
        <w:t xml:space="preserve"> of this Annex </w:t>
      </w:r>
      <w:r w:rsidR="009A4877">
        <w:rPr>
          <w:szCs w:val="22"/>
          <w:lang w:val="en-GB"/>
        </w:rPr>
        <w:t>3 </w:t>
      </w:r>
      <w:r w:rsidR="00C94106">
        <w:rPr>
          <w:szCs w:val="22"/>
          <w:lang w:val="en-GB"/>
        </w:rPr>
        <w:t>above</w:t>
      </w:r>
      <w:r w:rsidR="00C025F5">
        <w:rPr>
          <w:szCs w:val="22"/>
          <w:lang w:val="en-GB"/>
        </w:rPr>
        <w:t>.</w:t>
      </w:r>
      <w:r>
        <w:rPr>
          <w:szCs w:val="22"/>
          <w:lang w:val="en-GB"/>
        </w:rPr>
        <w:t xml:space="preserve"> </w:t>
      </w:r>
    </w:p>
    <w:p w14:paraId="28CEE9A6" w14:textId="3D0AADEC" w:rsidR="00390637" w:rsidRDefault="006655AC" w:rsidP="00196AAE">
      <w:pPr>
        <w:pStyle w:val="ENClanek11"/>
        <w:keepNext/>
        <w:numPr>
          <w:ilvl w:val="0"/>
          <w:numId w:val="0"/>
        </w:numPr>
        <w:ind w:left="567"/>
        <w:outlineLvl w:val="9"/>
        <w:rPr>
          <w:szCs w:val="22"/>
          <w:lang w:val="en-GB"/>
        </w:rPr>
      </w:pPr>
      <w:r>
        <w:rPr>
          <w:szCs w:val="22"/>
          <w:lang w:val="en-GB"/>
        </w:rPr>
        <w:t xml:space="preserve">** 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24E65627" w14:textId="22074019" w:rsidR="006655AC" w:rsidRPr="00F5220B" w:rsidRDefault="006655AC" w:rsidP="00C025F5">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2</w:t>
      </w:r>
      <w:r w:rsidRPr="00F5220B">
        <w:rPr>
          <w:rFonts w:ascii="Times New Roman" w:hAnsi="Times New Roman" w:cs="Times New Roman"/>
          <w:b/>
          <w:bCs/>
          <w:i w:val="0"/>
          <w:iCs w:val="0"/>
          <w:color w:val="auto"/>
          <w:sz w:val="22"/>
          <w:szCs w:val="22"/>
        </w:rPr>
        <w:t xml:space="preserve"> (</w:t>
      </w:r>
      <w:r w:rsidR="00774A10" w:rsidRPr="00F5220B">
        <w:rPr>
          <w:rFonts w:ascii="Times New Roman" w:hAnsi="Times New Roman" w:cs="Times New Roman"/>
          <w:b/>
          <w:bCs/>
          <w:i w:val="0"/>
          <w:iCs w:val="0"/>
          <w:color w:val="auto"/>
          <w:sz w:val="22"/>
          <w:szCs w:val="22"/>
        </w:rPr>
        <w:t xml:space="preserve">Performance Tests </w:t>
      </w:r>
      <w:r w:rsidRPr="00F5220B">
        <w:rPr>
          <w:rFonts w:ascii="Times New Roman" w:hAnsi="Times New Roman" w:cs="Times New Roman"/>
          <w:b/>
          <w:bCs/>
          <w:i w:val="0"/>
          <w:iCs w:val="0"/>
          <w:color w:val="auto"/>
          <w:sz w:val="22"/>
          <w:szCs w:val="22"/>
        </w:rPr>
        <w:t xml:space="preserve">OEE parameters </w:t>
      </w:r>
      <w:r w:rsidR="00774A10">
        <w:rPr>
          <w:rFonts w:ascii="Times New Roman" w:hAnsi="Times New Roman" w:cs="Times New Roman"/>
          <w:b/>
          <w:bCs/>
          <w:i w:val="0"/>
          <w:iCs w:val="0"/>
          <w:color w:val="auto"/>
          <w:sz w:val="22"/>
          <w:szCs w:val="22"/>
        </w:rPr>
        <w:t>of furnaces for billet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46AEAA0"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3383EFA2"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678CEF0B"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24BB66F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26851AF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B7D97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C1F5053" w14:textId="00CA759C" w:rsidR="006655AC" w:rsidRPr="00F5220B" w:rsidRDefault="006655AC">
            <w:pPr>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485957AB" w14:textId="20CDDDE4" w:rsidR="006655AC" w:rsidRPr="00F5220B" w:rsidRDefault="006655AC">
            <w:pPr>
              <w:spacing w:before="0" w:after="0"/>
              <w:jc w:val="center"/>
              <w:rPr>
                <w:color w:val="000000"/>
                <w:szCs w:val="22"/>
                <w:lang w:eastAsia="cs-CZ"/>
              </w:rPr>
            </w:pPr>
            <w:r w:rsidRPr="00F5220B">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r w:rsidR="006655AC" w:rsidRPr="00F5220B" w14:paraId="5A6CB3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B67E8B1"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C56B747" w14:textId="42F2DC37" w:rsidR="006655AC" w:rsidRPr="00F5220B" w:rsidRDefault="006655AC">
            <w:pPr>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65C1E4A0" w14:textId="69013A2D" w:rsidR="006655AC" w:rsidRPr="00F5220B" w:rsidRDefault="006655AC">
            <w:pPr>
              <w:spacing w:before="0" w:after="0"/>
              <w:jc w:val="center"/>
              <w:rPr>
                <w:color w:val="000000"/>
                <w:szCs w:val="22"/>
                <w:lang w:eastAsia="cs-CZ"/>
              </w:rPr>
            </w:pPr>
            <w:r>
              <w:rPr>
                <w:color w:val="000000"/>
                <w:szCs w:val="22"/>
                <w:lang w:eastAsia="cs-CZ"/>
              </w:rPr>
              <w:t>100</w:t>
            </w:r>
            <w:r w:rsidRPr="00F5220B">
              <w:rPr>
                <w:color w:val="000000"/>
                <w:szCs w:val="22"/>
                <w:lang w:eastAsia="cs-CZ"/>
              </w:rPr>
              <w:t>,0</w:t>
            </w:r>
            <w:r w:rsidR="00774A10">
              <w:rPr>
                <w:color w:val="000000"/>
                <w:szCs w:val="22"/>
                <w:lang w:eastAsia="cs-CZ"/>
              </w:rPr>
              <w:t xml:space="preserve"> </w:t>
            </w:r>
            <w:r w:rsidRPr="00F5220B">
              <w:rPr>
                <w:color w:val="000000"/>
                <w:szCs w:val="22"/>
                <w:lang w:eastAsia="cs-CZ"/>
              </w:rPr>
              <w:t>%</w:t>
            </w:r>
          </w:p>
        </w:tc>
      </w:tr>
      <w:tr w:rsidR="006655AC" w:rsidRPr="00F5220B" w14:paraId="21FA52F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71DED4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24009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6A38D96E"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5DACA8D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B4D86D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83A363B"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3C3F264A" w14:textId="5E954870" w:rsidR="006655AC" w:rsidRPr="00F5220B" w:rsidRDefault="006655AC">
            <w:pPr>
              <w:spacing w:before="0" w:after="0"/>
              <w:jc w:val="center"/>
              <w:rPr>
                <w:color w:val="000000"/>
                <w:szCs w:val="22"/>
                <w:lang w:eastAsia="cs-CZ"/>
              </w:rPr>
            </w:pPr>
            <w:r w:rsidRPr="00F5220B">
              <w:rPr>
                <w:color w:val="000000"/>
                <w:szCs w:val="22"/>
                <w:lang w:eastAsia="cs-CZ"/>
              </w:rPr>
              <w:t>≥</w:t>
            </w:r>
            <w:r>
              <w:rPr>
                <w:color w:val="000000"/>
                <w:szCs w:val="22"/>
                <w:lang w:eastAsia="cs-CZ"/>
              </w:rPr>
              <w:t>9</w:t>
            </w:r>
            <w:r w:rsidR="000015F1">
              <w:rPr>
                <w:color w:val="000000"/>
                <w:szCs w:val="22"/>
                <w:lang w:eastAsia="cs-CZ"/>
              </w:rPr>
              <w:t>3,3</w:t>
            </w:r>
            <w:r w:rsidR="00774A10">
              <w:rPr>
                <w:color w:val="000000"/>
                <w:szCs w:val="22"/>
                <w:lang w:eastAsia="cs-CZ"/>
              </w:rPr>
              <w:t xml:space="preserve"> </w:t>
            </w:r>
            <w:r w:rsidRPr="00F5220B">
              <w:rPr>
                <w:color w:val="000000"/>
                <w:szCs w:val="22"/>
                <w:lang w:eastAsia="cs-CZ"/>
              </w:rPr>
              <w:t>%</w:t>
            </w:r>
          </w:p>
        </w:tc>
      </w:tr>
    </w:tbl>
    <w:p w14:paraId="1DB4C60A" w14:textId="06A680AC" w:rsidR="00547729" w:rsidRDefault="00547729" w:rsidP="00196AAE">
      <w:pPr>
        <w:pStyle w:val="ENClanek11"/>
        <w:numPr>
          <w:ilvl w:val="0"/>
          <w:numId w:val="0"/>
        </w:numPr>
        <w:tabs>
          <w:tab w:val="left" w:pos="851"/>
        </w:tabs>
        <w:ind w:left="851" w:hanging="284"/>
        <w:outlineLvl w:val="9"/>
        <w:rPr>
          <w:szCs w:val="22"/>
          <w:lang w:val="en-GB"/>
        </w:rPr>
      </w:pPr>
      <w:r w:rsidRPr="00CC70AC">
        <w:rPr>
          <w:szCs w:val="22"/>
          <w:lang w:val="en-GB"/>
        </w:rPr>
        <w:lastRenderedPageBreak/>
        <w:t>*</w:t>
      </w:r>
      <w:r>
        <w:rPr>
          <w:szCs w:val="22"/>
          <w:lang w:val="en-GB"/>
        </w:rPr>
        <w:t xml:space="preserve"> </w:t>
      </w:r>
      <w:r w:rsidR="00C025F5">
        <w:rPr>
          <w:szCs w:val="22"/>
          <w:lang w:val="en-GB"/>
        </w:rPr>
        <w:tab/>
      </w:r>
      <w:r>
        <w:rPr>
          <w:szCs w:val="22"/>
          <w:lang w:val="en-GB"/>
        </w:rPr>
        <w:t xml:space="preserve">Availability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79ADDAEE" w14:textId="5364C3A6" w:rsidR="00547729" w:rsidRPr="001B2359" w:rsidRDefault="00547729" w:rsidP="00196AAE">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1644390E" w14:textId="49811FCD" w:rsidR="00774A10" w:rsidRPr="00F5220B" w:rsidRDefault="00774A10" w:rsidP="00C025F5">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3</w:t>
      </w:r>
      <w:r w:rsidRPr="00F5220B">
        <w:rPr>
          <w:rFonts w:ascii="Times New Roman" w:hAnsi="Times New Roman" w:cs="Times New Roman"/>
          <w:b/>
          <w:bCs/>
          <w:i w:val="0"/>
          <w:iCs w:val="0"/>
          <w:color w:val="auto"/>
          <w:sz w:val="22"/>
          <w:szCs w:val="22"/>
        </w:rPr>
        <w:t xml:space="preserve"> (Performance Tests OEE parameters </w:t>
      </w:r>
      <w:r>
        <w:rPr>
          <w:rFonts w:ascii="Times New Roman" w:hAnsi="Times New Roman" w:cs="Times New Roman"/>
          <w:b/>
          <w:bCs/>
          <w:i w:val="0"/>
          <w:iCs w:val="0"/>
          <w:color w:val="auto"/>
          <w:sz w:val="22"/>
          <w:szCs w:val="22"/>
        </w:rPr>
        <w:t>of furnaces for strip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74A10" w:rsidRPr="00F5220B" w14:paraId="4D106719"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524D8EC0"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46A2C3A"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782F63B1"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Value</w:t>
            </w:r>
          </w:p>
        </w:tc>
      </w:tr>
      <w:tr w:rsidR="00774A10" w:rsidRPr="00F5220B" w14:paraId="780E20AE"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9501635"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070A6D9" w14:textId="2C313F51" w:rsidR="00774A10" w:rsidRPr="00F5220B" w:rsidRDefault="00774A10" w:rsidP="00C025F5">
            <w:pPr>
              <w:keepNext/>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5CBDCA7E" w14:textId="57A4ABF2"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r w:rsidR="00774A10" w:rsidRPr="00F5220B" w14:paraId="09ED8EE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108BC6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5730ABBC" w14:textId="081E1B34" w:rsidR="00774A10" w:rsidRPr="00F5220B" w:rsidRDefault="00774A10" w:rsidP="00C025F5">
            <w:pPr>
              <w:keepNext/>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01392FDB" w14:textId="77777777"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p>
        </w:tc>
      </w:tr>
      <w:tr w:rsidR="00774A10" w:rsidRPr="00F5220B" w14:paraId="27AF38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98FB2B8"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C825C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15E3F4C" w14:textId="77777777" w:rsidR="00774A10" w:rsidRPr="00F5220B" w:rsidRDefault="00774A10" w:rsidP="00C025F5">
            <w:pPr>
              <w:keepNext/>
              <w:spacing w:before="0" w:after="0"/>
              <w:jc w:val="center"/>
              <w:rPr>
                <w:color w:val="000000"/>
                <w:szCs w:val="22"/>
                <w:lang w:eastAsia="cs-CZ"/>
              </w:rPr>
            </w:pPr>
            <w:r>
              <w:rPr>
                <w:color w:val="000000"/>
                <w:szCs w:val="22"/>
                <w:lang w:eastAsia="cs-CZ"/>
              </w:rPr>
              <w:t>Not evaluated</w:t>
            </w:r>
          </w:p>
        </w:tc>
      </w:tr>
      <w:tr w:rsidR="00774A10" w:rsidRPr="00F5220B" w14:paraId="342512E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80624B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EBB39B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1FA265B8" w14:textId="5FE6A78A" w:rsidR="00774A10" w:rsidRPr="00F5220B" w:rsidRDefault="00774A10" w:rsidP="00C025F5">
            <w:pPr>
              <w:keepNext/>
              <w:spacing w:before="0" w:after="0"/>
              <w:jc w:val="center"/>
              <w:rPr>
                <w:color w:val="000000"/>
                <w:szCs w:val="22"/>
                <w:lang w:eastAsia="cs-CZ"/>
              </w:rPr>
            </w:pPr>
            <w:r>
              <w:rPr>
                <w:color w:val="000000"/>
                <w:szCs w:val="22"/>
                <w:lang w:eastAsia="cs-CZ"/>
              </w:rPr>
              <w:t>100</w:t>
            </w:r>
            <w:r w:rsidRPr="00F5220B">
              <w:rPr>
                <w:color w:val="000000"/>
                <w:szCs w:val="22"/>
                <w:lang w:eastAsia="cs-CZ"/>
              </w:rPr>
              <w:t>,0</w:t>
            </w:r>
            <w:r>
              <w:rPr>
                <w:color w:val="000000"/>
                <w:szCs w:val="22"/>
                <w:lang w:eastAsia="cs-CZ"/>
              </w:rPr>
              <w:t xml:space="preserve"> </w:t>
            </w:r>
            <w:r w:rsidRPr="00F5220B">
              <w:rPr>
                <w:color w:val="000000"/>
                <w:szCs w:val="22"/>
                <w:lang w:eastAsia="cs-CZ"/>
              </w:rPr>
              <w:t>%</w:t>
            </w:r>
          </w:p>
        </w:tc>
      </w:tr>
    </w:tbl>
    <w:p w14:paraId="08F5B4F6" w14:textId="704B3E03" w:rsidR="001B2359" w:rsidRDefault="00C025F5" w:rsidP="00196AAE">
      <w:pPr>
        <w:pStyle w:val="ENClanek11"/>
        <w:keepNext/>
        <w:numPr>
          <w:ilvl w:val="0"/>
          <w:numId w:val="0"/>
        </w:numPr>
        <w:tabs>
          <w:tab w:val="left" w:pos="851"/>
        </w:tabs>
        <w:ind w:left="851" w:hanging="284"/>
        <w:outlineLvl w:val="9"/>
        <w:rPr>
          <w:szCs w:val="22"/>
          <w:lang w:val="en-GB"/>
        </w:rPr>
      </w:pPr>
      <w:r w:rsidRPr="00C025F5">
        <w:rPr>
          <w:szCs w:val="22"/>
          <w:lang w:val="en-GB"/>
        </w:rPr>
        <w:t>*</w:t>
      </w:r>
      <w:r>
        <w:rPr>
          <w:szCs w:val="22"/>
          <w:lang w:val="en-GB"/>
        </w:rPr>
        <w:tab/>
      </w:r>
      <w:r w:rsidR="001B2359">
        <w:rPr>
          <w:szCs w:val="22"/>
          <w:lang w:val="en-GB"/>
        </w:rPr>
        <w:t xml:space="preserve">Availability – </w:t>
      </w:r>
      <w:r>
        <w:rPr>
          <w:szCs w:val="22"/>
          <w:lang w:val="en-GB"/>
        </w:rPr>
        <w:t xml:space="preserve">defined in point </w:t>
      </w:r>
      <w:r>
        <w:rPr>
          <w:szCs w:val="22"/>
          <w:lang w:val="en-GB"/>
        </w:rPr>
        <w:fldChar w:fldCharType="begin"/>
      </w:r>
      <w:r>
        <w:rPr>
          <w:szCs w:val="22"/>
          <w:lang w:val="en-GB"/>
        </w:rPr>
        <w:instrText xml:space="preserve"> REF _Ref172122373 \w \h </w:instrText>
      </w:r>
      <w:r>
        <w:rPr>
          <w:szCs w:val="22"/>
          <w:lang w:val="en-GB"/>
        </w:rPr>
      </w:r>
      <w:r>
        <w:rPr>
          <w:szCs w:val="22"/>
          <w:lang w:val="en-GB"/>
        </w:rPr>
        <w:fldChar w:fldCharType="separate"/>
      </w:r>
      <w:r w:rsidR="00F3445E">
        <w:rPr>
          <w:szCs w:val="22"/>
          <w:lang w:val="en-GB"/>
        </w:rPr>
        <w:t>6.1</w:t>
      </w:r>
      <w:r>
        <w:rPr>
          <w:szCs w:val="22"/>
          <w:lang w:val="en-GB"/>
        </w:rPr>
        <w:fldChar w:fldCharType="end"/>
      </w:r>
      <w:r>
        <w:rPr>
          <w:szCs w:val="22"/>
          <w:lang w:val="en-GB"/>
        </w:rPr>
        <w:t xml:space="preserve"> (</w:t>
      </w:r>
      <w:r w:rsidRPr="00C025F5">
        <w:rPr>
          <w:i/>
          <w:iCs/>
          <w:szCs w:val="22"/>
          <w:lang w:val="en-GB"/>
        </w:rPr>
        <w:t>Definitions and Calculation Methods</w:t>
      </w:r>
      <w:r>
        <w:rPr>
          <w:szCs w:val="22"/>
          <w:lang w:val="en-GB"/>
        </w:rPr>
        <w:t xml:space="preserve">) of this Annex </w:t>
      </w:r>
      <w:r w:rsidR="009A4877">
        <w:rPr>
          <w:szCs w:val="22"/>
          <w:lang w:val="en-GB"/>
        </w:rPr>
        <w:t>3 </w:t>
      </w:r>
      <w:r>
        <w:rPr>
          <w:szCs w:val="22"/>
          <w:lang w:val="en-GB"/>
        </w:rPr>
        <w:t>above.</w:t>
      </w:r>
    </w:p>
    <w:p w14:paraId="552C0660" w14:textId="6434CE9D" w:rsidR="001B2359" w:rsidRDefault="001B2359" w:rsidP="00196AAE">
      <w:pPr>
        <w:pStyle w:val="ENClanek11"/>
        <w:keepNext/>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F3445E">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0BFB190F" w14:textId="30842815" w:rsidR="006655AC" w:rsidRPr="00F5220B"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4</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F5220B"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F5220B" w:rsidRDefault="006655AC">
            <w:pPr>
              <w:spacing w:before="0" w:after="0"/>
              <w:jc w:val="center"/>
              <w:rPr>
                <w:b/>
                <w:bCs/>
                <w:szCs w:val="22"/>
              </w:rPr>
            </w:pPr>
            <w:r w:rsidRPr="00F5220B">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F5220B" w:rsidRDefault="006655AC">
            <w:pPr>
              <w:spacing w:before="0" w:after="0"/>
              <w:jc w:val="center"/>
              <w:rPr>
                <w:b/>
                <w:bCs/>
                <w:szCs w:val="22"/>
              </w:rPr>
            </w:pPr>
            <w:r w:rsidRPr="00F5220B">
              <w:rPr>
                <w:b/>
                <w:bCs/>
                <w:szCs w:val="22"/>
              </w:rPr>
              <w:t>Share</w:t>
            </w:r>
          </w:p>
        </w:tc>
      </w:tr>
      <w:tr w:rsidR="006655AC" w:rsidRPr="00F5220B"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F5220B" w:rsidRDefault="006655AC">
            <w:pPr>
              <w:spacing w:before="0" w:after="0"/>
              <w:jc w:val="left"/>
              <w:rPr>
                <w:szCs w:val="22"/>
              </w:rPr>
            </w:pPr>
            <w:r w:rsidRPr="00F5220B">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77777777" w:rsidR="006655AC" w:rsidRPr="00F5220B" w:rsidRDefault="006655AC">
            <w:pPr>
              <w:spacing w:before="0" w:after="0"/>
              <w:jc w:val="center"/>
              <w:rPr>
                <w:szCs w:val="22"/>
              </w:rPr>
            </w:pPr>
            <w:r w:rsidRPr="00F5220B">
              <w:rPr>
                <w:szCs w:val="22"/>
              </w:rPr>
              <w:t>20-60%</w:t>
            </w:r>
          </w:p>
        </w:tc>
      </w:tr>
      <w:tr w:rsidR="006655AC" w:rsidRPr="00F5220B"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F5220B" w:rsidRDefault="006655AC">
            <w:pPr>
              <w:spacing w:before="0" w:after="0"/>
              <w:jc w:val="left"/>
              <w:rPr>
                <w:szCs w:val="22"/>
              </w:rPr>
            </w:pPr>
            <w:r w:rsidRPr="00F5220B">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77777777" w:rsidR="006655AC" w:rsidRPr="00F5220B" w:rsidRDefault="006655AC">
            <w:pPr>
              <w:spacing w:before="0" w:after="0"/>
              <w:jc w:val="center"/>
              <w:rPr>
                <w:szCs w:val="22"/>
              </w:rPr>
            </w:pPr>
            <w:r w:rsidRPr="00F5220B">
              <w:rPr>
                <w:szCs w:val="22"/>
              </w:rPr>
              <w:t>20-40%</w:t>
            </w:r>
          </w:p>
        </w:tc>
      </w:tr>
      <w:tr w:rsidR="006655AC" w:rsidRPr="00F5220B"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F5220B" w:rsidRDefault="006655AC">
            <w:pPr>
              <w:spacing w:before="0" w:after="0"/>
              <w:jc w:val="left"/>
              <w:rPr>
                <w:szCs w:val="22"/>
              </w:rPr>
            </w:pPr>
            <w:r w:rsidRPr="00F5220B">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77777777" w:rsidR="006655AC" w:rsidRPr="00F5220B" w:rsidRDefault="006655AC">
            <w:pPr>
              <w:spacing w:before="0" w:after="0"/>
              <w:jc w:val="center"/>
              <w:rPr>
                <w:szCs w:val="22"/>
              </w:rPr>
            </w:pPr>
            <w:r w:rsidRPr="00F5220B">
              <w:rPr>
                <w:szCs w:val="22"/>
              </w:rPr>
              <w:t>20-40%</w:t>
            </w:r>
          </w:p>
        </w:tc>
      </w:tr>
    </w:tbl>
    <w:p w14:paraId="1883C820" w14:textId="10C14A09" w:rsidR="006655AC" w:rsidRPr="00F5220B" w:rsidRDefault="00C025F5" w:rsidP="00196AAE">
      <w:pPr>
        <w:pStyle w:val="ENClanek11"/>
        <w:keepNext/>
        <w:numPr>
          <w:ilvl w:val="0"/>
          <w:numId w:val="0"/>
        </w:numPr>
        <w:tabs>
          <w:tab w:val="left" w:pos="851"/>
        </w:tabs>
        <w:ind w:left="851" w:hanging="284"/>
        <w:outlineLvl w:val="9"/>
        <w:rPr>
          <w:szCs w:val="22"/>
          <w:lang w:val="en-GB" w:eastAsia="sk-SK"/>
        </w:rPr>
      </w:pPr>
      <w:bookmarkStart w:id="515" w:name="_Toc164861480"/>
      <w:bookmarkStart w:id="516" w:name="_Toc164862021"/>
      <w:bookmarkStart w:id="517" w:name="_Toc164862575"/>
      <w:bookmarkStart w:id="518" w:name="_Toc164862504"/>
      <w:bookmarkStart w:id="519" w:name="_Toc164862869"/>
      <w:bookmarkStart w:id="520" w:name="_Toc164861481"/>
      <w:bookmarkStart w:id="521" w:name="_Toc164862022"/>
      <w:bookmarkStart w:id="522" w:name="_Toc164862576"/>
      <w:bookmarkStart w:id="523" w:name="_Toc164862505"/>
      <w:bookmarkStart w:id="524" w:name="_Toc164862870"/>
      <w:bookmarkStart w:id="525" w:name="_Toc164861482"/>
      <w:bookmarkStart w:id="526" w:name="_Toc164862023"/>
      <w:bookmarkStart w:id="527" w:name="_Toc164862577"/>
      <w:bookmarkStart w:id="528" w:name="_Toc164862506"/>
      <w:bookmarkStart w:id="529" w:name="_Toc164862871"/>
      <w:bookmarkStart w:id="530" w:name="_Toc164861483"/>
      <w:bookmarkStart w:id="531" w:name="_Toc164862024"/>
      <w:bookmarkStart w:id="532" w:name="_Toc164862578"/>
      <w:bookmarkStart w:id="533" w:name="_Toc164862507"/>
      <w:bookmarkStart w:id="534" w:name="_Toc164862872"/>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C025F5">
        <w:rPr>
          <w:szCs w:val="22"/>
          <w:lang w:val="en-GB"/>
        </w:rPr>
        <w:t>*</w:t>
      </w:r>
      <w:r>
        <w:rPr>
          <w:szCs w:val="22"/>
          <w:lang w:val="en-GB"/>
        </w:rPr>
        <w:tab/>
      </w:r>
      <w:r w:rsidR="006655AC" w:rsidRPr="00F5220B">
        <w:rPr>
          <w:szCs w:val="22"/>
          <w:lang w:val="en-GB"/>
        </w:rPr>
        <w:t xml:space="preserve">Internal scrap – aluminium scrap of known chemical composition and purity. </w:t>
      </w:r>
      <w:r>
        <w:rPr>
          <w:szCs w:val="22"/>
          <w:lang w:val="en-GB"/>
        </w:rPr>
        <w:t>This i</w:t>
      </w:r>
      <w:r w:rsidR="006655AC" w:rsidRPr="00F5220B">
        <w:rPr>
          <w:szCs w:val="22"/>
          <w:lang w:val="en-GB"/>
        </w:rPr>
        <w:t>nternal scrap includes</w:t>
      </w:r>
      <w:r>
        <w:rPr>
          <w:szCs w:val="22"/>
          <w:lang w:val="en-GB"/>
        </w:rPr>
        <w:t xml:space="preserve"> the followings</w:t>
      </w:r>
      <w:r w:rsidR="006655AC" w:rsidRPr="00F5220B">
        <w:rPr>
          <w:szCs w:val="22"/>
          <w:lang w:val="en-GB"/>
        </w:rPr>
        <w:t>:</w:t>
      </w:r>
    </w:p>
    <w:p w14:paraId="12A13258" w14:textId="77777777" w:rsidR="006655AC" w:rsidRPr="00F5220B" w:rsidRDefault="006655AC" w:rsidP="00196AAE">
      <w:pPr>
        <w:pStyle w:val="AnnexesClaneka"/>
        <w:ind w:left="1418"/>
        <w:rPr>
          <w:szCs w:val="22"/>
        </w:rPr>
      </w:pPr>
      <w:r w:rsidRPr="00F5220B">
        <w:t>scrap generated by removing the shell;</w:t>
      </w:r>
    </w:p>
    <w:p w14:paraId="4D150EB8" w14:textId="77777777" w:rsidR="006655AC" w:rsidRPr="00F5220B" w:rsidRDefault="006655AC" w:rsidP="00196AAE">
      <w:pPr>
        <w:pStyle w:val="AnnexesClaneka"/>
        <w:ind w:left="1418"/>
        <w:rPr>
          <w:szCs w:val="22"/>
        </w:rPr>
      </w:pPr>
      <w:r w:rsidRPr="00F5220B">
        <w:t>billet heads;</w:t>
      </w:r>
    </w:p>
    <w:p w14:paraId="3BE27DE3" w14:textId="77777777" w:rsidR="006655AC" w:rsidRPr="00F5220B" w:rsidRDefault="006655AC" w:rsidP="00196AAE">
      <w:pPr>
        <w:pStyle w:val="AnnexesClaneka"/>
        <w:ind w:left="1418"/>
        <w:rPr>
          <w:szCs w:val="22"/>
        </w:rPr>
      </w:pPr>
      <w:r w:rsidRPr="00F5220B">
        <w:t>billet heels;</w:t>
      </w:r>
    </w:p>
    <w:p w14:paraId="7B044D85" w14:textId="77777777" w:rsidR="006655AC" w:rsidRPr="00F5220B" w:rsidRDefault="006655AC" w:rsidP="00196AAE">
      <w:pPr>
        <w:pStyle w:val="AnnexesClaneka"/>
        <w:ind w:left="1418"/>
        <w:rPr>
          <w:szCs w:val="22"/>
        </w:rPr>
      </w:pPr>
      <w:r w:rsidRPr="00F5220B">
        <w:t>not inspected billet ends;</w:t>
      </w:r>
    </w:p>
    <w:p w14:paraId="6F1EE245" w14:textId="77777777" w:rsidR="006655AC" w:rsidRPr="00F5220B" w:rsidRDefault="006655AC" w:rsidP="00196AAE">
      <w:pPr>
        <w:pStyle w:val="AnnexesClaneka"/>
        <w:ind w:left="1418"/>
        <w:rPr>
          <w:szCs w:val="22"/>
        </w:rPr>
      </w:pPr>
      <w:r w:rsidRPr="00F5220B">
        <w:t>other inevitable process scrap generated by the horizontal billet casting process; and</w:t>
      </w:r>
    </w:p>
    <w:p w14:paraId="0EDB741F" w14:textId="77777777" w:rsidR="006655AC" w:rsidRPr="000C12CD" w:rsidRDefault="006655AC" w:rsidP="00196AAE">
      <w:pPr>
        <w:pStyle w:val="AnnexesClaneka"/>
        <w:ind w:left="1418"/>
        <w:rPr>
          <w:szCs w:val="22"/>
        </w:rPr>
      </w:pPr>
      <w:r w:rsidRPr="000C12CD">
        <w:t xml:space="preserve">other scrap </w:t>
      </w:r>
      <w:r w:rsidRPr="000C12CD">
        <w:rPr>
          <w:szCs w:val="22"/>
        </w:rPr>
        <w:t>generated by the Customer – ingot cutoffs, strip edge cuttings and others.</w:t>
      </w:r>
    </w:p>
    <w:p w14:paraId="140270E7" w14:textId="4A635F04" w:rsidR="006655AC" w:rsidRPr="00F5220B" w:rsidRDefault="006655AC" w:rsidP="00196AAE">
      <w:pPr>
        <w:pStyle w:val="ENClanek11"/>
        <w:keepNext/>
        <w:numPr>
          <w:ilvl w:val="0"/>
          <w:numId w:val="0"/>
        </w:numPr>
        <w:tabs>
          <w:tab w:val="left" w:pos="851"/>
        </w:tabs>
        <w:ind w:left="851" w:hanging="284"/>
        <w:outlineLvl w:val="9"/>
        <w:rPr>
          <w:szCs w:val="22"/>
          <w:lang w:val="en-GB" w:eastAsia="sk-SK"/>
        </w:rPr>
      </w:pPr>
      <w:r w:rsidRPr="00F5220B">
        <w:rPr>
          <w:szCs w:val="22"/>
          <w:lang w:val="en-GB"/>
        </w:rPr>
        <w:t>**</w:t>
      </w:r>
      <w:r w:rsidR="00C025F5">
        <w:rPr>
          <w:szCs w:val="22"/>
          <w:lang w:val="en-GB"/>
        </w:rPr>
        <w:tab/>
      </w:r>
      <w:r w:rsidRPr="00F5220B">
        <w:rPr>
          <w:szCs w:val="22"/>
          <w:lang w:val="en-GB"/>
        </w:rPr>
        <w:t xml:space="preserve">External scrap – aluminium scrap of partially known chemical composition and purity. </w:t>
      </w:r>
      <w:r w:rsidR="00C025F5">
        <w:rPr>
          <w:szCs w:val="22"/>
          <w:lang w:val="en-GB"/>
        </w:rPr>
        <w:t>This e</w:t>
      </w:r>
      <w:r w:rsidRPr="00F5220B">
        <w:rPr>
          <w:szCs w:val="22"/>
          <w:lang w:val="en-GB"/>
        </w:rPr>
        <w:t>xternal scrap includes</w:t>
      </w:r>
      <w:r w:rsidR="00C025F5">
        <w:rPr>
          <w:szCs w:val="22"/>
          <w:lang w:val="en-GB"/>
        </w:rPr>
        <w:t xml:space="preserve"> the followings</w:t>
      </w:r>
      <w:r w:rsidRPr="00F5220B">
        <w:rPr>
          <w:szCs w:val="22"/>
          <w:lang w:val="en-GB"/>
        </w:rPr>
        <w:t>:</w:t>
      </w:r>
    </w:p>
    <w:p w14:paraId="3CB204C4" w14:textId="77777777" w:rsidR="006655AC" w:rsidRPr="00F5220B" w:rsidRDefault="006655AC" w:rsidP="00196AAE">
      <w:pPr>
        <w:pStyle w:val="AnnexesClaneka"/>
        <w:numPr>
          <w:ilvl w:val="2"/>
          <w:numId w:val="27"/>
        </w:numPr>
        <w:tabs>
          <w:tab w:val="clear" w:pos="992"/>
        </w:tabs>
        <w:ind w:left="1418" w:hanging="567"/>
        <w:rPr>
          <w:szCs w:val="22"/>
        </w:rPr>
      </w:pPr>
      <w:r w:rsidRPr="00F5220B">
        <w:t>scrap generated by the forging process – shearing scrap packets; and</w:t>
      </w:r>
    </w:p>
    <w:p w14:paraId="146DAB8C" w14:textId="77777777" w:rsidR="006655AC" w:rsidRPr="00F5220B" w:rsidRDefault="006655AC" w:rsidP="00196AAE">
      <w:pPr>
        <w:pStyle w:val="AnnexesClaneka"/>
        <w:numPr>
          <w:ilvl w:val="2"/>
          <w:numId w:val="27"/>
        </w:numPr>
        <w:tabs>
          <w:tab w:val="clear" w:pos="992"/>
        </w:tabs>
        <w:ind w:left="1418" w:hanging="567"/>
        <w:rPr>
          <w:kern w:val="32"/>
          <w:szCs w:val="22"/>
        </w:rPr>
      </w:pPr>
      <w:r w:rsidRPr="00F5220B">
        <w:t>purchased external scrap.</w:t>
      </w:r>
    </w:p>
    <w:p w14:paraId="4E5AD341" w14:textId="77777777" w:rsidR="006655AC" w:rsidRDefault="006655AC" w:rsidP="006655AC">
      <w:pPr>
        <w:spacing w:before="0" w:after="0"/>
        <w:jc w:val="left"/>
        <w:rPr>
          <w:rFonts w:eastAsiaTheme="minorEastAsia"/>
          <w:b/>
          <w:bCs/>
          <w:szCs w:val="22"/>
          <w:lang w:eastAsia="zh-CN"/>
        </w:rPr>
      </w:pPr>
    </w:p>
    <w:p w14:paraId="0D6743B3" w14:textId="2A150E26" w:rsidR="006655AC" w:rsidRDefault="006655AC" w:rsidP="00C025F5">
      <w:pPr>
        <w:pStyle w:val="Titulek"/>
        <w:keepNext/>
        <w:keepLines/>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5</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12760210" w14:textId="77777777" w:rsidTr="00C74CD9">
        <w:trPr>
          <w:trHeight w:val="507"/>
        </w:trPr>
        <w:tc>
          <w:tcPr>
            <w:tcW w:w="3686" w:type="dxa"/>
            <w:shd w:val="clear" w:color="auto" w:fill="FDE9D9" w:themeFill="accent6" w:themeFillTint="33"/>
            <w:vAlign w:val="center"/>
          </w:tcPr>
          <w:p w14:paraId="4D9CF0C2"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18CD2E4D"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465C139" w14:textId="77777777" w:rsidTr="00C74CD9">
        <w:trPr>
          <w:trHeight w:val="527"/>
        </w:trPr>
        <w:tc>
          <w:tcPr>
            <w:tcW w:w="3686" w:type="dxa"/>
          </w:tcPr>
          <w:p w14:paraId="5439DB3B" w14:textId="39223056"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4A9C41D9" w14:textId="65F7E2EC"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6796EC62" w14:textId="3D2D7323" w:rsidR="006655AC" w:rsidRPr="005A7861" w:rsidRDefault="006655AC" w:rsidP="00C025F5">
            <w:pPr>
              <w:keepNext/>
              <w:keepLines/>
              <w:rPr>
                <w:rFonts w:eastAsia="Arial Unicode MS" w:cs="Arial"/>
                <w:sz w:val="20"/>
                <w:szCs w:val="20"/>
              </w:rPr>
            </w:pPr>
            <w:r w:rsidRPr="005A7861">
              <w:rPr>
                <w:rFonts w:eastAsia="Arial Unicode MS" w:cs="Arial"/>
                <w:sz w:val="20"/>
                <w:szCs w:val="20"/>
              </w:rPr>
              <w:t xml:space="preserve">2.77 MT/hr or 2.85 MT/hr according to </w:t>
            </w:r>
            <w:r w:rsidR="00B272C7" w:rsidRPr="005A7861">
              <w:rPr>
                <w:rFonts w:eastAsia="Arial Unicode MS" w:cs="Arial"/>
                <w:sz w:val="20"/>
                <w:szCs w:val="20"/>
              </w:rPr>
              <w:t xml:space="preserve">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_Ref172123056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3.4(a)(i)</w:t>
            </w:r>
            <w:r w:rsidR="009E1789" w:rsidRPr="005A7861">
              <w:rPr>
                <w:rFonts w:eastAsia="Arial Unicode MS" w:cs="Arial"/>
                <w:sz w:val="20"/>
                <w:szCs w:val="20"/>
              </w:rPr>
              <w:fldChar w:fldCharType="end"/>
            </w:r>
            <w:r w:rsidR="009E1789" w:rsidRPr="005A7861">
              <w:rPr>
                <w:rFonts w:eastAsia="Arial Unicode MS" w:cs="Arial"/>
                <w:sz w:val="20"/>
                <w:szCs w:val="20"/>
              </w:rPr>
              <w:t xml:space="preserve"> </w:t>
            </w:r>
            <w:r w:rsidR="00B272C7" w:rsidRPr="005A7861">
              <w:rPr>
                <w:rFonts w:eastAsia="Arial Unicode MS" w:cs="Arial"/>
                <w:sz w:val="20"/>
                <w:szCs w:val="20"/>
              </w:rPr>
              <w:t xml:space="preserve">of this </w:t>
            </w:r>
            <w:r w:rsidRPr="005A7861">
              <w:rPr>
                <w:rFonts w:eastAsia="Arial Unicode MS" w:cs="Arial"/>
                <w:sz w:val="20"/>
                <w:szCs w:val="20"/>
              </w:rPr>
              <w:t xml:space="preserve">Annex 3 </w:t>
            </w:r>
            <w:r w:rsidR="00B272C7" w:rsidRPr="005A7861">
              <w:rPr>
                <w:rFonts w:eastAsia="Arial Unicode MS" w:cs="Arial"/>
                <w:sz w:val="20"/>
                <w:szCs w:val="20"/>
              </w:rPr>
              <w:t>above</w:t>
            </w:r>
          </w:p>
          <w:p w14:paraId="23F7618A" w14:textId="030385F6" w:rsidR="006655AC" w:rsidRPr="005A7861" w:rsidRDefault="006655AC" w:rsidP="00C025F5">
            <w:pPr>
              <w:keepNext/>
              <w:keepLines/>
              <w:rPr>
                <w:rFonts w:eastAsia="Arial Unicode MS" w:cs="Arial"/>
                <w:sz w:val="20"/>
                <w:szCs w:val="20"/>
              </w:rPr>
            </w:pPr>
            <w:r w:rsidRPr="005A7861">
              <w:rPr>
                <w:rFonts w:eastAsia="Arial Unicode MS" w:cs="Arial"/>
                <w:sz w:val="20"/>
                <w:szCs w:val="20"/>
              </w:rPr>
              <w:t>2.64 MT/hr or 2.73 MT/hr according to</w:t>
            </w:r>
            <w:r w:rsidR="00576156" w:rsidRPr="005A7861">
              <w:rPr>
                <w:rFonts w:eastAsia="Arial Unicode MS" w:cs="Arial"/>
                <w:sz w:val="20"/>
                <w:szCs w:val="20"/>
              </w:rPr>
              <w:t xml:space="preserve"> 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_Ref172123088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F3445E">
              <w:rPr>
                <w:rFonts w:eastAsia="Arial Unicode MS" w:cs="Arial"/>
                <w:sz w:val="20"/>
                <w:szCs w:val="20"/>
              </w:rPr>
              <w:t>4.6(a)(i)</w:t>
            </w:r>
            <w:r w:rsidR="009E1789" w:rsidRPr="005A7861">
              <w:rPr>
                <w:rFonts w:eastAsia="Arial Unicode MS" w:cs="Arial"/>
                <w:sz w:val="20"/>
                <w:szCs w:val="20"/>
              </w:rPr>
              <w:fldChar w:fldCharType="end"/>
            </w:r>
            <w:r w:rsidR="00576156" w:rsidRPr="005A7861">
              <w:rPr>
                <w:rFonts w:eastAsia="Arial Unicode MS" w:cs="Arial"/>
                <w:sz w:val="20"/>
                <w:szCs w:val="20"/>
              </w:rPr>
              <w:t xml:space="preserve"> of this</w:t>
            </w:r>
            <w:r w:rsidRPr="005A7861">
              <w:rPr>
                <w:rFonts w:eastAsia="Arial Unicode MS" w:cs="Arial"/>
                <w:sz w:val="20"/>
                <w:szCs w:val="20"/>
              </w:rPr>
              <w:t xml:space="preserve"> Annex 3 </w:t>
            </w:r>
            <w:r w:rsidR="00576156" w:rsidRPr="005A7861">
              <w:rPr>
                <w:rFonts w:eastAsia="Arial Unicode MS" w:cs="Arial"/>
                <w:sz w:val="20"/>
                <w:szCs w:val="20"/>
              </w:rPr>
              <w:t>above</w:t>
            </w:r>
          </w:p>
        </w:tc>
      </w:tr>
      <w:tr w:rsidR="006655AC" w:rsidRPr="005A7861" w14:paraId="027F1A35" w14:textId="77777777" w:rsidTr="00C74CD9">
        <w:trPr>
          <w:trHeight w:val="527"/>
        </w:trPr>
        <w:tc>
          <w:tcPr>
            <w:tcW w:w="3686" w:type="dxa"/>
          </w:tcPr>
          <w:p w14:paraId="2EB29C99" w14:textId="2772D403"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152E5AD9" w14:textId="0BEDF2E8"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2E5FF254" w14:textId="09C50A2C" w:rsidR="006655AC" w:rsidRPr="005A7861" w:rsidRDefault="006655AC">
            <w:pPr>
              <w:rPr>
                <w:rFonts w:eastAsia="Arial Unicode MS" w:cs="Arial"/>
                <w:sz w:val="20"/>
                <w:szCs w:val="20"/>
              </w:rPr>
            </w:pPr>
            <w:r w:rsidRPr="005A7861">
              <w:rPr>
                <w:rFonts w:eastAsia="Arial Unicode MS" w:cs="Arial"/>
                <w:sz w:val="20"/>
                <w:szCs w:val="20"/>
              </w:rPr>
              <w:t>560 kWh/t</w:t>
            </w:r>
            <w:r w:rsidR="0008368B" w:rsidRPr="005A7861">
              <w:rPr>
                <w:rFonts w:eastAsia="Arial Unicode MS" w:cs="Arial"/>
                <w:sz w:val="20"/>
                <w:szCs w:val="20"/>
              </w:rPr>
              <w:t xml:space="preserve"> according to </w:t>
            </w:r>
            <w:r w:rsidR="00B272C7"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_Ref172123131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3.4(b)(i)</w:t>
            </w:r>
            <w:r w:rsidR="002A36C0" w:rsidRPr="005A7861">
              <w:rPr>
                <w:rFonts w:eastAsia="Arial Unicode MS" w:cs="Arial"/>
                <w:sz w:val="20"/>
                <w:szCs w:val="20"/>
              </w:rPr>
              <w:fldChar w:fldCharType="end"/>
            </w:r>
            <w:r w:rsidR="00B272C7" w:rsidRPr="005A7861">
              <w:rPr>
                <w:rFonts w:eastAsia="Arial Unicode MS" w:cs="Arial"/>
                <w:sz w:val="20"/>
                <w:szCs w:val="20"/>
              </w:rPr>
              <w:t xml:space="preserve"> of this </w:t>
            </w:r>
            <w:r w:rsidR="0008368B" w:rsidRPr="005A7861">
              <w:rPr>
                <w:rFonts w:eastAsia="Arial Unicode MS" w:cs="Arial"/>
                <w:sz w:val="20"/>
                <w:szCs w:val="20"/>
              </w:rPr>
              <w:t>Annex 3</w:t>
            </w:r>
            <w:r w:rsidR="00000FC1" w:rsidRPr="005A7861">
              <w:rPr>
                <w:rFonts w:eastAsia="Arial Unicode MS" w:cs="Arial"/>
                <w:sz w:val="20"/>
                <w:szCs w:val="20"/>
              </w:rPr>
              <w:t> </w:t>
            </w:r>
            <w:r w:rsidR="00B272C7" w:rsidRPr="005A7861">
              <w:rPr>
                <w:rFonts w:eastAsia="Arial Unicode MS" w:cs="Arial"/>
                <w:sz w:val="20"/>
                <w:szCs w:val="20"/>
              </w:rPr>
              <w:t>above</w:t>
            </w:r>
          </w:p>
          <w:p w14:paraId="31E03C89" w14:textId="77777777" w:rsidR="006655AC" w:rsidRPr="005A7861" w:rsidRDefault="006655AC">
            <w:pPr>
              <w:rPr>
                <w:rFonts w:eastAsia="Arial Unicode MS" w:cs="Arial"/>
                <w:sz w:val="20"/>
                <w:szCs w:val="20"/>
              </w:rPr>
            </w:pPr>
            <w:r w:rsidRPr="005A7861">
              <w:rPr>
                <w:rFonts w:eastAsia="Arial Unicode MS" w:cs="Arial"/>
                <w:sz w:val="20"/>
                <w:szCs w:val="20"/>
              </w:rPr>
              <w:t>610 kWh/t (Target, not warranted parameter)</w:t>
            </w:r>
          </w:p>
        </w:tc>
      </w:tr>
      <w:tr w:rsidR="006655AC" w:rsidRPr="005A7861" w14:paraId="4FA9F222" w14:textId="77777777" w:rsidTr="00C74CD9">
        <w:trPr>
          <w:trHeight w:val="527"/>
        </w:trPr>
        <w:tc>
          <w:tcPr>
            <w:tcW w:w="3686" w:type="dxa"/>
          </w:tcPr>
          <w:p w14:paraId="611D0CD6"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Holding Energy</w:t>
            </w:r>
          </w:p>
        </w:tc>
        <w:tc>
          <w:tcPr>
            <w:tcW w:w="5386" w:type="dxa"/>
          </w:tcPr>
          <w:p w14:paraId="328266AE" w14:textId="690611C7" w:rsidR="006655AC" w:rsidRPr="005A7861" w:rsidRDefault="006655AC">
            <w:pPr>
              <w:rPr>
                <w:rFonts w:eastAsia="Arial Unicode MS" w:cs="Arial"/>
                <w:sz w:val="20"/>
                <w:szCs w:val="20"/>
                <w:lang w:val="cs-CZ"/>
              </w:rPr>
            </w:pPr>
            <w:r w:rsidRPr="005A7861">
              <w:rPr>
                <w:rFonts w:eastAsia="Arial Unicode MS" w:cs="Arial"/>
                <w:sz w:val="20"/>
                <w:szCs w:val="20"/>
              </w:rPr>
              <w:t>50 kWh/t</w:t>
            </w:r>
            <w:r w:rsidR="0008368B" w:rsidRPr="005A7861">
              <w:rPr>
                <w:rFonts w:eastAsia="Arial Unicode MS" w:cs="Arial"/>
                <w:sz w:val="20"/>
                <w:szCs w:val="20"/>
              </w:rPr>
              <w:t xml:space="preserve"> </w:t>
            </w:r>
            <w:r w:rsidR="008D7E20" w:rsidRPr="005A7861">
              <w:rPr>
                <w:rFonts w:eastAsia="Arial Unicode MS" w:cs="Arial"/>
                <w:sz w:val="20"/>
                <w:szCs w:val="20"/>
              </w:rPr>
              <w:t>as described in</w:t>
            </w:r>
            <w:r w:rsidR="0008368B" w:rsidRPr="005A7861">
              <w:rPr>
                <w:rFonts w:eastAsia="Arial Unicode MS" w:cs="Arial"/>
                <w:sz w:val="20"/>
                <w:szCs w:val="20"/>
              </w:rPr>
              <w:t xml:space="preserve"> </w:t>
            </w:r>
            <w:r w:rsidR="002A36C0"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_Ref172123181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F3445E">
              <w:rPr>
                <w:rFonts w:eastAsia="Arial Unicode MS" w:cs="Arial"/>
                <w:sz w:val="20"/>
                <w:szCs w:val="20"/>
              </w:rPr>
              <w:t>3.4(f)</w:t>
            </w:r>
            <w:r w:rsidR="002A36C0" w:rsidRPr="005A7861">
              <w:rPr>
                <w:rFonts w:eastAsia="Arial Unicode MS" w:cs="Arial"/>
                <w:sz w:val="20"/>
                <w:szCs w:val="20"/>
              </w:rPr>
              <w:fldChar w:fldCharType="end"/>
            </w:r>
            <w:r w:rsidR="002A36C0" w:rsidRPr="005A7861">
              <w:rPr>
                <w:rFonts w:eastAsia="Arial Unicode MS" w:cs="Arial"/>
                <w:sz w:val="20"/>
                <w:szCs w:val="20"/>
              </w:rPr>
              <w:t xml:space="preserve"> of this Annex 3 above</w:t>
            </w:r>
          </w:p>
        </w:tc>
      </w:tr>
      <w:tr w:rsidR="006655AC" w:rsidRPr="005A7861" w14:paraId="2FDF02BA" w14:textId="77777777" w:rsidTr="00C74CD9">
        <w:trPr>
          <w:trHeight w:val="377"/>
        </w:trPr>
        <w:tc>
          <w:tcPr>
            <w:tcW w:w="3686" w:type="dxa"/>
          </w:tcPr>
          <w:p w14:paraId="45BAE2C9"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2D9B0A18" w14:textId="07626B81"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6655AC" w:rsidRPr="005A7861" w14:paraId="2282CA23" w14:textId="77777777" w:rsidTr="00C74CD9">
        <w:trPr>
          <w:trHeight w:val="584"/>
        </w:trPr>
        <w:tc>
          <w:tcPr>
            <w:tcW w:w="3686" w:type="dxa"/>
          </w:tcPr>
          <w:p w14:paraId="19786267" w14:textId="77777777" w:rsidR="006655AC" w:rsidRPr="005A7861" w:rsidRDefault="006655AC">
            <w:pPr>
              <w:rPr>
                <w:rFonts w:eastAsia="Arial Unicode MS" w:cs="Arial"/>
                <w:caps/>
                <w:color w:val="000000" w:themeColor="text1"/>
                <w:sz w:val="20"/>
                <w:szCs w:val="20"/>
                <w:lang w:val="cs-CZ"/>
              </w:rPr>
            </w:pPr>
            <w:r w:rsidRPr="005A7861">
              <w:rPr>
                <w:rFonts w:eastAsia="Arial Unicode MS" w:cs="Arial"/>
                <w:color w:val="000000" w:themeColor="text1"/>
                <w:sz w:val="20"/>
                <w:szCs w:val="20"/>
              </w:rPr>
              <w:t xml:space="preserve">Unit </w:t>
            </w:r>
            <w:r w:rsidRPr="005A7861">
              <w:rPr>
                <w:rFonts w:eastAsia="Arial Unicode MS" w:cs="Arial" w:hint="eastAsia"/>
                <w:color w:val="000000" w:themeColor="text1"/>
                <w:sz w:val="20"/>
                <w:szCs w:val="20"/>
              </w:rPr>
              <w:t>fuel consumption</w:t>
            </w:r>
            <w:r w:rsidRPr="005A7861">
              <w:rPr>
                <w:rFonts w:eastAsia="Arial Unicode MS" w:cs="Arial"/>
                <w:color w:val="000000" w:themeColor="text1"/>
                <w:sz w:val="20"/>
                <w:szCs w:val="20"/>
              </w:rPr>
              <w:t xml:space="preserve"> *</w:t>
            </w:r>
          </w:p>
        </w:tc>
        <w:tc>
          <w:tcPr>
            <w:tcW w:w="5386" w:type="dxa"/>
          </w:tcPr>
          <w:p w14:paraId="3A63D22D" w14:textId="77777777" w:rsidR="006655AC" w:rsidRPr="005A7861" w:rsidRDefault="006655AC">
            <w:pPr>
              <w:rPr>
                <w:rFonts w:eastAsia="Arial Unicode MS" w:cs="Arial"/>
                <w:color w:val="000000" w:themeColor="text1"/>
                <w:sz w:val="20"/>
                <w:szCs w:val="20"/>
              </w:rPr>
            </w:pPr>
            <w:r w:rsidRPr="005A7861">
              <w:rPr>
                <w:rFonts w:eastAsia="Arial Unicode MS" w:cs="Arial"/>
                <w:sz w:val="20"/>
                <w:szCs w:val="20"/>
              </w:rPr>
              <w:t>8.250 kcal/Nm</w:t>
            </w:r>
            <w:r w:rsidRPr="005A7861">
              <w:rPr>
                <w:rFonts w:eastAsia="Arial Unicode MS" w:cs="Arial"/>
                <w:sz w:val="20"/>
                <w:szCs w:val="20"/>
                <w:vertAlign w:val="superscript"/>
              </w:rPr>
              <w:t xml:space="preserve">3 </w:t>
            </w:r>
            <w:r w:rsidRPr="005A7861">
              <w:rPr>
                <w:rFonts w:eastAsia="Arial Unicode MS" w:cs="Arial"/>
                <w:sz w:val="20"/>
                <w:szCs w:val="20"/>
              </w:rPr>
              <w:t>NG</w:t>
            </w:r>
          </w:p>
        </w:tc>
      </w:tr>
      <w:tr w:rsidR="006655AC" w:rsidRPr="005A7861" w14:paraId="4E509573" w14:textId="77777777" w:rsidTr="00C74CD9">
        <w:trPr>
          <w:trHeight w:val="350"/>
        </w:trPr>
        <w:tc>
          <w:tcPr>
            <w:tcW w:w="3686" w:type="dxa"/>
          </w:tcPr>
          <w:p w14:paraId="0E9166A0" w14:textId="77777777" w:rsidR="006655AC" w:rsidRPr="005A7861" w:rsidRDefault="006655AC">
            <w:pPr>
              <w:rPr>
                <w:rFonts w:eastAsia="Arial Unicode MS" w:cs="Arial"/>
                <w:caps/>
                <w:color w:val="000000" w:themeColor="text1"/>
                <w:sz w:val="20"/>
                <w:szCs w:val="20"/>
              </w:rPr>
            </w:pPr>
            <w:r w:rsidRPr="005A7861">
              <w:rPr>
                <w:rFonts w:eastAsia="Arial Unicode MS" w:cs="Arial"/>
                <w:color w:val="000000" w:themeColor="text1"/>
                <w:sz w:val="20"/>
                <w:szCs w:val="20"/>
              </w:rPr>
              <w:t>NOx emissions</w:t>
            </w:r>
          </w:p>
        </w:tc>
        <w:tc>
          <w:tcPr>
            <w:tcW w:w="5386" w:type="dxa"/>
          </w:tcPr>
          <w:p w14:paraId="7B1ACDA8"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150 ppm @ O</w:t>
            </w:r>
            <w:r w:rsidRPr="005A7861">
              <w:rPr>
                <w:rFonts w:eastAsia="Arial Unicode MS" w:cs="Arial"/>
                <w:color w:val="000000" w:themeColor="text1"/>
                <w:sz w:val="20"/>
                <w:szCs w:val="20"/>
                <w:vertAlign w:val="subscript"/>
              </w:rPr>
              <w:t>2</w:t>
            </w:r>
            <w:r w:rsidRPr="005A7861">
              <w:rPr>
                <w:rFonts w:eastAsia="Arial Unicode MS" w:cs="Arial"/>
                <w:color w:val="000000" w:themeColor="text1"/>
                <w:sz w:val="20"/>
                <w:szCs w:val="20"/>
              </w:rPr>
              <w:t xml:space="preserve"> 11 %</w:t>
            </w:r>
          </w:p>
        </w:tc>
      </w:tr>
      <w:tr w:rsidR="006655AC" w:rsidRPr="005A7861" w14:paraId="3E93973E" w14:textId="77777777" w:rsidTr="00C74CD9">
        <w:trPr>
          <w:trHeight w:val="359"/>
        </w:trPr>
        <w:tc>
          <w:tcPr>
            <w:tcW w:w="3686" w:type="dxa"/>
          </w:tcPr>
          <w:p w14:paraId="04823A84"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130B9659"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 m distance</w:t>
            </w:r>
          </w:p>
        </w:tc>
      </w:tr>
      <w:tr w:rsidR="006655AC" w:rsidRPr="005A7861" w14:paraId="1C2E246A" w14:textId="77777777" w:rsidTr="00C74CD9">
        <w:tc>
          <w:tcPr>
            <w:tcW w:w="3686" w:type="dxa"/>
          </w:tcPr>
          <w:p w14:paraId="3F1E073B" w14:textId="77777777" w:rsidR="006655AC" w:rsidRPr="005A7861" w:rsidRDefault="006655AC">
            <w:pPr>
              <w:rPr>
                <w:rFonts w:eastAsia="Arial Unicode MS" w:cs="Arial"/>
                <w:caps/>
                <w:color w:val="000000" w:themeColor="text1"/>
                <w:sz w:val="20"/>
                <w:szCs w:val="20"/>
              </w:rPr>
            </w:pPr>
            <w:r w:rsidRPr="005A7861">
              <w:rPr>
                <w:rFonts w:eastAsia="Arial Unicode MS" w:cs="Arial"/>
                <w:caps/>
                <w:color w:val="000000" w:themeColor="text1"/>
                <w:sz w:val="20"/>
                <w:szCs w:val="20"/>
              </w:rPr>
              <w:t>F</w:t>
            </w:r>
            <w:r w:rsidRPr="005A7861">
              <w:rPr>
                <w:rFonts w:eastAsia="Arial Unicode MS" w:cs="Arial"/>
                <w:color w:val="000000" w:themeColor="text1"/>
                <w:sz w:val="20"/>
                <w:szCs w:val="20"/>
              </w:rPr>
              <w:t>urnace pressure control</w:t>
            </w:r>
          </w:p>
        </w:tc>
        <w:tc>
          <w:tcPr>
            <w:tcW w:w="5386" w:type="dxa"/>
          </w:tcPr>
          <w:p w14:paraId="7E0836E0" w14:textId="77777777" w:rsidR="006655AC" w:rsidRPr="005A7861" w:rsidRDefault="006655AC">
            <w:pPr>
              <w:rPr>
                <w:rFonts w:eastAsia="Arial Unicode MS" w:cs="Arial"/>
                <w:color w:val="000000" w:themeColor="text1"/>
                <w:sz w:val="20"/>
                <w:szCs w:val="20"/>
              </w:rPr>
            </w:pPr>
            <w:r w:rsidRPr="005A7861">
              <w:rPr>
                <w:rFonts w:eastAsia="Arial Unicode MS"/>
                <w:color w:val="000000" w:themeColor="text1"/>
                <w:sz w:val="20"/>
                <w:szCs w:val="20"/>
              </w:rPr>
              <w:t>±</w:t>
            </w:r>
            <w:r w:rsidRPr="005A7861">
              <w:rPr>
                <w:rFonts w:eastAsia="Arial Unicode MS" w:cs="Arial"/>
                <w:color w:val="000000" w:themeColor="text1"/>
                <w:sz w:val="20"/>
                <w:szCs w:val="20"/>
              </w:rPr>
              <w:t xml:space="preserve"> 0.1 mbar of established Set Point</w:t>
            </w:r>
          </w:p>
        </w:tc>
      </w:tr>
    </w:tbl>
    <w:p w14:paraId="3137C5DC" w14:textId="2A7F39C9" w:rsidR="006655AC" w:rsidRPr="00D36D83" w:rsidRDefault="00D36D83" w:rsidP="00D36D83">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43AE4A1C" w14:textId="6BACD0AD" w:rsidR="006655AC" w:rsidRDefault="006655AC" w:rsidP="005A7861">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6</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33636EB3" w14:textId="77777777" w:rsidTr="00C74CD9">
        <w:trPr>
          <w:trHeight w:val="507"/>
        </w:trPr>
        <w:tc>
          <w:tcPr>
            <w:tcW w:w="3686" w:type="dxa"/>
            <w:shd w:val="clear" w:color="auto" w:fill="FDE9D9" w:themeFill="accent6" w:themeFillTint="33"/>
            <w:vAlign w:val="center"/>
          </w:tcPr>
          <w:p w14:paraId="105DEF10"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7EA8F8F3"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C03945C" w14:textId="77777777" w:rsidTr="00031668">
        <w:trPr>
          <w:trHeight w:val="629"/>
        </w:trPr>
        <w:tc>
          <w:tcPr>
            <w:tcW w:w="3686" w:type="dxa"/>
          </w:tcPr>
          <w:p w14:paraId="089A9C93"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Heating rate</w:t>
            </w:r>
          </w:p>
        </w:tc>
        <w:tc>
          <w:tcPr>
            <w:tcW w:w="5386" w:type="dxa"/>
          </w:tcPr>
          <w:p w14:paraId="2E757B2F" w14:textId="7189DB11" w:rsidR="006655AC" w:rsidRPr="005A7861" w:rsidRDefault="006655AC">
            <w:pPr>
              <w:rPr>
                <w:rFonts w:eastAsia="Arial Unicode MS" w:cs="Arial"/>
                <w:color w:val="000000" w:themeColor="text1"/>
                <w:sz w:val="20"/>
                <w:szCs w:val="20"/>
              </w:rPr>
            </w:pPr>
            <w:r w:rsidRPr="005A7861">
              <w:rPr>
                <w:rFonts w:eastAsia="Arial Unicode MS" w:cs="Arial"/>
                <w:sz w:val="20"/>
                <w:szCs w:val="20"/>
              </w:rPr>
              <w:t>30 °C</w:t>
            </w:r>
            <w:r w:rsidRPr="005A7861">
              <w:rPr>
                <w:rFonts w:eastAsia="Arial Unicode MS" w:hAnsi="Arial Unicode MS" w:cs="Arial"/>
                <w:color w:val="000000" w:themeColor="text1"/>
                <w:sz w:val="20"/>
                <w:szCs w:val="20"/>
              </w:rPr>
              <w:t>/hr</w:t>
            </w:r>
            <w:r w:rsidR="00D945E6" w:rsidRPr="005A7861">
              <w:rPr>
                <w:rFonts w:eastAsia="Arial Unicode MS" w:hAnsi="Arial Unicode MS" w:cs="Arial"/>
                <w:color w:val="000000" w:themeColor="text1"/>
                <w:sz w:val="20"/>
                <w:szCs w:val="20"/>
              </w:rPr>
              <w:t xml:space="preserve"> </w:t>
            </w:r>
            <w:r w:rsidR="00D945E6" w:rsidRPr="005A7861">
              <w:rPr>
                <w:rFonts w:eastAsia="Arial Unicode MS" w:cs="Arial"/>
                <w:color w:val="000000" w:themeColor="text1"/>
                <w:sz w:val="20"/>
                <w:szCs w:val="20"/>
              </w:rPr>
              <w:t xml:space="preserve">as defined in point </w:t>
            </w:r>
            <w:r w:rsidR="00D945E6" w:rsidRPr="005A7861">
              <w:rPr>
                <w:rFonts w:eastAsia="Arial Unicode MS" w:cs="Arial"/>
                <w:color w:val="000000" w:themeColor="text1"/>
                <w:sz w:val="20"/>
                <w:szCs w:val="20"/>
              </w:rPr>
              <w:fldChar w:fldCharType="begin"/>
            </w:r>
            <w:r w:rsidR="00D945E6"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00D945E6" w:rsidRPr="005A7861">
              <w:rPr>
                <w:rFonts w:eastAsia="Arial Unicode MS" w:cs="Arial"/>
                <w:color w:val="000000" w:themeColor="text1"/>
                <w:sz w:val="20"/>
                <w:szCs w:val="20"/>
              </w:rPr>
            </w:r>
            <w:r w:rsidR="00D945E6"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00D945E6" w:rsidRPr="005A7861">
              <w:rPr>
                <w:rFonts w:eastAsia="Arial Unicode MS" w:cs="Arial"/>
                <w:color w:val="000000" w:themeColor="text1"/>
                <w:sz w:val="20"/>
                <w:szCs w:val="20"/>
              </w:rPr>
              <w:fldChar w:fldCharType="end"/>
            </w:r>
            <w:r w:rsidR="00D945E6" w:rsidRPr="005A7861">
              <w:rPr>
                <w:rFonts w:eastAsia="Arial Unicode MS" w:cs="Arial"/>
                <w:color w:val="000000" w:themeColor="text1"/>
                <w:sz w:val="20"/>
                <w:szCs w:val="20"/>
              </w:rPr>
              <w:t>(</w:t>
            </w:r>
            <w:r w:rsidR="00F83B04" w:rsidRPr="005A7861">
              <w:rPr>
                <w:rFonts w:eastAsia="Arial Unicode MS" w:cs="Arial"/>
                <w:color w:val="000000" w:themeColor="text1"/>
                <w:sz w:val="20"/>
                <w:szCs w:val="20"/>
              </w:rPr>
              <w:t>iii)</w:t>
            </w:r>
            <w:r w:rsidR="00D945E6" w:rsidRPr="005A7861">
              <w:rPr>
                <w:rFonts w:eastAsia="Arial Unicode MS" w:cs="Arial"/>
                <w:color w:val="000000" w:themeColor="text1"/>
                <w:sz w:val="20"/>
                <w:szCs w:val="20"/>
              </w:rPr>
              <w:t xml:space="preserve"> of this </w:t>
            </w:r>
            <w:r w:rsidR="00D945E6" w:rsidRPr="005A7861">
              <w:rPr>
                <w:rFonts w:eastAsia="Arial Unicode MS" w:cs="Arial"/>
                <w:sz w:val="20"/>
                <w:szCs w:val="20"/>
              </w:rPr>
              <w:t>Annex 3 above</w:t>
            </w:r>
          </w:p>
        </w:tc>
      </w:tr>
      <w:tr w:rsidR="006655AC" w:rsidRPr="005A7861" w14:paraId="3375D063" w14:textId="77777777" w:rsidTr="00C74CD9">
        <w:trPr>
          <w:trHeight w:val="377"/>
        </w:trPr>
        <w:tc>
          <w:tcPr>
            <w:tcW w:w="3686" w:type="dxa"/>
          </w:tcPr>
          <w:p w14:paraId="605F88E7"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4C13ECF2"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B71EEA" w:rsidRPr="005A7861" w14:paraId="3E75EB81" w14:textId="77777777" w:rsidTr="00B71EEA">
        <w:trPr>
          <w:trHeight w:val="584"/>
        </w:trPr>
        <w:tc>
          <w:tcPr>
            <w:tcW w:w="3686" w:type="dxa"/>
            <w:tcBorders>
              <w:bottom w:val="single" w:sz="4" w:space="0" w:color="FFFFFF" w:themeColor="background1"/>
            </w:tcBorders>
          </w:tcPr>
          <w:p w14:paraId="0FDB220E" w14:textId="292E58B1"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64B63E03" w14:textId="102D21B6"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 xml:space="preserve">11.16 kWh/t as described in point </w:t>
            </w:r>
            <w:r w:rsidRPr="005A7861">
              <w:rPr>
                <w:rFonts w:eastAsia="Arial Unicode MS" w:cs="Arial"/>
                <w:color w:val="000000" w:themeColor="text1"/>
                <w:sz w:val="20"/>
                <w:szCs w:val="20"/>
              </w:rPr>
              <w:fldChar w:fldCharType="begin"/>
            </w:r>
            <w:r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Pr="005A7861">
              <w:rPr>
                <w:rFonts w:eastAsia="Arial Unicode MS" w:cs="Arial"/>
                <w:color w:val="000000" w:themeColor="text1"/>
                <w:sz w:val="20"/>
                <w:szCs w:val="20"/>
              </w:rPr>
            </w:r>
            <w:r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3.5(a)</w:t>
            </w:r>
            <w:r w:rsidRPr="005A7861">
              <w:rPr>
                <w:rFonts w:eastAsia="Arial Unicode MS" w:cs="Arial"/>
                <w:color w:val="000000" w:themeColor="text1"/>
                <w:sz w:val="20"/>
                <w:szCs w:val="20"/>
              </w:rPr>
              <w:fldChar w:fldCharType="end"/>
            </w:r>
            <w:r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Pr="005A7861">
              <w:rPr>
                <w:rFonts w:eastAsia="Arial Unicode MS" w:cs="Arial"/>
                <w:sz w:val="20"/>
                <w:szCs w:val="20"/>
              </w:rPr>
              <w:t>above</w:t>
            </w:r>
          </w:p>
        </w:tc>
      </w:tr>
      <w:tr w:rsidR="006655AC" w:rsidRPr="005A7861" w14:paraId="476548CA" w14:textId="77777777" w:rsidTr="00B71EEA">
        <w:trPr>
          <w:trHeight w:val="584"/>
        </w:trPr>
        <w:tc>
          <w:tcPr>
            <w:tcW w:w="3686" w:type="dxa"/>
            <w:tcBorders>
              <w:top w:val="single" w:sz="4" w:space="0" w:color="FFFFFF" w:themeColor="background1"/>
            </w:tcBorders>
          </w:tcPr>
          <w:p w14:paraId="22BD4E14" w14:textId="454165DA"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w:t>
            </w:r>
            <w:r w:rsidR="00A07C4E" w:rsidRPr="005A7861">
              <w:rPr>
                <w:rFonts w:eastAsia="Arial Unicode MS" w:cs="Arial"/>
                <w:color w:val="000000" w:themeColor="text1"/>
                <w:sz w:val="20"/>
                <w:szCs w:val="20"/>
              </w:rPr>
              <w:t xml:space="preserve"> the</w:t>
            </w:r>
            <w:r w:rsidRPr="005A7861">
              <w:rPr>
                <w:rFonts w:eastAsia="Arial Unicode MS" w:cs="Arial"/>
                <w:color w:val="000000" w:themeColor="text1"/>
                <w:sz w:val="20"/>
                <w:szCs w:val="20"/>
              </w:rPr>
              <w:t xml:space="preserve"> holding cycles*</w:t>
            </w:r>
          </w:p>
        </w:tc>
        <w:tc>
          <w:tcPr>
            <w:tcW w:w="5386" w:type="dxa"/>
            <w:tcBorders>
              <w:top w:val="single" w:sz="4" w:space="0" w:color="FFFFFF" w:themeColor="background1"/>
            </w:tcBorders>
          </w:tcPr>
          <w:p w14:paraId="359F9D60" w14:textId="0D1D035E"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 xml:space="preserve">117 kWh/h as described in </w:t>
            </w:r>
            <w:r w:rsidR="00B71EEA" w:rsidRPr="005A7861">
              <w:rPr>
                <w:rFonts w:eastAsia="Arial Unicode MS" w:cs="Arial"/>
                <w:color w:val="000000" w:themeColor="text1"/>
                <w:sz w:val="20"/>
                <w:szCs w:val="20"/>
              </w:rPr>
              <w:t xml:space="preserve">point </w:t>
            </w:r>
            <w:r w:rsidR="00B71EEA" w:rsidRPr="005A7861">
              <w:rPr>
                <w:rFonts w:eastAsia="Arial Unicode MS" w:cs="Arial"/>
                <w:color w:val="000000" w:themeColor="text1"/>
                <w:sz w:val="20"/>
                <w:szCs w:val="20"/>
              </w:rPr>
              <w:fldChar w:fldCharType="begin"/>
            </w:r>
            <w:r w:rsidR="00B71EEA" w:rsidRPr="005A7861">
              <w:rPr>
                <w:rFonts w:eastAsia="Arial Unicode MS" w:cs="Arial"/>
                <w:color w:val="000000" w:themeColor="text1"/>
                <w:sz w:val="20"/>
                <w:szCs w:val="20"/>
              </w:rPr>
              <w:instrText xml:space="preserve"> REF _Ref172123610 \w \h </w:instrText>
            </w:r>
            <w:r w:rsidR="00031668" w:rsidRPr="005A7861">
              <w:rPr>
                <w:rFonts w:eastAsia="Arial Unicode MS" w:cs="Arial"/>
                <w:color w:val="000000" w:themeColor="text1"/>
                <w:sz w:val="20"/>
                <w:szCs w:val="20"/>
              </w:rPr>
              <w:instrText xml:space="preserve"> \* MERGEFORMAT </w:instrText>
            </w:r>
            <w:r w:rsidR="00B71EEA" w:rsidRPr="005A7861">
              <w:rPr>
                <w:rFonts w:eastAsia="Arial Unicode MS" w:cs="Arial"/>
                <w:color w:val="000000" w:themeColor="text1"/>
                <w:sz w:val="20"/>
                <w:szCs w:val="20"/>
              </w:rPr>
            </w:r>
            <w:r w:rsidR="00B71EEA" w:rsidRPr="005A7861">
              <w:rPr>
                <w:rFonts w:eastAsia="Arial Unicode MS" w:cs="Arial"/>
                <w:color w:val="000000" w:themeColor="text1"/>
                <w:sz w:val="20"/>
                <w:szCs w:val="20"/>
              </w:rPr>
              <w:fldChar w:fldCharType="separate"/>
            </w:r>
            <w:r w:rsidR="00F3445E">
              <w:rPr>
                <w:rFonts w:eastAsia="Arial Unicode MS" w:cs="Arial"/>
                <w:color w:val="000000" w:themeColor="text1"/>
                <w:sz w:val="20"/>
                <w:szCs w:val="20"/>
              </w:rPr>
              <w:t>3.5(b)</w:t>
            </w:r>
            <w:r w:rsidR="00B71EEA" w:rsidRPr="005A7861">
              <w:rPr>
                <w:rFonts w:eastAsia="Arial Unicode MS" w:cs="Arial"/>
                <w:color w:val="000000" w:themeColor="text1"/>
                <w:sz w:val="20"/>
                <w:szCs w:val="20"/>
              </w:rPr>
              <w:fldChar w:fldCharType="end"/>
            </w:r>
            <w:r w:rsidR="00B71EEA"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00B71EEA" w:rsidRPr="005A7861">
              <w:rPr>
                <w:rFonts w:eastAsia="Arial Unicode MS" w:cs="Arial"/>
                <w:sz w:val="20"/>
                <w:szCs w:val="20"/>
              </w:rPr>
              <w:t>above</w:t>
            </w:r>
          </w:p>
        </w:tc>
      </w:tr>
      <w:tr w:rsidR="006655AC" w:rsidRPr="005A7861" w14:paraId="291D64EC" w14:textId="77777777" w:rsidTr="00C74CD9">
        <w:trPr>
          <w:trHeight w:val="350"/>
        </w:trPr>
        <w:tc>
          <w:tcPr>
            <w:tcW w:w="3686" w:type="dxa"/>
          </w:tcPr>
          <w:p w14:paraId="13A640DB"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6C12D25F"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1m distance</w:t>
            </w:r>
          </w:p>
        </w:tc>
      </w:tr>
      <w:tr w:rsidR="006655AC" w:rsidRPr="005A7861" w14:paraId="026389BB" w14:textId="77777777" w:rsidTr="00031668">
        <w:trPr>
          <w:trHeight w:val="760"/>
        </w:trPr>
        <w:tc>
          <w:tcPr>
            <w:tcW w:w="3686" w:type="dxa"/>
          </w:tcPr>
          <w:p w14:paraId="67B5867A" w14:textId="77777777" w:rsidR="006655AC" w:rsidRPr="005A7861" w:rsidRDefault="006655AC" w:rsidP="00031668">
            <w:pPr>
              <w:keepNext/>
              <w:keepLines/>
              <w:rPr>
                <w:rFonts w:eastAsia="Arial Unicode MS" w:cs="Arial"/>
                <w:caps/>
                <w:color w:val="000000" w:themeColor="text1"/>
                <w:sz w:val="20"/>
                <w:szCs w:val="20"/>
              </w:rPr>
            </w:pPr>
            <w:r w:rsidRPr="005A7861">
              <w:rPr>
                <w:rFonts w:eastAsia="Arial Unicode MS" w:cs="Arial"/>
                <w:sz w:val="20"/>
                <w:szCs w:val="20"/>
              </w:rPr>
              <w:t>Molten Metal Level (Post Joint)</w:t>
            </w:r>
          </w:p>
        </w:tc>
        <w:tc>
          <w:tcPr>
            <w:tcW w:w="5386" w:type="dxa"/>
          </w:tcPr>
          <w:p w14:paraId="39F4E0DE" w14:textId="62070AE3" w:rsidR="006655AC" w:rsidRPr="005A7861" w:rsidRDefault="006655AC" w:rsidP="00031668">
            <w:pPr>
              <w:keepNext/>
              <w:keepLines/>
              <w:rPr>
                <w:rFonts w:eastAsia="Arial Unicode MS" w:cs="Arial"/>
                <w:color w:val="000000" w:themeColor="text1"/>
                <w:sz w:val="20"/>
                <w:szCs w:val="20"/>
              </w:rPr>
            </w:pPr>
            <w:r w:rsidRPr="005A7861">
              <w:rPr>
                <w:rFonts w:cs="Arial"/>
                <w:sz w:val="20"/>
                <w:szCs w:val="20"/>
              </w:rPr>
              <w:t>±</w:t>
            </w:r>
            <w:r w:rsidRPr="005A7861">
              <w:rPr>
                <w:sz w:val="20"/>
                <w:szCs w:val="20"/>
              </w:rPr>
              <w:t xml:space="preserve"> 3.0 mm while casting. (or value guaranteed by </w:t>
            </w:r>
            <w:r w:rsidR="002F451E" w:rsidRPr="005A7861">
              <w:rPr>
                <w:sz w:val="20"/>
                <w:szCs w:val="20"/>
              </w:rPr>
              <w:t xml:space="preserve">the </w:t>
            </w:r>
            <w:r w:rsidRPr="005A7861">
              <w:rPr>
                <w:sz w:val="20"/>
                <w:szCs w:val="20"/>
              </w:rPr>
              <w:t xml:space="preserve">Contractor in </w:t>
            </w:r>
            <w:r w:rsidRPr="005A7861">
              <w:rPr>
                <w:i/>
                <w:sz w:val="20"/>
                <w:szCs w:val="20"/>
              </w:rPr>
              <w:t>Annex_5A_TD_Technical_condition</w:t>
            </w:r>
            <w:r w:rsidR="002F451E" w:rsidRPr="005A7861">
              <w:rPr>
                <w:i/>
                <w:sz w:val="20"/>
                <w:szCs w:val="20"/>
              </w:rPr>
              <w:t xml:space="preserve">, </w:t>
            </w:r>
            <w:r w:rsidR="002F451E" w:rsidRPr="005A7861">
              <w:rPr>
                <w:iCs/>
                <w:sz w:val="20"/>
                <w:szCs w:val="20"/>
              </w:rPr>
              <w:t>if different</w:t>
            </w:r>
            <w:r w:rsidR="00AC7B0B" w:rsidRPr="005A7861">
              <w:rPr>
                <w:iCs/>
                <w:sz w:val="20"/>
                <w:szCs w:val="20"/>
              </w:rPr>
              <w:t>; such value shall take prejudice</w:t>
            </w:r>
            <w:r w:rsidRPr="005A7861">
              <w:rPr>
                <w:iCs/>
                <w:sz w:val="20"/>
                <w:szCs w:val="20"/>
              </w:rPr>
              <w:t>)</w:t>
            </w:r>
          </w:p>
        </w:tc>
      </w:tr>
    </w:tbl>
    <w:p w14:paraId="598834B3" w14:textId="77777777" w:rsidR="00D36D83" w:rsidRPr="00031668" w:rsidRDefault="00D36D83" w:rsidP="00D36D83">
      <w:pPr>
        <w:rPr>
          <w:rFonts w:eastAsia="Arial Unicode MS" w:cs="Arial"/>
          <w:sz w:val="21"/>
          <w:szCs w:val="21"/>
        </w:rPr>
      </w:pPr>
      <w:r w:rsidRPr="00031668">
        <w:rPr>
          <w:rFonts w:eastAsia="Arial Unicode MS" w:cs="Arial"/>
          <w:sz w:val="21"/>
          <w:szCs w:val="21"/>
        </w:rPr>
        <w:t>* The unit fuel consumption is based only on continues operation.</w:t>
      </w:r>
    </w:p>
    <w:p w14:paraId="3FA77FAF" w14:textId="7C868CC7"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7</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47438765" w14:textId="77777777" w:rsidTr="000A28D4">
        <w:trPr>
          <w:trHeight w:val="507"/>
        </w:trPr>
        <w:tc>
          <w:tcPr>
            <w:tcW w:w="3686" w:type="dxa"/>
            <w:shd w:val="clear" w:color="auto" w:fill="FDE9D9" w:themeFill="accent6" w:themeFillTint="33"/>
            <w:vAlign w:val="center"/>
          </w:tcPr>
          <w:p w14:paraId="17DA319F"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28AE7176"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2A988E71" w14:textId="77777777" w:rsidTr="000A28D4">
        <w:trPr>
          <w:trHeight w:val="527"/>
        </w:trPr>
        <w:tc>
          <w:tcPr>
            <w:tcW w:w="3686" w:type="dxa"/>
          </w:tcPr>
          <w:p w14:paraId="04AE0B22" w14:textId="713231E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(Initial Operation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p w14:paraId="23EDB7DF" w14:textId="7073FDBC"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(Performance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Pr>
          <w:p w14:paraId="71B3B967" w14:textId="605E1B2F" w:rsidR="006655AC" w:rsidRPr="00616E33" w:rsidRDefault="006655AC">
            <w:pPr>
              <w:rPr>
                <w:rFonts w:eastAsia="Arial Unicode MS" w:cs="Arial"/>
                <w:sz w:val="20"/>
                <w:szCs w:val="20"/>
              </w:rPr>
            </w:pPr>
            <w:r w:rsidRPr="00616E33">
              <w:rPr>
                <w:rFonts w:eastAsia="Arial Unicode MS" w:cs="Arial"/>
                <w:sz w:val="20"/>
                <w:szCs w:val="20"/>
              </w:rPr>
              <w:t xml:space="preserve">2.51 MT/hr or 2.59 MT/hr according to </w:t>
            </w:r>
            <w:r w:rsidR="00AC7B0B" w:rsidRPr="00616E33">
              <w:rPr>
                <w:rFonts w:eastAsia="Arial Unicode MS" w:cs="Arial"/>
                <w:sz w:val="20"/>
                <w:szCs w:val="20"/>
              </w:rPr>
              <w:t xml:space="preserve">point </w:t>
            </w:r>
            <w:r w:rsidR="00947736" w:rsidRPr="00616E33">
              <w:rPr>
                <w:rFonts w:eastAsia="Arial Unicode MS" w:cs="Arial"/>
                <w:sz w:val="20"/>
                <w:szCs w:val="20"/>
              </w:rPr>
              <w:fldChar w:fldCharType="begin"/>
            </w:r>
            <w:r w:rsidR="00947736" w:rsidRPr="00616E33">
              <w:rPr>
                <w:rFonts w:eastAsia="Arial Unicode MS" w:cs="Arial"/>
                <w:sz w:val="20"/>
                <w:szCs w:val="20"/>
              </w:rPr>
              <w:instrText xml:space="preserve"> REF _Ref172124688 \w \h </w:instrText>
            </w:r>
            <w:r w:rsidR="00031668" w:rsidRPr="00616E33">
              <w:rPr>
                <w:rFonts w:eastAsia="Arial Unicode MS" w:cs="Arial"/>
                <w:sz w:val="20"/>
                <w:szCs w:val="20"/>
              </w:rPr>
              <w:instrText xml:space="preserve"> \* MERGEFORMAT </w:instrText>
            </w:r>
            <w:r w:rsidR="00947736" w:rsidRPr="00616E33">
              <w:rPr>
                <w:rFonts w:eastAsia="Arial Unicode MS" w:cs="Arial"/>
                <w:sz w:val="20"/>
                <w:szCs w:val="20"/>
              </w:rPr>
            </w:r>
            <w:r w:rsidR="00947736" w:rsidRPr="00616E33">
              <w:rPr>
                <w:rFonts w:eastAsia="Arial Unicode MS" w:cs="Arial"/>
                <w:sz w:val="20"/>
                <w:szCs w:val="20"/>
              </w:rPr>
              <w:fldChar w:fldCharType="separate"/>
            </w:r>
            <w:r w:rsidR="00F3445E">
              <w:rPr>
                <w:rFonts w:eastAsia="Arial Unicode MS" w:cs="Arial"/>
                <w:sz w:val="20"/>
                <w:szCs w:val="20"/>
              </w:rPr>
              <w:t>3.10(a)(i)</w:t>
            </w:r>
            <w:r w:rsidR="00947736" w:rsidRPr="00616E33">
              <w:rPr>
                <w:rFonts w:eastAsia="Arial Unicode MS" w:cs="Arial"/>
                <w:sz w:val="20"/>
                <w:szCs w:val="20"/>
              </w:rPr>
              <w:fldChar w:fldCharType="end"/>
            </w:r>
            <w:r w:rsidR="00947736" w:rsidRPr="00616E33">
              <w:rPr>
                <w:rFonts w:eastAsia="Arial Unicode MS" w:cs="Arial"/>
                <w:sz w:val="20"/>
                <w:szCs w:val="20"/>
              </w:rPr>
              <w:t xml:space="preserve"> of this </w:t>
            </w:r>
            <w:r w:rsidRPr="00616E33">
              <w:rPr>
                <w:rFonts w:eastAsia="Arial Unicode MS" w:cs="Arial"/>
                <w:sz w:val="20"/>
                <w:szCs w:val="20"/>
              </w:rPr>
              <w:t xml:space="preserve">Annex 3 </w:t>
            </w:r>
            <w:r w:rsidR="00947736" w:rsidRPr="00616E33">
              <w:rPr>
                <w:rFonts w:eastAsia="Arial Unicode MS" w:cs="Arial"/>
                <w:sz w:val="20"/>
                <w:szCs w:val="20"/>
              </w:rPr>
              <w:t>above</w:t>
            </w:r>
          </w:p>
          <w:p w14:paraId="16DCAAFE" w14:textId="32835699" w:rsidR="006655AC" w:rsidRPr="00616E33" w:rsidRDefault="006655AC">
            <w:pPr>
              <w:rPr>
                <w:rFonts w:eastAsia="Arial Unicode MS" w:cs="Arial"/>
                <w:sz w:val="20"/>
                <w:szCs w:val="20"/>
              </w:rPr>
            </w:pPr>
            <w:r w:rsidRPr="00616E33">
              <w:rPr>
                <w:rFonts w:eastAsia="Arial Unicode MS" w:cs="Arial"/>
                <w:sz w:val="20"/>
                <w:szCs w:val="20"/>
              </w:rPr>
              <w:t xml:space="preserve">2.48 MT/hr or 2.40 MT/hr according to </w:t>
            </w:r>
            <w:r w:rsidR="00294E44" w:rsidRPr="00616E33">
              <w:rPr>
                <w:rFonts w:eastAsia="Arial Unicode MS" w:cs="Arial"/>
                <w:sz w:val="20"/>
                <w:szCs w:val="20"/>
              </w:rPr>
              <w:t xml:space="preserve">point </w:t>
            </w:r>
            <w:r w:rsidR="00A54FFC" w:rsidRPr="00616E33">
              <w:rPr>
                <w:rFonts w:eastAsia="Arial Unicode MS" w:cs="Arial"/>
                <w:sz w:val="20"/>
                <w:szCs w:val="20"/>
              </w:rPr>
              <w:fldChar w:fldCharType="begin"/>
            </w:r>
            <w:r w:rsidR="00A54FFC" w:rsidRPr="00616E33">
              <w:rPr>
                <w:rFonts w:eastAsia="Arial Unicode MS" w:cs="Arial"/>
                <w:sz w:val="20"/>
                <w:szCs w:val="20"/>
              </w:rPr>
              <w:instrText xml:space="preserve"> REF _Ref172124947 \w \h </w:instrText>
            </w:r>
            <w:r w:rsidR="00031668" w:rsidRPr="00616E33">
              <w:rPr>
                <w:rFonts w:eastAsia="Arial Unicode MS" w:cs="Arial"/>
                <w:sz w:val="20"/>
                <w:szCs w:val="20"/>
              </w:rPr>
              <w:instrText xml:space="preserve"> \* MERGEFORMAT </w:instrText>
            </w:r>
            <w:r w:rsidR="00A54FFC" w:rsidRPr="00616E33">
              <w:rPr>
                <w:rFonts w:eastAsia="Arial Unicode MS" w:cs="Arial"/>
                <w:sz w:val="20"/>
                <w:szCs w:val="20"/>
              </w:rPr>
            </w:r>
            <w:r w:rsidR="00A54FFC" w:rsidRPr="00616E33">
              <w:rPr>
                <w:rFonts w:eastAsia="Arial Unicode MS" w:cs="Arial"/>
                <w:sz w:val="20"/>
                <w:szCs w:val="20"/>
              </w:rPr>
              <w:fldChar w:fldCharType="separate"/>
            </w:r>
            <w:r w:rsidR="00F3445E">
              <w:rPr>
                <w:rFonts w:eastAsia="Arial Unicode MS" w:cs="Arial"/>
                <w:sz w:val="20"/>
                <w:szCs w:val="20"/>
              </w:rPr>
              <w:t>4.14(a)(i)</w:t>
            </w:r>
            <w:r w:rsidR="00A54FFC" w:rsidRPr="00616E33">
              <w:rPr>
                <w:rFonts w:eastAsia="Arial Unicode MS" w:cs="Arial"/>
                <w:sz w:val="20"/>
                <w:szCs w:val="20"/>
              </w:rPr>
              <w:fldChar w:fldCharType="end"/>
            </w:r>
            <w:r w:rsidR="00A54FFC" w:rsidRPr="00616E33">
              <w:rPr>
                <w:rFonts w:eastAsia="Arial Unicode MS" w:cs="Arial"/>
                <w:sz w:val="20"/>
                <w:szCs w:val="20"/>
              </w:rPr>
              <w:t xml:space="preserve"> of this </w:t>
            </w:r>
            <w:r w:rsidRPr="00616E33">
              <w:rPr>
                <w:rFonts w:eastAsia="Arial Unicode MS" w:cs="Arial"/>
                <w:sz w:val="20"/>
                <w:szCs w:val="20"/>
              </w:rPr>
              <w:t xml:space="preserve">Annex 3 </w:t>
            </w:r>
            <w:r w:rsidR="00A54FFC" w:rsidRPr="00616E33">
              <w:rPr>
                <w:rFonts w:eastAsia="Arial Unicode MS" w:cs="Arial"/>
                <w:sz w:val="20"/>
                <w:szCs w:val="20"/>
              </w:rPr>
              <w:t>above</w:t>
            </w:r>
          </w:p>
        </w:tc>
      </w:tr>
      <w:tr w:rsidR="002D5A44" w:rsidRPr="00616E33" w14:paraId="30892E10" w14:textId="77777777" w:rsidTr="002D5A44">
        <w:trPr>
          <w:trHeight w:val="527"/>
        </w:trPr>
        <w:tc>
          <w:tcPr>
            <w:tcW w:w="3686" w:type="dxa"/>
            <w:tcBorders>
              <w:bottom w:val="single" w:sz="4" w:space="0" w:color="FFFFFF" w:themeColor="background1"/>
            </w:tcBorders>
          </w:tcPr>
          <w:p w14:paraId="69C99C71" w14:textId="47B24B6A" w:rsidR="002D5A44" w:rsidRPr="00616E33" w:rsidRDefault="002D5A44" w:rsidP="002D5A44">
            <w:pPr>
              <w:rPr>
                <w:rFonts w:eastAsia="Arial Unicode MS" w:cs="Arial"/>
                <w:color w:val="000000" w:themeColor="text1"/>
                <w:sz w:val="20"/>
                <w:szCs w:val="20"/>
              </w:rPr>
            </w:pPr>
            <w:r w:rsidRPr="00616E33">
              <w:rPr>
                <w:rFonts w:eastAsia="Arial Unicode MS" w:cs="Arial"/>
                <w:color w:val="000000" w:themeColor="text1"/>
                <w:sz w:val="20"/>
                <w:szCs w:val="20"/>
              </w:rPr>
              <w:t>Energy consumption (Initial Operation Tests)</w:t>
            </w:r>
          </w:p>
        </w:tc>
        <w:tc>
          <w:tcPr>
            <w:tcW w:w="5386" w:type="dxa"/>
            <w:tcBorders>
              <w:bottom w:val="single" w:sz="4" w:space="0" w:color="FFFFFF" w:themeColor="background1"/>
            </w:tcBorders>
          </w:tcPr>
          <w:p w14:paraId="7683921C" w14:textId="0DB64F44" w:rsidR="002D5A44" w:rsidRPr="00616E33" w:rsidRDefault="002D5A44" w:rsidP="002D5A44">
            <w:pPr>
              <w:rPr>
                <w:rFonts w:eastAsia="Arial Unicode MS" w:cs="Arial"/>
                <w:sz w:val="20"/>
                <w:szCs w:val="20"/>
              </w:rPr>
            </w:pPr>
            <w:r w:rsidRPr="00616E33">
              <w:rPr>
                <w:rFonts w:eastAsia="Arial Unicode MS" w:cs="Arial"/>
                <w:sz w:val="20"/>
                <w:szCs w:val="20"/>
              </w:rPr>
              <w:t xml:space="preserve">560 kWh/t according to point </w:t>
            </w:r>
            <w:r w:rsidRPr="00616E33">
              <w:rPr>
                <w:rFonts w:eastAsia="Arial Unicode MS" w:cs="Arial"/>
                <w:sz w:val="20"/>
                <w:szCs w:val="20"/>
              </w:rPr>
              <w:fldChar w:fldCharType="begin"/>
            </w:r>
            <w:r w:rsidRPr="00616E33">
              <w:rPr>
                <w:rFonts w:eastAsia="Arial Unicode MS" w:cs="Arial"/>
                <w:sz w:val="20"/>
                <w:szCs w:val="20"/>
              </w:rPr>
              <w:instrText xml:space="preserve"> REF _Ref172125035 \w \h  \* MERGEFORMAT </w:instrText>
            </w:r>
            <w:r w:rsidRPr="00616E33">
              <w:rPr>
                <w:rFonts w:eastAsia="Arial Unicode MS" w:cs="Arial"/>
                <w:sz w:val="20"/>
                <w:szCs w:val="20"/>
              </w:rPr>
            </w:r>
            <w:r w:rsidRPr="00616E33">
              <w:rPr>
                <w:rFonts w:eastAsia="Arial Unicode MS" w:cs="Arial"/>
                <w:sz w:val="20"/>
                <w:szCs w:val="20"/>
              </w:rPr>
              <w:fldChar w:fldCharType="separate"/>
            </w:r>
            <w:r w:rsidR="00F3445E">
              <w:rPr>
                <w:rFonts w:eastAsia="Arial Unicode MS" w:cs="Arial"/>
                <w:sz w:val="20"/>
                <w:szCs w:val="20"/>
              </w:rPr>
              <w:t>3.10(b)(i)</w:t>
            </w:r>
            <w:r w:rsidRPr="00616E33">
              <w:rPr>
                <w:rFonts w:eastAsia="Arial Unicode MS" w:cs="Arial"/>
                <w:sz w:val="20"/>
                <w:szCs w:val="20"/>
              </w:rPr>
              <w:fldChar w:fldCharType="end"/>
            </w:r>
            <w:r w:rsidRPr="00616E33">
              <w:rPr>
                <w:rFonts w:eastAsia="Arial Unicode MS" w:cs="Arial"/>
                <w:sz w:val="20"/>
                <w:szCs w:val="20"/>
              </w:rPr>
              <w:t xml:space="preserve"> of this Annex 3</w:t>
            </w:r>
            <w:r w:rsidR="00000FC1" w:rsidRPr="00616E33">
              <w:rPr>
                <w:rFonts w:eastAsia="Arial Unicode MS" w:cs="Arial"/>
                <w:sz w:val="20"/>
                <w:szCs w:val="20"/>
              </w:rPr>
              <w:t> </w:t>
            </w:r>
            <w:r w:rsidRPr="00616E33">
              <w:rPr>
                <w:rFonts w:eastAsia="Arial Unicode MS" w:cs="Arial"/>
                <w:sz w:val="20"/>
                <w:szCs w:val="20"/>
              </w:rPr>
              <w:t>above</w:t>
            </w:r>
          </w:p>
        </w:tc>
      </w:tr>
      <w:tr w:rsidR="006655AC" w:rsidRPr="00616E33" w14:paraId="459F18E7" w14:textId="77777777" w:rsidTr="002D5A44">
        <w:trPr>
          <w:trHeight w:val="527"/>
        </w:trPr>
        <w:tc>
          <w:tcPr>
            <w:tcW w:w="3686" w:type="dxa"/>
            <w:tcBorders>
              <w:top w:val="single" w:sz="4" w:space="0" w:color="FFFFFF" w:themeColor="background1"/>
            </w:tcBorders>
          </w:tcPr>
          <w:p w14:paraId="647C4BF0" w14:textId="3AFC92F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Energy consumption (Performance Test</w:t>
            </w:r>
            <w:r w:rsidR="00C025F5"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Borders>
              <w:top w:val="single" w:sz="4" w:space="0" w:color="FFFFFF" w:themeColor="background1"/>
            </w:tcBorders>
          </w:tcPr>
          <w:p w14:paraId="5D8B5740" w14:textId="77777777" w:rsidR="006655AC" w:rsidRPr="00616E33" w:rsidRDefault="006655AC">
            <w:pPr>
              <w:rPr>
                <w:rFonts w:eastAsia="Arial Unicode MS" w:cs="Arial"/>
                <w:sz w:val="20"/>
                <w:szCs w:val="20"/>
              </w:rPr>
            </w:pPr>
            <w:r w:rsidRPr="00616E33">
              <w:rPr>
                <w:rFonts w:eastAsia="Arial Unicode MS" w:cs="Arial"/>
                <w:sz w:val="20"/>
                <w:szCs w:val="20"/>
              </w:rPr>
              <w:t>610 kWh/t (Target, not warranted parameter)</w:t>
            </w:r>
          </w:p>
        </w:tc>
      </w:tr>
      <w:tr w:rsidR="006655AC" w:rsidRPr="00616E33" w14:paraId="32A902B9" w14:textId="77777777" w:rsidTr="000A28D4">
        <w:trPr>
          <w:trHeight w:val="527"/>
        </w:trPr>
        <w:tc>
          <w:tcPr>
            <w:tcW w:w="3686" w:type="dxa"/>
          </w:tcPr>
          <w:p w14:paraId="038B29E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Holding Energy</w:t>
            </w:r>
          </w:p>
        </w:tc>
        <w:tc>
          <w:tcPr>
            <w:tcW w:w="5386" w:type="dxa"/>
          </w:tcPr>
          <w:p w14:paraId="0CD3C13D" w14:textId="27DB788E" w:rsidR="006655AC" w:rsidRPr="00616E33" w:rsidRDefault="006655AC">
            <w:pPr>
              <w:rPr>
                <w:rFonts w:eastAsia="Arial Unicode MS" w:cs="Arial"/>
                <w:b/>
                <w:bCs/>
                <w:sz w:val="20"/>
                <w:szCs w:val="20"/>
              </w:rPr>
            </w:pPr>
            <w:r w:rsidRPr="00616E33">
              <w:rPr>
                <w:rFonts w:eastAsia="Arial Unicode MS" w:cs="Arial"/>
                <w:sz w:val="20"/>
                <w:szCs w:val="20"/>
              </w:rPr>
              <w:t>44 kWh/t</w:t>
            </w:r>
            <w:r w:rsidR="0008368B" w:rsidRPr="00616E33">
              <w:rPr>
                <w:rFonts w:eastAsia="Arial Unicode MS" w:cs="Arial"/>
                <w:sz w:val="20"/>
                <w:szCs w:val="20"/>
              </w:rPr>
              <w:t xml:space="preserve"> according to </w:t>
            </w:r>
            <w:r w:rsidR="002D5A44" w:rsidRPr="00616E33">
              <w:rPr>
                <w:rFonts w:eastAsia="Arial Unicode MS" w:cs="Arial"/>
                <w:sz w:val="20"/>
                <w:szCs w:val="20"/>
              </w:rPr>
              <w:t xml:space="preserve">point </w:t>
            </w:r>
            <w:r w:rsidR="002D5A44" w:rsidRPr="00616E33">
              <w:rPr>
                <w:rFonts w:eastAsia="Arial Unicode MS" w:cs="Arial"/>
                <w:sz w:val="20"/>
                <w:szCs w:val="20"/>
              </w:rPr>
              <w:fldChar w:fldCharType="begin"/>
            </w:r>
            <w:r w:rsidR="002D5A44" w:rsidRPr="00616E33">
              <w:rPr>
                <w:rFonts w:eastAsia="Arial Unicode MS" w:cs="Arial"/>
                <w:sz w:val="20"/>
                <w:szCs w:val="20"/>
              </w:rPr>
              <w:instrText xml:space="preserve"> REF _Ref172125147 \w \h </w:instrText>
            </w:r>
            <w:r w:rsidR="00031668" w:rsidRPr="00616E33">
              <w:rPr>
                <w:rFonts w:eastAsia="Arial Unicode MS" w:cs="Arial"/>
                <w:sz w:val="20"/>
                <w:szCs w:val="20"/>
              </w:rPr>
              <w:instrText xml:space="preserve"> \* MERGEFORMAT </w:instrText>
            </w:r>
            <w:r w:rsidR="002D5A44" w:rsidRPr="00616E33">
              <w:rPr>
                <w:rFonts w:eastAsia="Arial Unicode MS" w:cs="Arial"/>
                <w:sz w:val="20"/>
                <w:szCs w:val="20"/>
              </w:rPr>
            </w:r>
            <w:r w:rsidR="002D5A44" w:rsidRPr="00616E33">
              <w:rPr>
                <w:rFonts w:eastAsia="Arial Unicode MS" w:cs="Arial"/>
                <w:sz w:val="20"/>
                <w:szCs w:val="20"/>
              </w:rPr>
              <w:fldChar w:fldCharType="separate"/>
            </w:r>
            <w:r w:rsidR="00F3445E">
              <w:rPr>
                <w:rFonts w:eastAsia="Arial Unicode MS" w:cs="Arial"/>
                <w:sz w:val="20"/>
                <w:szCs w:val="20"/>
              </w:rPr>
              <w:t>3.10(f)</w:t>
            </w:r>
            <w:r w:rsidR="002D5A44" w:rsidRPr="00616E33">
              <w:rPr>
                <w:rFonts w:eastAsia="Arial Unicode MS" w:cs="Arial"/>
                <w:sz w:val="20"/>
                <w:szCs w:val="20"/>
              </w:rPr>
              <w:fldChar w:fldCharType="end"/>
            </w:r>
            <w:r w:rsidR="008F6C73" w:rsidRPr="00616E33">
              <w:rPr>
                <w:rFonts w:eastAsia="Arial Unicode MS" w:cs="Arial"/>
                <w:sz w:val="20"/>
                <w:szCs w:val="20"/>
              </w:rPr>
              <w:t xml:space="preserve"> of this </w:t>
            </w:r>
            <w:r w:rsidR="0008368B" w:rsidRPr="00616E33">
              <w:rPr>
                <w:rFonts w:eastAsia="Arial Unicode MS" w:cs="Arial"/>
                <w:sz w:val="20"/>
                <w:szCs w:val="20"/>
              </w:rPr>
              <w:t xml:space="preserve">Annex 3 </w:t>
            </w:r>
            <w:r w:rsidR="008F6C73" w:rsidRPr="00616E33">
              <w:rPr>
                <w:rFonts w:eastAsia="Arial Unicode MS" w:cs="Arial"/>
                <w:sz w:val="20"/>
                <w:szCs w:val="20"/>
              </w:rPr>
              <w:t>above</w:t>
            </w:r>
          </w:p>
        </w:tc>
      </w:tr>
      <w:tr w:rsidR="006655AC" w:rsidRPr="00616E33" w14:paraId="04FD40E8" w14:textId="77777777" w:rsidTr="000A28D4">
        <w:trPr>
          <w:trHeight w:val="377"/>
        </w:trPr>
        <w:tc>
          <w:tcPr>
            <w:tcW w:w="3686" w:type="dxa"/>
          </w:tcPr>
          <w:p w14:paraId="18DA4A93"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96BBB4D"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6655AC" w:rsidRPr="00616E33" w14:paraId="45037934" w14:textId="77777777" w:rsidTr="000A28D4">
        <w:trPr>
          <w:trHeight w:val="584"/>
        </w:trPr>
        <w:tc>
          <w:tcPr>
            <w:tcW w:w="3686" w:type="dxa"/>
          </w:tcPr>
          <w:p w14:paraId="02AFC626"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 xml:space="preserve">Unit </w:t>
            </w:r>
            <w:r w:rsidRPr="00616E33">
              <w:rPr>
                <w:rFonts w:eastAsia="Arial Unicode MS" w:cs="Arial" w:hint="eastAsia"/>
                <w:color w:val="000000" w:themeColor="text1"/>
                <w:sz w:val="20"/>
                <w:szCs w:val="20"/>
              </w:rPr>
              <w:t>fuel consumption</w:t>
            </w:r>
            <w:r w:rsidRPr="00616E33">
              <w:rPr>
                <w:rFonts w:eastAsia="Arial Unicode MS" w:cs="Arial"/>
                <w:color w:val="000000" w:themeColor="text1"/>
                <w:sz w:val="20"/>
                <w:szCs w:val="20"/>
              </w:rPr>
              <w:t xml:space="preserve"> *</w:t>
            </w:r>
          </w:p>
        </w:tc>
        <w:tc>
          <w:tcPr>
            <w:tcW w:w="5386" w:type="dxa"/>
          </w:tcPr>
          <w:p w14:paraId="2C514652" w14:textId="77777777" w:rsidR="006655AC" w:rsidRPr="00616E33" w:rsidRDefault="006655AC">
            <w:pPr>
              <w:rPr>
                <w:rFonts w:eastAsia="Arial Unicode MS" w:cs="Arial"/>
                <w:color w:val="000000" w:themeColor="text1"/>
                <w:sz w:val="20"/>
                <w:szCs w:val="20"/>
              </w:rPr>
            </w:pPr>
            <w:r w:rsidRPr="00616E33">
              <w:rPr>
                <w:rFonts w:eastAsia="Arial Unicode MS" w:cs="Arial"/>
                <w:sz w:val="20"/>
                <w:szCs w:val="20"/>
              </w:rPr>
              <w:t>8.250 kcal/Nm</w:t>
            </w:r>
            <w:r w:rsidRPr="00616E33">
              <w:rPr>
                <w:rFonts w:eastAsia="Arial Unicode MS" w:cs="Arial"/>
                <w:sz w:val="20"/>
                <w:szCs w:val="20"/>
                <w:vertAlign w:val="superscript"/>
              </w:rPr>
              <w:t xml:space="preserve">3 </w:t>
            </w:r>
            <w:r w:rsidRPr="00616E33">
              <w:rPr>
                <w:rFonts w:eastAsia="Arial Unicode MS" w:cs="Arial"/>
                <w:sz w:val="20"/>
                <w:szCs w:val="20"/>
              </w:rPr>
              <w:t>NG</w:t>
            </w:r>
          </w:p>
        </w:tc>
      </w:tr>
      <w:tr w:rsidR="006655AC" w:rsidRPr="00616E33" w14:paraId="17FAB614" w14:textId="77777777" w:rsidTr="000A28D4">
        <w:trPr>
          <w:trHeight w:val="350"/>
        </w:trPr>
        <w:tc>
          <w:tcPr>
            <w:tcW w:w="3686" w:type="dxa"/>
          </w:tcPr>
          <w:p w14:paraId="314DA053"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NOx emissions</w:t>
            </w:r>
          </w:p>
        </w:tc>
        <w:tc>
          <w:tcPr>
            <w:tcW w:w="5386" w:type="dxa"/>
          </w:tcPr>
          <w:p w14:paraId="0A0C613A"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150 ppm @ O</w:t>
            </w:r>
            <w:r w:rsidRPr="00616E33">
              <w:rPr>
                <w:rFonts w:eastAsia="Arial Unicode MS" w:cs="Arial"/>
                <w:color w:val="000000" w:themeColor="text1"/>
                <w:sz w:val="20"/>
                <w:szCs w:val="20"/>
                <w:vertAlign w:val="subscript"/>
              </w:rPr>
              <w:t>2</w:t>
            </w:r>
            <w:r w:rsidRPr="00616E33">
              <w:rPr>
                <w:rFonts w:eastAsia="Arial Unicode MS" w:cs="Arial"/>
                <w:color w:val="000000" w:themeColor="text1"/>
                <w:sz w:val="20"/>
                <w:szCs w:val="20"/>
              </w:rPr>
              <w:t xml:space="preserve"> 11 %</w:t>
            </w:r>
          </w:p>
        </w:tc>
      </w:tr>
      <w:tr w:rsidR="006655AC" w:rsidRPr="00616E33" w14:paraId="5A599AE4" w14:textId="77777777" w:rsidTr="000A28D4">
        <w:trPr>
          <w:trHeight w:val="359"/>
        </w:trPr>
        <w:tc>
          <w:tcPr>
            <w:tcW w:w="3686" w:type="dxa"/>
          </w:tcPr>
          <w:p w14:paraId="0827E61A"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7DB315D5"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 m distance</w:t>
            </w:r>
          </w:p>
        </w:tc>
      </w:tr>
      <w:tr w:rsidR="006655AC" w:rsidRPr="00616E33" w14:paraId="3D0D0D05" w14:textId="77777777" w:rsidTr="000A28D4">
        <w:tc>
          <w:tcPr>
            <w:tcW w:w="3686" w:type="dxa"/>
          </w:tcPr>
          <w:p w14:paraId="3A980940" w14:textId="77777777" w:rsidR="006655AC" w:rsidRPr="00616E33" w:rsidRDefault="006655AC">
            <w:pPr>
              <w:rPr>
                <w:rFonts w:eastAsia="Arial Unicode MS" w:cs="Arial"/>
                <w:caps/>
                <w:color w:val="000000" w:themeColor="text1"/>
                <w:sz w:val="20"/>
                <w:szCs w:val="20"/>
              </w:rPr>
            </w:pPr>
            <w:r w:rsidRPr="00616E33">
              <w:rPr>
                <w:rFonts w:eastAsia="Arial Unicode MS" w:cs="Arial"/>
                <w:caps/>
                <w:color w:val="000000" w:themeColor="text1"/>
                <w:sz w:val="20"/>
                <w:szCs w:val="20"/>
              </w:rPr>
              <w:t>F</w:t>
            </w:r>
            <w:r w:rsidRPr="00616E33">
              <w:rPr>
                <w:rFonts w:eastAsia="Arial Unicode MS" w:cs="Arial"/>
                <w:color w:val="000000" w:themeColor="text1"/>
                <w:sz w:val="20"/>
                <w:szCs w:val="20"/>
              </w:rPr>
              <w:t>urnace pressure control</w:t>
            </w:r>
          </w:p>
        </w:tc>
        <w:tc>
          <w:tcPr>
            <w:tcW w:w="5386" w:type="dxa"/>
          </w:tcPr>
          <w:p w14:paraId="75A7AFB8" w14:textId="77777777" w:rsidR="006655AC" w:rsidRPr="00616E33" w:rsidRDefault="006655AC">
            <w:pPr>
              <w:rPr>
                <w:rFonts w:eastAsia="Arial Unicode MS" w:cs="Arial"/>
                <w:color w:val="000000" w:themeColor="text1"/>
                <w:sz w:val="20"/>
                <w:szCs w:val="20"/>
              </w:rPr>
            </w:pPr>
            <w:r w:rsidRPr="00616E33">
              <w:rPr>
                <w:rFonts w:eastAsia="Arial Unicode MS"/>
                <w:color w:val="000000" w:themeColor="text1"/>
                <w:sz w:val="20"/>
                <w:szCs w:val="20"/>
              </w:rPr>
              <w:t>±</w:t>
            </w:r>
            <w:r w:rsidRPr="00616E33">
              <w:rPr>
                <w:rFonts w:eastAsia="Arial Unicode MS" w:cs="Arial"/>
                <w:color w:val="000000" w:themeColor="text1"/>
                <w:sz w:val="20"/>
                <w:szCs w:val="20"/>
              </w:rPr>
              <w:t xml:space="preserve"> 0.1 mbar of established Set Point</w:t>
            </w:r>
          </w:p>
        </w:tc>
      </w:tr>
    </w:tbl>
    <w:p w14:paraId="26E794A7" w14:textId="2C220AC2" w:rsidR="0039411E" w:rsidRPr="004B7CB0" w:rsidRDefault="004B7CB0" w:rsidP="004B7CB0">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395700B0" w14:textId="344C065D"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8</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03D68ABC" w14:textId="77777777" w:rsidTr="000A28D4">
        <w:trPr>
          <w:trHeight w:val="507"/>
        </w:trPr>
        <w:tc>
          <w:tcPr>
            <w:tcW w:w="3686" w:type="dxa"/>
            <w:shd w:val="clear" w:color="auto" w:fill="FDE9D9" w:themeFill="accent6" w:themeFillTint="33"/>
            <w:vAlign w:val="center"/>
          </w:tcPr>
          <w:p w14:paraId="59C22000"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07528575"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1B71AE6C" w14:textId="77777777" w:rsidTr="000A28D4">
        <w:trPr>
          <w:trHeight w:val="432"/>
        </w:trPr>
        <w:tc>
          <w:tcPr>
            <w:tcW w:w="3686" w:type="dxa"/>
          </w:tcPr>
          <w:p w14:paraId="58950EBC"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Heating rate</w:t>
            </w:r>
          </w:p>
        </w:tc>
        <w:tc>
          <w:tcPr>
            <w:tcW w:w="5386" w:type="dxa"/>
          </w:tcPr>
          <w:p w14:paraId="6963243A" w14:textId="5EA9466E" w:rsidR="006655AC" w:rsidRPr="00616E33" w:rsidRDefault="006655AC">
            <w:pPr>
              <w:rPr>
                <w:rFonts w:eastAsia="Arial Unicode MS" w:cs="Arial"/>
                <w:color w:val="000000" w:themeColor="text1"/>
                <w:sz w:val="20"/>
                <w:szCs w:val="20"/>
              </w:rPr>
            </w:pPr>
            <w:r w:rsidRPr="00616E33">
              <w:rPr>
                <w:rFonts w:eastAsia="Arial Unicode MS" w:cs="Arial"/>
                <w:sz w:val="20"/>
                <w:szCs w:val="20"/>
              </w:rPr>
              <w:t>30 °C</w:t>
            </w:r>
            <w:r w:rsidRPr="00616E33">
              <w:rPr>
                <w:rFonts w:eastAsia="Arial Unicode MS" w:hAnsi="Arial Unicode MS" w:cs="Arial"/>
                <w:color w:val="000000" w:themeColor="text1"/>
                <w:sz w:val="20"/>
                <w:szCs w:val="20"/>
              </w:rPr>
              <w:t>/hr</w:t>
            </w:r>
            <w:r w:rsidR="00F83B04" w:rsidRPr="00616E33">
              <w:rPr>
                <w:rFonts w:eastAsia="Arial Unicode MS" w:hAnsi="Arial Unicode MS" w:cs="Arial"/>
                <w:color w:val="000000" w:themeColor="text1"/>
                <w:sz w:val="20"/>
                <w:szCs w:val="20"/>
              </w:rPr>
              <w:t xml:space="preserve"> </w:t>
            </w:r>
            <w:r w:rsidR="00F83B04" w:rsidRPr="00616E33">
              <w:rPr>
                <w:rFonts w:eastAsia="Arial Unicode MS" w:cs="Arial"/>
                <w:color w:val="000000" w:themeColor="text1"/>
                <w:sz w:val="20"/>
                <w:szCs w:val="20"/>
              </w:rPr>
              <w:t xml:space="preserve">as defined in point </w:t>
            </w:r>
            <w:r w:rsidR="00F83B04" w:rsidRPr="00616E33">
              <w:rPr>
                <w:rFonts w:eastAsia="Arial Unicode MS" w:cs="Arial"/>
                <w:color w:val="000000" w:themeColor="text1"/>
                <w:sz w:val="20"/>
                <w:szCs w:val="20"/>
              </w:rPr>
              <w:fldChar w:fldCharType="begin"/>
            </w:r>
            <w:r w:rsidR="00F83B04"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F83B04" w:rsidRPr="00616E33">
              <w:rPr>
                <w:rFonts w:eastAsia="Arial Unicode MS" w:cs="Arial"/>
                <w:color w:val="000000" w:themeColor="text1"/>
                <w:sz w:val="20"/>
                <w:szCs w:val="20"/>
              </w:rPr>
            </w:r>
            <w:r w:rsidR="00F83B04"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F83B04" w:rsidRPr="00616E33">
              <w:rPr>
                <w:rFonts w:eastAsia="Arial Unicode MS" w:cs="Arial"/>
                <w:color w:val="000000" w:themeColor="text1"/>
                <w:sz w:val="20"/>
                <w:szCs w:val="20"/>
              </w:rPr>
              <w:fldChar w:fldCharType="end"/>
            </w:r>
            <w:r w:rsidR="00F83B04" w:rsidRPr="00616E33">
              <w:rPr>
                <w:rFonts w:eastAsia="Arial Unicode MS" w:cs="Arial"/>
                <w:color w:val="000000" w:themeColor="text1"/>
                <w:sz w:val="20"/>
                <w:szCs w:val="20"/>
              </w:rPr>
              <w:t xml:space="preserve">(iii) of this </w:t>
            </w:r>
            <w:r w:rsidR="00F83B04" w:rsidRPr="00616E33">
              <w:rPr>
                <w:rFonts w:eastAsia="Arial Unicode MS" w:cs="Arial"/>
                <w:sz w:val="20"/>
                <w:szCs w:val="20"/>
              </w:rPr>
              <w:t>Annex 3 above</w:t>
            </w:r>
          </w:p>
        </w:tc>
      </w:tr>
      <w:tr w:rsidR="006655AC" w:rsidRPr="00616E33" w14:paraId="344B3820" w14:textId="77777777" w:rsidTr="000A28D4">
        <w:trPr>
          <w:trHeight w:val="377"/>
        </w:trPr>
        <w:tc>
          <w:tcPr>
            <w:tcW w:w="3686" w:type="dxa"/>
          </w:tcPr>
          <w:p w14:paraId="733D278B"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C22F630"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D66BCF" w:rsidRPr="00616E33" w14:paraId="3F8F34F0" w14:textId="77777777" w:rsidTr="00D66BCF">
        <w:trPr>
          <w:trHeight w:val="584"/>
        </w:trPr>
        <w:tc>
          <w:tcPr>
            <w:tcW w:w="3686" w:type="dxa"/>
            <w:tcBorders>
              <w:bottom w:val="single" w:sz="4" w:space="0" w:color="FFFFFF" w:themeColor="background1"/>
            </w:tcBorders>
          </w:tcPr>
          <w:p w14:paraId="52B940F2" w14:textId="5C67108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27FD6818" w14:textId="5512E0A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 xml:space="preserve">11.16 kWh/t as described in 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3.11(a)</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D737AB9" w14:textId="77777777" w:rsidTr="00D66BCF">
        <w:trPr>
          <w:trHeight w:val="584"/>
        </w:trPr>
        <w:tc>
          <w:tcPr>
            <w:tcW w:w="3686" w:type="dxa"/>
            <w:tcBorders>
              <w:top w:val="single" w:sz="4" w:space="0" w:color="FFFFFF" w:themeColor="background1"/>
            </w:tcBorders>
          </w:tcPr>
          <w:p w14:paraId="6C4D4858" w14:textId="33F027F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Electrical Energy consumed during </w:t>
            </w:r>
            <w:r w:rsidR="00D66BCF" w:rsidRPr="00616E33">
              <w:rPr>
                <w:rFonts w:eastAsia="Arial Unicode MS" w:cs="Arial"/>
                <w:color w:val="000000" w:themeColor="text1"/>
                <w:sz w:val="20"/>
                <w:szCs w:val="20"/>
              </w:rPr>
              <w:t xml:space="preserve">the </w:t>
            </w:r>
            <w:r w:rsidRPr="00616E33">
              <w:rPr>
                <w:rFonts w:eastAsia="Arial Unicode MS" w:cs="Arial"/>
                <w:color w:val="000000" w:themeColor="text1"/>
                <w:sz w:val="20"/>
                <w:szCs w:val="20"/>
              </w:rPr>
              <w:t>holding cycles *</w:t>
            </w:r>
          </w:p>
        </w:tc>
        <w:tc>
          <w:tcPr>
            <w:tcW w:w="5386" w:type="dxa"/>
            <w:tcBorders>
              <w:top w:val="single" w:sz="4" w:space="0" w:color="FFFFFF" w:themeColor="background1"/>
            </w:tcBorders>
          </w:tcPr>
          <w:p w14:paraId="37B31D30" w14:textId="4D4C776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84 kWh/h as described in </w:t>
            </w:r>
            <w:r w:rsidR="00731CC5" w:rsidRPr="00616E33">
              <w:rPr>
                <w:rFonts w:eastAsia="Arial Unicode MS" w:cs="Arial"/>
                <w:color w:val="000000" w:themeColor="text1"/>
                <w:sz w:val="20"/>
                <w:szCs w:val="20"/>
              </w:rPr>
              <w:t xml:space="preserve">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_Ref172125392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F3445E">
              <w:rPr>
                <w:rFonts w:eastAsia="Arial Unicode MS" w:cs="Arial"/>
                <w:color w:val="000000" w:themeColor="text1"/>
                <w:sz w:val="20"/>
                <w:szCs w:val="20"/>
              </w:rPr>
              <w:t>3.11(b)</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B27A3B7" w14:textId="77777777" w:rsidTr="000A28D4">
        <w:trPr>
          <w:trHeight w:val="350"/>
        </w:trPr>
        <w:tc>
          <w:tcPr>
            <w:tcW w:w="3686" w:type="dxa"/>
          </w:tcPr>
          <w:p w14:paraId="02380592"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3A3A56F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1m distance</w:t>
            </w:r>
          </w:p>
        </w:tc>
      </w:tr>
      <w:tr w:rsidR="006655AC" w:rsidRPr="00616E33" w14:paraId="33ECD20E" w14:textId="77777777" w:rsidTr="000A28D4">
        <w:trPr>
          <w:trHeight w:val="359"/>
        </w:trPr>
        <w:tc>
          <w:tcPr>
            <w:tcW w:w="3686" w:type="dxa"/>
          </w:tcPr>
          <w:p w14:paraId="6AC08DBA" w14:textId="77777777" w:rsidR="006655AC" w:rsidRPr="00616E33" w:rsidRDefault="006655AC">
            <w:pPr>
              <w:rPr>
                <w:rFonts w:eastAsia="Arial Unicode MS" w:cs="Arial"/>
                <w:caps/>
                <w:color w:val="000000" w:themeColor="text1"/>
                <w:sz w:val="20"/>
                <w:szCs w:val="20"/>
              </w:rPr>
            </w:pPr>
            <w:r w:rsidRPr="00616E33">
              <w:rPr>
                <w:rFonts w:eastAsia="Arial Unicode MS" w:cs="Arial"/>
                <w:sz w:val="20"/>
                <w:szCs w:val="20"/>
              </w:rPr>
              <w:t>Molten Metal Level (Post Joint)</w:t>
            </w:r>
          </w:p>
        </w:tc>
        <w:tc>
          <w:tcPr>
            <w:tcW w:w="5386" w:type="dxa"/>
          </w:tcPr>
          <w:p w14:paraId="780A0849" w14:textId="1C42A620" w:rsidR="006655AC" w:rsidRPr="00616E33" w:rsidRDefault="006655AC">
            <w:pPr>
              <w:rPr>
                <w:rFonts w:eastAsia="Arial Unicode MS" w:cs="Arial"/>
                <w:color w:val="000000" w:themeColor="text1"/>
                <w:sz w:val="20"/>
                <w:szCs w:val="20"/>
              </w:rPr>
            </w:pPr>
            <w:r w:rsidRPr="00616E33">
              <w:rPr>
                <w:rFonts w:cs="Arial"/>
                <w:sz w:val="20"/>
                <w:szCs w:val="20"/>
              </w:rPr>
              <w:t>±</w:t>
            </w:r>
            <w:r w:rsidRPr="00616E33">
              <w:rPr>
                <w:sz w:val="20"/>
                <w:szCs w:val="20"/>
              </w:rPr>
              <w:t xml:space="preserve"> 3.0 mm while casting. (or value guaranteed by Contractor in </w:t>
            </w:r>
            <w:r w:rsidRPr="00616E33">
              <w:rPr>
                <w:i/>
                <w:sz w:val="20"/>
                <w:szCs w:val="20"/>
              </w:rPr>
              <w:t>Annex_5B_TD_Technical_condition</w:t>
            </w:r>
            <w:r w:rsidR="00731CC5" w:rsidRPr="00616E33">
              <w:rPr>
                <w:iCs/>
                <w:sz w:val="20"/>
                <w:szCs w:val="20"/>
              </w:rPr>
              <w:t xml:space="preserve"> if different; such value shall take prejudice</w:t>
            </w:r>
            <w:r w:rsidRPr="00616E33">
              <w:rPr>
                <w:iCs/>
                <w:sz w:val="20"/>
                <w:szCs w:val="20"/>
              </w:rPr>
              <w:t>)</w:t>
            </w:r>
          </w:p>
        </w:tc>
      </w:tr>
    </w:tbl>
    <w:p w14:paraId="14B14BF8" w14:textId="77777777" w:rsidR="0039411E" w:rsidRPr="0039411E" w:rsidRDefault="0039411E" w:rsidP="0039411E">
      <w:pPr>
        <w:rPr>
          <w:rFonts w:eastAsia="Arial Unicode MS" w:cs="Arial"/>
        </w:rPr>
      </w:pPr>
      <w:r w:rsidRPr="0039411E">
        <w:rPr>
          <w:rFonts w:eastAsia="Arial Unicode MS" w:cs="Arial"/>
        </w:rPr>
        <w:t>* The unit fuel consumption is based only on continues operation.</w:t>
      </w:r>
    </w:p>
    <w:p w14:paraId="1F432E8B" w14:textId="77777777" w:rsidR="006655AC" w:rsidRPr="0039411E" w:rsidRDefault="006655AC" w:rsidP="006655AC">
      <w:pPr>
        <w:rPr>
          <w:lang w:val="en-US" w:eastAsia="zh-CN"/>
        </w:rPr>
      </w:pPr>
    </w:p>
    <w:p w14:paraId="54316D5F" w14:textId="4B53154F" w:rsidR="006655AC" w:rsidRPr="00CD0A4D" w:rsidRDefault="006655AC" w:rsidP="00CD0A4D">
      <w:pPr>
        <w:pStyle w:val="Titulek"/>
        <w:keepNext/>
        <w:spacing w:before="240"/>
        <w:jc w:val="center"/>
        <w:rPr>
          <w:rFonts w:ascii="Times New Roman" w:hAnsi="Times New Roman" w:cs="Times New Roman"/>
          <w:b/>
          <w:bCs/>
          <w:i w:val="0"/>
          <w:iCs w:val="0"/>
          <w:color w:val="auto"/>
          <w:sz w:val="22"/>
          <w:szCs w:val="22"/>
        </w:rPr>
      </w:pPr>
      <w:r w:rsidRPr="007C5D40">
        <w:rPr>
          <w:rFonts w:ascii="Times New Roman" w:hAnsi="Times New Roman" w:cs="Times New Roman"/>
          <w:b/>
          <w:bCs/>
          <w:i w:val="0"/>
          <w:iCs w:val="0"/>
          <w:color w:val="auto"/>
          <w:sz w:val="22"/>
          <w:szCs w:val="22"/>
        </w:rPr>
        <w:t>Figure 1: Performance</w:t>
      </w:r>
      <w:r w:rsidRPr="00F5220B">
        <w:rPr>
          <w:rFonts w:ascii="Times New Roman" w:hAnsi="Times New Roman" w:cs="Times New Roman"/>
          <w:b/>
          <w:bCs/>
          <w:i w:val="0"/>
          <w:iCs w:val="0"/>
          <w:color w:val="auto"/>
          <w:sz w:val="22"/>
          <w:szCs w:val="22"/>
        </w:rPr>
        <w:t xml:space="preserve"> Tests production range</w:t>
      </w:r>
      <w:r>
        <w:rPr>
          <w:rFonts w:ascii="Times New Roman" w:hAnsi="Times New Roman" w:cs="Times New Roman"/>
          <w:b/>
          <w:bCs/>
          <w:i w:val="0"/>
          <w:iCs w:val="0"/>
          <w:color w:val="auto"/>
          <w:sz w:val="22"/>
          <w:szCs w:val="22"/>
        </w:rPr>
        <w:t xml:space="preserve"> (Furnaces for billet casting technology</w:t>
      </w:r>
      <w:r w:rsidR="00616E33">
        <w:rPr>
          <w:rFonts w:ascii="Times New Roman" w:hAnsi="Times New Roman" w:cs="Times New Roman"/>
          <w:b/>
          <w:bCs/>
          <w:i w:val="0"/>
          <w:iCs w:val="0"/>
          <w:color w:val="auto"/>
          <w:sz w:val="22"/>
          <w:szCs w:val="22"/>
        </w:rPr>
        <w:t xml:space="preserve"> </w:t>
      </w:r>
      <w:r w:rsidR="00616E33" w:rsidRPr="00616E33">
        <w:rPr>
          <w:rFonts w:ascii="Times New Roman" w:hAnsi="Times New Roman" w:cs="Times New Roman"/>
          <w:b/>
          <w:bCs/>
          <w:i w:val="0"/>
          <w:iCs w:val="0"/>
          <w:color w:val="auto"/>
          <w:sz w:val="22"/>
          <w:szCs w:val="22"/>
        </w:rPr>
        <w:t>– the First Part of the Equipment</w:t>
      </w:r>
      <w:r w:rsidRPr="00F5220B">
        <w:rPr>
          <w:rFonts w:ascii="Times New Roman" w:hAnsi="Times New Roman" w:cs="Times New Roman"/>
          <w:b/>
          <w:bCs/>
          <w:i w:val="0"/>
          <w:iCs w:val="0"/>
          <w:color w:val="auto"/>
          <w:sz w:val="22"/>
          <w:szCs w:val="22"/>
        </w:rPr>
        <w:t>)</w:t>
      </w:r>
    </w:p>
    <w:p w14:paraId="11C1BDF1" w14:textId="6404E786" w:rsidR="006655AC" w:rsidRPr="00F5220B" w:rsidRDefault="00CD0A4D" w:rsidP="006655AC">
      <w:pPr>
        <w:spacing w:before="0" w:after="0"/>
        <w:jc w:val="left"/>
        <w:rPr>
          <w:rFonts w:cs="Arial"/>
          <w:b/>
          <w:bCs/>
          <w:kern w:val="32"/>
          <w:szCs w:val="32"/>
        </w:rPr>
      </w:pPr>
      <w:r>
        <w:rPr>
          <w:b/>
          <w:bCs/>
          <w:noProof/>
        </w:rPr>
        <w:drawing>
          <wp:inline distT="0" distB="0" distL="0" distR="0" wp14:anchorId="59B980ED" wp14:editId="460E928B">
            <wp:extent cx="5740658" cy="2380273"/>
            <wp:effectExtent l="0" t="0" r="0" b="1270"/>
            <wp:docPr id="15390588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8133" cy="2387519"/>
                    </a:xfrm>
                    <a:prstGeom prst="rect">
                      <a:avLst/>
                    </a:prstGeom>
                    <a:noFill/>
                  </pic:spPr>
                </pic:pic>
              </a:graphicData>
            </a:graphic>
          </wp:inline>
        </w:drawing>
      </w:r>
      <w:r w:rsidR="006655AC" w:rsidRPr="00F5220B">
        <w:rPr>
          <w:b/>
          <w:bCs/>
        </w:rPr>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27DDD16B"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F3445E">
        <w:t>25.1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3A1633EA"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F3445E">
        <w:t>25.2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535" w:name="_Toc164861573"/>
            <w:bookmarkStart w:id="536"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535"/>
      <w:bookmarkEnd w:id="536"/>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rsidP="00791A15">
      <w:pPr>
        <w:pStyle w:val="Nadpis1"/>
        <w:numPr>
          <w:ilvl w:val="0"/>
          <w:numId w:val="23"/>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2540D9A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F3445E">
        <w:t>11(f)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537"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537"/>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538" w:name="_Toc175065250"/>
      <w:r w:rsidRPr="00A75846">
        <w:rPr>
          <w:lang w:val="en-GB"/>
        </w:rPr>
        <w:lastRenderedPageBreak/>
        <w:t>SIGNATURE PAGE</w:t>
      </w:r>
      <w:bookmarkEnd w:id="538"/>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pgSz w:w="11907" w:h="16840" w:code="9"/>
      <w:pgMar w:top="1418" w:right="1418"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AIB" w:date="2024-08-20T09:54:00Z" w:initials="AIB">
    <w:p w14:paraId="42BA0D88" w14:textId="77777777" w:rsidR="00084263" w:rsidRDefault="0095558D" w:rsidP="00084263">
      <w:pPr>
        <w:pStyle w:val="Textkomente"/>
      </w:pPr>
      <w:r>
        <w:rPr>
          <w:rStyle w:val="Odkaznakoment"/>
        </w:rPr>
        <w:annotationRef/>
      </w:r>
      <w:r w:rsidR="00084263">
        <w:rPr>
          <w:b/>
          <w:bCs/>
        </w:rPr>
        <w:t xml:space="preserve">Applicant: </w:t>
      </w:r>
      <w:r w:rsidR="00084263">
        <w:t>Please, delete "or future"</w:t>
      </w:r>
    </w:p>
  </w:comment>
  <w:comment w:id="5" w:author="AIB" w:date="2024-08-20T09:55:00Z" w:initials="AIB">
    <w:p w14:paraId="4B6D4C9D" w14:textId="5D07C350" w:rsidR="00AA37DB" w:rsidRDefault="00AA37DB" w:rsidP="00AA37DB">
      <w:pPr>
        <w:pStyle w:val="Textkomente"/>
      </w:pPr>
      <w:r>
        <w:rPr>
          <w:rStyle w:val="Odkaznakoment"/>
        </w:rPr>
        <w:annotationRef/>
      </w:r>
      <w:r>
        <w:rPr>
          <w:b/>
          <w:bCs/>
        </w:rPr>
        <w:t xml:space="preserve">AIB: </w:t>
      </w:r>
      <w:r>
        <w:t>Ok, accepted and incorported.</w:t>
      </w:r>
    </w:p>
  </w:comment>
  <w:comment w:id="7" w:author="AIB" w:date="2024-08-20T09:56:00Z" w:initials="AIB">
    <w:p w14:paraId="4F00FC71" w14:textId="77777777" w:rsidR="00E90CCD" w:rsidRDefault="00E90CCD" w:rsidP="00E90CCD">
      <w:pPr>
        <w:pStyle w:val="Textkomente"/>
      </w:pPr>
      <w:r>
        <w:rPr>
          <w:rStyle w:val="Odkaznakoment"/>
        </w:rPr>
        <w:annotationRef/>
      </w:r>
      <w:r>
        <w:rPr>
          <w:b/>
          <w:bCs/>
        </w:rPr>
        <w:t xml:space="preserve">Applicant: </w:t>
      </w:r>
      <w:r>
        <w:t>Please delete " as well as the fact that such measures, acts, regulations and/or interventions may evolve in the future,"</w:t>
      </w:r>
    </w:p>
  </w:comment>
  <w:comment w:id="8" w:author="AIB" w:date="2024-08-20T09:57:00Z" w:initials="AIB">
    <w:p w14:paraId="5FA93942" w14:textId="77777777" w:rsidR="00C60FD4" w:rsidRDefault="00C60FD4" w:rsidP="00C60FD4">
      <w:pPr>
        <w:pStyle w:val="Textkomente"/>
      </w:pPr>
      <w:r>
        <w:rPr>
          <w:rStyle w:val="Odkaznakoment"/>
        </w:rPr>
        <w:annotationRef/>
      </w:r>
      <w:r>
        <w:rPr>
          <w:b/>
          <w:bCs/>
        </w:rPr>
        <w:t xml:space="preserve">AIB: </w:t>
      </w:r>
      <w:r>
        <w:t>Ok, accepted and incorporated.</w:t>
      </w:r>
    </w:p>
  </w:comment>
  <w:comment w:id="28" w:author="AIB" w:date="2024-08-20T16:27:00Z" w:initials="AIB">
    <w:p w14:paraId="5BFD701B" w14:textId="77777777" w:rsidR="009D4C60" w:rsidRDefault="00850714" w:rsidP="009D4C60">
      <w:pPr>
        <w:pStyle w:val="Textkomente"/>
      </w:pPr>
      <w:r>
        <w:rPr>
          <w:rStyle w:val="Odkaznakoment"/>
        </w:rPr>
        <w:annotationRef/>
      </w:r>
      <w:r w:rsidR="009D4C60">
        <w:rPr>
          <w:b/>
          <w:bCs/>
          <w:lang w:val="en-GB"/>
        </w:rPr>
        <w:t xml:space="preserve">AIB: </w:t>
      </w:r>
      <w:r w:rsidR="009D4C60">
        <w:rPr>
          <w:lang w:val="en-GB"/>
        </w:rPr>
        <w:t>We incorporated pro</w:t>
      </w:r>
      <w:r w:rsidR="009D4C60">
        <w:t>-</w:t>
      </w:r>
      <w:r w:rsidR="009D4C60">
        <w:rPr>
          <w:lang w:val="en-GB"/>
        </w:rPr>
        <w:t>rata deliveries and payment</w:t>
      </w:r>
      <w:r w:rsidR="009D4C60">
        <w:t>s</w:t>
      </w:r>
      <w:r w:rsidR="009D4C60">
        <w:rPr>
          <w:lang w:val="en-GB"/>
        </w:rPr>
        <w:t xml:space="preserve"> following the Applicant‘s comment on Clause 41.1. Further, we believe this concession might help applicants with their potential cashflow concerns.</w:t>
      </w:r>
    </w:p>
    <w:p w14:paraId="24C2A370" w14:textId="77777777" w:rsidR="009D4C60" w:rsidRDefault="009D4C60" w:rsidP="009D4C60">
      <w:pPr>
        <w:pStyle w:val="Textkomente"/>
      </w:pPr>
    </w:p>
    <w:p w14:paraId="1D67B055" w14:textId="77777777" w:rsidR="009D4C60" w:rsidRDefault="009D4C60" w:rsidP="009D4C60">
      <w:pPr>
        <w:pStyle w:val="Textkomente"/>
      </w:pPr>
      <w:r>
        <w:rPr>
          <w:lang w:val="en-GB"/>
        </w:rPr>
        <w:t>Please see the adjusted wording in this provision and also in Clause 26.2.</w:t>
      </w:r>
    </w:p>
  </w:comment>
  <w:comment w:id="132" w:author="AIB" w:date="2024-08-20T16:42:00Z" w:initials="AIB">
    <w:p w14:paraId="6FF52F35" w14:textId="77777777" w:rsidR="009D4C60" w:rsidRDefault="00267317" w:rsidP="009D4C60">
      <w:pPr>
        <w:pStyle w:val="Textkomente"/>
      </w:pPr>
      <w:r>
        <w:rPr>
          <w:rStyle w:val="Odkaznakoment"/>
        </w:rPr>
        <w:annotationRef/>
      </w:r>
      <w:r w:rsidR="009D4C60">
        <w:rPr>
          <w:b/>
          <w:bCs/>
          <w:lang w:val="en-GB"/>
        </w:rPr>
        <w:t xml:space="preserve">AIB: </w:t>
      </w:r>
      <w:r w:rsidR="009D4C60">
        <w:rPr>
          <w:lang w:val="en-GB"/>
        </w:rPr>
        <w:t>We incorporated pro</w:t>
      </w:r>
      <w:r w:rsidR="009D4C60">
        <w:t>-</w:t>
      </w:r>
      <w:r w:rsidR="009D4C60">
        <w:rPr>
          <w:lang w:val="en-GB"/>
        </w:rPr>
        <w:t>rata deliveries and payment</w:t>
      </w:r>
      <w:r w:rsidR="009D4C60">
        <w:t>s</w:t>
      </w:r>
      <w:r w:rsidR="009D4C60">
        <w:rPr>
          <w:lang w:val="en-GB"/>
        </w:rPr>
        <w:t xml:space="preserve"> following the Applicant‘s comment on Clause 41.1. Further, we believe this concession might help applicants with their potential cashflow concerns.</w:t>
      </w:r>
    </w:p>
    <w:p w14:paraId="2C210342" w14:textId="77777777" w:rsidR="009D4C60" w:rsidRDefault="009D4C60" w:rsidP="009D4C60">
      <w:pPr>
        <w:pStyle w:val="Textkomente"/>
      </w:pPr>
    </w:p>
    <w:p w14:paraId="510327CB" w14:textId="77777777" w:rsidR="009D4C60" w:rsidRDefault="009D4C60" w:rsidP="009D4C60">
      <w:pPr>
        <w:pStyle w:val="Textkomente"/>
      </w:pPr>
      <w:r>
        <w:rPr>
          <w:lang w:val="en-GB"/>
        </w:rPr>
        <w:t xml:space="preserve">Please see the adjusted wording in this provision and also in Clause </w:t>
      </w:r>
      <w:r>
        <w:t>6.3 above.</w:t>
      </w:r>
    </w:p>
  </w:comment>
  <w:comment w:id="166" w:author="AIB" w:date="2024-08-20T10:54:00Z" w:initials="AIB">
    <w:p w14:paraId="488C12FF" w14:textId="13F2AF5C" w:rsidR="00240259" w:rsidRDefault="00240259" w:rsidP="00240259">
      <w:pPr>
        <w:pStyle w:val="Textkomente"/>
      </w:pPr>
      <w:r>
        <w:rPr>
          <w:rStyle w:val="Odkaznakoment"/>
        </w:rPr>
        <w:annotationRef/>
      </w:r>
      <w:r>
        <w:rPr>
          <w:b/>
          <w:bCs/>
        </w:rPr>
        <w:t>Applicant:</w:t>
      </w:r>
      <w:r>
        <w:t xml:space="preserve"> Please ammend wording: 27.4: Dependent on the nature of the defect the Contractor shall rectify the invoice/billing request, including its supplements, or issue new ones. The justifiable return of the invoice/billing request shall not cause the running of the original maturity period to stop.</w:t>
      </w:r>
    </w:p>
  </w:comment>
  <w:comment w:id="167" w:author="AIB" w:date="2024-08-20T10:58:00Z" w:initials="AIB">
    <w:p w14:paraId="5805E85E" w14:textId="77777777" w:rsidR="00C34BD1" w:rsidRDefault="00C34BD1" w:rsidP="00C34BD1">
      <w:pPr>
        <w:pStyle w:val="Textkomente"/>
      </w:pPr>
      <w:r>
        <w:rPr>
          <w:rStyle w:val="Odkaznakoment"/>
        </w:rPr>
        <w:annotationRef/>
      </w:r>
      <w:r>
        <w:rPr>
          <w:b/>
          <w:bCs/>
          <w:lang w:val="en-GB"/>
        </w:rPr>
        <w:t>AIB:</w:t>
      </w:r>
      <w:r>
        <w:rPr>
          <w:lang w:val="en-GB"/>
        </w:rPr>
        <w:t xml:space="preserve"> As a compromise, we suggest that if the justified returned invoice is rectified/corrected within 5 days of the return, the original due date will apply and continue to run after we have received the rectified/corrected invoice.</w:t>
      </w:r>
    </w:p>
  </w:comment>
  <w:comment w:id="182" w:author="AIB" w:date="2024-08-20T13:43:00Z" w:initials="AIB">
    <w:p w14:paraId="4B18AC97" w14:textId="77777777" w:rsidR="00F71E6F" w:rsidRDefault="00F71E6F" w:rsidP="00F71E6F">
      <w:pPr>
        <w:pStyle w:val="Textkomente"/>
      </w:pPr>
      <w:r>
        <w:rPr>
          <w:rStyle w:val="Odkaznakoment"/>
        </w:rPr>
        <w:annotationRef/>
      </w:r>
      <w:r>
        <w:rPr>
          <w:b/>
          <w:bCs/>
        </w:rPr>
        <w:t xml:space="preserve">Applicant: </w:t>
      </w:r>
      <w:r>
        <w:t>Please add new Clause 29.9:  If the Customer does  not approve and or authorize to proceed with a change resquestred by the Customer, the Contractor shall be entitled to the payment of the costs incurred to conduct feasibility checks and prepare the documentation referred  in Clause 29.1.</w:t>
      </w:r>
    </w:p>
  </w:comment>
  <w:comment w:id="183" w:author="AIB" w:date="2024-08-20T13:43:00Z" w:initials="AIB">
    <w:p w14:paraId="247D8E87" w14:textId="77777777" w:rsidR="00D71BCF" w:rsidRDefault="00A46663" w:rsidP="00D71BCF">
      <w:pPr>
        <w:pStyle w:val="Textkomente"/>
      </w:pPr>
      <w:r>
        <w:rPr>
          <w:rStyle w:val="Odkaznakoment"/>
        </w:rPr>
        <w:annotationRef/>
      </w:r>
      <w:r w:rsidR="00D71BCF">
        <w:rPr>
          <w:b/>
          <w:bCs/>
        </w:rPr>
        <w:t xml:space="preserve">AIB: </w:t>
      </w:r>
      <w:r w:rsidR="00D71BCF">
        <w:t>Understood, but we cannot accept the requested change without additional further changes. However, we propose incorporating a compromise wording - the Contractor will cover 50 man-hours (in each case), and we will pay for any time in excess of this limit (in each case).</w:t>
      </w:r>
    </w:p>
    <w:p w14:paraId="7FD19B4B" w14:textId="77777777" w:rsidR="00D71BCF" w:rsidRDefault="00D71BCF" w:rsidP="00D71BCF">
      <w:pPr>
        <w:pStyle w:val="Textkomente"/>
      </w:pPr>
    </w:p>
    <w:p w14:paraId="1EADF9A8" w14:textId="77777777" w:rsidR="00D71BCF" w:rsidRDefault="00D71BCF" w:rsidP="00D71BCF">
      <w:pPr>
        <w:pStyle w:val="Textkomente"/>
      </w:pPr>
      <w:r>
        <w:t>Please see the newly introduced wording herein.</w:t>
      </w:r>
    </w:p>
  </w:comment>
  <w:comment w:id="337" w:author="AIB" w:date="2024-08-20T15:54:00Z" w:initials="AIB">
    <w:p w14:paraId="616E8D2B" w14:textId="77777777" w:rsidR="001E65CE" w:rsidRDefault="001E65CE" w:rsidP="001E65CE">
      <w:pPr>
        <w:pStyle w:val="Textkomente"/>
      </w:pPr>
      <w:r>
        <w:rPr>
          <w:rStyle w:val="Odkaznakoment"/>
        </w:rPr>
        <w:annotationRef/>
      </w:r>
      <w:r>
        <w:rPr>
          <w:b/>
          <w:bCs/>
        </w:rPr>
        <w:t>Applicant:</w:t>
      </w:r>
      <w:r>
        <w:t xml:space="preserve"> Please replace reference to Clause 36.8  by Clause 36.6</w:t>
      </w:r>
    </w:p>
  </w:comment>
  <w:comment w:id="338" w:author="AIB" w:date="2024-08-20T15:59:00Z" w:initials="AIB">
    <w:p w14:paraId="13797D28" w14:textId="77777777" w:rsidR="00E34C6F" w:rsidRDefault="00E34C6F" w:rsidP="00E34C6F">
      <w:pPr>
        <w:pStyle w:val="Textkomente"/>
      </w:pPr>
      <w:r>
        <w:rPr>
          <w:rStyle w:val="Odkaznakoment"/>
        </w:rPr>
        <w:annotationRef/>
      </w:r>
      <w:r>
        <w:rPr>
          <w:b/>
          <w:bCs/>
        </w:rPr>
        <w:t>AIB:</w:t>
      </w:r>
      <w:r>
        <w:t xml:space="preserve"> </w:t>
      </w:r>
      <w:r>
        <w:rPr>
          <w:lang w:val="en-GB"/>
        </w:rPr>
        <w:t>We corrected the cross-references in Clause 36.8 as they shall refer to the current Clauses 36.6 and 36.7.</w:t>
      </w:r>
    </w:p>
  </w:comment>
  <w:comment w:id="363" w:author="AIB" w:date="2024-08-20T16:03:00Z" w:initials="AIB">
    <w:p w14:paraId="4A2B9CD3" w14:textId="77777777" w:rsidR="00005C56" w:rsidRDefault="00005C56" w:rsidP="00005C56">
      <w:pPr>
        <w:pStyle w:val="Textkomente"/>
      </w:pPr>
      <w:r>
        <w:rPr>
          <w:rStyle w:val="Odkaznakoment"/>
        </w:rPr>
        <w:annotationRef/>
      </w:r>
      <w:r>
        <w:rPr>
          <w:b/>
          <w:bCs/>
        </w:rPr>
        <w:t xml:space="preserve">Applicant: </w:t>
      </w:r>
      <w:r>
        <w:t>Please, ammend as follows: 41.1</w:t>
      </w:r>
      <w:r>
        <w:tab/>
        <w:t xml:space="preserve">                                                The Contractor shall be entitled to withdraw from the Contract with thirty (30) days prior notice only and solely in the event of:</w:t>
      </w:r>
    </w:p>
    <w:p w14:paraId="062C2505" w14:textId="77777777" w:rsidR="00005C56" w:rsidRDefault="00005C56" w:rsidP="00005C56">
      <w:pPr>
        <w:pStyle w:val="Textkomente"/>
      </w:pPr>
      <w:r>
        <w:t>(a)</w:t>
      </w:r>
      <w:r>
        <w:tab/>
        <w:t xml:space="preserve">Customer’s delay with an invoice payment not disputed by the Customer, exceeding at least thirty (30) days, provided the Parties have not agreed otherwise and the Contractor has suspended Work; or </w:t>
      </w:r>
    </w:p>
    <w:p w14:paraId="38D23614" w14:textId="77777777" w:rsidR="00005C56" w:rsidRDefault="00005C56" w:rsidP="00005C56">
      <w:pPr>
        <w:pStyle w:val="Textkomente"/>
      </w:pPr>
      <w:r>
        <w:t>(b)</w:t>
      </w:r>
      <w:r>
        <w:tab/>
        <w:t>if the Customer has failed to approve any draft invoice or supporting documents in bad faith without reasonable cause, while at the same time, the aggregate amount of draft invoices so unapproved exceeds fitteen percent (15%) of the Contract Price; or</w:t>
      </w:r>
    </w:p>
  </w:comment>
  <w:comment w:id="364" w:author="AIB" w:date="2024-08-20T16:07:00Z" w:initials="AIB">
    <w:p w14:paraId="0DE817B9" w14:textId="77777777" w:rsidR="00040B55" w:rsidRDefault="00040B55" w:rsidP="00040B55">
      <w:pPr>
        <w:pStyle w:val="Textkomente"/>
      </w:pPr>
      <w:r>
        <w:rPr>
          <w:rStyle w:val="Odkaznakoment"/>
        </w:rPr>
        <w:annotationRef/>
      </w:r>
      <w:r>
        <w:rPr>
          <w:b/>
          <w:bCs/>
          <w:lang w:val="en-GB"/>
        </w:rPr>
        <w:t xml:space="preserve">AIB: </w:t>
      </w:r>
      <w:r>
        <w:rPr>
          <w:lang w:val="en-GB"/>
        </w:rPr>
        <w:t>As a compromise, we propose (i) 60 days in point a) herein; (ii) 35% in point b) herein; and (iii) pro rata deliveries of individual parts of the Equipment in Clause 26.2 and 6.3.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BA0D88" w15:done="0"/>
  <w15:commentEx w15:paraId="4B6D4C9D" w15:paraIdParent="42BA0D88" w15:done="0"/>
  <w15:commentEx w15:paraId="4F00FC71" w15:done="0"/>
  <w15:commentEx w15:paraId="5FA93942" w15:paraIdParent="4F00FC71" w15:done="0"/>
  <w15:commentEx w15:paraId="1D67B055" w15:done="0"/>
  <w15:commentEx w15:paraId="510327CB" w15:done="0"/>
  <w15:commentEx w15:paraId="488C12FF" w15:done="0"/>
  <w15:commentEx w15:paraId="5805E85E" w15:paraIdParent="488C12FF" w15:done="0"/>
  <w15:commentEx w15:paraId="4B18AC97" w15:done="0"/>
  <w15:commentEx w15:paraId="1EADF9A8" w15:paraIdParent="4B18AC97" w15:done="0"/>
  <w15:commentEx w15:paraId="616E8D2B" w15:done="0"/>
  <w15:commentEx w15:paraId="13797D28" w15:paraIdParent="616E8D2B" w15:done="0"/>
  <w15:commentEx w15:paraId="38D23614" w15:done="0"/>
  <w15:commentEx w15:paraId="0DE817B9" w15:paraIdParent="38D236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7311D1" w16cex:dateUtc="2024-08-20T07:54:00Z"/>
  <w16cex:commentExtensible w16cex:durableId="6574D730" w16cex:dateUtc="2024-08-20T07:55:00Z"/>
  <w16cex:commentExtensible w16cex:durableId="3852C50E" w16cex:dateUtc="2024-08-20T07:56:00Z"/>
  <w16cex:commentExtensible w16cex:durableId="72610841" w16cex:dateUtc="2024-08-20T07:57:00Z"/>
  <w16cex:commentExtensible w16cex:durableId="0BEB07EA" w16cex:dateUtc="2024-08-20T14:27:00Z"/>
  <w16cex:commentExtensible w16cex:durableId="10A83404" w16cex:dateUtc="2024-08-20T14:42:00Z"/>
  <w16cex:commentExtensible w16cex:durableId="02313A59" w16cex:dateUtc="2024-08-20T08:54:00Z"/>
  <w16cex:commentExtensible w16cex:durableId="37DEA21F" w16cex:dateUtc="2024-08-20T08:58:00Z"/>
  <w16cex:commentExtensible w16cex:durableId="7EFF79A3" w16cex:dateUtc="2024-08-20T11:43:00Z"/>
  <w16cex:commentExtensible w16cex:durableId="4FC9100C" w16cex:dateUtc="2024-08-20T11:43:00Z"/>
  <w16cex:commentExtensible w16cex:durableId="286EB84B" w16cex:dateUtc="2024-08-20T13:54:00Z"/>
  <w16cex:commentExtensible w16cex:durableId="5A8E31C6" w16cex:dateUtc="2024-08-20T13:59:00Z"/>
  <w16cex:commentExtensible w16cex:durableId="07143F05" w16cex:dateUtc="2024-08-20T14:03:00Z"/>
  <w16cex:commentExtensible w16cex:durableId="6B613737" w16cex:dateUtc="2024-08-20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BA0D88" w16cid:durableId="297311D1"/>
  <w16cid:commentId w16cid:paraId="4B6D4C9D" w16cid:durableId="6574D730"/>
  <w16cid:commentId w16cid:paraId="4F00FC71" w16cid:durableId="3852C50E"/>
  <w16cid:commentId w16cid:paraId="5FA93942" w16cid:durableId="72610841"/>
  <w16cid:commentId w16cid:paraId="1D67B055" w16cid:durableId="0BEB07EA"/>
  <w16cid:commentId w16cid:paraId="510327CB" w16cid:durableId="10A83404"/>
  <w16cid:commentId w16cid:paraId="488C12FF" w16cid:durableId="02313A59"/>
  <w16cid:commentId w16cid:paraId="5805E85E" w16cid:durableId="37DEA21F"/>
  <w16cid:commentId w16cid:paraId="4B18AC97" w16cid:durableId="7EFF79A3"/>
  <w16cid:commentId w16cid:paraId="1EADF9A8" w16cid:durableId="4FC9100C"/>
  <w16cid:commentId w16cid:paraId="616E8D2B" w16cid:durableId="286EB84B"/>
  <w16cid:commentId w16cid:paraId="13797D28" w16cid:durableId="5A8E31C6"/>
  <w16cid:commentId w16cid:paraId="38D23614" w16cid:durableId="07143F05"/>
  <w16cid:commentId w16cid:paraId="0DE817B9" w16cid:durableId="6B6137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EC82E" w14:textId="77777777" w:rsidR="003F6A94" w:rsidRDefault="003F6A94">
      <w:r>
        <w:separator/>
      </w:r>
    </w:p>
  </w:endnote>
  <w:endnote w:type="continuationSeparator" w:id="0">
    <w:p w14:paraId="62C0B209" w14:textId="77777777" w:rsidR="003F6A94" w:rsidRDefault="003F6A94">
      <w:r>
        <w:continuationSeparator/>
      </w:r>
    </w:p>
  </w:endnote>
  <w:endnote w:type="continuationNotice" w:id="1">
    <w:p w14:paraId="2A2D170C" w14:textId="77777777" w:rsidR="003F6A94" w:rsidRDefault="003F6A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46F88" w14:textId="77777777" w:rsidR="003F6A94" w:rsidRDefault="003F6A94">
      <w:r>
        <w:separator/>
      </w:r>
    </w:p>
  </w:footnote>
  <w:footnote w:type="continuationSeparator" w:id="0">
    <w:p w14:paraId="7944F586" w14:textId="77777777" w:rsidR="003F6A94" w:rsidRDefault="003F6A94">
      <w:r>
        <w:continuationSeparator/>
      </w:r>
    </w:p>
  </w:footnote>
  <w:footnote w:type="continuationNotice" w:id="1">
    <w:p w14:paraId="4A7B0D7C" w14:textId="77777777" w:rsidR="003F6A94" w:rsidRDefault="003F6A94">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944648333"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342E3"/>
    <w:multiLevelType w:val="hybridMultilevel"/>
    <w:tmpl w:val="ABA09666"/>
    <w:lvl w:ilvl="0" w:tplc="498A9584">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2"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23105C"/>
    <w:multiLevelType w:val="hybridMultilevel"/>
    <w:tmpl w:val="9294C2A4"/>
    <w:lvl w:ilvl="0" w:tplc="AD4A9FB8">
      <w:start w:val="1"/>
      <w:numFmt w:val="decimal"/>
      <w:lvlText w:val="%1."/>
      <w:lvlJc w:val="left"/>
      <w:pPr>
        <w:ind w:left="1020" w:hanging="360"/>
      </w:pPr>
    </w:lvl>
    <w:lvl w:ilvl="1" w:tplc="E1D658F8">
      <w:start w:val="1"/>
      <w:numFmt w:val="decimal"/>
      <w:lvlText w:val="%2."/>
      <w:lvlJc w:val="left"/>
      <w:pPr>
        <w:ind w:left="1020" w:hanging="360"/>
      </w:pPr>
    </w:lvl>
    <w:lvl w:ilvl="2" w:tplc="AEB83A5C">
      <w:start w:val="1"/>
      <w:numFmt w:val="decimal"/>
      <w:lvlText w:val="%3."/>
      <w:lvlJc w:val="left"/>
      <w:pPr>
        <w:ind w:left="1020" w:hanging="360"/>
      </w:pPr>
    </w:lvl>
    <w:lvl w:ilvl="3" w:tplc="2E8891DA">
      <w:start w:val="1"/>
      <w:numFmt w:val="decimal"/>
      <w:lvlText w:val="%4."/>
      <w:lvlJc w:val="left"/>
      <w:pPr>
        <w:ind w:left="1020" w:hanging="360"/>
      </w:pPr>
    </w:lvl>
    <w:lvl w:ilvl="4" w:tplc="C45C9488">
      <w:start w:val="1"/>
      <w:numFmt w:val="decimal"/>
      <w:lvlText w:val="%5."/>
      <w:lvlJc w:val="left"/>
      <w:pPr>
        <w:ind w:left="1020" w:hanging="360"/>
      </w:pPr>
    </w:lvl>
    <w:lvl w:ilvl="5" w:tplc="D1E0F8D8">
      <w:start w:val="1"/>
      <w:numFmt w:val="decimal"/>
      <w:lvlText w:val="%6."/>
      <w:lvlJc w:val="left"/>
      <w:pPr>
        <w:ind w:left="1020" w:hanging="360"/>
      </w:pPr>
    </w:lvl>
    <w:lvl w:ilvl="6" w:tplc="0DFCE18C">
      <w:start w:val="1"/>
      <w:numFmt w:val="decimal"/>
      <w:lvlText w:val="%7."/>
      <w:lvlJc w:val="left"/>
      <w:pPr>
        <w:ind w:left="1020" w:hanging="360"/>
      </w:pPr>
    </w:lvl>
    <w:lvl w:ilvl="7" w:tplc="6A6E66EC">
      <w:start w:val="1"/>
      <w:numFmt w:val="decimal"/>
      <w:lvlText w:val="%8."/>
      <w:lvlJc w:val="left"/>
      <w:pPr>
        <w:ind w:left="1020" w:hanging="360"/>
      </w:pPr>
    </w:lvl>
    <w:lvl w:ilvl="8" w:tplc="CB0624AE">
      <w:start w:val="1"/>
      <w:numFmt w:val="decimal"/>
      <w:lvlText w:val="%9."/>
      <w:lvlJc w:val="left"/>
      <w:pPr>
        <w:ind w:left="1020" w:hanging="360"/>
      </w:pPr>
    </w:lvl>
  </w:abstractNum>
  <w:abstractNum w:abstractNumId="2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A334D36"/>
    <w:multiLevelType w:val="hybridMultilevel"/>
    <w:tmpl w:val="AB660BA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3"/>
  </w:num>
  <w:num w:numId="2" w16cid:durableId="2119641443">
    <w:abstractNumId w:val="26"/>
  </w:num>
  <w:num w:numId="3" w16cid:durableId="606891381">
    <w:abstractNumId w:val="22"/>
  </w:num>
  <w:num w:numId="4" w16cid:durableId="1491872286">
    <w:abstractNumId w:val="8"/>
  </w:num>
  <w:num w:numId="5" w16cid:durableId="1303005804">
    <w:abstractNumId w:val="4"/>
  </w:num>
  <w:num w:numId="6" w16cid:durableId="1754548326">
    <w:abstractNumId w:val="10"/>
  </w:num>
  <w:num w:numId="7" w16cid:durableId="1212301027">
    <w:abstractNumId w:val="9"/>
  </w:num>
  <w:num w:numId="8" w16cid:durableId="698550562">
    <w:abstractNumId w:val="3"/>
  </w:num>
  <w:num w:numId="9" w16cid:durableId="1149126330">
    <w:abstractNumId w:val="17"/>
  </w:num>
  <w:num w:numId="10" w16cid:durableId="1572034118">
    <w:abstractNumId w:val="23"/>
  </w:num>
  <w:num w:numId="11" w16cid:durableId="1965967787">
    <w:abstractNumId w:val="12"/>
  </w:num>
  <w:num w:numId="12" w16cid:durableId="1525167796">
    <w:abstractNumId w:val="19"/>
  </w:num>
  <w:num w:numId="13" w16cid:durableId="579562369">
    <w:abstractNumId w:val="20"/>
  </w:num>
  <w:num w:numId="14" w16cid:durableId="221797775">
    <w:abstractNumId w:val="23"/>
  </w:num>
  <w:num w:numId="15" w16cid:durableId="3084377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524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6319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54829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4974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5889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96348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1056124">
    <w:abstractNumId w:val="14"/>
  </w:num>
  <w:num w:numId="23" w16cid:durableId="1963001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142532">
    <w:abstractNumId w:val="18"/>
  </w:num>
  <w:num w:numId="25" w16cid:durableId="471337019">
    <w:abstractNumId w:val="5"/>
  </w:num>
  <w:num w:numId="26" w16cid:durableId="1909338183">
    <w:abstractNumId w:val="2"/>
  </w:num>
  <w:num w:numId="27" w16cid:durableId="13696439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2076697">
    <w:abstractNumId w:val="11"/>
  </w:num>
  <w:num w:numId="29" w16cid:durableId="935362166">
    <w:abstractNumId w:val="0"/>
  </w:num>
  <w:num w:numId="30" w16cid:durableId="2030254649">
    <w:abstractNumId w:val="24"/>
  </w:num>
  <w:num w:numId="31" w16cid:durableId="539829411">
    <w:abstractNumId w:val="1"/>
  </w:num>
  <w:num w:numId="32" w16cid:durableId="1233925780">
    <w:abstractNumId w:val="15"/>
  </w:num>
  <w:num w:numId="33" w16cid:durableId="481435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0301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7650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4395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8019474">
    <w:abstractNumId w:val="25"/>
  </w:num>
  <w:num w:numId="38" w16cid:durableId="1130516940">
    <w:abstractNumId w:val="7"/>
  </w:num>
  <w:num w:numId="39" w16cid:durableId="126747866">
    <w:abstractNumId w:val="6"/>
  </w:num>
  <w:num w:numId="40" w16cid:durableId="1055161150">
    <w:abstractNumId w:val="23"/>
  </w:num>
  <w:num w:numId="41" w16cid:durableId="1413508108">
    <w:abstractNumId w:val="23"/>
  </w:num>
  <w:num w:numId="42" w16cid:durableId="1340738915">
    <w:abstractNumId w:val="23"/>
  </w:num>
  <w:num w:numId="43" w16cid:durableId="596402408">
    <w:abstractNumId w:val="23"/>
  </w:num>
  <w:num w:numId="44" w16cid:durableId="1194226279">
    <w:abstractNumId w:val="21"/>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B">
    <w15:presenceInfo w15:providerId="None" w15:userId="A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2B7E"/>
    <w:rsid w:val="00002FED"/>
    <w:rsid w:val="000031A9"/>
    <w:rsid w:val="00003C9A"/>
    <w:rsid w:val="00005C56"/>
    <w:rsid w:val="00005E16"/>
    <w:rsid w:val="0000623A"/>
    <w:rsid w:val="00006739"/>
    <w:rsid w:val="0000715D"/>
    <w:rsid w:val="00007501"/>
    <w:rsid w:val="000100EE"/>
    <w:rsid w:val="00010F6D"/>
    <w:rsid w:val="00011432"/>
    <w:rsid w:val="000129D9"/>
    <w:rsid w:val="00012E88"/>
    <w:rsid w:val="0001484E"/>
    <w:rsid w:val="00014E7F"/>
    <w:rsid w:val="0001501E"/>
    <w:rsid w:val="00015729"/>
    <w:rsid w:val="00015BE3"/>
    <w:rsid w:val="0001658C"/>
    <w:rsid w:val="0001725F"/>
    <w:rsid w:val="00017C3C"/>
    <w:rsid w:val="000206B4"/>
    <w:rsid w:val="00021204"/>
    <w:rsid w:val="000212E2"/>
    <w:rsid w:val="00021A2C"/>
    <w:rsid w:val="00021F4C"/>
    <w:rsid w:val="000226B7"/>
    <w:rsid w:val="000228E2"/>
    <w:rsid w:val="0002396B"/>
    <w:rsid w:val="00025A6B"/>
    <w:rsid w:val="00031164"/>
    <w:rsid w:val="00031668"/>
    <w:rsid w:val="00031689"/>
    <w:rsid w:val="00032194"/>
    <w:rsid w:val="000337DE"/>
    <w:rsid w:val="00033AAE"/>
    <w:rsid w:val="00036D56"/>
    <w:rsid w:val="000373B4"/>
    <w:rsid w:val="00037EA5"/>
    <w:rsid w:val="000409D1"/>
    <w:rsid w:val="00040B55"/>
    <w:rsid w:val="00040B59"/>
    <w:rsid w:val="00040B6A"/>
    <w:rsid w:val="0004140E"/>
    <w:rsid w:val="000414C3"/>
    <w:rsid w:val="00043363"/>
    <w:rsid w:val="0004349A"/>
    <w:rsid w:val="00043506"/>
    <w:rsid w:val="00043FDD"/>
    <w:rsid w:val="00044B63"/>
    <w:rsid w:val="00045B0C"/>
    <w:rsid w:val="00045B8E"/>
    <w:rsid w:val="00047221"/>
    <w:rsid w:val="000473F6"/>
    <w:rsid w:val="0004777D"/>
    <w:rsid w:val="000508D9"/>
    <w:rsid w:val="00050C48"/>
    <w:rsid w:val="00051D3E"/>
    <w:rsid w:val="00053444"/>
    <w:rsid w:val="00053705"/>
    <w:rsid w:val="00053A18"/>
    <w:rsid w:val="00054692"/>
    <w:rsid w:val="00055CDF"/>
    <w:rsid w:val="00056EB8"/>
    <w:rsid w:val="000576A8"/>
    <w:rsid w:val="00057F00"/>
    <w:rsid w:val="000602F7"/>
    <w:rsid w:val="000625BD"/>
    <w:rsid w:val="0006267D"/>
    <w:rsid w:val="000627DD"/>
    <w:rsid w:val="00066C67"/>
    <w:rsid w:val="00067A23"/>
    <w:rsid w:val="00070534"/>
    <w:rsid w:val="000731E4"/>
    <w:rsid w:val="000731F0"/>
    <w:rsid w:val="0007474B"/>
    <w:rsid w:val="00077C73"/>
    <w:rsid w:val="00077D36"/>
    <w:rsid w:val="00080631"/>
    <w:rsid w:val="00081C07"/>
    <w:rsid w:val="00082079"/>
    <w:rsid w:val="00082151"/>
    <w:rsid w:val="0008368B"/>
    <w:rsid w:val="00084263"/>
    <w:rsid w:val="00084272"/>
    <w:rsid w:val="00084829"/>
    <w:rsid w:val="00084858"/>
    <w:rsid w:val="000857F6"/>
    <w:rsid w:val="0008612E"/>
    <w:rsid w:val="0009020F"/>
    <w:rsid w:val="00090AC7"/>
    <w:rsid w:val="00090C05"/>
    <w:rsid w:val="0009355B"/>
    <w:rsid w:val="00093633"/>
    <w:rsid w:val="00093FE3"/>
    <w:rsid w:val="0009436F"/>
    <w:rsid w:val="00094617"/>
    <w:rsid w:val="000949AD"/>
    <w:rsid w:val="00094EBF"/>
    <w:rsid w:val="00095A44"/>
    <w:rsid w:val="000965DA"/>
    <w:rsid w:val="0009685C"/>
    <w:rsid w:val="000A28D4"/>
    <w:rsid w:val="000A29FF"/>
    <w:rsid w:val="000A3CEE"/>
    <w:rsid w:val="000A6AE6"/>
    <w:rsid w:val="000B0167"/>
    <w:rsid w:val="000B0608"/>
    <w:rsid w:val="000B2FF1"/>
    <w:rsid w:val="000B3CB1"/>
    <w:rsid w:val="000B5192"/>
    <w:rsid w:val="000B519C"/>
    <w:rsid w:val="000B7998"/>
    <w:rsid w:val="000C0C6F"/>
    <w:rsid w:val="000C3662"/>
    <w:rsid w:val="000C3860"/>
    <w:rsid w:val="000C3DE5"/>
    <w:rsid w:val="000C475A"/>
    <w:rsid w:val="000C52D4"/>
    <w:rsid w:val="000C5B5D"/>
    <w:rsid w:val="000C6505"/>
    <w:rsid w:val="000C692A"/>
    <w:rsid w:val="000C6A9E"/>
    <w:rsid w:val="000C7BEE"/>
    <w:rsid w:val="000D1479"/>
    <w:rsid w:val="000D291A"/>
    <w:rsid w:val="000D2DFE"/>
    <w:rsid w:val="000D3851"/>
    <w:rsid w:val="000D3DD4"/>
    <w:rsid w:val="000D49C4"/>
    <w:rsid w:val="000D5043"/>
    <w:rsid w:val="000D528D"/>
    <w:rsid w:val="000D6F14"/>
    <w:rsid w:val="000D7CC9"/>
    <w:rsid w:val="000E0133"/>
    <w:rsid w:val="000E028E"/>
    <w:rsid w:val="000E05A2"/>
    <w:rsid w:val="000E0709"/>
    <w:rsid w:val="000E0A01"/>
    <w:rsid w:val="000E10CE"/>
    <w:rsid w:val="000E118C"/>
    <w:rsid w:val="000E18E3"/>
    <w:rsid w:val="000E1A47"/>
    <w:rsid w:val="000E32A4"/>
    <w:rsid w:val="000E4012"/>
    <w:rsid w:val="000E6139"/>
    <w:rsid w:val="000E6570"/>
    <w:rsid w:val="000E6650"/>
    <w:rsid w:val="000F0EB8"/>
    <w:rsid w:val="000F1820"/>
    <w:rsid w:val="000F1F99"/>
    <w:rsid w:val="000F2BB5"/>
    <w:rsid w:val="000F37BD"/>
    <w:rsid w:val="000F3865"/>
    <w:rsid w:val="000F3B79"/>
    <w:rsid w:val="000F3B98"/>
    <w:rsid w:val="000F47C2"/>
    <w:rsid w:val="000F558A"/>
    <w:rsid w:val="000F5947"/>
    <w:rsid w:val="000F6008"/>
    <w:rsid w:val="000F61BB"/>
    <w:rsid w:val="000F6C9E"/>
    <w:rsid w:val="00100E6F"/>
    <w:rsid w:val="00104273"/>
    <w:rsid w:val="001051E1"/>
    <w:rsid w:val="001053A4"/>
    <w:rsid w:val="00105B2A"/>
    <w:rsid w:val="00106085"/>
    <w:rsid w:val="00107759"/>
    <w:rsid w:val="0011095D"/>
    <w:rsid w:val="00110B5C"/>
    <w:rsid w:val="00111D09"/>
    <w:rsid w:val="001121CB"/>
    <w:rsid w:val="00112C4B"/>
    <w:rsid w:val="0011498A"/>
    <w:rsid w:val="00114E88"/>
    <w:rsid w:val="0011528C"/>
    <w:rsid w:val="00115C64"/>
    <w:rsid w:val="00116D2D"/>
    <w:rsid w:val="001176A3"/>
    <w:rsid w:val="001202A8"/>
    <w:rsid w:val="00120E39"/>
    <w:rsid w:val="00120F4F"/>
    <w:rsid w:val="0012170C"/>
    <w:rsid w:val="00121B72"/>
    <w:rsid w:val="00123072"/>
    <w:rsid w:val="001231DF"/>
    <w:rsid w:val="00123EC3"/>
    <w:rsid w:val="00125E6B"/>
    <w:rsid w:val="00126149"/>
    <w:rsid w:val="00126263"/>
    <w:rsid w:val="0012654E"/>
    <w:rsid w:val="00127E19"/>
    <w:rsid w:val="00127EC6"/>
    <w:rsid w:val="0013024F"/>
    <w:rsid w:val="00130779"/>
    <w:rsid w:val="001310FA"/>
    <w:rsid w:val="00131981"/>
    <w:rsid w:val="00132A86"/>
    <w:rsid w:val="00132C4F"/>
    <w:rsid w:val="001347FE"/>
    <w:rsid w:val="00135E30"/>
    <w:rsid w:val="00136447"/>
    <w:rsid w:val="00136449"/>
    <w:rsid w:val="00136DAB"/>
    <w:rsid w:val="00137542"/>
    <w:rsid w:val="0014103F"/>
    <w:rsid w:val="0014174F"/>
    <w:rsid w:val="00143225"/>
    <w:rsid w:val="00144A04"/>
    <w:rsid w:val="00145034"/>
    <w:rsid w:val="001461AE"/>
    <w:rsid w:val="001461C7"/>
    <w:rsid w:val="00146A95"/>
    <w:rsid w:val="00147F77"/>
    <w:rsid w:val="00150CA9"/>
    <w:rsid w:val="00151571"/>
    <w:rsid w:val="001516F6"/>
    <w:rsid w:val="00151FC6"/>
    <w:rsid w:val="00152B04"/>
    <w:rsid w:val="00152D75"/>
    <w:rsid w:val="00153325"/>
    <w:rsid w:val="00153A56"/>
    <w:rsid w:val="001552C3"/>
    <w:rsid w:val="00155E05"/>
    <w:rsid w:val="00156495"/>
    <w:rsid w:val="00157207"/>
    <w:rsid w:val="00157EFC"/>
    <w:rsid w:val="0016012F"/>
    <w:rsid w:val="00161BCB"/>
    <w:rsid w:val="00161F89"/>
    <w:rsid w:val="001623EC"/>
    <w:rsid w:val="0016289D"/>
    <w:rsid w:val="00163D5A"/>
    <w:rsid w:val="00165105"/>
    <w:rsid w:val="0016563E"/>
    <w:rsid w:val="001657C3"/>
    <w:rsid w:val="00167129"/>
    <w:rsid w:val="00167D7C"/>
    <w:rsid w:val="001705D8"/>
    <w:rsid w:val="00173AB7"/>
    <w:rsid w:val="00173FBD"/>
    <w:rsid w:val="0017471F"/>
    <w:rsid w:val="00174811"/>
    <w:rsid w:val="00175684"/>
    <w:rsid w:val="00176371"/>
    <w:rsid w:val="00177273"/>
    <w:rsid w:val="0018279C"/>
    <w:rsid w:val="00182EF7"/>
    <w:rsid w:val="001832AA"/>
    <w:rsid w:val="00183406"/>
    <w:rsid w:val="001839D3"/>
    <w:rsid w:val="00184171"/>
    <w:rsid w:val="00185AB0"/>
    <w:rsid w:val="00186595"/>
    <w:rsid w:val="00186655"/>
    <w:rsid w:val="00186EE3"/>
    <w:rsid w:val="001913B5"/>
    <w:rsid w:val="001913B8"/>
    <w:rsid w:val="00192A3F"/>
    <w:rsid w:val="00194C8E"/>
    <w:rsid w:val="00195048"/>
    <w:rsid w:val="0019589B"/>
    <w:rsid w:val="00195ED3"/>
    <w:rsid w:val="00196AAE"/>
    <w:rsid w:val="00197DD3"/>
    <w:rsid w:val="00197F39"/>
    <w:rsid w:val="001A29A2"/>
    <w:rsid w:val="001A2CE2"/>
    <w:rsid w:val="001A531B"/>
    <w:rsid w:val="001A5402"/>
    <w:rsid w:val="001A72A8"/>
    <w:rsid w:val="001B0A5C"/>
    <w:rsid w:val="001B0A6D"/>
    <w:rsid w:val="001B0FCD"/>
    <w:rsid w:val="001B1A10"/>
    <w:rsid w:val="001B2359"/>
    <w:rsid w:val="001B5528"/>
    <w:rsid w:val="001B7030"/>
    <w:rsid w:val="001C0559"/>
    <w:rsid w:val="001C10DD"/>
    <w:rsid w:val="001C1F29"/>
    <w:rsid w:val="001C291B"/>
    <w:rsid w:val="001C2AEE"/>
    <w:rsid w:val="001C2F81"/>
    <w:rsid w:val="001C5430"/>
    <w:rsid w:val="001C57D2"/>
    <w:rsid w:val="001C5869"/>
    <w:rsid w:val="001C666E"/>
    <w:rsid w:val="001D0A94"/>
    <w:rsid w:val="001D13DF"/>
    <w:rsid w:val="001D1DA9"/>
    <w:rsid w:val="001D1FD1"/>
    <w:rsid w:val="001D26C7"/>
    <w:rsid w:val="001D3529"/>
    <w:rsid w:val="001D50DD"/>
    <w:rsid w:val="001D5887"/>
    <w:rsid w:val="001D5A61"/>
    <w:rsid w:val="001D6529"/>
    <w:rsid w:val="001D6CA9"/>
    <w:rsid w:val="001D7061"/>
    <w:rsid w:val="001D7D80"/>
    <w:rsid w:val="001E09F9"/>
    <w:rsid w:val="001E1B3C"/>
    <w:rsid w:val="001E2661"/>
    <w:rsid w:val="001E3778"/>
    <w:rsid w:val="001E3908"/>
    <w:rsid w:val="001E3BFC"/>
    <w:rsid w:val="001E4ABE"/>
    <w:rsid w:val="001E4D9D"/>
    <w:rsid w:val="001E5467"/>
    <w:rsid w:val="001E65CE"/>
    <w:rsid w:val="001F067B"/>
    <w:rsid w:val="001F1B6F"/>
    <w:rsid w:val="001F1FF5"/>
    <w:rsid w:val="001F258B"/>
    <w:rsid w:val="001F32AD"/>
    <w:rsid w:val="001F630B"/>
    <w:rsid w:val="001F6E33"/>
    <w:rsid w:val="0020017D"/>
    <w:rsid w:val="00200E95"/>
    <w:rsid w:val="00202FFE"/>
    <w:rsid w:val="00204189"/>
    <w:rsid w:val="00210148"/>
    <w:rsid w:val="00210779"/>
    <w:rsid w:val="0021163F"/>
    <w:rsid w:val="002123C5"/>
    <w:rsid w:val="00213108"/>
    <w:rsid w:val="0021362C"/>
    <w:rsid w:val="00214B1C"/>
    <w:rsid w:val="00214F33"/>
    <w:rsid w:val="002159F2"/>
    <w:rsid w:val="00216F74"/>
    <w:rsid w:val="002170C4"/>
    <w:rsid w:val="00220542"/>
    <w:rsid w:val="00220870"/>
    <w:rsid w:val="002208E9"/>
    <w:rsid w:val="00221F05"/>
    <w:rsid w:val="00222078"/>
    <w:rsid w:val="002224E5"/>
    <w:rsid w:val="00224801"/>
    <w:rsid w:val="002255C1"/>
    <w:rsid w:val="00225CA4"/>
    <w:rsid w:val="00225F7C"/>
    <w:rsid w:val="00226144"/>
    <w:rsid w:val="002268A6"/>
    <w:rsid w:val="00226F00"/>
    <w:rsid w:val="002272B1"/>
    <w:rsid w:val="0023060D"/>
    <w:rsid w:val="00231614"/>
    <w:rsid w:val="002318BC"/>
    <w:rsid w:val="00233911"/>
    <w:rsid w:val="00234017"/>
    <w:rsid w:val="002344D0"/>
    <w:rsid w:val="00234A53"/>
    <w:rsid w:val="002352A7"/>
    <w:rsid w:val="00240259"/>
    <w:rsid w:val="00240C20"/>
    <w:rsid w:val="00240CAD"/>
    <w:rsid w:val="00242350"/>
    <w:rsid w:val="00243073"/>
    <w:rsid w:val="00243559"/>
    <w:rsid w:val="00243DD5"/>
    <w:rsid w:val="0024687B"/>
    <w:rsid w:val="00250962"/>
    <w:rsid w:val="00250DB7"/>
    <w:rsid w:val="00252038"/>
    <w:rsid w:val="00252119"/>
    <w:rsid w:val="0025283C"/>
    <w:rsid w:val="00252BFD"/>
    <w:rsid w:val="0025304D"/>
    <w:rsid w:val="0025345A"/>
    <w:rsid w:val="002547F9"/>
    <w:rsid w:val="00254EAB"/>
    <w:rsid w:val="0025549D"/>
    <w:rsid w:val="0025568A"/>
    <w:rsid w:val="00255855"/>
    <w:rsid w:val="002577A0"/>
    <w:rsid w:val="00260FDB"/>
    <w:rsid w:val="00261137"/>
    <w:rsid w:val="00261277"/>
    <w:rsid w:val="00261896"/>
    <w:rsid w:val="002633A7"/>
    <w:rsid w:val="00264855"/>
    <w:rsid w:val="00266950"/>
    <w:rsid w:val="00267205"/>
    <w:rsid w:val="00267317"/>
    <w:rsid w:val="00270A45"/>
    <w:rsid w:val="00270E4D"/>
    <w:rsid w:val="002716AD"/>
    <w:rsid w:val="00272927"/>
    <w:rsid w:val="00272CF8"/>
    <w:rsid w:val="002736E1"/>
    <w:rsid w:val="0027501E"/>
    <w:rsid w:val="0027616A"/>
    <w:rsid w:val="0027707E"/>
    <w:rsid w:val="00280D90"/>
    <w:rsid w:val="0028105D"/>
    <w:rsid w:val="002822FB"/>
    <w:rsid w:val="002823FB"/>
    <w:rsid w:val="00284D17"/>
    <w:rsid w:val="00285120"/>
    <w:rsid w:val="0028556B"/>
    <w:rsid w:val="00285C45"/>
    <w:rsid w:val="00287771"/>
    <w:rsid w:val="00290149"/>
    <w:rsid w:val="002909FF"/>
    <w:rsid w:val="002913E0"/>
    <w:rsid w:val="00291400"/>
    <w:rsid w:val="002922E3"/>
    <w:rsid w:val="002923B5"/>
    <w:rsid w:val="0029243E"/>
    <w:rsid w:val="002926C8"/>
    <w:rsid w:val="002929D8"/>
    <w:rsid w:val="00292B36"/>
    <w:rsid w:val="00293067"/>
    <w:rsid w:val="00293C4B"/>
    <w:rsid w:val="00293E7E"/>
    <w:rsid w:val="00293F23"/>
    <w:rsid w:val="00294D19"/>
    <w:rsid w:val="00294E44"/>
    <w:rsid w:val="002965C8"/>
    <w:rsid w:val="00296BE9"/>
    <w:rsid w:val="00297322"/>
    <w:rsid w:val="0029742E"/>
    <w:rsid w:val="00297787"/>
    <w:rsid w:val="002A36C0"/>
    <w:rsid w:val="002A38E4"/>
    <w:rsid w:val="002A4CE9"/>
    <w:rsid w:val="002A5731"/>
    <w:rsid w:val="002A6FA5"/>
    <w:rsid w:val="002B24C7"/>
    <w:rsid w:val="002B2658"/>
    <w:rsid w:val="002B3D5C"/>
    <w:rsid w:val="002B3D6B"/>
    <w:rsid w:val="002B6347"/>
    <w:rsid w:val="002B7112"/>
    <w:rsid w:val="002B77F1"/>
    <w:rsid w:val="002C0C05"/>
    <w:rsid w:val="002C13B0"/>
    <w:rsid w:val="002C2157"/>
    <w:rsid w:val="002C2D25"/>
    <w:rsid w:val="002C316A"/>
    <w:rsid w:val="002C3BA6"/>
    <w:rsid w:val="002C40CD"/>
    <w:rsid w:val="002C4C04"/>
    <w:rsid w:val="002C506E"/>
    <w:rsid w:val="002C6455"/>
    <w:rsid w:val="002C7241"/>
    <w:rsid w:val="002C7877"/>
    <w:rsid w:val="002D077F"/>
    <w:rsid w:val="002D0AFA"/>
    <w:rsid w:val="002D3448"/>
    <w:rsid w:val="002D4EFF"/>
    <w:rsid w:val="002D5A44"/>
    <w:rsid w:val="002D5AFF"/>
    <w:rsid w:val="002D64A9"/>
    <w:rsid w:val="002D70AA"/>
    <w:rsid w:val="002D7586"/>
    <w:rsid w:val="002D7D1B"/>
    <w:rsid w:val="002E04C4"/>
    <w:rsid w:val="002E107B"/>
    <w:rsid w:val="002E1679"/>
    <w:rsid w:val="002E1A37"/>
    <w:rsid w:val="002E34E1"/>
    <w:rsid w:val="002E627B"/>
    <w:rsid w:val="002E71C5"/>
    <w:rsid w:val="002E7319"/>
    <w:rsid w:val="002E7876"/>
    <w:rsid w:val="002F002C"/>
    <w:rsid w:val="002F0306"/>
    <w:rsid w:val="002F0333"/>
    <w:rsid w:val="002F3819"/>
    <w:rsid w:val="002F451E"/>
    <w:rsid w:val="002F557C"/>
    <w:rsid w:val="002F5990"/>
    <w:rsid w:val="002F617E"/>
    <w:rsid w:val="002F6711"/>
    <w:rsid w:val="002F7054"/>
    <w:rsid w:val="002F77D7"/>
    <w:rsid w:val="002F7DD7"/>
    <w:rsid w:val="00300303"/>
    <w:rsid w:val="0030052B"/>
    <w:rsid w:val="003011CD"/>
    <w:rsid w:val="00301EC1"/>
    <w:rsid w:val="0030206D"/>
    <w:rsid w:val="0030258B"/>
    <w:rsid w:val="00304181"/>
    <w:rsid w:val="003045BC"/>
    <w:rsid w:val="003048BD"/>
    <w:rsid w:val="00304B97"/>
    <w:rsid w:val="00305AC4"/>
    <w:rsid w:val="00306068"/>
    <w:rsid w:val="0030712C"/>
    <w:rsid w:val="00307CDA"/>
    <w:rsid w:val="003105FB"/>
    <w:rsid w:val="0031067F"/>
    <w:rsid w:val="00310E7E"/>
    <w:rsid w:val="00311590"/>
    <w:rsid w:val="0031253B"/>
    <w:rsid w:val="00313336"/>
    <w:rsid w:val="00313E94"/>
    <w:rsid w:val="003151F2"/>
    <w:rsid w:val="00315EC7"/>
    <w:rsid w:val="00322AD3"/>
    <w:rsid w:val="003235EF"/>
    <w:rsid w:val="00324FA9"/>
    <w:rsid w:val="0032505E"/>
    <w:rsid w:val="003266E4"/>
    <w:rsid w:val="003267DE"/>
    <w:rsid w:val="00326A98"/>
    <w:rsid w:val="00327F5D"/>
    <w:rsid w:val="003305AB"/>
    <w:rsid w:val="0033257A"/>
    <w:rsid w:val="00332D7C"/>
    <w:rsid w:val="0033339B"/>
    <w:rsid w:val="00333792"/>
    <w:rsid w:val="00333CF9"/>
    <w:rsid w:val="00334B8B"/>
    <w:rsid w:val="0033586D"/>
    <w:rsid w:val="00335CD9"/>
    <w:rsid w:val="00336F4E"/>
    <w:rsid w:val="00336FD1"/>
    <w:rsid w:val="00337889"/>
    <w:rsid w:val="00337FEA"/>
    <w:rsid w:val="003415BE"/>
    <w:rsid w:val="00341AFE"/>
    <w:rsid w:val="00341D28"/>
    <w:rsid w:val="00342C8A"/>
    <w:rsid w:val="00342D41"/>
    <w:rsid w:val="00344299"/>
    <w:rsid w:val="003454E3"/>
    <w:rsid w:val="00345A75"/>
    <w:rsid w:val="00346283"/>
    <w:rsid w:val="003466D6"/>
    <w:rsid w:val="00350A0D"/>
    <w:rsid w:val="003531BD"/>
    <w:rsid w:val="003535E4"/>
    <w:rsid w:val="0035493F"/>
    <w:rsid w:val="00354FEC"/>
    <w:rsid w:val="00355FBC"/>
    <w:rsid w:val="0036047B"/>
    <w:rsid w:val="003607EF"/>
    <w:rsid w:val="00361D42"/>
    <w:rsid w:val="003620C8"/>
    <w:rsid w:val="003623E2"/>
    <w:rsid w:val="00362AF0"/>
    <w:rsid w:val="00362F78"/>
    <w:rsid w:val="003639D1"/>
    <w:rsid w:val="00363EA4"/>
    <w:rsid w:val="0036421E"/>
    <w:rsid w:val="00365C2D"/>
    <w:rsid w:val="0036662D"/>
    <w:rsid w:val="003669C7"/>
    <w:rsid w:val="003716ED"/>
    <w:rsid w:val="003729E3"/>
    <w:rsid w:val="003730E8"/>
    <w:rsid w:val="00373151"/>
    <w:rsid w:val="0037365E"/>
    <w:rsid w:val="00373C2E"/>
    <w:rsid w:val="00373CBB"/>
    <w:rsid w:val="0037417B"/>
    <w:rsid w:val="003760D0"/>
    <w:rsid w:val="0037663F"/>
    <w:rsid w:val="00376A9D"/>
    <w:rsid w:val="0037797B"/>
    <w:rsid w:val="00380747"/>
    <w:rsid w:val="00380A1B"/>
    <w:rsid w:val="00382994"/>
    <w:rsid w:val="003836AF"/>
    <w:rsid w:val="00384147"/>
    <w:rsid w:val="003851C2"/>
    <w:rsid w:val="00387822"/>
    <w:rsid w:val="00387DB7"/>
    <w:rsid w:val="00390551"/>
    <w:rsid w:val="00390637"/>
    <w:rsid w:val="00391181"/>
    <w:rsid w:val="003920F0"/>
    <w:rsid w:val="00392113"/>
    <w:rsid w:val="0039342B"/>
    <w:rsid w:val="0039378B"/>
    <w:rsid w:val="0039411E"/>
    <w:rsid w:val="00394A1A"/>
    <w:rsid w:val="003957DB"/>
    <w:rsid w:val="00397A5A"/>
    <w:rsid w:val="00397A67"/>
    <w:rsid w:val="003A05F9"/>
    <w:rsid w:val="003A0766"/>
    <w:rsid w:val="003A10E0"/>
    <w:rsid w:val="003A1C9E"/>
    <w:rsid w:val="003A2578"/>
    <w:rsid w:val="003A26B7"/>
    <w:rsid w:val="003A274C"/>
    <w:rsid w:val="003A328D"/>
    <w:rsid w:val="003A3F65"/>
    <w:rsid w:val="003A420A"/>
    <w:rsid w:val="003A5660"/>
    <w:rsid w:val="003A5DF0"/>
    <w:rsid w:val="003B097A"/>
    <w:rsid w:val="003B0FED"/>
    <w:rsid w:val="003B28B5"/>
    <w:rsid w:val="003B2942"/>
    <w:rsid w:val="003B3B03"/>
    <w:rsid w:val="003B54F4"/>
    <w:rsid w:val="003B700D"/>
    <w:rsid w:val="003B78C8"/>
    <w:rsid w:val="003C056E"/>
    <w:rsid w:val="003C05F2"/>
    <w:rsid w:val="003C0CA6"/>
    <w:rsid w:val="003C0F2E"/>
    <w:rsid w:val="003C15C5"/>
    <w:rsid w:val="003C1982"/>
    <w:rsid w:val="003C1B77"/>
    <w:rsid w:val="003C2479"/>
    <w:rsid w:val="003C2B83"/>
    <w:rsid w:val="003C3559"/>
    <w:rsid w:val="003C37F1"/>
    <w:rsid w:val="003C4A44"/>
    <w:rsid w:val="003C586F"/>
    <w:rsid w:val="003C5D1D"/>
    <w:rsid w:val="003C5F93"/>
    <w:rsid w:val="003C6C01"/>
    <w:rsid w:val="003C7B53"/>
    <w:rsid w:val="003C7CD4"/>
    <w:rsid w:val="003C7EF0"/>
    <w:rsid w:val="003C7F06"/>
    <w:rsid w:val="003D016F"/>
    <w:rsid w:val="003D0F9C"/>
    <w:rsid w:val="003D1A1F"/>
    <w:rsid w:val="003D2A8B"/>
    <w:rsid w:val="003D3783"/>
    <w:rsid w:val="003D37F6"/>
    <w:rsid w:val="003D4E57"/>
    <w:rsid w:val="003D60E1"/>
    <w:rsid w:val="003D6D19"/>
    <w:rsid w:val="003D7A8A"/>
    <w:rsid w:val="003E1CA4"/>
    <w:rsid w:val="003E27B7"/>
    <w:rsid w:val="003E43CB"/>
    <w:rsid w:val="003E6A7D"/>
    <w:rsid w:val="003E77D0"/>
    <w:rsid w:val="003F0247"/>
    <w:rsid w:val="003F077E"/>
    <w:rsid w:val="003F085E"/>
    <w:rsid w:val="003F092B"/>
    <w:rsid w:val="003F0E4A"/>
    <w:rsid w:val="003F11D3"/>
    <w:rsid w:val="003F218F"/>
    <w:rsid w:val="003F3ABF"/>
    <w:rsid w:val="003F412D"/>
    <w:rsid w:val="003F6A94"/>
    <w:rsid w:val="003F7478"/>
    <w:rsid w:val="00400415"/>
    <w:rsid w:val="00400807"/>
    <w:rsid w:val="00400C64"/>
    <w:rsid w:val="00401E67"/>
    <w:rsid w:val="00403B47"/>
    <w:rsid w:val="00403D28"/>
    <w:rsid w:val="004047B0"/>
    <w:rsid w:val="00406B49"/>
    <w:rsid w:val="004071C7"/>
    <w:rsid w:val="00412468"/>
    <w:rsid w:val="004129E7"/>
    <w:rsid w:val="004148AC"/>
    <w:rsid w:val="00417815"/>
    <w:rsid w:val="00417C43"/>
    <w:rsid w:val="00420173"/>
    <w:rsid w:val="00420B89"/>
    <w:rsid w:val="00421050"/>
    <w:rsid w:val="00421273"/>
    <w:rsid w:val="0042146B"/>
    <w:rsid w:val="004219B2"/>
    <w:rsid w:val="00422040"/>
    <w:rsid w:val="0042272E"/>
    <w:rsid w:val="00422A4E"/>
    <w:rsid w:val="00423F4C"/>
    <w:rsid w:val="00423F6B"/>
    <w:rsid w:val="00424B61"/>
    <w:rsid w:val="00427DB5"/>
    <w:rsid w:val="00430342"/>
    <w:rsid w:val="004306AD"/>
    <w:rsid w:val="00430D62"/>
    <w:rsid w:val="004314C9"/>
    <w:rsid w:val="00431B87"/>
    <w:rsid w:val="00431CA6"/>
    <w:rsid w:val="0043356D"/>
    <w:rsid w:val="004336B6"/>
    <w:rsid w:val="00433DFE"/>
    <w:rsid w:val="00434B2F"/>
    <w:rsid w:val="00434B30"/>
    <w:rsid w:val="004363DD"/>
    <w:rsid w:val="00437085"/>
    <w:rsid w:val="00437404"/>
    <w:rsid w:val="004422EC"/>
    <w:rsid w:val="00442C65"/>
    <w:rsid w:val="00446315"/>
    <w:rsid w:val="00447377"/>
    <w:rsid w:val="00447ABA"/>
    <w:rsid w:val="00451FAC"/>
    <w:rsid w:val="00452864"/>
    <w:rsid w:val="00453918"/>
    <w:rsid w:val="0045425C"/>
    <w:rsid w:val="004548E3"/>
    <w:rsid w:val="00454BCE"/>
    <w:rsid w:val="00454CF6"/>
    <w:rsid w:val="00455ED4"/>
    <w:rsid w:val="00456235"/>
    <w:rsid w:val="00456E7B"/>
    <w:rsid w:val="00456ED1"/>
    <w:rsid w:val="00456EF4"/>
    <w:rsid w:val="00456F47"/>
    <w:rsid w:val="004573B2"/>
    <w:rsid w:val="004575EC"/>
    <w:rsid w:val="004579E0"/>
    <w:rsid w:val="004605A2"/>
    <w:rsid w:val="004607AD"/>
    <w:rsid w:val="004607F9"/>
    <w:rsid w:val="00461D4A"/>
    <w:rsid w:val="004666BC"/>
    <w:rsid w:val="00470F24"/>
    <w:rsid w:val="00471198"/>
    <w:rsid w:val="0047256B"/>
    <w:rsid w:val="004728CE"/>
    <w:rsid w:val="004729FA"/>
    <w:rsid w:val="004739D7"/>
    <w:rsid w:val="00473F6F"/>
    <w:rsid w:val="00475345"/>
    <w:rsid w:val="004757E5"/>
    <w:rsid w:val="00475C29"/>
    <w:rsid w:val="00476A07"/>
    <w:rsid w:val="00477CED"/>
    <w:rsid w:val="00477CFA"/>
    <w:rsid w:val="004801DA"/>
    <w:rsid w:val="00481000"/>
    <w:rsid w:val="0048101E"/>
    <w:rsid w:val="0048167D"/>
    <w:rsid w:val="004819EC"/>
    <w:rsid w:val="0048246F"/>
    <w:rsid w:val="00482B96"/>
    <w:rsid w:val="00483E5B"/>
    <w:rsid w:val="004865FB"/>
    <w:rsid w:val="00487727"/>
    <w:rsid w:val="00490027"/>
    <w:rsid w:val="00490379"/>
    <w:rsid w:val="004912FC"/>
    <w:rsid w:val="0049260A"/>
    <w:rsid w:val="00492CC5"/>
    <w:rsid w:val="00492E27"/>
    <w:rsid w:val="0049474C"/>
    <w:rsid w:val="0049484B"/>
    <w:rsid w:val="004948D4"/>
    <w:rsid w:val="00495541"/>
    <w:rsid w:val="004A2E92"/>
    <w:rsid w:val="004A4165"/>
    <w:rsid w:val="004A469D"/>
    <w:rsid w:val="004A4743"/>
    <w:rsid w:val="004A4EDD"/>
    <w:rsid w:val="004A583D"/>
    <w:rsid w:val="004A6A72"/>
    <w:rsid w:val="004A752A"/>
    <w:rsid w:val="004B0104"/>
    <w:rsid w:val="004B0BD1"/>
    <w:rsid w:val="004B35F2"/>
    <w:rsid w:val="004B3ADA"/>
    <w:rsid w:val="004B4680"/>
    <w:rsid w:val="004B7452"/>
    <w:rsid w:val="004B7CB0"/>
    <w:rsid w:val="004C05D5"/>
    <w:rsid w:val="004C0C97"/>
    <w:rsid w:val="004C1CE0"/>
    <w:rsid w:val="004C1F0F"/>
    <w:rsid w:val="004C1F1B"/>
    <w:rsid w:val="004C3F3A"/>
    <w:rsid w:val="004C4199"/>
    <w:rsid w:val="004C515E"/>
    <w:rsid w:val="004C6EA7"/>
    <w:rsid w:val="004C7599"/>
    <w:rsid w:val="004C7815"/>
    <w:rsid w:val="004D0A5A"/>
    <w:rsid w:val="004D307F"/>
    <w:rsid w:val="004D313E"/>
    <w:rsid w:val="004D3E3C"/>
    <w:rsid w:val="004D4CDE"/>
    <w:rsid w:val="004D50EF"/>
    <w:rsid w:val="004D5E79"/>
    <w:rsid w:val="004D61F1"/>
    <w:rsid w:val="004D62B5"/>
    <w:rsid w:val="004D64D2"/>
    <w:rsid w:val="004D6E2F"/>
    <w:rsid w:val="004D7AFB"/>
    <w:rsid w:val="004E04EF"/>
    <w:rsid w:val="004E2063"/>
    <w:rsid w:val="004E3B0A"/>
    <w:rsid w:val="004E4ABA"/>
    <w:rsid w:val="004E4EBE"/>
    <w:rsid w:val="004E6CE7"/>
    <w:rsid w:val="004E7CAF"/>
    <w:rsid w:val="004E7FEF"/>
    <w:rsid w:val="004F07B0"/>
    <w:rsid w:val="004F11BA"/>
    <w:rsid w:val="004F2E18"/>
    <w:rsid w:val="004F34D6"/>
    <w:rsid w:val="004F3CAA"/>
    <w:rsid w:val="004F425D"/>
    <w:rsid w:val="004F6F43"/>
    <w:rsid w:val="004F6F63"/>
    <w:rsid w:val="004F7151"/>
    <w:rsid w:val="004F760C"/>
    <w:rsid w:val="004F7FD5"/>
    <w:rsid w:val="00500EDF"/>
    <w:rsid w:val="005012A3"/>
    <w:rsid w:val="00502526"/>
    <w:rsid w:val="005035D5"/>
    <w:rsid w:val="005039F8"/>
    <w:rsid w:val="00503DA7"/>
    <w:rsid w:val="00504044"/>
    <w:rsid w:val="005044BD"/>
    <w:rsid w:val="005051F3"/>
    <w:rsid w:val="00506494"/>
    <w:rsid w:val="005069DF"/>
    <w:rsid w:val="00506E16"/>
    <w:rsid w:val="005100E3"/>
    <w:rsid w:val="00512690"/>
    <w:rsid w:val="005126D4"/>
    <w:rsid w:val="00513FB3"/>
    <w:rsid w:val="005143F4"/>
    <w:rsid w:val="00514D34"/>
    <w:rsid w:val="00514D51"/>
    <w:rsid w:val="005161DB"/>
    <w:rsid w:val="0051695C"/>
    <w:rsid w:val="00517453"/>
    <w:rsid w:val="00517A06"/>
    <w:rsid w:val="00520010"/>
    <w:rsid w:val="005203C9"/>
    <w:rsid w:val="005205AF"/>
    <w:rsid w:val="0052081F"/>
    <w:rsid w:val="00520E00"/>
    <w:rsid w:val="00523EBD"/>
    <w:rsid w:val="00524496"/>
    <w:rsid w:val="00524703"/>
    <w:rsid w:val="005247AA"/>
    <w:rsid w:val="0052665E"/>
    <w:rsid w:val="00526C90"/>
    <w:rsid w:val="00526F8F"/>
    <w:rsid w:val="00527F3D"/>
    <w:rsid w:val="00532254"/>
    <w:rsid w:val="00533AAC"/>
    <w:rsid w:val="00533BC2"/>
    <w:rsid w:val="00534CD8"/>
    <w:rsid w:val="00534EC3"/>
    <w:rsid w:val="0053582C"/>
    <w:rsid w:val="005406A0"/>
    <w:rsid w:val="0054213A"/>
    <w:rsid w:val="00542855"/>
    <w:rsid w:val="005438C2"/>
    <w:rsid w:val="00543AFA"/>
    <w:rsid w:val="00544056"/>
    <w:rsid w:val="00545AAA"/>
    <w:rsid w:val="005463D3"/>
    <w:rsid w:val="00546728"/>
    <w:rsid w:val="00547729"/>
    <w:rsid w:val="00550BC2"/>
    <w:rsid w:val="005518EF"/>
    <w:rsid w:val="00553285"/>
    <w:rsid w:val="00553B60"/>
    <w:rsid w:val="00553E13"/>
    <w:rsid w:val="00557DB4"/>
    <w:rsid w:val="005602BE"/>
    <w:rsid w:val="00560303"/>
    <w:rsid w:val="00561FA2"/>
    <w:rsid w:val="00562D7F"/>
    <w:rsid w:val="00564E06"/>
    <w:rsid w:val="00564FA0"/>
    <w:rsid w:val="005654EE"/>
    <w:rsid w:val="0056586A"/>
    <w:rsid w:val="0056609A"/>
    <w:rsid w:val="005660FF"/>
    <w:rsid w:val="005666F6"/>
    <w:rsid w:val="00572085"/>
    <w:rsid w:val="0057251C"/>
    <w:rsid w:val="00572525"/>
    <w:rsid w:val="00572A5D"/>
    <w:rsid w:val="005740F2"/>
    <w:rsid w:val="00574ED7"/>
    <w:rsid w:val="00575D20"/>
    <w:rsid w:val="00576156"/>
    <w:rsid w:val="00576C25"/>
    <w:rsid w:val="0057765A"/>
    <w:rsid w:val="00580560"/>
    <w:rsid w:val="00580855"/>
    <w:rsid w:val="00583734"/>
    <w:rsid w:val="00583926"/>
    <w:rsid w:val="00583FE6"/>
    <w:rsid w:val="00584E1C"/>
    <w:rsid w:val="0058531F"/>
    <w:rsid w:val="0058536D"/>
    <w:rsid w:val="00586409"/>
    <w:rsid w:val="005875E9"/>
    <w:rsid w:val="005912DC"/>
    <w:rsid w:val="00592CA9"/>
    <w:rsid w:val="0059690A"/>
    <w:rsid w:val="00596E48"/>
    <w:rsid w:val="005A13C3"/>
    <w:rsid w:val="005A18FF"/>
    <w:rsid w:val="005A1B26"/>
    <w:rsid w:val="005A2B66"/>
    <w:rsid w:val="005A365F"/>
    <w:rsid w:val="005A369B"/>
    <w:rsid w:val="005A50C2"/>
    <w:rsid w:val="005A7861"/>
    <w:rsid w:val="005A79F9"/>
    <w:rsid w:val="005A7C27"/>
    <w:rsid w:val="005B02D1"/>
    <w:rsid w:val="005B1755"/>
    <w:rsid w:val="005B1CB1"/>
    <w:rsid w:val="005B252B"/>
    <w:rsid w:val="005B2BE6"/>
    <w:rsid w:val="005B2DEC"/>
    <w:rsid w:val="005B2E47"/>
    <w:rsid w:val="005B493A"/>
    <w:rsid w:val="005B5123"/>
    <w:rsid w:val="005B5A5B"/>
    <w:rsid w:val="005B65FD"/>
    <w:rsid w:val="005B6FA1"/>
    <w:rsid w:val="005B7D9D"/>
    <w:rsid w:val="005C0C9F"/>
    <w:rsid w:val="005C1A94"/>
    <w:rsid w:val="005C2495"/>
    <w:rsid w:val="005C2E7F"/>
    <w:rsid w:val="005C3309"/>
    <w:rsid w:val="005C3D30"/>
    <w:rsid w:val="005C4985"/>
    <w:rsid w:val="005C49FF"/>
    <w:rsid w:val="005C6A06"/>
    <w:rsid w:val="005D239F"/>
    <w:rsid w:val="005D3839"/>
    <w:rsid w:val="005D3B91"/>
    <w:rsid w:val="005D5F66"/>
    <w:rsid w:val="005D639D"/>
    <w:rsid w:val="005D67D4"/>
    <w:rsid w:val="005D6D8F"/>
    <w:rsid w:val="005E1588"/>
    <w:rsid w:val="005E1B59"/>
    <w:rsid w:val="005E30BE"/>
    <w:rsid w:val="005E441C"/>
    <w:rsid w:val="005E461E"/>
    <w:rsid w:val="005E6329"/>
    <w:rsid w:val="005E6B75"/>
    <w:rsid w:val="005E7221"/>
    <w:rsid w:val="005E7527"/>
    <w:rsid w:val="005E7C66"/>
    <w:rsid w:val="005F0AF5"/>
    <w:rsid w:val="005F2828"/>
    <w:rsid w:val="005F2D7C"/>
    <w:rsid w:val="005F5542"/>
    <w:rsid w:val="005F655E"/>
    <w:rsid w:val="005F6607"/>
    <w:rsid w:val="005F687C"/>
    <w:rsid w:val="005F7D76"/>
    <w:rsid w:val="00602824"/>
    <w:rsid w:val="006044DC"/>
    <w:rsid w:val="00605383"/>
    <w:rsid w:val="006118DA"/>
    <w:rsid w:val="00612752"/>
    <w:rsid w:val="0061299E"/>
    <w:rsid w:val="00612E1A"/>
    <w:rsid w:val="00612EC3"/>
    <w:rsid w:val="0061357A"/>
    <w:rsid w:val="006142D5"/>
    <w:rsid w:val="00616C3F"/>
    <w:rsid w:val="00616E33"/>
    <w:rsid w:val="00617250"/>
    <w:rsid w:val="00617B2E"/>
    <w:rsid w:val="0062023F"/>
    <w:rsid w:val="00620684"/>
    <w:rsid w:val="00622340"/>
    <w:rsid w:val="00622F9A"/>
    <w:rsid w:val="0062356A"/>
    <w:rsid w:val="00623C24"/>
    <w:rsid w:val="00623D4A"/>
    <w:rsid w:val="00625107"/>
    <w:rsid w:val="00625526"/>
    <w:rsid w:val="00626036"/>
    <w:rsid w:val="00626F68"/>
    <w:rsid w:val="00627C29"/>
    <w:rsid w:val="00627EEF"/>
    <w:rsid w:val="0063041D"/>
    <w:rsid w:val="00630A2D"/>
    <w:rsid w:val="006321C7"/>
    <w:rsid w:val="006332DE"/>
    <w:rsid w:val="00634030"/>
    <w:rsid w:val="00634A16"/>
    <w:rsid w:val="00635FEC"/>
    <w:rsid w:val="006365E4"/>
    <w:rsid w:val="006372AB"/>
    <w:rsid w:val="00637301"/>
    <w:rsid w:val="006403E0"/>
    <w:rsid w:val="00640F2D"/>
    <w:rsid w:val="00642EBA"/>
    <w:rsid w:val="0064333E"/>
    <w:rsid w:val="00643ED5"/>
    <w:rsid w:val="006445BB"/>
    <w:rsid w:val="0064526E"/>
    <w:rsid w:val="00645977"/>
    <w:rsid w:val="00646638"/>
    <w:rsid w:val="00646E39"/>
    <w:rsid w:val="00646F6E"/>
    <w:rsid w:val="00650D45"/>
    <w:rsid w:val="006514F5"/>
    <w:rsid w:val="00652523"/>
    <w:rsid w:val="006525BD"/>
    <w:rsid w:val="00656859"/>
    <w:rsid w:val="00656AD6"/>
    <w:rsid w:val="00656F6A"/>
    <w:rsid w:val="00657383"/>
    <w:rsid w:val="006575D5"/>
    <w:rsid w:val="006612D5"/>
    <w:rsid w:val="0066153D"/>
    <w:rsid w:val="006615A7"/>
    <w:rsid w:val="00662026"/>
    <w:rsid w:val="00664E39"/>
    <w:rsid w:val="006655AC"/>
    <w:rsid w:val="00666408"/>
    <w:rsid w:val="0066644B"/>
    <w:rsid w:val="00666F2D"/>
    <w:rsid w:val="00670C74"/>
    <w:rsid w:val="00670F77"/>
    <w:rsid w:val="00671233"/>
    <w:rsid w:val="00672C06"/>
    <w:rsid w:val="00673119"/>
    <w:rsid w:val="006739BB"/>
    <w:rsid w:val="00675675"/>
    <w:rsid w:val="006767D8"/>
    <w:rsid w:val="0067754A"/>
    <w:rsid w:val="00677DEF"/>
    <w:rsid w:val="00681573"/>
    <w:rsid w:val="00681752"/>
    <w:rsid w:val="00681C3F"/>
    <w:rsid w:val="00681E5C"/>
    <w:rsid w:val="00681E97"/>
    <w:rsid w:val="00683925"/>
    <w:rsid w:val="00684481"/>
    <w:rsid w:val="00686A74"/>
    <w:rsid w:val="00687000"/>
    <w:rsid w:val="00690050"/>
    <w:rsid w:val="006900C9"/>
    <w:rsid w:val="00690458"/>
    <w:rsid w:val="006913F0"/>
    <w:rsid w:val="00691A3F"/>
    <w:rsid w:val="00692229"/>
    <w:rsid w:val="00692396"/>
    <w:rsid w:val="00693D66"/>
    <w:rsid w:val="00694320"/>
    <w:rsid w:val="006947CA"/>
    <w:rsid w:val="0069498E"/>
    <w:rsid w:val="006969D7"/>
    <w:rsid w:val="006973CB"/>
    <w:rsid w:val="00697F6B"/>
    <w:rsid w:val="006A0828"/>
    <w:rsid w:val="006A0829"/>
    <w:rsid w:val="006A13B0"/>
    <w:rsid w:val="006A14BD"/>
    <w:rsid w:val="006A1BDB"/>
    <w:rsid w:val="006A25E0"/>
    <w:rsid w:val="006A3141"/>
    <w:rsid w:val="006A33E9"/>
    <w:rsid w:val="006A4D67"/>
    <w:rsid w:val="006A54A6"/>
    <w:rsid w:val="006A5501"/>
    <w:rsid w:val="006A6983"/>
    <w:rsid w:val="006B0917"/>
    <w:rsid w:val="006B15C4"/>
    <w:rsid w:val="006B1C37"/>
    <w:rsid w:val="006B2ABC"/>
    <w:rsid w:val="006B2D85"/>
    <w:rsid w:val="006B3842"/>
    <w:rsid w:val="006B3DC6"/>
    <w:rsid w:val="006B3E92"/>
    <w:rsid w:val="006B51C9"/>
    <w:rsid w:val="006B53C6"/>
    <w:rsid w:val="006B6EAF"/>
    <w:rsid w:val="006B7C65"/>
    <w:rsid w:val="006C2D94"/>
    <w:rsid w:val="006C4648"/>
    <w:rsid w:val="006C4690"/>
    <w:rsid w:val="006C47FD"/>
    <w:rsid w:val="006C4EB5"/>
    <w:rsid w:val="006C51DB"/>
    <w:rsid w:val="006C678F"/>
    <w:rsid w:val="006D109B"/>
    <w:rsid w:val="006D18F2"/>
    <w:rsid w:val="006D257D"/>
    <w:rsid w:val="006D3909"/>
    <w:rsid w:val="006D399B"/>
    <w:rsid w:val="006D3B0B"/>
    <w:rsid w:val="006D55C0"/>
    <w:rsid w:val="006D5B18"/>
    <w:rsid w:val="006D76C6"/>
    <w:rsid w:val="006E1403"/>
    <w:rsid w:val="006E14AA"/>
    <w:rsid w:val="006E17B2"/>
    <w:rsid w:val="006E1A05"/>
    <w:rsid w:val="006E234D"/>
    <w:rsid w:val="006E270F"/>
    <w:rsid w:val="006E448B"/>
    <w:rsid w:val="006E4D3C"/>
    <w:rsid w:val="006E4D6E"/>
    <w:rsid w:val="006E5160"/>
    <w:rsid w:val="006E5C27"/>
    <w:rsid w:val="006E5D1C"/>
    <w:rsid w:val="006F0745"/>
    <w:rsid w:val="006F1615"/>
    <w:rsid w:val="006F20B1"/>
    <w:rsid w:val="006F2200"/>
    <w:rsid w:val="006F2FC6"/>
    <w:rsid w:val="006F3C80"/>
    <w:rsid w:val="006F3D63"/>
    <w:rsid w:val="006F7484"/>
    <w:rsid w:val="006F7E0B"/>
    <w:rsid w:val="006F7E96"/>
    <w:rsid w:val="00704632"/>
    <w:rsid w:val="00705D66"/>
    <w:rsid w:val="00706D6B"/>
    <w:rsid w:val="00707DF6"/>
    <w:rsid w:val="0071042F"/>
    <w:rsid w:val="00710A4C"/>
    <w:rsid w:val="00711B4D"/>
    <w:rsid w:val="00711F5A"/>
    <w:rsid w:val="0071310F"/>
    <w:rsid w:val="00713863"/>
    <w:rsid w:val="007140D2"/>
    <w:rsid w:val="00714C32"/>
    <w:rsid w:val="00715876"/>
    <w:rsid w:val="007163E4"/>
    <w:rsid w:val="007250F2"/>
    <w:rsid w:val="00725284"/>
    <w:rsid w:val="00726B44"/>
    <w:rsid w:val="007277B1"/>
    <w:rsid w:val="007277DD"/>
    <w:rsid w:val="0072786A"/>
    <w:rsid w:val="00730E8C"/>
    <w:rsid w:val="00731CC5"/>
    <w:rsid w:val="00732B50"/>
    <w:rsid w:val="007333A3"/>
    <w:rsid w:val="00733A9B"/>
    <w:rsid w:val="0073422A"/>
    <w:rsid w:val="0073650B"/>
    <w:rsid w:val="00736CAF"/>
    <w:rsid w:val="007400F9"/>
    <w:rsid w:val="007402D6"/>
    <w:rsid w:val="00741807"/>
    <w:rsid w:val="00741E37"/>
    <w:rsid w:val="007423BB"/>
    <w:rsid w:val="00742D99"/>
    <w:rsid w:val="00743065"/>
    <w:rsid w:val="00743E07"/>
    <w:rsid w:val="00743FBA"/>
    <w:rsid w:val="00743FC7"/>
    <w:rsid w:val="00745095"/>
    <w:rsid w:val="00745448"/>
    <w:rsid w:val="00745C0D"/>
    <w:rsid w:val="007466C4"/>
    <w:rsid w:val="007500D2"/>
    <w:rsid w:val="007513B4"/>
    <w:rsid w:val="0075215E"/>
    <w:rsid w:val="0075313C"/>
    <w:rsid w:val="00753DA8"/>
    <w:rsid w:val="00753FE5"/>
    <w:rsid w:val="0075585D"/>
    <w:rsid w:val="0075595A"/>
    <w:rsid w:val="00756CB5"/>
    <w:rsid w:val="00756FE1"/>
    <w:rsid w:val="00757634"/>
    <w:rsid w:val="007578FC"/>
    <w:rsid w:val="00762CFD"/>
    <w:rsid w:val="00763442"/>
    <w:rsid w:val="00763D70"/>
    <w:rsid w:val="007643C6"/>
    <w:rsid w:val="00764859"/>
    <w:rsid w:val="00765DF0"/>
    <w:rsid w:val="00767373"/>
    <w:rsid w:val="007675B5"/>
    <w:rsid w:val="00767C0E"/>
    <w:rsid w:val="00767F92"/>
    <w:rsid w:val="0077035E"/>
    <w:rsid w:val="007707BD"/>
    <w:rsid w:val="00770BAF"/>
    <w:rsid w:val="0077430E"/>
    <w:rsid w:val="00774A10"/>
    <w:rsid w:val="00774EB1"/>
    <w:rsid w:val="0077506A"/>
    <w:rsid w:val="00775410"/>
    <w:rsid w:val="007762A6"/>
    <w:rsid w:val="00777DD8"/>
    <w:rsid w:val="007803E8"/>
    <w:rsid w:val="00780F7D"/>
    <w:rsid w:val="007812A1"/>
    <w:rsid w:val="00781B85"/>
    <w:rsid w:val="00782FD6"/>
    <w:rsid w:val="007837D9"/>
    <w:rsid w:val="00784328"/>
    <w:rsid w:val="00784DC3"/>
    <w:rsid w:val="00784EB8"/>
    <w:rsid w:val="007854D5"/>
    <w:rsid w:val="00785E2B"/>
    <w:rsid w:val="007873BB"/>
    <w:rsid w:val="0078745D"/>
    <w:rsid w:val="007878A7"/>
    <w:rsid w:val="00791792"/>
    <w:rsid w:val="00791A15"/>
    <w:rsid w:val="0079309B"/>
    <w:rsid w:val="00793428"/>
    <w:rsid w:val="00794187"/>
    <w:rsid w:val="0079527C"/>
    <w:rsid w:val="0079585A"/>
    <w:rsid w:val="00795CC6"/>
    <w:rsid w:val="007963EE"/>
    <w:rsid w:val="00797195"/>
    <w:rsid w:val="007975CC"/>
    <w:rsid w:val="007A0382"/>
    <w:rsid w:val="007A0DFD"/>
    <w:rsid w:val="007A1470"/>
    <w:rsid w:val="007A2592"/>
    <w:rsid w:val="007A2EBF"/>
    <w:rsid w:val="007A50D4"/>
    <w:rsid w:val="007A59B6"/>
    <w:rsid w:val="007A5AC7"/>
    <w:rsid w:val="007A5AD4"/>
    <w:rsid w:val="007A5CDC"/>
    <w:rsid w:val="007A6817"/>
    <w:rsid w:val="007A70C7"/>
    <w:rsid w:val="007A7685"/>
    <w:rsid w:val="007B070D"/>
    <w:rsid w:val="007B0C84"/>
    <w:rsid w:val="007B1DCC"/>
    <w:rsid w:val="007B1EF0"/>
    <w:rsid w:val="007B295F"/>
    <w:rsid w:val="007B354D"/>
    <w:rsid w:val="007B429B"/>
    <w:rsid w:val="007B478C"/>
    <w:rsid w:val="007B4D7B"/>
    <w:rsid w:val="007B5409"/>
    <w:rsid w:val="007B6C6E"/>
    <w:rsid w:val="007B75EF"/>
    <w:rsid w:val="007B7814"/>
    <w:rsid w:val="007B7DB9"/>
    <w:rsid w:val="007C06D6"/>
    <w:rsid w:val="007C0D55"/>
    <w:rsid w:val="007C13AC"/>
    <w:rsid w:val="007C1975"/>
    <w:rsid w:val="007C3437"/>
    <w:rsid w:val="007C34A9"/>
    <w:rsid w:val="007C3C1E"/>
    <w:rsid w:val="007C584F"/>
    <w:rsid w:val="007C5D2D"/>
    <w:rsid w:val="007C5D40"/>
    <w:rsid w:val="007D02BD"/>
    <w:rsid w:val="007D078A"/>
    <w:rsid w:val="007D1B83"/>
    <w:rsid w:val="007D1B90"/>
    <w:rsid w:val="007D3A32"/>
    <w:rsid w:val="007D5EA7"/>
    <w:rsid w:val="007D789D"/>
    <w:rsid w:val="007E1044"/>
    <w:rsid w:val="007E11F8"/>
    <w:rsid w:val="007E182D"/>
    <w:rsid w:val="007E295B"/>
    <w:rsid w:val="007E2FB9"/>
    <w:rsid w:val="007E3C85"/>
    <w:rsid w:val="007E79F9"/>
    <w:rsid w:val="007F0437"/>
    <w:rsid w:val="007F0F9F"/>
    <w:rsid w:val="007F1DF8"/>
    <w:rsid w:val="007F201C"/>
    <w:rsid w:val="007F2154"/>
    <w:rsid w:val="007F3E1D"/>
    <w:rsid w:val="007F42F4"/>
    <w:rsid w:val="007F4ED2"/>
    <w:rsid w:val="007F64F5"/>
    <w:rsid w:val="007F7635"/>
    <w:rsid w:val="007F78F3"/>
    <w:rsid w:val="007F78F7"/>
    <w:rsid w:val="0080309A"/>
    <w:rsid w:val="00804748"/>
    <w:rsid w:val="00804E00"/>
    <w:rsid w:val="00805456"/>
    <w:rsid w:val="00806CAC"/>
    <w:rsid w:val="00807868"/>
    <w:rsid w:val="00807F10"/>
    <w:rsid w:val="008101AA"/>
    <w:rsid w:val="00810767"/>
    <w:rsid w:val="00810931"/>
    <w:rsid w:val="0081205A"/>
    <w:rsid w:val="00813036"/>
    <w:rsid w:val="0081357B"/>
    <w:rsid w:val="00813859"/>
    <w:rsid w:val="008150DA"/>
    <w:rsid w:val="008152AF"/>
    <w:rsid w:val="00815738"/>
    <w:rsid w:val="008160C9"/>
    <w:rsid w:val="00816B1D"/>
    <w:rsid w:val="00816ED3"/>
    <w:rsid w:val="008172F2"/>
    <w:rsid w:val="008208EC"/>
    <w:rsid w:val="00820EAE"/>
    <w:rsid w:val="00821669"/>
    <w:rsid w:val="00821731"/>
    <w:rsid w:val="00822674"/>
    <w:rsid w:val="00822769"/>
    <w:rsid w:val="00824044"/>
    <w:rsid w:val="00824138"/>
    <w:rsid w:val="00825889"/>
    <w:rsid w:val="008262CB"/>
    <w:rsid w:val="0082700D"/>
    <w:rsid w:val="008279BC"/>
    <w:rsid w:val="00827EB1"/>
    <w:rsid w:val="00830608"/>
    <w:rsid w:val="0083120F"/>
    <w:rsid w:val="00831881"/>
    <w:rsid w:val="00831C68"/>
    <w:rsid w:val="00832227"/>
    <w:rsid w:val="00832C43"/>
    <w:rsid w:val="008332B6"/>
    <w:rsid w:val="00834C1E"/>
    <w:rsid w:val="00837774"/>
    <w:rsid w:val="008409C7"/>
    <w:rsid w:val="00841081"/>
    <w:rsid w:val="00841743"/>
    <w:rsid w:val="00842540"/>
    <w:rsid w:val="00842802"/>
    <w:rsid w:val="008444B3"/>
    <w:rsid w:val="00844A18"/>
    <w:rsid w:val="00845994"/>
    <w:rsid w:val="0084618B"/>
    <w:rsid w:val="00847165"/>
    <w:rsid w:val="008472AA"/>
    <w:rsid w:val="00850714"/>
    <w:rsid w:val="0085106D"/>
    <w:rsid w:val="008533FF"/>
    <w:rsid w:val="00853914"/>
    <w:rsid w:val="0085484E"/>
    <w:rsid w:val="00856E60"/>
    <w:rsid w:val="00857B76"/>
    <w:rsid w:val="0086010D"/>
    <w:rsid w:val="00864699"/>
    <w:rsid w:val="00865E28"/>
    <w:rsid w:val="0086603A"/>
    <w:rsid w:val="008667C5"/>
    <w:rsid w:val="008711FE"/>
    <w:rsid w:val="00874E5F"/>
    <w:rsid w:val="00875948"/>
    <w:rsid w:val="00875FB0"/>
    <w:rsid w:val="00876126"/>
    <w:rsid w:val="00880A6B"/>
    <w:rsid w:val="00884193"/>
    <w:rsid w:val="0088446D"/>
    <w:rsid w:val="00885576"/>
    <w:rsid w:val="00886782"/>
    <w:rsid w:val="00887983"/>
    <w:rsid w:val="008919FE"/>
    <w:rsid w:val="00891D24"/>
    <w:rsid w:val="00892478"/>
    <w:rsid w:val="00892543"/>
    <w:rsid w:val="00893D8C"/>
    <w:rsid w:val="00896B3C"/>
    <w:rsid w:val="00897111"/>
    <w:rsid w:val="008A104F"/>
    <w:rsid w:val="008A1A4A"/>
    <w:rsid w:val="008A21FF"/>
    <w:rsid w:val="008A31A9"/>
    <w:rsid w:val="008A4400"/>
    <w:rsid w:val="008A44CA"/>
    <w:rsid w:val="008A4DFA"/>
    <w:rsid w:val="008A51F5"/>
    <w:rsid w:val="008A530C"/>
    <w:rsid w:val="008A551B"/>
    <w:rsid w:val="008A568E"/>
    <w:rsid w:val="008A6C1F"/>
    <w:rsid w:val="008A6E4A"/>
    <w:rsid w:val="008B0E22"/>
    <w:rsid w:val="008B18A9"/>
    <w:rsid w:val="008B1A26"/>
    <w:rsid w:val="008B1A99"/>
    <w:rsid w:val="008B39B5"/>
    <w:rsid w:val="008B445C"/>
    <w:rsid w:val="008B457F"/>
    <w:rsid w:val="008B53BD"/>
    <w:rsid w:val="008B58F2"/>
    <w:rsid w:val="008B6482"/>
    <w:rsid w:val="008B71B6"/>
    <w:rsid w:val="008C08F3"/>
    <w:rsid w:val="008C098B"/>
    <w:rsid w:val="008C238F"/>
    <w:rsid w:val="008C385D"/>
    <w:rsid w:val="008C51D4"/>
    <w:rsid w:val="008C6AAE"/>
    <w:rsid w:val="008D0A83"/>
    <w:rsid w:val="008D29A3"/>
    <w:rsid w:val="008D307D"/>
    <w:rsid w:val="008D34E4"/>
    <w:rsid w:val="008D3A1D"/>
    <w:rsid w:val="008D685E"/>
    <w:rsid w:val="008D7D6F"/>
    <w:rsid w:val="008D7E20"/>
    <w:rsid w:val="008E1448"/>
    <w:rsid w:val="008E1491"/>
    <w:rsid w:val="008E15B3"/>
    <w:rsid w:val="008E1F87"/>
    <w:rsid w:val="008E299B"/>
    <w:rsid w:val="008E2A0E"/>
    <w:rsid w:val="008E33AC"/>
    <w:rsid w:val="008E6A72"/>
    <w:rsid w:val="008E6BFB"/>
    <w:rsid w:val="008E7608"/>
    <w:rsid w:val="008E77F6"/>
    <w:rsid w:val="008F10CF"/>
    <w:rsid w:val="008F14AE"/>
    <w:rsid w:val="008F2F6D"/>
    <w:rsid w:val="008F3496"/>
    <w:rsid w:val="008F3569"/>
    <w:rsid w:val="008F485E"/>
    <w:rsid w:val="008F4BFA"/>
    <w:rsid w:val="008F4F15"/>
    <w:rsid w:val="008F553A"/>
    <w:rsid w:val="008F6868"/>
    <w:rsid w:val="008F68FD"/>
    <w:rsid w:val="008F6C73"/>
    <w:rsid w:val="008F71C0"/>
    <w:rsid w:val="008F73D6"/>
    <w:rsid w:val="008F73E4"/>
    <w:rsid w:val="00900039"/>
    <w:rsid w:val="00900C5C"/>
    <w:rsid w:val="00901592"/>
    <w:rsid w:val="00901C71"/>
    <w:rsid w:val="00903DE4"/>
    <w:rsid w:val="00903ED7"/>
    <w:rsid w:val="00903F6C"/>
    <w:rsid w:val="00903FB4"/>
    <w:rsid w:val="00905034"/>
    <w:rsid w:val="00906538"/>
    <w:rsid w:val="009066C1"/>
    <w:rsid w:val="00907A76"/>
    <w:rsid w:val="00913296"/>
    <w:rsid w:val="0091347D"/>
    <w:rsid w:val="009148DA"/>
    <w:rsid w:val="00915956"/>
    <w:rsid w:val="00915DCB"/>
    <w:rsid w:val="00916FE5"/>
    <w:rsid w:val="00920CF0"/>
    <w:rsid w:val="00921074"/>
    <w:rsid w:val="00921BB6"/>
    <w:rsid w:val="00923223"/>
    <w:rsid w:val="0092385D"/>
    <w:rsid w:val="00923D7F"/>
    <w:rsid w:val="00923E93"/>
    <w:rsid w:val="009242FC"/>
    <w:rsid w:val="00924951"/>
    <w:rsid w:val="0092495F"/>
    <w:rsid w:val="00924E68"/>
    <w:rsid w:val="00927CF4"/>
    <w:rsid w:val="00931409"/>
    <w:rsid w:val="009317E3"/>
    <w:rsid w:val="00931E62"/>
    <w:rsid w:val="0093329F"/>
    <w:rsid w:val="0093351B"/>
    <w:rsid w:val="00933B25"/>
    <w:rsid w:val="00933C16"/>
    <w:rsid w:val="00933E93"/>
    <w:rsid w:val="00933F01"/>
    <w:rsid w:val="009344B4"/>
    <w:rsid w:val="0093497E"/>
    <w:rsid w:val="00936496"/>
    <w:rsid w:val="0093762B"/>
    <w:rsid w:val="00940A34"/>
    <w:rsid w:val="009415B8"/>
    <w:rsid w:val="00942406"/>
    <w:rsid w:val="0094253B"/>
    <w:rsid w:val="00943B23"/>
    <w:rsid w:val="00945648"/>
    <w:rsid w:val="00945759"/>
    <w:rsid w:val="00946CD8"/>
    <w:rsid w:val="00946D58"/>
    <w:rsid w:val="00947736"/>
    <w:rsid w:val="00947A65"/>
    <w:rsid w:val="00950069"/>
    <w:rsid w:val="00950F1D"/>
    <w:rsid w:val="00950F48"/>
    <w:rsid w:val="009535C1"/>
    <w:rsid w:val="0095558D"/>
    <w:rsid w:val="0095757F"/>
    <w:rsid w:val="00960C79"/>
    <w:rsid w:val="00960EE6"/>
    <w:rsid w:val="009615E7"/>
    <w:rsid w:val="00962CB9"/>
    <w:rsid w:val="00962CFB"/>
    <w:rsid w:val="00964F7E"/>
    <w:rsid w:val="00965DA2"/>
    <w:rsid w:val="009665E4"/>
    <w:rsid w:val="00967DA1"/>
    <w:rsid w:val="00973DD1"/>
    <w:rsid w:val="009741CB"/>
    <w:rsid w:val="00975377"/>
    <w:rsid w:val="00975CC4"/>
    <w:rsid w:val="0097604E"/>
    <w:rsid w:val="009818CF"/>
    <w:rsid w:val="009820F6"/>
    <w:rsid w:val="00982163"/>
    <w:rsid w:val="0098415F"/>
    <w:rsid w:val="00984611"/>
    <w:rsid w:val="00985424"/>
    <w:rsid w:val="00985E13"/>
    <w:rsid w:val="009861AE"/>
    <w:rsid w:val="0098668E"/>
    <w:rsid w:val="009904E8"/>
    <w:rsid w:val="0099279B"/>
    <w:rsid w:val="00992F3E"/>
    <w:rsid w:val="009935C9"/>
    <w:rsid w:val="00994117"/>
    <w:rsid w:val="00994E8F"/>
    <w:rsid w:val="0099563F"/>
    <w:rsid w:val="00995A21"/>
    <w:rsid w:val="00995D90"/>
    <w:rsid w:val="0099673D"/>
    <w:rsid w:val="00997FDE"/>
    <w:rsid w:val="009A0393"/>
    <w:rsid w:val="009A202B"/>
    <w:rsid w:val="009A21AC"/>
    <w:rsid w:val="009A231C"/>
    <w:rsid w:val="009A236A"/>
    <w:rsid w:val="009A2AEB"/>
    <w:rsid w:val="009A2F84"/>
    <w:rsid w:val="009A300C"/>
    <w:rsid w:val="009A3548"/>
    <w:rsid w:val="009A4183"/>
    <w:rsid w:val="009A4356"/>
    <w:rsid w:val="009A4877"/>
    <w:rsid w:val="009A5756"/>
    <w:rsid w:val="009A6A85"/>
    <w:rsid w:val="009B04FB"/>
    <w:rsid w:val="009B061A"/>
    <w:rsid w:val="009B0C2E"/>
    <w:rsid w:val="009B4A92"/>
    <w:rsid w:val="009B4AF8"/>
    <w:rsid w:val="009B6388"/>
    <w:rsid w:val="009B75A0"/>
    <w:rsid w:val="009B7E84"/>
    <w:rsid w:val="009C241F"/>
    <w:rsid w:val="009C2728"/>
    <w:rsid w:val="009C3F25"/>
    <w:rsid w:val="009C3F2B"/>
    <w:rsid w:val="009C3F4F"/>
    <w:rsid w:val="009C4C73"/>
    <w:rsid w:val="009C51FC"/>
    <w:rsid w:val="009C5E69"/>
    <w:rsid w:val="009C616A"/>
    <w:rsid w:val="009C7B54"/>
    <w:rsid w:val="009D17E8"/>
    <w:rsid w:val="009D1D8C"/>
    <w:rsid w:val="009D4120"/>
    <w:rsid w:val="009D4C60"/>
    <w:rsid w:val="009D4E7C"/>
    <w:rsid w:val="009D551D"/>
    <w:rsid w:val="009D5CA4"/>
    <w:rsid w:val="009D630A"/>
    <w:rsid w:val="009D6EA7"/>
    <w:rsid w:val="009E0478"/>
    <w:rsid w:val="009E137A"/>
    <w:rsid w:val="009E166A"/>
    <w:rsid w:val="009E1789"/>
    <w:rsid w:val="009E1B32"/>
    <w:rsid w:val="009E230E"/>
    <w:rsid w:val="009E2A66"/>
    <w:rsid w:val="009E2B09"/>
    <w:rsid w:val="009E386D"/>
    <w:rsid w:val="009E5385"/>
    <w:rsid w:val="009E5417"/>
    <w:rsid w:val="009E581E"/>
    <w:rsid w:val="009E5B26"/>
    <w:rsid w:val="009E6F28"/>
    <w:rsid w:val="009E7083"/>
    <w:rsid w:val="009E7758"/>
    <w:rsid w:val="009E7AA4"/>
    <w:rsid w:val="009F0CA9"/>
    <w:rsid w:val="009F236A"/>
    <w:rsid w:val="009F238D"/>
    <w:rsid w:val="009F34F1"/>
    <w:rsid w:val="009F3E4A"/>
    <w:rsid w:val="009F4693"/>
    <w:rsid w:val="009F4C89"/>
    <w:rsid w:val="009F5527"/>
    <w:rsid w:val="009F59DA"/>
    <w:rsid w:val="00A00C64"/>
    <w:rsid w:val="00A02763"/>
    <w:rsid w:val="00A0311E"/>
    <w:rsid w:val="00A036F6"/>
    <w:rsid w:val="00A038A9"/>
    <w:rsid w:val="00A03D69"/>
    <w:rsid w:val="00A043CC"/>
    <w:rsid w:val="00A045F5"/>
    <w:rsid w:val="00A04D0E"/>
    <w:rsid w:val="00A052B5"/>
    <w:rsid w:val="00A058B6"/>
    <w:rsid w:val="00A06784"/>
    <w:rsid w:val="00A07C4E"/>
    <w:rsid w:val="00A07CB8"/>
    <w:rsid w:val="00A07D5B"/>
    <w:rsid w:val="00A11CAF"/>
    <w:rsid w:val="00A12663"/>
    <w:rsid w:val="00A12995"/>
    <w:rsid w:val="00A12EE0"/>
    <w:rsid w:val="00A132CB"/>
    <w:rsid w:val="00A133D8"/>
    <w:rsid w:val="00A13846"/>
    <w:rsid w:val="00A13CC7"/>
    <w:rsid w:val="00A14731"/>
    <w:rsid w:val="00A1496F"/>
    <w:rsid w:val="00A14C99"/>
    <w:rsid w:val="00A1604B"/>
    <w:rsid w:val="00A168C3"/>
    <w:rsid w:val="00A16AE4"/>
    <w:rsid w:val="00A17151"/>
    <w:rsid w:val="00A1744B"/>
    <w:rsid w:val="00A20385"/>
    <w:rsid w:val="00A20DC2"/>
    <w:rsid w:val="00A2348A"/>
    <w:rsid w:val="00A2556E"/>
    <w:rsid w:val="00A255F7"/>
    <w:rsid w:val="00A25AE3"/>
    <w:rsid w:val="00A261EF"/>
    <w:rsid w:val="00A26AE6"/>
    <w:rsid w:val="00A2795C"/>
    <w:rsid w:val="00A32D37"/>
    <w:rsid w:val="00A32E4A"/>
    <w:rsid w:val="00A338AE"/>
    <w:rsid w:val="00A34CEF"/>
    <w:rsid w:val="00A36B74"/>
    <w:rsid w:val="00A37002"/>
    <w:rsid w:val="00A37BA8"/>
    <w:rsid w:val="00A37D4E"/>
    <w:rsid w:val="00A40162"/>
    <w:rsid w:val="00A4047F"/>
    <w:rsid w:val="00A405A7"/>
    <w:rsid w:val="00A40C0F"/>
    <w:rsid w:val="00A40C77"/>
    <w:rsid w:val="00A413FA"/>
    <w:rsid w:val="00A42BDF"/>
    <w:rsid w:val="00A446FF"/>
    <w:rsid w:val="00A450B0"/>
    <w:rsid w:val="00A46663"/>
    <w:rsid w:val="00A47F00"/>
    <w:rsid w:val="00A5082B"/>
    <w:rsid w:val="00A51987"/>
    <w:rsid w:val="00A51D0F"/>
    <w:rsid w:val="00A529D5"/>
    <w:rsid w:val="00A5461F"/>
    <w:rsid w:val="00A54FFC"/>
    <w:rsid w:val="00A5624E"/>
    <w:rsid w:val="00A5799B"/>
    <w:rsid w:val="00A57A1C"/>
    <w:rsid w:val="00A57F4F"/>
    <w:rsid w:val="00A61B53"/>
    <w:rsid w:val="00A61FB9"/>
    <w:rsid w:val="00A6248B"/>
    <w:rsid w:val="00A64001"/>
    <w:rsid w:val="00A64539"/>
    <w:rsid w:val="00A65807"/>
    <w:rsid w:val="00A66A8B"/>
    <w:rsid w:val="00A66C27"/>
    <w:rsid w:val="00A66E58"/>
    <w:rsid w:val="00A676C6"/>
    <w:rsid w:val="00A67D4F"/>
    <w:rsid w:val="00A67F93"/>
    <w:rsid w:val="00A7014D"/>
    <w:rsid w:val="00A7251A"/>
    <w:rsid w:val="00A73A37"/>
    <w:rsid w:val="00A73BC5"/>
    <w:rsid w:val="00A745A9"/>
    <w:rsid w:val="00A75846"/>
    <w:rsid w:val="00A76E11"/>
    <w:rsid w:val="00A8065C"/>
    <w:rsid w:val="00A8169A"/>
    <w:rsid w:val="00A828A3"/>
    <w:rsid w:val="00A82A0C"/>
    <w:rsid w:val="00A82B8F"/>
    <w:rsid w:val="00A82C09"/>
    <w:rsid w:val="00A83FD1"/>
    <w:rsid w:val="00A85EBA"/>
    <w:rsid w:val="00A86E96"/>
    <w:rsid w:val="00A875DF"/>
    <w:rsid w:val="00A909B5"/>
    <w:rsid w:val="00A91061"/>
    <w:rsid w:val="00A91828"/>
    <w:rsid w:val="00A91CE9"/>
    <w:rsid w:val="00A91F42"/>
    <w:rsid w:val="00A96457"/>
    <w:rsid w:val="00A96515"/>
    <w:rsid w:val="00A9670D"/>
    <w:rsid w:val="00A97117"/>
    <w:rsid w:val="00A97524"/>
    <w:rsid w:val="00A977FD"/>
    <w:rsid w:val="00A97995"/>
    <w:rsid w:val="00A97C7C"/>
    <w:rsid w:val="00AA068A"/>
    <w:rsid w:val="00AA0FC9"/>
    <w:rsid w:val="00AA37DB"/>
    <w:rsid w:val="00AA3F88"/>
    <w:rsid w:val="00AA4540"/>
    <w:rsid w:val="00AA547F"/>
    <w:rsid w:val="00AA6A27"/>
    <w:rsid w:val="00AA76AB"/>
    <w:rsid w:val="00AB0E67"/>
    <w:rsid w:val="00AB29B9"/>
    <w:rsid w:val="00AB2DDE"/>
    <w:rsid w:val="00AB3042"/>
    <w:rsid w:val="00AB373B"/>
    <w:rsid w:val="00AB37C6"/>
    <w:rsid w:val="00AB467C"/>
    <w:rsid w:val="00AB4EFA"/>
    <w:rsid w:val="00AB6A71"/>
    <w:rsid w:val="00AB6FB0"/>
    <w:rsid w:val="00AB76F0"/>
    <w:rsid w:val="00AB78C4"/>
    <w:rsid w:val="00AB79E1"/>
    <w:rsid w:val="00AC04DA"/>
    <w:rsid w:val="00AC1AE3"/>
    <w:rsid w:val="00AC5094"/>
    <w:rsid w:val="00AC577F"/>
    <w:rsid w:val="00AC5E88"/>
    <w:rsid w:val="00AC7384"/>
    <w:rsid w:val="00AC74A4"/>
    <w:rsid w:val="00AC7584"/>
    <w:rsid w:val="00AC78C2"/>
    <w:rsid w:val="00AC7B0B"/>
    <w:rsid w:val="00AD0CD3"/>
    <w:rsid w:val="00AD10EA"/>
    <w:rsid w:val="00AD1682"/>
    <w:rsid w:val="00AD17C1"/>
    <w:rsid w:val="00AD1954"/>
    <w:rsid w:val="00AD2517"/>
    <w:rsid w:val="00AD49BC"/>
    <w:rsid w:val="00AD597C"/>
    <w:rsid w:val="00AE0032"/>
    <w:rsid w:val="00AE0A65"/>
    <w:rsid w:val="00AE0FB6"/>
    <w:rsid w:val="00AE2149"/>
    <w:rsid w:val="00AE3E60"/>
    <w:rsid w:val="00AE4077"/>
    <w:rsid w:val="00AE4555"/>
    <w:rsid w:val="00AE552D"/>
    <w:rsid w:val="00AE6656"/>
    <w:rsid w:val="00AF06A9"/>
    <w:rsid w:val="00AF0FBE"/>
    <w:rsid w:val="00AF279A"/>
    <w:rsid w:val="00AF369D"/>
    <w:rsid w:val="00AF5445"/>
    <w:rsid w:val="00AF57F5"/>
    <w:rsid w:val="00AF6869"/>
    <w:rsid w:val="00AF776E"/>
    <w:rsid w:val="00AF7B5B"/>
    <w:rsid w:val="00B00B4E"/>
    <w:rsid w:val="00B012C9"/>
    <w:rsid w:val="00B0251B"/>
    <w:rsid w:val="00B030A7"/>
    <w:rsid w:val="00B0373B"/>
    <w:rsid w:val="00B047D4"/>
    <w:rsid w:val="00B05011"/>
    <w:rsid w:val="00B060DB"/>
    <w:rsid w:val="00B07238"/>
    <w:rsid w:val="00B10EAB"/>
    <w:rsid w:val="00B11A81"/>
    <w:rsid w:val="00B130DB"/>
    <w:rsid w:val="00B13B2B"/>
    <w:rsid w:val="00B1415D"/>
    <w:rsid w:val="00B1543C"/>
    <w:rsid w:val="00B15E2F"/>
    <w:rsid w:val="00B1661E"/>
    <w:rsid w:val="00B174DA"/>
    <w:rsid w:val="00B175E4"/>
    <w:rsid w:val="00B203E6"/>
    <w:rsid w:val="00B2082F"/>
    <w:rsid w:val="00B20F4D"/>
    <w:rsid w:val="00B20F6D"/>
    <w:rsid w:val="00B21402"/>
    <w:rsid w:val="00B22551"/>
    <w:rsid w:val="00B237D4"/>
    <w:rsid w:val="00B24E84"/>
    <w:rsid w:val="00B2500D"/>
    <w:rsid w:val="00B25626"/>
    <w:rsid w:val="00B25D1C"/>
    <w:rsid w:val="00B260A9"/>
    <w:rsid w:val="00B272C7"/>
    <w:rsid w:val="00B279EF"/>
    <w:rsid w:val="00B312F3"/>
    <w:rsid w:val="00B31D1C"/>
    <w:rsid w:val="00B35F33"/>
    <w:rsid w:val="00B37112"/>
    <w:rsid w:val="00B3724D"/>
    <w:rsid w:val="00B400C2"/>
    <w:rsid w:val="00B40F87"/>
    <w:rsid w:val="00B41078"/>
    <w:rsid w:val="00B413B5"/>
    <w:rsid w:val="00B4284A"/>
    <w:rsid w:val="00B42D78"/>
    <w:rsid w:val="00B42E18"/>
    <w:rsid w:val="00B4372F"/>
    <w:rsid w:val="00B45893"/>
    <w:rsid w:val="00B45E60"/>
    <w:rsid w:val="00B45EE4"/>
    <w:rsid w:val="00B4689D"/>
    <w:rsid w:val="00B513BE"/>
    <w:rsid w:val="00B51680"/>
    <w:rsid w:val="00B51851"/>
    <w:rsid w:val="00B51B73"/>
    <w:rsid w:val="00B53A60"/>
    <w:rsid w:val="00B543EA"/>
    <w:rsid w:val="00B5541F"/>
    <w:rsid w:val="00B562FB"/>
    <w:rsid w:val="00B563A9"/>
    <w:rsid w:val="00B56D9A"/>
    <w:rsid w:val="00B57344"/>
    <w:rsid w:val="00B57CA7"/>
    <w:rsid w:val="00B601C6"/>
    <w:rsid w:val="00B60EF4"/>
    <w:rsid w:val="00B611A8"/>
    <w:rsid w:val="00B62C10"/>
    <w:rsid w:val="00B63727"/>
    <w:rsid w:val="00B644AC"/>
    <w:rsid w:val="00B645F9"/>
    <w:rsid w:val="00B70469"/>
    <w:rsid w:val="00B70CEE"/>
    <w:rsid w:val="00B71805"/>
    <w:rsid w:val="00B719D4"/>
    <w:rsid w:val="00B71AEE"/>
    <w:rsid w:val="00B71EEA"/>
    <w:rsid w:val="00B72041"/>
    <w:rsid w:val="00B72241"/>
    <w:rsid w:val="00B726FC"/>
    <w:rsid w:val="00B74B73"/>
    <w:rsid w:val="00B758E3"/>
    <w:rsid w:val="00B75DA4"/>
    <w:rsid w:val="00B76A3F"/>
    <w:rsid w:val="00B76ADC"/>
    <w:rsid w:val="00B76BBB"/>
    <w:rsid w:val="00B76F6E"/>
    <w:rsid w:val="00B77A1B"/>
    <w:rsid w:val="00B77DA7"/>
    <w:rsid w:val="00B800D9"/>
    <w:rsid w:val="00B8012C"/>
    <w:rsid w:val="00B8089B"/>
    <w:rsid w:val="00B812ED"/>
    <w:rsid w:val="00B816A1"/>
    <w:rsid w:val="00B8286E"/>
    <w:rsid w:val="00B8287B"/>
    <w:rsid w:val="00B82970"/>
    <w:rsid w:val="00B8342E"/>
    <w:rsid w:val="00B836CD"/>
    <w:rsid w:val="00B84AE9"/>
    <w:rsid w:val="00B85428"/>
    <w:rsid w:val="00B86549"/>
    <w:rsid w:val="00B866FF"/>
    <w:rsid w:val="00B87EDF"/>
    <w:rsid w:val="00B90320"/>
    <w:rsid w:val="00B90A26"/>
    <w:rsid w:val="00B910B6"/>
    <w:rsid w:val="00B91674"/>
    <w:rsid w:val="00B935D5"/>
    <w:rsid w:val="00B93A39"/>
    <w:rsid w:val="00B93BB0"/>
    <w:rsid w:val="00B96C96"/>
    <w:rsid w:val="00B973D9"/>
    <w:rsid w:val="00BA1F42"/>
    <w:rsid w:val="00BA26F0"/>
    <w:rsid w:val="00BA52EA"/>
    <w:rsid w:val="00BA5C50"/>
    <w:rsid w:val="00BA662F"/>
    <w:rsid w:val="00BA69AF"/>
    <w:rsid w:val="00BA7A69"/>
    <w:rsid w:val="00BB0036"/>
    <w:rsid w:val="00BB0FDC"/>
    <w:rsid w:val="00BB12BA"/>
    <w:rsid w:val="00BB197A"/>
    <w:rsid w:val="00BB5225"/>
    <w:rsid w:val="00BB54A8"/>
    <w:rsid w:val="00BB55BE"/>
    <w:rsid w:val="00BB7D4D"/>
    <w:rsid w:val="00BB7F2D"/>
    <w:rsid w:val="00BC202B"/>
    <w:rsid w:val="00BC2140"/>
    <w:rsid w:val="00BC2264"/>
    <w:rsid w:val="00BC26DE"/>
    <w:rsid w:val="00BC2EA2"/>
    <w:rsid w:val="00BC4A00"/>
    <w:rsid w:val="00BC4A72"/>
    <w:rsid w:val="00BC507F"/>
    <w:rsid w:val="00BC58AA"/>
    <w:rsid w:val="00BC5BD3"/>
    <w:rsid w:val="00BC618E"/>
    <w:rsid w:val="00BC7555"/>
    <w:rsid w:val="00BC78FA"/>
    <w:rsid w:val="00BC7C7B"/>
    <w:rsid w:val="00BC7E4F"/>
    <w:rsid w:val="00BD0DC1"/>
    <w:rsid w:val="00BD18CC"/>
    <w:rsid w:val="00BD53EE"/>
    <w:rsid w:val="00BD7E07"/>
    <w:rsid w:val="00BE063E"/>
    <w:rsid w:val="00BE0C27"/>
    <w:rsid w:val="00BE1CEE"/>
    <w:rsid w:val="00BE2C82"/>
    <w:rsid w:val="00BE2F0E"/>
    <w:rsid w:val="00BE316E"/>
    <w:rsid w:val="00BE5242"/>
    <w:rsid w:val="00BE61B8"/>
    <w:rsid w:val="00BE6923"/>
    <w:rsid w:val="00BE6FA6"/>
    <w:rsid w:val="00BE76AD"/>
    <w:rsid w:val="00BE7E83"/>
    <w:rsid w:val="00BF13C5"/>
    <w:rsid w:val="00BF17B2"/>
    <w:rsid w:val="00BF241F"/>
    <w:rsid w:val="00BF2480"/>
    <w:rsid w:val="00BF4385"/>
    <w:rsid w:val="00BF4732"/>
    <w:rsid w:val="00BF4B37"/>
    <w:rsid w:val="00BF6AA8"/>
    <w:rsid w:val="00BF6BC6"/>
    <w:rsid w:val="00BF6E84"/>
    <w:rsid w:val="00BF72D4"/>
    <w:rsid w:val="00BF7743"/>
    <w:rsid w:val="00BF7C54"/>
    <w:rsid w:val="00C0029D"/>
    <w:rsid w:val="00C006B3"/>
    <w:rsid w:val="00C00A67"/>
    <w:rsid w:val="00C010B4"/>
    <w:rsid w:val="00C025F5"/>
    <w:rsid w:val="00C03938"/>
    <w:rsid w:val="00C0516E"/>
    <w:rsid w:val="00C052F7"/>
    <w:rsid w:val="00C054C1"/>
    <w:rsid w:val="00C056DB"/>
    <w:rsid w:val="00C0622A"/>
    <w:rsid w:val="00C06FE4"/>
    <w:rsid w:val="00C07222"/>
    <w:rsid w:val="00C07D3A"/>
    <w:rsid w:val="00C11925"/>
    <w:rsid w:val="00C14ECB"/>
    <w:rsid w:val="00C15424"/>
    <w:rsid w:val="00C16954"/>
    <w:rsid w:val="00C16BBB"/>
    <w:rsid w:val="00C16DC8"/>
    <w:rsid w:val="00C17CEA"/>
    <w:rsid w:val="00C20A20"/>
    <w:rsid w:val="00C20B10"/>
    <w:rsid w:val="00C20FF8"/>
    <w:rsid w:val="00C21AC1"/>
    <w:rsid w:val="00C23A8F"/>
    <w:rsid w:val="00C23A90"/>
    <w:rsid w:val="00C24279"/>
    <w:rsid w:val="00C242A5"/>
    <w:rsid w:val="00C24C82"/>
    <w:rsid w:val="00C25A66"/>
    <w:rsid w:val="00C25EA6"/>
    <w:rsid w:val="00C26B8B"/>
    <w:rsid w:val="00C303CB"/>
    <w:rsid w:val="00C3315E"/>
    <w:rsid w:val="00C345C4"/>
    <w:rsid w:val="00C3478E"/>
    <w:rsid w:val="00C34BD1"/>
    <w:rsid w:val="00C3589B"/>
    <w:rsid w:val="00C358FD"/>
    <w:rsid w:val="00C36C4B"/>
    <w:rsid w:val="00C373D5"/>
    <w:rsid w:val="00C40BDB"/>
    <w:rsid w:val="00C40E88"/>
    <w:rsid w:val="00C42B6F"/>
    <w:rsid w:val="00C434C4"/>
    <w:rsid w:val="00C4532C"/>
    <w:rsid w:val="00C46607"/>
    <w:rsid w:val="00C4693C"/>
    <w:rsid w:val="00C50587"/>
    <w:rsid w:val="00C52981"/>
    <w:rsid w:val="00C53435"/>
    <w:rsid w:val="00C538F4"/>
    <w:rsid w:val="00C54A88"/>
    <w:rsid w:val="00C54BEE"/>
    <w:rsid w:val="00C55DFD"/>
    <w:rsid w:val="00C55EA2"/>
    <w:rsid w:val="00C57669"/>
    <w:rsid w:val="00C5777E"/>
    <w:rsid w:val="00C578BD"/>
    <w:rsid w:val="00C57B98"/>
    <w:rsid w:val="00C60158"/>
    <w:rsid w:val="00C60FD4"/>
    <w:rsid w:val="00C6117D"/>
    <w:rsid w:val="00C611DF"/>
    <w:rsid w:val="00C622AE"/>
    <w:rsid w:val="00C62D40"/>
    <w:rsid w:val="00C63BD0"/>
    <w:rsid w:val="00C6446A"/>
    <w:rsid w:val="00C65EFE"/>
    <w:rsid w:val="00C67C73"/>
    <w:rsid w:val="00C67D5F"/>
    <w:rsid w:val="00C71ECF"/>
    <w:rsid w:val="00C73C3D"/>
    <w:rsid w:val="00C74CD9"/>
    <w:rsid w:val="00C74EC8"/>
    <w:rsid w:val="00C7519A"/>
    <w:rsid w:val="00C75252"/>
    <w:rsid w:val="00C75C96"/>
    <w:rsid w:val="00C760BD"/>
    <w:rsid w:val="00C7668F"/>
    <w:rsid w:val="00C77356"/>
    <w:rsid w:val="00C7759F"/>
    <w:rsid w:val="00C779FD"/>
    <w:rsid w:val="00C77AEF"/>
    <w:rsid w:val="00C81103"/>
    <w:rsid w:val="00C814E2"/>
    <w:rsid w:val="00C824D0"/>
    <w:rsid w:val="00C829FD"/>
    <w:rsid w:val="00C83373"/>
    <w:rsid w:val="00C84B25"/>
    <w:rsid w:val="00C87408"/>
    <w:rsid w:val="00C8774C"/>
    <w:rsid w:val="00C87F12"/>
    <w:rsid w:val="00C9015A"/>
    <w:rsid w:val="00C90270"/>
    <w:rsid w:val="00C90357"/>
    <w:rsid w:val="00C90558"/>
    <w:rsid w:val="00C92C1F"/>
    <w:rsid w:val="00C93545"/>
    <w:rsid w:val="00C93DDA"/>
    <w:rsid w:val="00C94106"/>
    <w:rsid w:val="00C94952"/>
    <w:rsid w:val="00C95976"/>
    <w:rsid w:val="00C95D70"/>
    <w:rsid w:val="00C96716"/>
    <w:rsid w:val="00C96A38"/>
    <w:rsid w:val="00C975F9"/>
    <w:rsid w:val="00C97809"/>
    <w:rsid w:val="00CA1158"/>
    <w:rsid w:val="00CA1D14"/>
    <w:rsid w:val="00CA2EA3"/>
    <w:rsid w:val="00CA3383"/>
    <w:rsid w:val="00CA4C93"/>
    <w:rsid w:val="00CA4E23"/>
    <w:rsid w:val="00CA5113"/>
    <w:rsid w:val="00CA55ED"/>
    <w:rsid w:val="00CA59AD"/>
    <w:rsid w:val="00CA7398"/>
    <w:rsid w:val="00CB0298"/>
    <w:rsid w:val="00CB08AD"/>
    <w:rsid w:val="00CB1239"/>
    <w:rsid w:val="00CB193C"/>
    <w:rsid w:val="00CB22AD"/>
    <w:rsid w:val="00CB25C5"/>
    <w:rsid w:val="00CB4957"/>
    <w:rsid w:val="00CB4F43"/>
    <w:rsid w:val="00CB535F"/>
    <w:rsid w:val="00CB6403"/>
    <w:rsid w:val="00CB73B2"/>
    <w:rsid w:val="00CC059C"/>
    <w:rsid w:val="00CC0DC1"/>
    <w:rsid w:val="00CC1F02"/>
    <w:rsid w:val="00CC206C"/>
    <w:rsid w:val="00CC3075"/>
    <w:rsid w:val="00CC3CC0"/>
    <w:rsid w:val="00CC430E"/>
    <w:rsid w:val="00CC4356"/>
    <w:rsid w:val="00CC46AA"/>
    <w:rsid w:val="00CC4E2B"/>
    <w:rsid w:val="00CC5725"/>
    <w:rsid w:val="00CC7BF1"/>
    <w:rsid w:val="00CD04E4"/>
    <w:rsid w:val="00CD0A4D"/>
    <w:rsid w:val="00CD2BEC"/>
    <w:rsid w:val="00CD30D4"/>
    <w:rsid w:val="00CD34AA"/>
    <w:rsid w:val="00CD49D6"/>
    <w:rsid w:val="00CD5401"/>
    <w:rsid w:val="00CD58B5"/>
    <w:rsid w:val="00CD6785"/>
    <w:rsid w:val="00CD70BD"/>
    <w:rsid w:val="00CD767A"/>
    <w:rsid w:val="00CD783B"/>
    <w:rsid w:val="00CD78D1"/>
    <w:rsid w:val="00CD7C1D"/>
    <w:rsid w:val="00CE244E"/>
    <w:rsid w:val="00CE2A44"/>
    <w:rsid w:val="00CE32A6"/>
    <w:rsid w:val="00CE3AA4"/>
    <w:rsid w:val="00CE43B4"/>
    <w:rsid w:val="00CE4ADD"/>
    <w:rsid w:val="00CE5E82"/>
    <w:rsid w:val="00CE6ECC"/>
    <w:rsid w:val="00CE6FAD"/>
    <w:rsid w:val="00CE774C"/>
    <w:rsid w:val="00CF0AAE"/>
    <w:rsid w:val="00CF0C91"/>
    <w:rsid w:val="00CF0FB3"/>
    <w:rsid w:val="00CF3CA9"/>
    <w:rsid w:val="00CF41FC"/>
    <w:rsid w:val="00CF5038"/>
    <w:rsid w:val="00CF6102"/>
    <w:rsid w:val="00CF6144"/>
    <w:rsid w:val="00CF6923"/>
    <w:rsid w:val="00CF6B0D"/>
    <w:rsid w:val="00CF6CE6"/>
    <w:rsid w:val="00CF6D7C"/>
    <w:rsid w:val="00CF7B10"/>
    <w:rsid w:val="00D00B67"/>
    <w:rsid w:val="00D04040"/>
    <w:rsid w:val="00D046A6"/>
    <w:rsid w:val="00D049E7"/>
    <w:rsid w:val="00D04B72"/>
    <w:rsid w:val="00D052C1"/>
    <w:rsid w:val="00D05F7D"/>
    <w:rsid w:val="00D065D1"/>
    <w:rsid w:val="00D06C2F"/>
    <w:rsid w:val="00D078A7"/>
    <w:rsid w:val="00D11096"/>
    <w:rsid w:val="00D1126F"/>
    <w:rsid w:val="00D115EA"/>
    <w:rsid w:val="00D13178"/>
    <w:rsid w:val="00D15222"/>
    <w:rsid w:val="00D155E0"/>
    <w:rsid w:val="00D15AE8"/>
    <w:rsid w:val="00D15E27"/>
    <w:rsid w:val="00D16236"/>
    <w:rsid w:val="00D162CB"/>
    <w:rsid w:val="00D17316"/>
    <w:rsid w:val="00D1798B"/>
    <w:rsid w:val="00D20571"/>
    <w:rsid w:val="00D2070C"/>
    <w:rsid w:val="00D22A38"/>
    <w:rsid w:val="00D2500A"/>
    <w:rsid w:val="00D25B07"/>
    <w:rsid w:val="00D2771F"/>
    <w:rsid w:val="00D303E2"/>
    <w:rsid w:val="00D30E1B"/>
    <w:rsid w:val="00D31A2B"/>
    <w:rsid w:val="00D32EB4"/>
    <w:rsid w:val="00D36D83"/>
    <w:rsid w:val="00D3786D"/>
    <w:rsid w:val="00D37DE0"/>
    <w:rsid w:val="00D403B4"/>
    <w:rsid w:val="00D416A6"/>
    <w:rsid w:val="00D41B3A"/>
    <w:rsid w:val="00D44A0E"/>
    <w:rsid w:val="00D45E04"/>
    <w:rsid w:val="00D46634"/>
    <w:rsid w:val="00D47611"/>
    <w:rsid w:val="00D501D2"/>
    <w:rsid w:val="00D503CF"/>
    <w:rsid w:val="00D51A78"/>
    <w:rsid w:val="00D51D5C"/>
    <w:rsid w:val="00D51FF8"/>
    <w:rsid w:val="00D524B0"/>
    <w:rsid w:val="00D52D42"/>
    <w:rsid w:val="00D531A2"/>
    <w:rsid w:val="00D53B10"/>
    <w:rsid w:val="00D53C3F"/>
    <w:rsid w:val="00D54D93"/>
    <w:rsid w:val="00D55675"/>
    <w:rsid w:val="00D61A74"/>
    <w:rsid w:val="00D629CA"/>
    <w:rsid w:val="00D62EB1"/>
    <w:rsid w:val="00D631B3"/>
    <w:rsid w:val="00D63BF1"/>
    <w:rsid w:val="00D63CAF"/>
    <w:rsid w:val="00D644A4"/>
    <w:rsid w:val="00D65D71"/>
    <w:rsid w:val="00D66652"/>
    <w:rsid w:val="00D669D6"/>
    <w:rsid w:val="00D66BCF"/>
    <w:rsid w:val="00D67E1D"/>
    <w:rsid w:val="00D70600"/>
    <w:rsid w:val="00D70CFA"/>
    <w:rsid w:val="00D71BCF"/>
    <w:rsid w:val="00D71D47"/>
    <w:rsid w:val="00D72047"/>
    <w:rsid w:val="00D73156"/>
    <w:rsid w:val="00D73F0B"/>
    <w:rsid w:val="00D74EA7"/>
    <w:rsid w:val="00D772F5"/>
    <w:rsid w:val="00D8025C"/>
    <w:rsid w:val="00D8327F"/>
    <w:rsid w:val="00D8369E"/>
    <w:rsid w:val="00D8491C"/>
    <w:rsid w:val="00D85E5C"/>
    <w:rsid w:val="00D86519"/>
    <w:rsid w:val="00D86AD9"/>
    <w:rsid w:val="00D8772B"/>
    <w:rsid w:val="00D87A7E"/>
    <w:rsid w:val="00D87A87"/>
    <w:rsid w:val="00D90200"/>
    <w:rsid w:val="00D914E8"/>
    <w:rsid w:val="00D916B8"/>
    <w:rsid w:val="00D916D4"/>
    <w:rsid w:val="00D91F89"/>
    <w:rsid w:val="00D9331B"/>
    <w:rsid w:val="00D9364A"/>
    <w:rsid w:val="00D945E6"/>
    <w:rsid w:val="00D95681"/>
    <w:rsid w:val="00D9654D"/>
    <w:rsid w:val="00D9665F"/>
    <w:rsid w:val="00D96A35"/>
    <w:rsid w:val="00D97A02"/>
    <w:rsid w:val="00DA02F5"/>
    <w:rsid w:val="00DA1F3E"/>
    <w:rsid w:val="00DA22B6"/>
    <w:rsid w:val="00DA344B"/>
    <w:rsid w:val="00DA34CE"/>
    <w:rsid w:val="00DA3F28"/>
    <w:rsid w:val="00DA51BA"/>
    <w:rsid w:val="00DA5860"/>
    <w:rsid w:val="00DA591E"/>
    <w:rsid w:val="00DA619A"/>
    <w:rsid w:val="00DA6D93"/>
    <w:rsid w:val="00DB050C"/>
    <w:rsid w:val="00DB09BB"/>
    <w:rsid w:val="00DB1544"/>
    <w:rsid w:val="00DB220F"/>
    <w:rsid w:val="00DB3443"/>
    <w:rsid w:val="00DB4421"/>
    <w:rsid w:val="00DB4C04"/>
    <w:rsid w:val="00DB56C0"/>
    <w:rsid w:val="00DC0030"/>
    <w:rsid w:val="00DC024C"/>
    <w:rsid w:val="00DC0410"/>
    <w:rsid w:val="00DC1237"/>
    <w:rsid w:val="00DC1D56"/>
    <w:rsid w:val="00DC1D95"/>
    <w:rsid w:val="00DC31C3"/>
    <w:rsid w:val="00DC338D"/>
    <w:rsid w:val="00DC36C4"/>
    <w:rsid w:val="00DC5B75"/>
    <w:rsid w:val="00DC5ED3"/>
    <w:rsid w:val="00DC6DDD"/>
    <w:rsid w:val="00DC7020"/>
    <w:rsid w:val="00DC7ADF"/>
    <w:rsid w:val="00DC7C5A"/>
    <w:rsid w:val="00DC7EBA"/>
    <w:rsid w:val="00DD0459"/>
    <w:rsid w:val="00DD0775"/>
    <w:rsid w:val="00DD0A73"/>
    <w:rsid w:val="00DD120B"/>
    <w:rsid w:val="00DD1BDB"/>
    <w:rsid w:val="00DD1D67"/>
    <w:rsid w:val="00DD245B"/>
    <w:rsid w:val="00DD4086"/>
    <w:rsid w:val="00DD40F8"/>
    <w:rsid w:val="00DD60F9"/>
    <w:rsid w:val="00DE0A5D"/>
    <w:rsid w:val="00DE1E17"/>
    <w:rsid w:val="00DE2202"/>
    <w:rsid w:val="00DE2E43"/>
    <w:rsid w:val="00DE3EF7"/>
    <w:rsid w:val="00DE3F98"/>
    <w:rsid w:val="00DE40D7"/>
    <w:rsid w:val="00DE77CC"/>
    <w:rsid w:val="00DE7F32"/>
    <w:rsid w:val="00DF124B"/>
    <w:rsid w:val="00DF140B"/>
    <w:rsid w:val="00DF19E7"/>
    <w:rsid w:val="00DF2859"/>
    <w:rsid w:val="00DF28A8"/>
    <w:rsid w:val="00DF4AA1"/>
    <w:rsid w:val="00DF5194"/>
    <w:rsid w:val="00DF53A8"/>
    <w:rsid w:val="00DF57FC"/>
    <w:rsid w:val="00DF7417"/>
    <w:rsid w:val="00DF7859"/>
    <w:rsid w:val="00E004AA"/>
    <w:rsid w:val="00E01724"/>
    <w:rsid w:val="00E03FD1"/>
    <w:rsid w:val="00E05DC6"/>
    <w:rsid w:val="00E06D93"/>
    <w:rsid w:val="00E06EC2"/>
    <w:rsid w:val="00E07E67"/>
    <w:rsid w:val="00E1055B"/>
    <w:rsid w:val="00E11B19"/>
    <w:rsid w:val="00E136EC"/>
    <w:rsid w:val="00E142AA"/>
    <w:rsid w:val="00E14547"/>
    <w:rsid w:val="00E14AB3"/>
    <w:rsid w:val="00E15CA0"/>
    <w:rsid w:val="00E16326"/>
    <w:rsid w:val="00E16E33"/>
    <w:rsid w:val="00E17B1D"/>
    <w:rsid w:val="00E2082D"/>
    <w:rsid w:val="00E20B08"/>
    <w:rsid w:val="00E21A11"/>
    <w:rsid w:val="00E21F4E"/>
    <w:rsid w:val="00E22396"/>
    <w:rsid w:val="00E22675"/>
    <w:rsid w:val="00E22FD8"/>
    <w:rsid w:val="00E23EC8"/>
    <w:rsid w:val="00E24E13"/>
    <w:rsid w:val="00E2532A"/>
    <w:rsid w:val="00E25790"/>
    <w:rsid w:val="00E267F8"/>
    <w:rsid w:val="00E30ECC"/>
    <w:rsid w:val="00E30F21"/>
    <w:rsid w:val="00E3167C"/>
    <w:rsid w:val="00E31B0F"/>
    <w:rsid w:val="00E33658"/>
    <w:rsid w:val="00E33829"/>
    <w:rsid w:val="00E33CF0"/>
    <w:rsid w:val="00E346AA"/>
    <w:rsid w:val="00E34960"/>
    <w:rsid w:val="00E34C6F"/>
    <w:rsid w:val="00E358F5"/>
    <w:rsid w:val="00E35E61"/>
    <w:rsid w:val="00E36068"/>
    <w:rsid w:val="00E362C2"/>
    <w:rsid w:val="00E37C80"/>
    <w:rsid w:val="00E416D0"/>
    <w:rsid w:val="00E423BE"/>
    <w:rsid w:val="00E42D1A"/>
    <w:rsid w:val="00E44DE0"/>
    <w:rsid w:val="00E45290"/>
    <w:rsid w:val="00E45FCC"/>
    <w:rsid w:val="00E46A10"/>
    <w:rsid w:val="00E47028"/>
    <w:rsid w:val="00E4715E"/>
    <w:rsid w:val="00E473DE"/>
    <w:rsid w:val="00E47E93"/>
    <w:rsid w:val="00E506F2"/>
    <w:rsid w:val="00E520A0"/>
    <w:rsid w:val="00E52106"/>
    <w:rsid w:val="00E52DA7"/>
    <w:rsid w:val="00E53E92"/>
    <w:rsid w:val="00E55D90"/>
    <w:rsid w:val="00E55E11"/>
    <w:rsid w:val="00E5724B"/>
    <w:rsid w:val="00E57532"/>
    <w:rsid w:val="00E57739"/>
    <w:rsid w:val="00E578BA"/>
    <w:rsid w:val="00E5799C"/>
    <w:rsid w:val="00E606A7"/>
    <w:rsid w:val="00E6083B"/>
    <w:rsid w:val="00E60BF4"/>
    <w:rsid w:val="00E61E56"/>
    <w:rsid w:val="00E62684"/>
    <w:rsid w:val="00E62720"/>
    <w:rsid w:val="00E628F1"/>
    <w:rsid w:val="00E636DB"/>
    <w:rsid w:val="00E63DA4"/>
    <w:rsid w:val="00E648FC"/>
    <w:rsid w:val="00E66829"/>
    <w:rsid w:val="00E66C11"/>
    <w:rsid w:val="00E67180"/>
    <w:rsid w:val="00E7041B"/>
    <w:rsid w:val="00E7059A"/>
    <w:rsid w:val="00E714BF"/>
    <w:rsid w:val="00E71E77"/>
    <w:rsid w:val="00E723FA"/>
    <w:rsid w:val="00E724FF"/>
    <w:rsid w:val="00E740B4"/>
    <w:rsid w:val="00E742A8"/>
    <w:rsid w:val="00E74904"/>
    <w:rsid w:val="00E75D5F"/>
    <w:rsid w:val="00E76918"/>
    <w:rsid w:val="00E81E56"/>
    <w:rsid w:val="00E837FE"/>
    <w:rsid w:val="00E839D6"/>
    <w:rsid w:val="00E84759"/>
    <w:rsid w:val="00E84C60"/>
    <w:rsid w:val="00E85D0F"/>
    <w:rsid w:val="00E86218"/>
    <w:rsid w:val="00E8725A"/>
    <w:rsid w:val="00E87B7D"/>
    <w:rsid w:val="00E907AB"/>
    <w:rsid w:val="00E90CCD"/>
    <w:rsid w:val="00E91D02"/>
    <w:rsid w:val="00E93D98"/>
    <w:rsid w:val="00E946C5"/>
    <w:rsid w:val="00E94BF3"/>
    <w:rsid w:val="00E94CD7"/>
    <w:rsid w:val="00E95101"/>
    <w:rsid w:val="00E95602"/>
    <w:rsid w:val="00E95F38"/>
    <w:rsid w:val="00E96F65"/>
    <w:rsid w:val="00EA00C0"/>
    <w:rsid w:val="00EA0CC4"/>
    <w:rsid w:val="00EA233D"/>
    <w:rsid w:val="00EA3E3D"/>
    <w:rsid w:val="00EA6071"/>
    <w:rsid w:val="00EA6534"/>
    <w:rsid w:val="00EA7C9C"/>
    <w:rsid w:val="00EB0E5D"/>
    <w:rsid w:val="00EB171F"/>
    <w:rsid w:val="00EB1F8F"/>
    <w:rsid w:val="00EB29FC"/>
    <w:rsid w:val="00EB2D0B"/>
    <w:rsid w:val="00EB2D31"/>
    <w:rsid w:val="00EB2EEA"/>
    <w:rsid w:val="00EB2FA5"/>
    <w:rsid w:val="00EB303C"/>
    <w:rsid w:val="00EB3635"/>
    <w:rsid w:val="00EB389D"/>
    <w:rsid w:val="00EB6BB5"/>
    <w:rsid w:val="00EB6F5C"/>
    <w:rsid w:val="00EB7ED1"/>
    <w:rsid w:val="00EC0315"/>
    <w:rsid w:val="00EC215B"/>
    <w:rsid w:val="00EC27CF"/>
    <w:rsid w:val="00EC2A61"/>
    <w:rsid w:val="00EC4025"/>
    <w:rsid w:val="00EC4087"/>
    <w:rsid w:val="00EC4F19"/>
    <w:rsid w:val="00EC5040"/>
    <w:rsid w:val="00EC5B0C"/>
    <w:rsid w:val="00EC5F2A"/>
    <w:rsid w:val="00EC664D"/>
    <w:rsid w:val="00EC68AC"/>
    <w:rsid w:val="00ED1461"/>
    <w:rsid w:val="00ED14F0"/>
    <w:rsid w:val="00ED2E18"/>
    <w:rsid w:val="00ED346A"/>
    <w:rsid w:val="00ED35AA"/>
    <w:rsid w:val="00ED3820"/>
    <w:rsid w:val="00ED39F1"/>
    <w:rsid w:val="00ED441A"/>
    <w:rsid w:val="00ED484F"/>
    <w:rsid w:val="00ED5E41"/>
    <w:rsid w:val="00ED7293"/>
    <w:rsid w:val="00EE00DF"/>
    <w:rsid w:val="00EE09C9"/>
    <w:rsid w:val="00EE0E12"/>
    <w:rsid w:val="00EE0FB8"/>
    <w:rsid w:val="00EE2745"/>
    <w:rsid w:val="00EE2770"/>
    <w:rsid w:val="00EE354F"/>
    <w:rsid w:val="00EE4DCA"/>
    <w:rsid w:val="00EE689C"/>
    <w:rsid w:val="00EE6ECC"/>
    <w:rsid w:val="00EE7CDC"/>
    <w:rsid w:val="00EE7D05"/>
    <w:rsid w:val="00EF03D2"/>
    <w:rsid w:val="00EF0EC4"/>
    <w:rsid w:val="00EF0EF3"/>
    <w:rsid w:val="00EF116E"/>
    <w:rsid w:val="00EF35F5"/>
    <w:rsid w:val="00EF3910"/>
    <w:rsid w:val="00EF414C"/>
    <w:rsid w:val="00EF4594"/>
    <w:rsid w:val="00EF5BC7"/>
    <w:rsid w:val="00EF7517"/>
    <w:rsid w:val="00EF7AE5"/>
    <w:rsid w:val="00EF7E1C"/>
    <w:rsid w:val="00F00B1C"/>
    <w:rsid w:val="00F010CB"/>
    <w:rsid w:val="00F0151F"/>
    <w:rsid w:val="00F03109"/>
    <w:rsid w:val="00F0357F"/>
    <w:rsid w:val="00F037A4"/>
    <w:rsid w:val="00F045D2"/>
    <w:rsid w:val="00F04765"/>
    <w:rsid w:val="00F04CFC"/>
    <w:rsid w:val="00F04D9E"/>
    <w:rsid w:val="00F05D11"/>
    <w:rsid w:val="00F1243D"/>
    <w:rsid w:val="00F127F9"/>
    <w:rsid w:val="00F128FA"/>
    <w:rsid w:val="00F13F60"/>
    <w:rsid w:val="00F15356"/>
    <w:rsid w:val="00F173F4"/>
    <w:rsid w:val="00F17AAF"/>
    <w:rsid w:val="00F17B9E"/>
    <w:rsid w:val="00F2007D"/>
    <w:rsid w:val="00F209AA"/>
    <w:rsid w:val="00F219BC"/>
    <w:rsid w:val="00F21BC1"/>
    <w:rsid w:val="00F249F2"/>
    <w:rsid w:val="00F24B57"/>
    <w:rsid w:val="00F25EF6"/>
    <w:rsid w:val="00F264CF"/>
    <w:rsid w:val="00F264D9"/>
    <w:rsid w:val="00F30D92"/>
    <w:rsid w:val="00F30DE7"/>
    <w:rsid w:val="00F31198"/>
    <w:rsid w:val="00F31EFB"/>
    <w:rsid w:val="00F32BA9"/>
    <w:rsid w:val="00F32DE0"/>
    <w:rsid w:val="00F3304A"/>
    <w:rsid w:val="00F33110"/>
    <w:rsid w:val="00F3316A"/>
    <w:rsid w:val="00F341E9"/>
    <w:rsid w:val="00F3445E"/>
    <w:rsid w:val="00F344E6"/>
    <w:rsid w:val="00F361D6"/>
    <w:rsid w:val="00F36247"/>
    <w:rsid w:val="00F366B7"/>
    <w:rsid w:val="00F37BF6"/>
    <w:rsid w:val="00F4089F"/>
    <w:rsid w:val="00F4277F"/>
    <w:rsid w:val="00F44518"/>
    <w:rsid w:val="00F4468C"/>
    <w:rsid w:val="00F45150"/>
    <w:rsid w:val="00F45597"/>
    <w:rsid w:val="00F45973"/>
    <w:rsid w:val="00F460F9"/>
    <w:rsid w:val="00F47D46"/>
    <w:rsid w:val="00F50376"/>
    <w:rsid w:val="00F5089E"/>
    <w:rsid w:val="00F5109A"/>
    <w:rsid w:val="00F523BD"/>
    <w:rsid w:val="00F5277C"/>
    <w:rsid w:val="00F52A23"/>
    <w:rsid w:val="00F52AD3"/>
    <w:rsid w:val="00F530D1"/>
    <w:rsid w:val="00F53B4C"/>
    <w:rsid w:val="00F5418B"/>
    <w:rsid w:val="00F54493"/>
    <w:rsid w:val="00F546D8"/>
    <w:rsid w:val="00F54B6D"/>
    <w:rsid w:val="00F5564B"/>
    <w:rsid w:val="00F558A8"/>
    <w:rsid w:val="00F55DC3"/>
    <w:rsid w:val="00F5780D"/>
    <w:rsid w:val="00F57D0B"/>
    <w:rsid w:val="00F57F62"/>
    <w:rsid w:val="00F60DFE"/>
    <w:rsid w:val="00F61F00"/>
    <w:rsid w:val="00F62135"/>
    <w:rsid w:val="00F64244"/>
    <w:rsid w:val="00F669BE"/>
    <w:rsid w:val="00F674B9"/>
    <w:rsid w:val="00F6778F"/>
    <w:rsid w:val="00F70FDD"/>
    <w:rsid w:val="00F7117B"/>
    <w:rsid w:val="00F71E6F"/>
    <w:rsid w:val="00F71F66"/>
    <w:rsid w:val="00F724B2"/>
    <w:rsid w:val="00F7385D"/>
    <w:rsid w:val="00F74E20"/>
    <w:rsid w:val="00F75294"/>
    <w:rsid w:val="00F755E7"/>
    <w:rsid w:val="00F770FE"/>
    <w:rsid w:val="00F77DA1"/>
    <w:rsid w:val="00F81417"/>
    <w:rsid w:val="00F81C3B"/>
    <w:rsid w:val="00F82315"/>
    <w:rsid w:val="00F828A4"/>
    <w:rsid w:val="00F82B69"/>
    <w:rsid w:val="00F830BF"/>
    <w:rsid w:val="00F8333F"/>
    <w:rsid w:val="00F83B04"/>
    <w:rsid w:val="00F864B9"/>
    <w:rsid w:val="00F92173"/>
    <w:rsid w:val="00F93272"/>
    <w:rsid w:val="00F9334E"/>
    <w:rsid w:val="00F94DED"/>
    <w:rsid w:val="00F95109"/>
    <w:rsid w:val="00F96256"/>
    <w:rsid w:val="00F975C3"/>
    <w:rsid w:val="00FA2654"/>
    <w:rsid w:val="00FA363B"/>
    <w:rsid w:val="00FA41BE"/>
    <w:rsid w:val="00FA4321"/>
    <w:rsid w:val="00FA5591"/>
    <w:rsid w:val="00FB02D9"/>
    <w:rsid w:val="00FB0335"/>
    <w:rsid w:val="00FB0C67"/>
    <w:rsid w:val="00FB0DD5"/>
    <w:rsid w:val="00FB0ED7"/>
    <w:rsid w:val="00FB18EC"/>
    <w:rsid w:val="00FB2161"/>
    <w:rsid w:val="00FB39DF"/>
    <w:rsid w:val="00FB3BFD"/>
    <w:rsid w:val="00FB429F"/>
    <w:rsid w:val="00FB7202"/>
    <w:rsid w:val="00FC1914"/>
    <w:rsid w:val="00FC3BBA"/>
    <w:rsid w:val="00FC4597"/>
    <w:rsid w:val="00FC47DA"/>
    <w:rsid w:val="00FC4C94"/>
    <w:rsid w:val="00FC51EF"/>
    <w:rsid w:val="00FC6870"/>
    <w:rsid w:val="00FD0419"/>
    <w:rsid w:val="00FD17BA"/>
    <w:rsid w:val="00FD1FEE"/>
    <w:rsid w:val="00FD274E"/>
    <w:rsid w:val="00FD3065"/>
    <w:rsid w:val="00FD348E"/>
    <w:rsid w:val="00FD41B8"/>
    <w:rsid w:val="00FD4380"/>
    <w:rsid w:val="00FD4C42"/>
    <w:rsid w:val="00FD4E0F"/>
    <w:rsid w:val="00FD4E5E"/>
    <w:rsid w:val="00FD5290"/>
    <w:rsid w:val="00FD5B36"/>
    <w:rsid w:val="00FD6209"/>
    <w:rsid w:val="00FD630A"/>
    <w:rsid w:val="00FE11A5"/>
    <w:rsid w:val="00FE164D"/>
    <w:rsid w:val="00FE1848"/>
    <w:rsid w:val="00FE1F44"/>
    <w:rsid w:val="00FE3DFF"/>
    <w:rsid w:val="00FE41AC"/>
    <w:rsid w:val="00FE5A2E"/>
    <w:rsid w:val="00FE6B1B"/>
    <w:rsid w:val="00FE6C8F"/>
    <w:rsid w:val="00FE7174"/>
    <w:rsid w:val="00FE7982"/>
    <w:rsid w:val="00FE7B02"/>
    <w:rsid w:val="00FF031F"/>
    <w:rsid w:val="00FF15E7"/>
    <w:rsid w:val="00FF243A"/>
    <w:rsid w:val="00FF2CEE"/>
    <w:rsid w:val="00FF386E"/>
    <w:rsid w:val="00FF3F83"/>
    <w:rsid w:val="00FF4118"/>
    <w:rsid w:val="00FF49DC"/>
    <w:rsid w:val="00FF5493"/>
    <w:rsid w:val="00FF5807"/>
    <w:rsid w:val="00FF598C"/>
    <w:rsid w:val="00FF5A97"/>
    <w:rsid w:val="00FF5CF1"/>
    <w:rsid w:val="00FF61A2"/>
    <w:rsid w:val="00FF64F9"/>
    <w:rsid w:val="00FF69EB"/>
    <w:rsid w:val="00FF6B4D"/>
    <w:rsid w:val="00FF7565"/>
    <w:rsid w:val="19D02DAF"/>
    <w:rsid w:val="225E91B9"/>
    <w:rsid w:val="2DF59828"/>
    <w:rsid w:val="34088B10"/>
    <w:rsid w:val="4CA4D5C3"/>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15:docId w15:val="{C1DB358E-601F-4596-902C-A0DD40F2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626F68"/>
    <w:pPr>
      <w:keepNext/>
      <w:spacing w:before="240" w:after="60"/>
      <w:outlineLvl w:val="3"/>
    </w:pPr>
    <w:rPr>
      <w:b/>
      <w:bCs/>
      <w:sz w:val="28"/>
      <w:szCs w:val="28"/>
    </w:rPr>
  </w:style>
  <w:style w:type="paragraph" w:styleId="Nadpis5">
    <w:name w:val="heading 5"/>
    <w:basedOn w:val="Normln"/>
    <w:next w:val="Normln"/>
    <w:link w:val="Nadpis5Char"/>
    <w:qFormat/>
    <w:rsid w:val="00626F68"/>
    <w:pPr>
      <w:spacing w:before="240" w:after="60"/>
      <w:outlineLvl w:val="4"/>
    </w:pPr>
    <w:rPr>
      <w:b/>
      <w:bCs/>
      <w:i/>
      <w:iCs/>
      <w:sz w:val="26"/>
      <w:szCs w:val="26"/>
    </w:rPr>
  </w:style>
  <w:style w:type="paragraph" w:styleId="Nadpis6">
    <w:name w:val="heading 6"/>
    <w:basedOn w:val="Normln"/>
    <w:next w:val="Normln"/>
    <w:link w:val="Nadpis6Char"/>
    <w:qFormat/>
    <w:rsid w:val="00626F68"/>
    <w:pPr>
      <w:spacing w:before="240" w:after="60"/>
      <w:outlineLvl w:val="5"/>
    </w:pPr>
    <w:rPr>
      <w:b/>
      <w:bCs/>
      <w:szCs w:val="22"/>
    </w:rPr>
  </w:style>
  <w:style w:type="paragraph" w:styleId="Nadpis7">
    <w:name w:val="heading 7"/>
    <w:basedOn w:val="Normln"/>
    <w:next w:val="Normln"/>
    <w:link w:val="Nadpis7Char"/>
    <w:qFormat/>
    <w:rsid w:val="00626F68"/>
    <w:pPr>
      <w:spacing w:before="240" w:after="60"/>
      <w:outlineLvl w:val="6"/>
    </w:pPr>
  </w:style>
  <w:style w:type="paragraph" w:styleId="Nadpis8">
    <w:name w:val="heading 8"/>
    <w:basedOn w:val="Normln"/>
    <w:next w:val="Normln"/>
    <w:link w:val="Nadpis8Char"/>
    <w:qFormat/>
    <w:rsid w:val="00626F68"/>
    <w:pPr>
      <w:spacing w:before="240" w:after="60"/>
      <w:outlineLvl w:val="7"/>
    </w:pPr>
    <w:rPr>
      <w:i/>
      <w:iCs/>
    </w:rPr>
  </w:style>
  <w:style w:type="paragraph" w:styleId="Nadpis9">
    <w:name w:val="heading 9"/>
    <w:basedOn w:val="Normln"/>
    <w:next w:val="Normln"/>
    <w:link w:val="Nadpis9Char"/>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C95976"/>
    <w:pPr>
      <w:numPr>
        <w:ilvl w:val="3"/>
        <w:numId w:val="3"/>
      </w:numPr>
      <w:tabs>
        <w:tab w:val="clear" w:pos="1418"/>
      </w:tabs>
      <w:ind w:left="1559" w:hanging="567"/>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4"/>
      </w:numPr>
      <w:spacing w:before="240" w:after="0"/>
      <w:outlineLvl w:val="0"/>
    </w:pPr>
    <w:rPr>
      <w:b/>
      <w:caps/>
    </w:rPr>
  </w:style>
  <w:style w:type="paragraph" w:customStyle="1" w:styleId="ENClanek11">
    <w:name w:val="EN_Clanek 1.1"/>
    <w:basedOn w:val="ENNormalni"/>
    <w:qFormat/>
    <w:rsid w:val="000F3B79"/>
    <w:pPr>
      <w:numPr>
        <w:ilvl w:val="1"/>
        <w:numId w:val="14"/>
      </w:numPr>
      <w:outlineLvl w:val="1"/>
    </w:pPr>
  </w:style>
  <w:style w:type="paragraph" w:customStyle="1" w:styleId="ENClaneka">
    <w:name w:val="EN_Clanek (a)"/>
    <w:basedOn w:val="ENNormalni"/>
    <w:qFormat/>
    <w:rsid w:val="000F3B79"/>
    <w:pPr>
      <w:numPr>
        <w:ilvl w:val="2"/>
        <w:numId w:val="14"/>
      </w:numPr>
      <w:outlineLvl w:val="2"/>
    </w:pPr>
  </w:style>
  <w:style w:type="paragraph" w:customStyle="1" w:styleId="ENClaneki">
    <w:name w:val="EN_Clanek (i)"/>
    <w:basedOn w:val="ENNormalni"/>
    <w:qFormat/>
    <w:rsid w:val="000F3B79"/>
    <w:pPr>
      <w:numPr>
        <w:ilvl w:val="3"/>
        <w:numId w:val="14"/>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4"/>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5"/>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6"/>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8"/>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9"/>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30"/>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30"/>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30"/>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2"/>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9"/>
      </w:numPr>
      <w:spacing w:before="0" w:after="0"/>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faktury@alinvest.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2.xml><?xml version="1.0" encoding="utf-8"?>
<ds:datastoreItem xmlns:ds="http://schemas.openxmlformats.org/officeDocument/2006/customXml" ds:itemID="{26AD46FD-C005-4CBE-98DB-972F9C2DEF41}">
  <ds:schemaRefs>
    <ds:schemaRef ds:uri="http://schemas.microsoft.com/sharepoint/v3/contenttype/forms"/>
  </ds:schemaRefs>
</ds:datastoreItem>
</file>

<file path=customXml/itemProps3.xml><?xml version="1.0" encoding="utf-8"?>
<ds:datastoreItem xmlns:ds="http://schemas.openxmlformats.org/officeDocument/2006/customXml" ds:itemID="{E3A84FB0-3DFF-4E9C-ABF0-6E79029B3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BF06EF-A4C0-45E0-9E48-40DD0AD9BC93}">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43429</Words>
  <Characters>241274</Characters>
  <Application>Microsoft Office Word</Application>
  <DocSecurity>0</DocSecurity>
  <Lines>2010</Lines>
  <Paragraphs>568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284135</CharactersWithSpaces>
  <SharedDoc>false</SharedDoc>
  <HLinks>
    <vt:vector size="306" baseType="variant">
      <vt:variant>
        <vt:i4>3801117</vt:i4>
      </vt:variant>
      <vt:variant>
        <vt:i4>642</vt:i4>
      </vt:variant>
      <vt:variant>
        <vt:i4>0</vt:i4>
      </vt:variant>
      <vt:variant>
        <vt:i4>5</vt:i4>
      </vt:variant>
      <vt:variant>
        <vt:lpwstr>mailto:faktury@alinvest.cz</vt:lpwstr>
      </vt:variant>
      <vt:variant>
        <vt:lpwstr/>
      </vt:variant>
      <vt:variant>
        <vt:i4>1441853</vt:i4>
      </vt:variant>
      <vt:variant>
        <vt:i4>296</vt:i4>
      </vt:variant>
      <vt:variant>
        <vt:i4>0</vt:i4>
      </vt:variant>
      <vt:variant>
        <vt:i4>5</vt:i4>
      </vt:variant>
      <vt:variant>
        <vt:lpwstr/>
      </vt:variant>
      <vt:variant>
        <vt:lpwstr>_Toc172565863</vt:lpwstr>
      </vt:variant>
      <vt:variant>
        <vt:i4>1441853</vt:i4>
      </vt:variant>
      <vt:variant>
        <vt:i4>290</vt:i4>
      </vt:variant>
      <vt:variant>
        <vt:i4>0</vt:i4>
      </vt:variant>
      <vt:variant>
        <vt:i4>5</vt:i4>
      </vt:variant>
      <vt:variant>
        <vt:lpwstr/>
      </vt:variant>
      <vt:variant>
        <vt:lpwstr>_Toc172565862</vt:lpwstr>
      </vt:variant>
      <vt:variant>
        <vt:i4>1441853</vt:i4>
      </vt:variant>
      <vt:variant>
        <vt:i4>284</vt:i4>
      </vt:variant>
      <vt:variant>
        <vt:i4>0</vt:i4>
      </vt:variant>
      <vt:variant>
        <vt:i4>5</vt:i4>
      </vt:variant>
      <vt:variant>
        <vt:lpwstr/>
      </vt:variant>
      <vt:variant>
        <vt:lpwstr>_Toc172565861</vt:lpwstr>
      </vt:variant>
      <vt:variant>
        <vt:i4>1441853</vt:i4>
      </vt:variant>
      <vt:variant>
        <vt:i4>278</vt:i4>
      </vt:variant>
      <vt:variant>
        <vt:i4>0</vt:i4>
      </vt:variant>
      <vt:variant>
        <vt:i4>5</vt:i4>
      </vt:variant>
      <vt:variant>
        <vt:lpwstr/>
      </vt:variant>
      <vt:variant>
        <vt:lpwstr>_Toc172565860</vt:lpwstr>
      </vt:variant>
      <vt:variant>
        <vt:i4>1376317</vt:i4>
      </vt:variant>
      <vt:variant>
        <vt:i4>272</vt:i4>
      </vt:variant>
      <vt:variant>
        <vt:i4>0</vt:i4>
      </vt:variant>
      <vt:variant>
        <vt:i4>5</vt:i4>
      </vt:variant>
      <vt:variant>
        <vt:lpwstr/>
      </vt:variant>
      <vt:variant>
        <vt:lpwstr>_Toc172565859</vt:lpwstr>
      </vt:variant>
      <vt:variant>
        <vt:i4>1376317</vt:i4>
      </vt:variant>
      <vt:variant>
        <vt:i4>266</vt:i4>
      </vt:variant>
      <vt:variant>
        <vt:i4>0</vt:i4>
      </vt:variant>
      <vt:variant>
        <vt:i4>5</vt:i4>
      </vt:variant>
      <vt:variant>
        <vt:lpwstr/>
      </vt:variant>
      <vt:variant>
        <vt:lpwstr>_Toc172565858</vt:lpwstr>
      </vt:variant>
      <vt:variant>
        <vt:i4>1376317</vt:i4>
      </vt:variant>
      <vt:variant>
        <vt:i4>260</vt:i4>
      </vt:variant>
      <vt:variant>
        <vt:i4>0</vt:i4>
      </vt:variant>
      <vt:variant>
        <vt:i4>5</vt:i4>
      </vt:variant>
      <vt:variant>
        <vt:lpwstr/>
      </vt:variant>
      <vt:variant>
        <vt:lpwstr>_Toc172565857</vt:lpwstr>
      </vt:variant>
      <vt:variant>
        <vt:i4>1376317</vt:i4>
      </vt:variant>
      <vt:variant>
        <vt:i4>254</vt:i4>
      </vt:variant>
      <vt:variant>
        <vt:i4>0</vt:i4>
      </vt:variant>
      <vt:variant>
        <vt:i4>5</vt:i4>
      </vt:variant>
      <vt:variant>
        <vt:lpwstr/>
      </vt:variant>
      <vt:variant>
        <vt:lpwstr>_Toc172565856</vt:lpwstr>
      </vt:variant>
      <vt:variant>
        <vt:i4>1376317</vt:i4>
      </vt:variant>
      <vt:variant>
        <vt:i4>248</vt:i4>
      </vt:variant>
      <vt:variant>
        <vt:i4>0</vt:i4>
      </vt:variant>
      <vt:variant>
        <vt:i4>5</vt:i4>
      </vt:variant>
      <vt:variant>
        <vt:lpwstr/>
      </vt:variant>
      <vt:variant>
        <vt:lpwstr>_Toc172565855</vt:lpwstr>
      </vt:variant>
      <vt:variant>
        <vt:i4>1376317</vt:i4>
      </vt:variant>
      <vt:variant>
        <vt:i4>242</vt:i4>
      </vt:variant>
      <vt:variant>
        <vt:i4>0</vt:i4>
      </vt:variant>
      <vt:variant>
        <vt:i4>5</vt:i4>
      </vt:variant>
      <vt:variant>
        <vt:lpwstr/>
      </vt:variant>
      <vt:variant>
        <vt:lpwstr>_Toc172565854</vt:lpwstr>
      </vt:variant>
      <vt:variant>
        <vt:i4>1376317</vt:i4>
      </vt:variant>
      <vt:variant>
        <vt:i4>236</vt:i4>
      </vt:variant>
      <vt:variant>
        <vt:i4>0</vt:i4>
      </vt:variant>
      <vt:variant>
        <vt:i4>5</vt:i4>
      </vt:variant>
      <vt:variant>
        <vt:lpwstr/>
      </vt:variant>
      <vt:variant>
        <vt:lpwstr>_Toc172565853</vt:lpwstr>
      </vt:variant>
      <vt:variant>
        <vt:i4>1376317</vt:i4>
      </vt:variant>
      <vt:variant>
        <vt:i4>230</vt:i4>
      </vt:variant>
      <vt:variant>
        <vt:i4>0</vt:i4>
      </vt:variant>
      <vt:variant>
        <vt:i4>5</vt:i4>
      </vt:variant>
      <vt:variant>
        <vt:lpwstr/>
      </vt:variant>
      <vt:variant>
        <vt:lpwstr>_Toc172565852</vt:lpwstr>
      </vt:variant>
      <vt:variant>
        <vt:i4>1376317</vt:i4>
      </vt:variant>
      <vt:variant>
        <vt:i4>224</vt:i4>
      </vt:variant>
      <vt:variant>
        <vt:i4>0</vt:i4>
      </vt:variant>
      <vt:variant>
        <vt:i4>5</vt:i4>
      </vt:variant>
      <vt:variant>
        <vt:lpwstr/>
      </vt:variant>
      <vt:variant>
        <vt:lpwstr>_Toc172565851</vt:lpwstr>
      </vt:variant>
      <vt:variant>
        <vt:i4>1376317</vt:i4>
      </vt:variant>
      <vt:variant>
        <vt:i4>218</vt:i4>
      </vt:variant>
      <vt:variant>
        <vt:i4>0</vt:i4>
      </vt:variant>
      <vt:variant>
        <vt:i4>5</vt:i4>
      </vt:variant>
      <vt:variant>
        <vt:lpwstr/>
      </vt:variant>
      <vt:variant>
        <vt:lpwstr>_Toc172565850</vt:lpwstr>
      </vt:variant>
      <vt:variant>
        <vt:i4>1310781</vt:i4>
      </vt:variant>
      <vt:variant>
        <vt:i4>212</vt:i4>
      </vt:variant>
      <vt:variant>
        <vt:i4>0</vt:i4>
      </vt:variant>
      <vt:variant>
        <vt:i4>5</vt:i4>
      </vt:variant>
      <vt:variant>
        <vt:lpwstr/>
      </vt:variant>
      <vt:variant>
        <vt:lpwstr>_Toc172565849</vt:lpwstr>
      </vt:variant>
      <vt:variant>
        <vt:i4>1310781</vt:i4>
      </vt:variant>
      <vt:variant>
        <vt:i4>206</vt:i4>
      </vt:variant>
      <vt:variant>
        <vt:i4>0</vt:i4>
      </vt:variant>
      <vt:variant>
        <vt:i4>5</vt:i4>
      </vt:variant>
      <vt:variant>
        <vt:lpwstr/>
      </vt:variant>
      <vt:variant>
        <vt:lpwstr>_Toc172565848</vt:lpwstr>
      </vt:variant>
      <vt:variant>
        <vt:i4>1310781</vt:i4>
      </vt:variant>
      <vt:variant>
        <vt:i4>200</vt:i4>
      </vt:variant>
      <vt:variant>
        <vt:i4>0</vt:i4>
      </vt:variant>
      <vt:variant>
        <vt:i4>5</vt:i4>
      </vt:variant>
      <vt:variant>
        <vt:lpwstr/>
      </vt:variant>
      <vt:variant>
        <vt:lpwstr>_Toc172565847</vt:lpwstr>
      </vt:variant>
      <vt:variant>
        <vt:i4>1310781</vt:i4>
      </vt:variant>
      <vt:variant>
        <vt:i4>194</vt:i4>
      </vt:variant>
      <vt:variant>
        <vt:i4>0</vt:i4>
      </vt:variant>
      <vt:variant>
        <vt:i4>5</vt:i4>
      </vt:variant>
      <vt:variant>
        <vt:lpwstr/>
      </vt:variant>
      <vt:variant>
        <vt:lpwstr>_Toc172565846</vt:lpwstr>
      </vt:variant>
      <vt:variant>
        <vt:i4>1310781</vt:i4>
      </vt:variant>
      <vt:variant>
        <vt:i4>188</vt:i4>
      </vt:variant>
      <vt:variant>
        <vt:i4>0</vt:i4>
      </vt:variant>
      <vt:variant>
        <vt:i4>5</vt:i4>
      </vt:variant>
      <vt:variant>
        <vt:lpwstr/>
      </vt:variant>
      <vt:variant>
        <vt:lpwstr>_Toc172565845</vt:lpwstr>
      </vt:variant>
      <vt:variant>
        <vt:i4>1310781</vt:i4>
      </vt:variant>
      <vt:variant>
        <vt:i4>182</vt:i4>
      </vt:variant>
      <vt:variant>
        <vt:i4>0</vt:i4>
      </vt:variant>
      <vt:variant>
        <vt:i4>5</vt:i4>
      </vt:variant>
      <vt:variant>
        <vt:lpwstr/>
      </vt:variant>
      <vt:variant>
        <vt:lpwstr>_Toc172565844</vt:lpwstr>
      </vt:variant>
      <vt:variant>
        <vt:i4>1310781</vt:i4>
      </vt:variant>
      <vt:variant>
        <vt:i4>176</vt:i4>
      </vt:variant>
      <vt:variant>
        <vt:i4>0</vt:i4>
      </vt:variant>
      <vt:variant>
        <vt:i4>5</vt:i4>
      </vt:variant>
      <vt:variant>
        <vt:lpwstr/>
      </vt:variant>
      <vt:variant>
        <vt:lpwstr>_Toc172565843</vt:lpwstr>
      </vt:variant>
      <vt:variant>
        <vt:i4>1310781</vt:i4>
      </vt:variant>
      <vt:variant>
        <vt:i4>170</vt:i4>
      </vt:variant>
      <vt:variant>
        <vt:i4>0</vt:i4>
      </vt:variant>
      <vt:variant>
        <vt:i4>5</vt:i4>
      </vt:variant>
      <vt:variant>
        <vt:lpwstr/>
      </vt:variant>
      <vt:variant>
        <vt:lpwstr>_Toc172565842</vt:lpwstr>
      </vt:variant>
      <vt:variant>
        <vt:i4>1310781</vt:i4>
      </vt:variant>
      <vt:variant>
        <vt:i4>164</vt:i4>
      </vt:variant>
      <vt:variant>
        <vt:i4>0</vt:i4>
      </vt:variant>
      <vt:variant>
        <vt:i4>5</vt:i4>
      </vt:variant>
      <vt:variant>
        <vt:lpwstr/>
      </vt:variant>
      <vt:variant>
        <vt:lpwstr>_Toc172565841</vt:lpwstr>
      </vt:variant>
      <vt:variant>
        <vt:i4>1310781</vt:i4>
      </vt:variant>
      <vt:variant>
        <vt:i4>158</vt:i4>
      </vt:variant>
      <vt:variant>
        <vt:i4>0</vt:i4>
      </vt:variant>
      <vt:variant>
        <vt:i4>5</vt:i4>
      </vt:variant>
      <vt:variant>
        <vt:lpwstr/>
      </vt:variant>
      <vt:variant>
        <vt:lpwstr>_Toc172565840</vt:lpwstr>
      </vt:variant>
      <vt:variant>
        <vt:i4>1245245</vt:i4>
      </vt:variant>
      <vt:variant>
        <vt:i4>152</vt:i4>
      </vt:variant>
      <vt:variant>
        <vt:i4>0</vt:i4>
      </vt:variant>
      <vt:variant>
        <vt:i4>5</vt:i4>
      </vt:variant>
      <vt:variant>
        <vt:lpwstr/>
      </vt:variant>
      <vt:variant>
        <vt:lpwstr>_Toc172565839</vt:lpwstr>
      </vt:variant>
      <vt:variant>
        <vt:i4>1245245</vt:i4>
      </vt:variant>
      <vt:variant>
        <vt:i4>146</vt:i4>
      </vt:variant>
      <vt:variant>
        <vt:i4>0</vt:i4>
      </vt:variant>
      <vt:variant>
        <vt:i4>5</vt:i4>
      </vt:variant>
      <vt:variant>
        <vt:lpwstr/>
      </vt:variant>
      <vt:variant>
        <vt:lpwstr>_Toc172565838</vt:lpwstr>
      </vt:variant>
      <vt:variant>
        <vt:i4>1245245</vt:i4>
      </vt:variant>
      <vt:variant>
        <vt:i4>140</vt:i4>
      </vt:variant>
      <vt:variant>
        <vt:i4>0</vt:i4>
      </vt:variant>
      <vt:variant>
        <vt:i4>5</vt:i4>
      </vt:variant>
      <vt:variant>
        <vt:lpwstr/>
      </vt:variant>
      <vt:variant>
        <vt:lpwstr>_Toc172565837</vt:lpwstr>
      </vt:variant>
      <vt:variant>
        <vt:i4>1245245</vt:i4>
      </vt:variant>
      <vt:variant>
        <vt:i4>134</vt:i4>
      </vt:variant>
      <vt:variant>
        <vt:i4>0</vt:i4>
      </vt:variant>
      <vt:variant>
        <vt:i4>5</vt:i4>
      </vt:variant>
      <vt:variant>
        <vt:lpwstr/>
      </vt:variant>
      <vt:variant>
        <vt:lpwstr>_Toc172565836</vt:lpwstr>
      </vt:variant>
      <vt:variant>
        <vt:i4>1245245</vt:i4>
      </vt:variant>
      <vt:variant>
        <vt:i4>128</vt:i4>
      </vt:variant>
      <vt:variant>
        <vt:i4>0</vt:i4>
      </vt:variant>
      <vt:variant>
        <vt:i4>5</vt:i4>
      </vt:variant>
      <vt:variant>
        <vt:lpwstr/>
      </vt:variant>
      <vt:variant>
        <vt:lpwstr>_Toc172565835</vt:lpwstr>
      </vt:variant>
      <vt:variant>
        <vt:i4>1245245</vt:i4>
      </vt:variant>
      <vt:variant>
        <vt:i4>122</vt:i4>
      </vt:variant>
      <vt:variant>
        <vt:i4>0</vt:i4>
      </vt:variant>
      <vt:variant>
        <vt:i4>5</vt:i4>
      </vt:variant>
      <vt:variant>
        <vt:lpwstr/>
      </vt:variant>
      <vt:variant>
        <vt:lpwstr>_Toc172565834</vt:lpwstr>
      </vt:variant>
      <vt:variant>
        <vt:i4>1245245</vt:i4>
      </vt:variant>
      <vt:variant>
        <vt:i4>116</vt:i4>
      </vt:variant>
      <vt:variant>
        <vt:i4>0</vt:i4>
      </vt:variant>
      <vt:variant>
        <vt:i4>5</vt:i4>
      </vt:variant>
      <vt:variant>
        <vt:lpwstr/>
      </vt:variant>
      <vt:variant>
        <vt:lpwstr>_Toc172565833</vt:lpwstr>
      </vt:variant>
      <vt:variant>
        <vt:i4>1245245</vt:i4>
      </vt:variant>
      <vt:variant>
        <vt:i4>110</vt:i4>
      </vt:variant>
      <vt:variant>
        <vt:i4>0</vt:i4>
      </vt:variant>
      <vt:variant>
        <vt:i4>5</vt:i4>
      </vt:variant>
      <vt:variant>
        <vt:lpwstr/>
      </vt:variant>
      <vt:variant>
        <vt:lpwstr>_Toc172565832</vt:lpwstr>
      </vt:variant>
      <vt:variant>
        <vt:i4>1245245</vt:i4>
      </vt:variant>
      <vt:variant>
        <vt:i4>104</vt:i4>
      </vt:variant>
      <vt:variant>
        <vt:i4>0</vt:i4>
      </vt:variant>
      <vt:variant>
        <vt:i4>5</vt:i4>
      </vt:variant>
      <vt:variant>
        <vt:lpwstr/>
      </vt:variant>
      <vt:variant>
        <vt:lpwstr>_Toc172565831</vt:lpwstr>
      </vt:variant>
      <vt:variant>
        <vt:i4>1245245</vt:i4>
      </vt:variant>
      <vt:variant>
        <vt:i4>98</vt:i4>
      </vt:variant>
      <vt:variant>
        <vt:i4>0</vt:i4>
      </vt:variant>
      <vt:variant>
        <vt:i4>5</vt:i4>
      </vt:variant>
      <vt:variant>
        <vt:lpwstr/>
      </vt:variant>
      <vt:variant>
        <vt:lpwstr>_Toc172565830</vt:lpwstr>
      </vt:variant>
      <vt:variant>
        <vt:i4>1179709</vt:i4>
      </vt:variant>
      <vt:variant>
        <vt:i4>92</vt:i4>
      </vt:variant>
      <vt:variant>
        <vt:i4>0</vt:i4>
      </vt:variant>
      <vt:variant>
        <vt:i4>5</vt:i4>
      </vt:variant>
      <vt:variant>
        <vt:lpwstr/>
      </vt:variant>
      <vt:variant>
        <vt:lpwstr>_Toc172565829</vt:lpwstr>
      </vt:variant>
      <vt:variant>
        <vt:i4>1179709</vt:i4>
      </vt:variant>
      <vt:variant>
        <vt:i4>86</vt:i4>
      </vt:variant>
      <vt:variant>
        <vt:i4>0</vt:i4>
      </vt:variant>
      <vt:variant>
        <vt:i4>5</vt:i4>
      </vt:variant>
      <vt:variant>
        <vt:lpwstr/>
      </vt:variant>
      <vt:variant>
        <vt:lpwstr>_Toc172565827</vt:lpwstr>
      </vt:variant>
      <vt:variant>
        <vt:i4>1114173</vt:i4>
      </vt:variant>
      <vt:variant>
        <vt:i4>80</vt:i4>
      </vt:variant>
      <vt:variant>
        <vt:i4>0</vt:i4>
      </vt:variant>
      <vt:variant>
        <vt:i4>5</vt:i4>
      </vt:variant>
      <vt:variant>
        <vt:lpwstr/>
      </vt:variant>
      <vt:variant>
        <vt:lpwstr>_Toc172565810</vt:lpwstr>
      </vt:variant>
      <vt:variant>
        <vt:i4>1048637</vt:i4>
      </vt:variant>
      <vt:variant>
        <vt:i4>74</vt:i4>
      </vt:variant>
      <vt:variant>
        <vt:i4>0</vt:i4>
      </vt:variant>
      <vt:variant>
        <vt:i4>5</vt:i4>
      </vt:variant>
      <vt:variant>
        <vt:lpwstr/>
      </vt:variant>
      <vt:variant>
        <vt:lpwstr>_Toc172565806</vt:lpwstr>
      </vt:variant>
      <vt:variant>
        <vt:i4>1048637</vt:i4>
      </vt:variant>
      <vt:variant>
        <vt:i4>68</vt:i4>
      </vt:variant>
      <vt:variant>
        <vt:i4>0</vt:i4>
      </vt:variant>
      <vt:variant>
        <vt:i4>5</vt:i4>
      </vt:variant>
      <vt:variant>
        <vt:lpwstr/>
      </vt:variant>
      <vt:variant>
        <vt:lpwstr>_Toc172565805</vt:lpwstr>
      </vt:variant>
      <vt:variant>
        <vt:i4>1048637</vt:i4>
      </vt:variant>
      <vt:variant>
        <vt:i4>62</vt:i4>
      </vt:variant>
      <vt:variant>
        <vt:i4>0</vt:i4>
      </vt:variant>
      <vt:variant>
        <vt:i4>5</vt:i4>
      </vt:variant>
      <vt:variant>
        <vt:lpwstr/>
      </vt:variant>
      <vt:variant>
        <vt:lpwstr>_Toc172565804</vt:lpwstr>
      </vt:variant>
      <vt:variant>
        <vt:i4>1048637</vt:i4>
      </vt:variant>
      <vt:variant>
        <vt:i4>56</vt:i4>
      </vt:variant>
      <vt:variant>
        <vt:i4>0</vt:i4>
      </vt:variant>
      <vt:variant>
        <vt:i4>5</vt:i4>
      </vt:variant>
      <vt:variant>
        <vt:lpwstr/>
      </vt:variant>
      <vt:variant>
        <vt:lpwstr>_Toc172565803</vt:lpwstr>
      </vt:variant>
      <vt:variant>
        <vt:i4>1048637</vt:i4>
      </vt:variant>
      <vt:variant>
        <vt:i4>50</vt:i4>
      </vt:variant>
      <vt:variant>
        <vt:i4>0</vt:i4>
      </vt:variant>
      <vt:variant>
        <vt:i4>5</vt:i4>
      </vt:variant>
      <vt:variant>
        <vt:lpwstr/>
      </vt:variant>
      <vt:variant>
        <vt:lpwstr>_Toc172565802</vt:lpwstr>
      </vt:variant>
      <vt:variant>
        <vt:i4>1048637</vt:i4>
      </vt:variant>
      <vt:variant>
        <vt:i4>44</vt:i4>
      </vt:variant>
      <vt:variant>
        <vt:i4>0</vt:i4>
      </vt:variant>
      <vt:variant>
        <vt:i4>5</vt:i4>
      </vt:variant>
      <vt:variant>
        <vt:lpwstr/>
      </vt:variant>
      <vt:variant>
        <vt:lpwstr>_Toc172565801</vt:lpwstr>
      </vt:variant>
      <vt:variant>
        <vt:i4>1048637</vt:i4>
      </vt:variant>
      <vt:variant>
        <vt:i4>38</vt:i4>
      </vt:variant>
      <vt:variant>
        <vt:i4>0</vt:i4>
      </vt:variant>
      <vt:variant>
        <vt:i4>5</vt:i4>
      </vt:variant>
      <vt:variant>
        <vt:lpwstr/>
      </vt:variant>
      <vt:variant>
        <vt:lpwstr>_Toc172565800</vt:lpwstr>
      </vt:variant>
      <vt:variant>
        <vt:i4>1638450</vt:i4>
      </vt:variant>
      <vt:variant>
        <vt:i4>32</vt:i4>
      </vt:variant>
      <vt:variant>
        <vt:i4>0</vt:i4>
      </vt:variant>
      <vt:variant>
        <vt:i4>5</vt:i4>
      </vt:variant>
      <vt:variant>
        <vt:lpwstr/>
      </vt:variant>
      <vt:variant>
        <vt:lpwstr>_Toc172565798</vt:lpwstr>
      </vt:variant>
      <vt:variant>
        <vt:i4>1638450</vt:i4>
      </vt:variant>
      <vt:variant>
        <vt:i4>26</vt:i4>
      </vt:variant>
      <vt:variant>
        <vt:i4>0</vt:i4>
      </vt:variant>
      <vt:variant>
        <vt:i4>5</vt:i4>
      </vt:variant>
      <vt:variant>
        <vt:lpwstr/>
      </vt:variant>
      <vt:variant>
        <vt:lpwstr>_Toc172565797</vt:lpwstr>
      </vt:variant>
      <vt:variant>
        <vt:i4>1638450</vt:i4>
      </vt:variant>
      <vt:variant>
        <vt:i4>20</vt:i4>
      </vt:variant>
      <vt:variant>
        <vt:i4>0</vt:i4>
      </vt:variant>
      <vt:variant>
        <vt:i4>5</vt:i4>
      </vt:variant>
      <vt:variant>
        <vt:lpwstr/>
      </vt:variant>
      <vt:variant>
        <vt:lpwstr>_Toc172565796</vt:lpwstr>
      </vt:variant>
      <vt:variant>
        <vt:i4>1638450</vt:i4>
      </vt:variant>
      <vt:variant>
        <vt:i4>14</vt:i4>
      </vt:variant>
      <vt:variant>
        <vt:i4>0</vt:i4>
      </vt:variant>
      <vt:variant>
        <vt:i4>5</vt:i4>
      </vt:variant>
      <vt:variant>
        <vt:lpwstr/>
      </vt:variant>
      <vt:variant>
        <vt:lpwstr>_Toc172565795</vt:lpwstr>
      </vt:variant>
      <vt:variant>
        <vt:i4>1638450</vt:i4>
      </vt:variant>
      <vt:variant>
        <vt:i4>8</vt:i4>
      </vt:variant>
      <vt:variant>
        <vt:i4>0</vt:i4>
      </vt:variant>
      <vt:variant>
        <vt:i4>5</vt:i4>
      </vt:variant>
      <vt:variant>
        <vt:lpwstr/>
      </vt:variant>
      <vt:variant>
        <vt:lpwstr>_Toc172565794</vt:lpwstr>
      </vt:variant>
      <vt:variant>
        <vt:i4>1638450</vt:i4>
      </vt:variant>
      <vt:variant>
        <vt:i4>2</vt:i4>
      </vt:variant>
      <vt:variant>
        <vt:i4>0</vt:i4>
      </vt:variant>
      <vt:variant>
        <vt:i4>5</vt:i4>
      </vt:variant>
      <vt:variant>
        <vt:lpwstr/>
      </vt:variant>
      <vt:variant>
        <vt:lpwstr>_Toc172565793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AIB</cp:lastModifiedBy>
  <cp:revision>120</cp:revision>
  <dcterms:created xsi:type="dcterms:W3CDTF">2024-07-23T15:12:00Z</dcterms:created>
  <dcterms:modified xsi:type="dcterms:W3CDTF">2024-08-20T21:20:00Z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SIP_Label_f15a8442-68f3-4087-8f05-d564bed44e92_Enabled">
    <vt:lpwstr>true</vt:lpwstr>
  </property>
  <property fmtid="{D5CDD505-2E9C-101B-9397-08002B2CF9AE}" pid="4" name="MSIP_Label_f15a8442-68f3-4087-8f05-d564bed44e92_SetDate">
    <vt:lpwstr>2024-08-20T07:49:38Z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cd130dc6-604f-473b-b3f3-edcdf2249e66</vt:lpwstr>
  </property>
  <property fmtid="{D5CDD505-2E9C-101B-9397-08002B2CF9AE}" pid="9" name="MSIP_Label_f15a8442-68f3-4087-8f05-d564bed44e92_ContentBits">
    <vt:lpwstr>0</vt:lpwstr>
  </property>
  <property fmtid="{D5CDD505-2E9C-101B-9397-08002B2CF9AE}" pid="10" name="MediaServiceImageTags">
    <vt:lpwstr/>
  </property>
</Properties>
</file>