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DFFD" w14:textId="77777777" w:rsidR="00BA16BB" w:rsidRPr="006D0812" w:rsidRDefault="00817E96"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B2E318"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7BB2E318"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FA6C8"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24DFA6C8"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DD9716"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4ADD9716"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6F193"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49D6F193"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817E96" w:rsidP="00D640B8">
      <w:pPr>
        <w:pStyle w:val="SubjectName-ContractCzechRadio"/>
        <w:jc w:val="center"/>
      </w:pPr>
      <w:r>
        <w:t>č. _CISLO_SMLOUVY_</w:t>
      </w:r>
    </w:p>
    <w:p w14:paraId="6AC8C968" w14:textId="77777777" w:rsidR="00D640B8" w:rsidRDefault="00D640B8" w:rsidP="00BA16BB">
      <w:pPr>
        <w:pStyle w:val="SubjectName-ContractCzechRadio"/>
      </w:pPr>
    </w:p>
    <w:p w14:paraId="43078344" w14:textId="77777777" w:rsidR="003E0BF9" w:rsidRPr="006D0812" w:rsidRDefault="00817E96" w:rsidP="003E0BF9">
      <w:pPr>
        <w:pStyle w:val="SubjectName-ContractCzechRadio"/>
      </w:pPr>
      <w:r w:rsidRPr="006D0812">
        <w:t>Český rozhlas</w:t>
      </w:r>
    </w:p>
    <w:p w14:paraId="1243AAE9" w14:textId="77777777" w:rsidR="003E0BF9" w:rsidRPr="006D0812" w:rsidRDefault="00817E96" w:rsidP="003E0BF9">
      <w:pPr>
        <w:pStyle w:val="SubjectSpecification-ContractCzechRadio"/>
      </w:pPr>
      <w:r w:rsidRPr="006D0812">
        <w:t>zřízený zákonem č. 484/1991 Sb., o Českém rozhlasu</w:t>
      </w:r>
    </w:p>
    <w:p w14:paraId="49007301" w14:textId="77777777" w:rsidR="003E0BF9" w:rsidRPr="006D0812" w:rsidRDefault="00817E96" w:rsidP="003E0BF9">
      <w:pPr>
        <w:pStyle w:val="SubjectSpecification-ContractCzechRadio"/>
      </w:pPr>
      <w:r w:rsidRPr="006D0812">
        <w:t>nezapisuje se do obchodního rejstříku</w:t>
      </w:r>
    </w:p>
    <w:p w14:paraId="3148B658" w14:textId="77777777" w:rsidR="003E0BF9" w:rsidRPr="006D0812" w:rsidRDefault="00817E96" w:rsidP="003E0BF9">
      <w:pPr>
        <w:pStyle w:val="SubjectSpecification-ContractCzechRadio"/>
      </w:pPr>
      <w:r w:rsidRPr="006D0812">
        <w:t>se sídlem Vinohradská 12, 120 99 Praha 2</w:t>
      </w:r>
    </w:p>
    <w:p w14:paraId="4D8824A9" w14:textId="77777777" w:rsidR="003E0BF9" w:rsidRPr="006D0812" w:rsidRDefault="00817E96" w:rsidP="003E0BF9">
      <w:pPr>
        <w:pStyle w:val="SubjectSpecification-ContractCzechRadio"/>
      </w:pPr>
      <w:r w:rsidRPr="006D0812">
        <w:t>zastoupený</w:t>
      </w:r>
      <w:r>
        <w:t>: Ing. Karlem Zýkou, Ph.D., ře</w:t>
      </w:r>
      <w:r>
        <w:rPr>
          <w:rFonts w:cs="Arial"/>
          <w:szCs w:val="20"/>
        </w:rPr>
        <w:t>ditelem Techniky a správy</w:t>
      </w:r>
    </w:p>
    <w:p w14:paraId="7AF3474D" w14:textId="77777777" w:rsidR="003E0BF9" w:rsidRPr="006D0812" w:rsidRDefault="00817E96" w:rsidP="003E0BF9">
      <w:pPr>
        <w:pStyle w:val="SubjectSpecification-ContractCzechRadio"/>
      </w:pPr>
      <w:r w:rsidRPr="006D0812">
        <w:t>IČ</w:t>
      </w:r>
      <w:r>
        <w:t>O</w:t>
      </w:r>
      <w:r w:rsidRPr="006D0812">
        <w:t xml:space="preserve"> 45245053, DIČ CZ45245053</w:t>
      </w:r>
    </w:p>
    <w:p w14:paraId="620341FE" w14:textId="77777777" w:rsidR="003E0BF9" w:rsidRPr="006D0812" w:rsidRDefault="00817E96" w:rsidP="003E0BF9">
      <w:pPr>
        <w:pStyle w:val="SubjectSpecification-ContractCzechRadio"/>
      </w:pPr>
      <w:r w:rsidRPr="006D0812">
        <w:t>bankovní spojení: Raiffeisenbank a.s., č. ú.: 1001040797/5500</w:t>
      </w:r>
    </w:p>
    <w:p w14:paraId="32079234" w14:textId="77777777" w:rsidR="003E0BF9" w:rsidRPr="009F104C" w:rsidRDefault="00817E96" w:rsidP="003E0BF9">
      <w:pPr>
        <w:pStyle w:val="SubjectSpecification-ContractCzechRadio"/>
      </w:pPr>
      <w:r w:rsidRPr="006D0812">
        <w:t xml:space="preserve">zástupce pro věcná jednání </w:t>
      </w:r>
      <w:r w:rsidRPr="006D0812">
        <w:tab/>
      </w:r>
      <w:r w:rsidRPr="009F104C">
        <w:t>Ing. Pavel Balíček</w:t>
      </w:r>
    </w:p>
    <w:p w14:paraId="6780A211" w14:textId="77777777" w:rsidR="003E0BF9" w:rsidRPr="009F104C" w:rsidRDefault="00817E96" w:rsidP="003E0BF9">
      <w:pPr>
        <w:pStyle w:val="SubjectSpecification-ContractCzechRadio"/>
      </w:pPr>
      <w:r w:rsidRPr="009F104C">
        <w:tab/>
      </w:r>
      <w:r w:rsidRPr="009F104C">
        <w:tab/>
      </w:r>
      <w:r w:rsidRPr="009F104C">
        <w:tab/>
      </w:r>
      <w:r w:rsidRPr="009F104C">
        <w:tab/>
      </w:r>
      <w:r w:rsidRPr="009F104C">
        <w:tab/>
      </w:r>
      <w:r w:rsidRPr="009F104C">
        <w:tab/>
      </w:r>
      <w:r w:rsidRPr="009F104C">
        <w:tab/>
      </w:r>
      <w:r w:rsidRPr="009F104C">
        <w:tab/>
      </w:r>
      <w:r w:rsidRPr="009F104C">
        <w:tab/>
        <w:t>tel.: +420 22155 3255</w:t>
      </w:r>
    </w:p>
    <w:p w14:paraId="4CD64376" w14:textId="77777777" w:rsidR="003E0BF9" w:rsidRPr="009F104C" w:rsidRDefault="00817E96" w:rsidP="003E0BF9">
      <w:pPr>
        <w:pStyle w:val="SubjectSpecification-ContractCzechRadio"/>
      </w:pPr>
      <w:r w:rsidRPr="009F104C">
        <w:tab/>
      </w:r>
      <w:r w:rsidRPr="009F104C">
        <w:tab/>
      </w:r>
      <w:r w:rsidRPr="009F104C">
        <w:tab/>
      </w:r>
      <w:r w:rsidRPr="009F104C">
        <w:tab/>
      </w:r>
      <w:r w:rsidRPr="009F104C">
        <w:tab/>
      </w:r>
      <w:r w:rsidRPr="009F104C">
        <w:tab/>
      </w:r>
      <w:r w:rsidRPr="009F104C">
        <w:tab/>
      </w:r>
      <w:r w:rsidRPr="009F104C">
        <w:tab/>
      </w:r>
      <w:r w:rsidRPr="009F104C">
        <w:tab/>
        <w:t xml:space="preserve">e-mail: </w:t>
      </w:r>
      <w:hyperlink r:id="rId8" w:history="1">
        <w:r w:rsidRPr="009F104C">
          <w:t>pavel.balicek@rozhlas.cz</w:t>
        </w:r>
      </w:hyperlink>
      <w:r w:rsidRPr="009F104C">
        <w:t xml:space="preserve"> </w:t>
      </w:r>
    </w:p>
    <w:p w14:paraId="52E6E52D" w14:textId="77777777" w:rsidR="003E0BF9" w:rsidRDefault="00817E96" w:rsidP="003E0BF9">
      <w:pPr>
        <w:pStyle w:val="SubjectSpecification-ContractCzechRadio"/>
      </w:pPr>
      <w:r w:rsidRPr="002D7973">
        <w:t>(dále jen jako „</w:t>
      </w:r>
      <w:r w:rsidRPr="007E5DD6">
        <w:rPr>
          <w:b/>
        </w:rPr>
        <w:t>kupující</w:t>
      </w:r>
      <w:r w:rsidRPr="002D7973">
        <w:t>“)</w:t>
      </w:r>
    </w:p>
    <w:p w14:paraId="7EB28EA8" w14:textId="77777777" w:rsidR="00885083" w:rsidRDefault="00885083" w:rsidP="00BA16BB"/>
    <w:p w14:paraId="308664F4" w14:textId="4C9EAF29" w:rsidR="00BA16BB" w:rsidRPr="006D0812" w:rsidRDefault="00817E96" w:rsidP="00BA16BB">
      <w:r w:rsidRPr="006D0812">
        <w:t>a</w:t>
      </w:r>
    </w:p>
    <w:p w14:paraId="2EDB9EDC" w14:textId="77777777" w:rsidR="00BA16BB" w:rsidRPr="006D0812" w:rsidRDefault="00BA16BB" w:rsidP="00BA16BB"/>
    <w:p w14:paraId="3A6A3CEE" w14:textId="77777777" w:rsidR="006D0812" w:rsidRDefault="00817E96"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817E96"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817E96"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625A0CAA" w:rsidR="004C40C4" w:rsidRDefault="00817E96" w:rsidP="006D0812">
      <w:pPr>
        <w:pStyle w:val="SubjectSpecification-ContractCzechRadio"/>
        <w:rPr>
          <w:rFonts w:cs="Arial"/>
          <w:szCs w:val="20"/>
        </w:rPr>
      </w:pPr>
      <w:r w:rsidRPr="007905AF">
        <w:rPr>
          <w:rFonts w:cs="Arial"/>
          <w:szCs w:val="20"/>
        </w:rPr>
        <w:t>zastoupen</w:t>
      </w:r>
      <w:r w:rsidR="00885083">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817E96"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817E9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817E96"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817E9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817E96"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817E96"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817E96"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1AB784B6" w:rsidR="00BA16BB" w:rsidRPr="006D0812" w:rsidRDefault="00817E96" w:rsidP="003E0BF9">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w:t>
      </w:r>
      <w:r w:rsidR="003E0BF9">
        <w:t xml:space="preserve"> </w:t>
      </w:r>
      <w:r w:rsidR="00BE6222" w:rsidRPr="006D0812">
        <w:t>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3E0BF9" w:rsidRPr="00D640B8">
        <w:rPr>
          <w:rFonts w:cs="Arial"/>
          <w:szCs w:val="20"/>
        </w:rPr>
        <w:t> </w:t>
      </w:r>
      <w:r w:rsidR="003E0BF9" w:rsidRPr="003E0BF9">
        <w:rPr>
          <w:rFonts w:cs="Arial"/>
          <w:b/>
          <w:szCs w:val="20"/>
        </w:rPr>
        <w:t>MR5</w:t>
      </w:r>
      <w:r w:rsidR="00C657E8">
        <w:rPr>
          <w:rFonts w:cs="Arial"/>
          <w:b/>
          <w:szCs w:val="20"/>
        </w:rPr>
        <w:t>3/</w:t>
      </w:r>
      <w:r w:rsidR="003E0BF9" w:rsidRPr="003E0BF9">
        <w:rPr>
          <w:rFonts w:cs="Arial"/>
          <w:b/>
          <w:szCs w:val="20"/>
        </w:rPr>
        <w:t>2024</w:t>
      </w:r>
      <w:r w:rsidR="00E17BAD">
        <w:rPr>
          <w:rFonts w:cs="Arial"/>
          <w:b/>
          <w:szCs w:val="20"/>
        </w:rPr>
        <w:t xml:space="preserve"> </w:t>
      </w:r>
      <w:r w:rsidR="003E0BF9">
        <w:rPr>
          <w:rFonts w:cs="Arial"/>
          <w:szCs w:val="20"/>
        </w:rPr>
        <w:t xml:space="preserve">s názvem </w:t>
      </w:r>
      <w:r w:rsidR="003E0BF9" w:rsidRPr="003E0BF9">
        <w:rPr>
          <w:rFonts w:cs="Arial"/>
          <w:b/>
          <w:szCs w:val="20"/>
        </w:rPr>
        <w:t>Rozšíření kodeků Prodys a upgrade řídícího systém</w:t>
      </w:r>
      <w:r w:rsidR="003E0BF9">
        <w:rPr>
          <w:rFonts w:cs="Arial"/>
          <w:b/>
          <w:szCs w:val="20"/>
        </w:rPr>
        <w:t xml:space="preserve">u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817E96" w:rsidP="00BA16BB">
      <w:pPr>
        <w:pStyle w:val="Heading-Number-ContractCzechRadio"/>
      </w:pPr>
      <w:r w:rsidRPr="006D0812">
        <w:t>Předmět smlouvy</w:t>
      </w:r>
    </w:p>
    <w:p w14:paraId="7557655B" w14:textId="672979FF" w:rsidR="00BA16BB" w:rsidRPr="006D0812" w:rsidRDefault="00817E96" w:rsidP="003E0BF9">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885083">
        <w:t>i</w:t>
      </w:r>
      <w:r w:rsidR="00884C6F" w:rsidRPr="006D0812">
        <w:t>, kter</w:t>
      </w:r>
      <w:r w:rsidR="00885083">
        <w:t>é</w:t>
      </w:r>
      <w:r w:rsidR="00884C6F" w:rsidRPr="006D0812">
        <w:t xml:space="preserve"> j</w:t>
      </w:r>
      <w:r w:rsidR="00885083">
        <w:t>sou</w:t>
      </w:r>
      <w:r w:rsidR="00884C6F" w:rsidRPr="006D0812">
        <w:t xml:space="preserve"> předmětem koupě</w:t>
      </w:r>
      <w:r w:rsidR="003E0BF9">
        <w:t>, tj.</w:t>
      </w:r>
      <w:r w:rsidR="00884C6F" w:rsidRPr="006D0812">
        <w:t xml:space="preserve"> </w:t>
      </w:r>
      <w:r w:rsidR="003E0BF9" w:rsidRPr="003E0BF9">
        <w:rPr>
          <w:b/>
        </w:rPr>
        <w:t xml:space="preserve">AoIP reportážní kodeky Prodys </w:t>
      </w:r>
      <w:r w:rsidR="00C657E8">
        <w:rPr>
          <w:b/>
        </w:rPr>
        <w:t>včetně</w:t>
      </w:r>
      <w:r w:rsidR="00C657E8" w:rsidRPr="003E0BF9">
        <w:rPr>
          <w:b/>
        </w:rPr>
        <w:t xml:space="preserve"> </w:t>
      </w:r>
      <w:r w:rsidR="003E0BF9" w:rsidRPr="003E0BF9">
        <w:rPr>
          <w:b/>
        </w:rPr>
        <w:t>příslušenství pro užití pro Zpravodajství a Program ČRo</w:t>
      </w:r>
      <w:r w:rsidR="003E0BF9">
        <w:rPr>
          <w:b/>
        </w:rPr>
        <w:t xml:space="preserve"> </w:t>
      </w:r>
      <w:r w:rsidR="003E0BF9" w:rsidRPr="003E0BF9">
        <w:t>a</w:t>
      </w:r>
      <w:r w:rsidR="003E0BF9">
        <w:rPr>
          <w:b/>
        </w:rPr>
        <w:t xml:space="preserve"> rozšíření příslušného řídícího systému (ProdysControlPlus)</w:t>
      </w:r>
      <w:r w:rsidR="006D0812" w:rsidRPr="006D0812">
        <w:t xml:space="preserve"> </w:t>
      </w:r>
      <w:r w:rsidR="00C657E8">
        <w:t>dle specifikace uvedené v příloze</w:t>
      </w:r>
      <w:r w:rsidR="00C657E8" w:rsidRPr="006D0812">
        <w:t xml:space="preserve"> této smlouvy </w:t>
      </w:r>
      <w:r w:rsidR="00884C6F" w:rsidRPr="006D0812">
        <w:t>(dále také jako „</w:t>
      </w:r>
      <w:r w:rsidR="00884C6F" w:rsidRPr="003E0BF9">
        <w:rPr>
          <w:b/>
        </w:rPr>
        <w:t>zboží</w:t>
      </w:r>
      <w:r w:rsidR="00884C6F" w:rsidRPr="006D0812">
        <w:t xml:space="preserve">“)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sidRPr="003E0BF9">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34D837B7" w14:textId="77777777" w:rsidR="00BA16BB" w:rsidRPr="006D0812" w:rsidRDefault="00817E96" w:rsidP="00BA16BB">
      <w:pPr>
        <w:pStyle w:val="Heading-Number-ContractCzechRadio"/>
      </w:pPr>
      <w:r w:rsidRPr="006D0812">
        <w:t>Místo a doba plnění</w:t>
      </w:r>
    </w:p>
    <w:p w14:paraId="7BDAEC22" w14:textId="77777777" w:rsidR="003E0BF9" w:rsidRPr="006D0812" w:rsidRDefault="00817E96" w:rsidP="003E0BF9">
      <w:pPr>
        <w:pStyle w:val="ListNumber-ContractCzechRadio"/>
        <w:jc w:val="both"/>
      </w:pPr>
      <w:r w:rsidRPr="006D0812">
        <w:t xml:space="preserve">Místem plnění a odevzdání zboží je </w:t>
      </w:r>
      <w:r w:rsidRPr="009260FF">
        <w:rPr>
          <w:rFonts w:cs="Arial"/>
          <w:b/>
          <w:szCs w:val="20"/>
        </w:rPr>
        <w:t>Český rozhlas,</w:t>
      </w:r>
      <w:r>
        <w:rPr>
          <w:rFonts w:cs="Arial"/>
          <w:szCs w:val="20"/>
        </w:rPr>
        <w:t xml:space="preserve"> </w:t>
      </w:r>
      <w:r w:rsidRPr="002D7973">
        <w:rPr>
          <w:rFonts w:cs="Arial"/>
          <w:b/>
          <w:szCs w:val="20"/>
        </w:rPr>
        <w:t>Vinohradská 12, 120 99 Praha 2</w:t>
      </w:r>
      <w:r>
        <w:rPr>
          <w:rFonts w:cs="Arial"/>
          <w:szCs w:val="20"/>
        </w:rPr>
        <w:t>.</w:t>
      </w:r>
    </w:p>
    <w:p w14:paraId="181B53E1" w14:textId="6CF36B9C" w:rsidR="00BA16BB" w:rsidRDefault="00817E96" w:rsidP="00A57352">
      <w:pPr>
        <w:pStyle w:val="ListNumber-ContractCzechRadio"/>
        <w:jc w:val="both"/>
      </w:pPr>
      <w:r w:rsidRPr="006D0812">
        <w:lastRenderedPageBreak/>
        <w:t xml:space="preserve">Prodávající se zavazuje odevzdat zboží v místě plnění na vlastní náklad nejpozději do </w:t>
      </w:r>
      <w:r w:rsidR="007E5DD6">
        <w:rPr>
          <w:rFonts w:cs="Arial"/>
          <w:b/>
          <w:szCs w:val="20"/>
        </w:rPr>
        <w:t>4</w:t>
      </w:r>
      <w:r w:rsidR="003E0BF9" w:rsidRPr="00B27086">
        <w:rPr>
          <w:rFonts w:cs="Arial"/>
          <w:b/>
          <w:szCs w:val="20"/>
        </w:rPr>
        <w:t xml:space="preserve"> týdnů od účinnosti této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F8B8147" w14:textId="343130F4" w:rsidR="000860B2" w:rsidRDefault="00817E96"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0187E170" w14:textId="7855C4DB" w:rsidR="003E0BF9" w:rsidRDefault="00817E96" w:rsidP="003E0BF9">
      <w:pPr>
        <w:pStyle w:val="ListNumber-ContractCzechRadio"/>
        <w:jc w:val="both"/>
      </w:pPr>
      <w:r>
        <w:t>Prodávající se zavazuje poskytnout licenci pro rozšíření řídicího systému kupujícímu současně s odevzdáním zbožím kupujícímu na základě poskytnutí licenčního klíče, a to prostřednictvím jeho nahrání na USB disk a jeho následným předáním kupujícímu v místě plnění dle této smlouvy.</w:t>
      </w:r>
    </w:p>
    <w:p w14:paraId="54E039C3" w14:textId="77777777" w:rsidR="003E0BF9" w:rsidRDefault="00817E96" w:rsidP="003E0BF9">
      <w:pPr>
        <w:pStyle w:val="Heading-Number-ContractCzechRadio"/>
      </w:pPr>
      <w:r>
        <w:t>Podmínky licence</w:t>
      </w:r>
    </w:p>
    <w:p w14:paraId="3914D0E6" w14:textId="77777777" w:rsidR="003E0BF9" w:rsidRDefault="00817E96" w:rsidP="003E0BF9">
      <w:pPr>
        <w:pStyle w:val="ListNumber-ContractCzechRadio"/>
        <w:jc w:val="both"/>
      </w:pPr>
      <w:r>
        <w:t xml:space="preserve">Prodávající prohlašuje, že je a/nebo nejpozději v okamžiku odevzdání licence kupujícímu dle této smlouvy bude oprávněn k poskytnutí licence kupujícímu dle této smlouvy. </w:t>
      </w:r>
    </w:p>
    <w:p w14:paraId="6E9ECB70" w14:textId="78824325" w:rsidR="003E0BF9" w:rsidRDefault="00817E96" w:rsidP="003E0BF9">
      <w:pPr>
        <w:pStyle w:val="ListNumber-ContractCzechRadio"/>
        <w:jc w:val="both"/>
      </w:pPr>
      <w:r>
        <w:t>Smluvní strany se dohodly, že licence se poskytuje jako nevýhradní, na dobu trvání majetkových práv prodávajícího, bez územního omezení a pro užití na celkem 200 zařízeních/6 souběžných uživatelích. Kupující není oprávněn licenci nebo jednotlivá oprávnění ji tvořící poskytnout třetí osobě nebo licenci nebo jednotlivá oprávnění ji tvořící na třetí osobu postoupit.</w:t>
      </w:r>
    </w:p>
    <w:p w14:paraId="5CEF7741" w14:textId="77777777" w:rsidR="003E0BF9" w:rsidRDefault="00817E96" w:rsidP="003E0BF9">
      <w:pPr>
        <w:pStyle w:val="ListNumber-ContractCzechRadio"/>
        <w:jc w:val="both"/>
      </w:pPr>
      <w:r>
        <w:t>Prodávající prohlašuje, že udělením licence dle této smlouvy a/nebo užitím této licence kupujícím v souladu s touto smlouvou nedojde k neoprávněnému zásahu do práv třetích osob.</w:t>
      </w:r>
    </w:p>
    <w:p w14:paraId="69BEE448" w14:textId="3FE99F50" w:rsidR="003E0BF9" w:rsidRDefault="00817E96" w:rsidP="003E0BF9">
      <w:pPr>
        <w:pStyle w:val="ListNumber-ContractCzechRadio"/>
        <w:jc w:val="both"/>
      </w:pPr>
      <w:r>
        <w:t>Rozsah oprávnění v rámci licence zahrnuje užívání řídícího a konfiguračního prostředí dle popisu v příloze této smlouvy.</w:t>
      </w:r>
    </w:p>
    <w:p w14:paraId="6B6DAF6F" w14:textId="77777777" w:rsidR="00BA16BB" w:rsidRPr="006D0812" w:rsidRDefault="00817E96" w:rsidP="00BA16BB">
      <w:pPr>
        <w:pStyle w:val="Heading-Number-ContractCzechRadio"/>
      </w:pPr>
      <w:r w:rsidRPr="006D0812">
        <w:t>Cena zboží a platební podmínky</w:t>
      </w:r>
    </w:p>
    <w:p w14:paraId="69F02737" w14:textId="4044E793" w:rsidR="00BA16BB" w:rsidRPr="006D0812" w:rsidRDefault="00817E96"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885083">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885083">
        <w:t>K ceně bude přičtena DPH</w:t>
      </w:r>
      <w:r w:rsidR="00361449">
        <w:t xml:space="preserve">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04DC22BC" w:rsidR="00BA16BB" w:rsidRPr="006D0812" w:rsidRDefault="00817E9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27233DC1" w14:textId="1643093A" w:rsidR="00BA16BB" w:rsidRPr="006D0812" w:rsidRDefault="00817E96"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0E04E883" w14:textId="25A938C7" w:rsidR="007417F7" w:rsidRDefault="00817E96"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9"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w:t>
      </w:r>
      <w:r w:rsidR="00CF42F3" w:rsidRPr="00BC1D89">
        <w:lastRenderedPageBreak/>
        <w:t xml:space="preserve">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74A91B0" w:rsidR="005D4C3A" w:rsidRPr="006D0812" w:rsidRDefault="00817E96"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0443EAA0" w:rsidR="005D4C3A" w:rsidRDefault="00817E96" w:rsidP="00A57352">
      <w:pPr>
        <w:pStyle w:val="ListNumber-ContractCzechRadio"/>
        <w:jc w:val="both"/>
      </w:pPr>
      <w:r>
        <w:t>Prodávající jako p</w:t>
      </w:r>
      <w:r w:rsidRPr="006D0812">
        <w:t xml:space="preserve">oskytovatel zdanitelného plnění prohlašuje, že není v souladu s § 106a </w:t>
      </w:r>
      <w:r w:rsidR="00361449">
        <w:t>ZDPH</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77777777" w:rsidR="00A4450D" w:rsidRPr="006D0812" w:rsidRDefault="00817E96" w:rsidP="00A4450D">
      <w:pPr>
        <w:pStyle w:val="Heading-Number-ContractCzechRadio"/>
      </w:pPr>
      <w:r w:rsidRPr="006D0812">
        <w:t>Odevzdání a převzetí zboží</w:t>
      </w:r>
    </w:p>
    <w:p w14:paraId="77382985" w14:textId="04C0209B" w:rsidR="00A4450D" w:rsidRDefault="00817E96" w:rsidP="00A4450D">
      <w:pPr>
        <w:pStyle w:val="ListNumber-ContractCzechRadio"/>
        <w:jc w:val="both"/>
      </w:pPr>
      <w:r w:rsidRPr="006D0812">
        <w:t>Smluvní strany potvrdí odevzdání zboží v ujednaném množství, jakosti a provedení podpisem protokolu o odevzdání</w:t>
      </w:r>
      <w:r>
        <w:t xml:space="preserve"> </w:t>
      </w:r>
      <w:r w:rsidRPr="006D0812">
        <w:t>(dále jen „</w:t>
      </w:r>
      <w:r w:rsidRPr="007905AF">
        <w:rPr>
          <w:b/>
        </w:rPr>
        <w:t>protokol o odevzdání</w:t>
      </w:r>
      <w:r w:rsidRPr="006D0812">
        <w:t>“)</w:t>
      </w:r>
      <w:r>
        <w:t>,</w:t>
      </w:r>
      <w:r w:rsidRPr="006D0812">
        <w:t xml:space="preserve">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74A429C5" w14:textId="4B8C72FA" w:rsidR="00A4450D" w:rsidRPr="006D0812" w:rsidRDefault="00817E96" w:rsidP="00A4450D">
      <w:pPr>
        <w:pStyle w:val="ListNumber-ContractCzechRadio"/>
        <w:jc w:val="both"/>
      </w:pPr>
      <w:r w:rsidRPr="006D0812">
        <w:t>Odevzdáním zboží je současné splnění následujících podmínek</w:t>
      </w:r>
      <w:r w:rsidR="00860E1C">
        <w:t>;</w:t>
      </w:r>
      <w:r w:rsidRPr="006D0812">
        <w:t xml:space="preserve"> </w:t>
      </w:r>
    </w:p>
    <w:p w14:paraId="58E372DC" w14:textId="77777777" w:rsidR="00A4450D" w:rsidRPr="006D0812" w:rsidRDefault="00817E96" w:rsidP="00A4450D">
      <w:pPr>
        <w:pStyle w:val="ListLetter-ContractCzechRadio"/>
        <w:jc w:val="both"/>
      </w:pPr>
      <w:r w:rsidRPr="006D0812">
        <w:t>umožnění kupujícímu nakládat se zbožím v místě plnění podle této smlouvy;</w:t>
      </w:r>
    </w:p>
    <w:p w14:paraId="28BA4B59" w14:textId="1E3E8957" w:rsidR="00A4450D" w:rsidRPr="006D0812" w:rsidRDefault="00817E96"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00224C0A">
        <w:t xml:space="preserve"> a USB disku s licenčním klíčem k licenci</w:t>
      </w:r>
      <w:r>
        <w:t>)</w:t>
      </w:r>
      <w:r w:rsidRPr="006D0812">
        <w:t>;</w:t>
      </w:r>
    </w:p>
    <w:p w14:paraId="5A7D15D3" w14:textId="31F220E4" w:rsidR="00A4450D" w:rsidRPr="006D0812" w:rsidRDefault="00817E96" w:rsidP="00860E1C">
      <w:pPr>
        <w:pStyle w:val="ListLetter-ContractCzechRadio"/>
        <w:jc w:val="both"/>
      </w:pPr>
      <w:r>
        <w:t xml:space="preserve">podpis </w:t>
      </w:r>
      <w:r w:rsidRPr="006D0812">
        <w:t>protokolu o odevzdání</w:t>
      </w:r>
      <w:r>
        <w:t xml:space="preserve"> oběma smluvními stranami.</w:t>
      </w:r>
    </w:p>
    <w:p w14:paraId="3E6D9501" w14:textId="77777777" w:rsidR="008D4999" w:rsidRPr="006D0812" w:rsidRDefault="00817E96" w:rsidP="00A57352">
      <w:pPr>
        <w:pStyle w:val="Heading-Number-ContractCzechRadio"/>
      </w:pPr>
      <w:r w:rsidRPr="006D0812">
        <w:t>Vlastnické právo, přechod nebezpečí škody</w:t>
      </w:r>
    </w:p>
    <w:p w14:paraId="0CFA161E" w14:textId="71F19DE4" w:rsidR="00F62186" w:rsidRPr="006D0812" w:rsidRDefault="00817E96"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14:paraId="69CE9DE1" w14:textId="082570B6" w:rsidR="008D4999" w:rsidRPr="006D0812" w:rsidRDefault="00817E96"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14:paraId="2D22EEF5" w14:textId="115E7B1F" w:rsidR="00A11BC0" w:rsidRPr="006D0812" w:rsidRDefault="00817E96" w:rsidP="00A11BC0">
      <w:pPr>
        <w:pStyle w:val="Heading-Number-ContractCzechRadio"/>
      </w:pPr>
      <w:r w:rsidRPr="000B7CB2">
        <w:lastRenderedPageBreak/>
        <w:t xml:space="preserve">Záruka za jakost </w:t>
      </w:r>
      <w:r>
        <w:t>a odpovědnost za vady</w:t>
      </w:r>
    </w:p>
    <w:p w14:paraId="3035F4DD" w14:textId="4C691C18" w:rsidR="00A11BC0" w:rsidRPr="006D0812" w:rsidRDefault="00817E96"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0FF7D2E" w14:textId="09E74B3C" w:rsidR="00540F2C" w:rsidRPr="006D0812" w:rsidRDefault="00817E96" w:rsidP="00A57352">
      <w:pPr>
        <w:pStyle w:val="ListNumber-ContractCzechRadio"/>
        <w:jc w:val="both"/>
      </w:pPr>
      <w:r w:rsidRPr="006D0812">
        <w:t>Prodávající poskytuje na zboží záruku za jakost v </w:t>
      </w:r>
      <w:r w:rsidRPr="00E42158">
        <w:t xml:space="preserve">délce </w:t>
      </w:r>
      <w:r w:rsidR="003E0BF9" w:rsidRPr="003E0BF9">
        <w:rPr>
          <w:b/>
        </w:rPr>
        <w:t>24</w:t>
      </w:r>
      <w:r w:rsidR="00C9493F" w:rsidRPr="003E0BF9">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04721EB6" w14:textId="692EAC69" w:rsidR="00AD3095" w:rsidRPr="006D0812" w:rsidRDefault="00817E96"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224C0A">
        <w:t>2</w:t>
      </w:r>
      <w:r w:rsidR="007417F7">
        <w:t>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7BBA61C3" w14:textId="3A91147B" w:rsidR="00C3424D" w:rsidRDefault="00817E96"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1E3C3545" w14:textId="5DB3FC75" w:rsidR="00BE5D60" w:rsidRDefault="00817E96"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2910ED28" w14:textId="6880DA64" w:rsidR="00AD3095" w:rsidRPr="006D0812" w:rsidRDefault="00817E96"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0966E47C" w14:textId="77777777" w:rsidR="008D1F83" w:rsidRPr="006D0812" w:rsidRDefault="00817E96" w:rsidP="008D1F83">
      <w:pPr>
        <w:pStyle w:val="Heading-Number-ContractCzechRadio"/>
      </w:pPr>
      <w:r w:rsidRPr="006D0812">
        <w:t>Změny smlouvy</w:t>
      </w:r>
    </w:p>
    <w:p w14:paraId="4B58316D" w14:textId="11F0F5F1" w:rsidR="008D1F83" w:rsidRPr="006D0812" w:rsidRDefault="00817E96"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116D0E46" w14:textId="77777777" w:rsidR="008D1F83" w:rsidRPr="006D0812" w:rsidRDefault="00817E96"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82D88E"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2182D88E" w14:textId="77777777" w:rsidR="00107251" w:rsidRPr="008519AB" w:rsidRDefault="00107251" w:rsidP="008D1F83">
                      <w:pPr>
                        <w:pStyle w:val="ListNumber-ContractCzechRadio"/>
                        <w:numPr>
                          <w:ilvl w:val="0"/>
                          <w:numId w:val="0"/>
                        </w:numPr>
                      </w:pPr>
                    </w:p>
                  </w:txbxContent>
                </v:textbox>
              </v:shape>
            </w:pict>
          </mc:Fallback>
        </mc:AlternateContent>
      </w:r>
    </w:p>
    <w:p w14:paraId="1FC94795" w14:textId="2BC90642" w:rsidR="00A11BC0" w:rsidRPr="006D0812" w:rsidRDefault="00817E96" w:rsidP="00A11BC0">
      <w:pPr>
        <w:pStyle w:val="Heading-Number-ContractCzechRadio"/>
      </w:pPr>
      <w:r w:rsidRPr="006D0812">
        <w:t>Sankce</w:t>
      </w:r>
    </w:p>
    <w:p w14:paraId="07CBE2CB" w14:textId="064F551C" w:rsidR="001C316E" w:rsidRPr="007417F7" w:rsidRDefault="00817E96" w:rsidP="0023258C">
      <w:pPr>
        <w:pStyle w:val="ListNumber-ContractCzechRadio"/>
        <w:jc w:val="both"/>
        <w:rPr>
          <w:b/>
          <w:szCs w:val="24"/>
        </w:rPr>
      </w:pPr>
      <w:r w:rsidRPr="006D0812">
        <w:t xml:space="preserve">Bude-li prodávající v prodlení s odevzdáním zboží, zavazuje se zaplatit kupujícímu smluvní pokutu ve výši </w:t>
      </w:r>
      <w:r w:rsidR="003E0BF9">
        <w:rPr>
          <w:b/>
        </w:rPr>
        <w:t>1000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3C83A0C" w14:textId="15DDCC2A" w:rsidR="007417F7" w:rsidRPr="007417F7" w:rsidRDefault="00817E96"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3E0BF9">
        <w:rPr>
          <w:b/>
        </w:rPr>
        <w:t>1000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2367AFF5" w14:textId="7B558C50" w:rsidR="00546A76" w:rsidRPr="00CF2EDD" w:rsidRDefault="00817E96"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36B2EA9A" w:rsidR="00E966D0" w:rsidRPr="00E966D0" w:rsidRDefault="00817E96"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817E96"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w:t>
      </w:r>
      <w:r>
        <w:lastRenderedPageBreak/>
        <w:t>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817E96"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817E96" w:rsidP="00A11BC0">
      <w:pPr>
        <w:pStyle w:val="Heading-Number-ContractCzechRadio"/>
      </w:pPr>
      <w:r>
        <w:t>Zánik smlouvy</w:t>
      </w:r>
    </w:p>
    <w:p w14:paraId="1129E7E6" w14:textId="77777777" w:rsidR="009A79CD" w:rsidRPr="00D73EC2" w:rsidRDefault="00817E96"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FB221CC" w14:textId="6A5DA631" w:rsidR="009A79CD" w:rsidRDefault="00817E96"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817E96"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2354C7" w:rsidRDefault="00817E96" w:rsidP="00A4450D">
      <w:pPr>
        <w:pStyle w:val="ListNumber-ContractCzechRadio"/>
      </w:pPr>
      <w:r w:rsidRPr="002354C7">
        <w:t>Kupující je oprávněn od této smlouvy odstoupit</w:t>
      </w:r>
      <w:r w:rsidR="00F303A2" w:rsidRPr="002354C7">
        <w:t xml:space="preserve"> zejména</w:t>
      </w:r>
      <w:r w:rsidRPr="002354C7">
        <w:t xml:space="preserve">: </w:t>
      </w:r>
    </w:p>
    <w:p w14:paraId="55D04E53" w14:textId="2C18723E" w:rsidR="00A4450D" w:rsidRPr="002354C7" w:rsidRDefault="00817E96" w:rsidP="00A4450D">
      <w:pPr>
        <w:pStyle w:val="ListLetter-ContractCzechRadio"/>
        <w:jc w:val="both"/>
      </w:pPr>
      <w:r w:rsidRPr="002354C7">
        <w:t xml:space="preserve">v případě prodlení prodávajícího s odevzdáním zboží nebo jeho části o více než 30 dní; </w:t>
      </w:r>
    </w:p>
    <w:p w14:paraId="3359ACE1" w14:textId="77777777" w:rsidR="00A4450D" w:rsidRPr="002354C7" w:rsidRDefault="00817E96" w:rsidP="00A4450D">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3E22D67F" w14:textId="77777777" w:rsidR="00A4450D" w:rsidRPr="002354C7" w:rsidRDefault="00817E96" w:rsidP="00A4450D">
      <w:pPr>
        <w:pStyle w:val="ListLetter-ContractCzechRadio"/>
        <w:jc w:val="both"/>
      </w:pPr>
      <w:r w:rsidRPr="002354C7">
        <w:t xml:space="preserve">je-li to stanoveno touto smlouvou. </w:t>
      </w:r>
    </w:p>
    <w:p w14:paraId="23BE09E3" w14:textId="1538D7CB" w:rsidR="00A4450D" w:rsidRPr="002638B5" w:rsidRDefault="00817E96"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0DB90C" w14:textId="04030E4A" w:rsidR="00A11BC0" w:rsidRPr="006D0812" w:rsidRDefault="00817E96" w:rsidP="00A11BC0">
      <w:pPr>
        <w:pStyle w:val="Heading-Number-ContractCzechRadio"/>
      </w:pPr>
      <w:r w:rsidRPr="006D0812">
        <w:t>Závěrečná ustanovení</w:t>
      </w:r>
    </w:p>
    <w:p w14:paraId="7480E6BC" w14:textId="194193CE" w:rsidR="00C42714" w:rsidRPr="006D0812" w:rsidRDefault="00817E96"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817E96"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52A8E5C7" w:rsidR="00F36299" w:rsidRPr="006D0812" w:rsidRDefault="00817E96"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817E96" w:rsidP="00010ADE">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817E96"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817E96"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78ACF379" w:rsidR="00E17BAD" w:rsidRPr="00A1527D" w:rsidRDefault="00817E96"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75A4E45C" w14:textId="468F6FB9" w:rsidR="00856B46" w:rsidRPr="00860E1C" w:rsidRDefault="00817E96"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2469A8AF" w14:textId="52835AEF" w:rsidR="00BE6AFE" w:rsidRDefault="00817E96"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817E96" w:rsidP="00043DF0">
      <w:pPr>
        <w:pStyle w:val="ListNumber-ContractCzechRadio"/>
      </w:pPr>
      <w:r w:rsidRPr="006D0812">
        <w:t>Nedílnou součástí této smlouvy je její:</w:t>
      </w:r>
    </w:p>
    <w:p w14:paraId="25BA26B4" w14:textId="6711EB98" w:rsidR="00043DF0" w:rsidRPr="006D0812" w:rsidRDefault="00817E96"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F7030C">
        <w:rPr>
          <w:b w:val="0"/>
        </w:rPr>
        <w:t>1</w:t>
      </w:r>
      <w:r w:rsidR="0006458B">
        <w:rPr>
          <w:b w:val="0"/>
        </w:rPr>
        <w:t xml:space="preserve"> </w:t>
      </w:r>
      <w:r w:rsidR="00A1683F">
        <w:rPr>
          <w:b w:val="0"/>
        </w:rPr>
        <w:t xml:space="preserve">– </w:t>
      </w:r>
      <w:r w:rsidRPr="006D0812">
        <w:rPr>
          <w:b w:val="0"/>
        </w:rPr>
        <w:t>Specifikace zboží</w:t>
      </w:r>
      <w:r w:rsidR="00EE76E0">
        <w:rPr>
          <w:b w:val="0"/>
        </w:rPr>
        <w:t xml:space="preserve"> a ceny</w:t>
      </w:r>
      <w:r w:rsidR="007417F7">
        <w:rPr>
          <w:b w:val="0"/>
        </w:rPr>
        <w:t>;</w:t>
      </w:r>
    </w:p>
    <w:p w14:paraId="44F075D4" w14:textId="3A8DDE1B" w:rsidR="008D7C03" w:rsidRDefault="00817E96" w:rsidP="00E53743">
      <w:pPr>
        <w:pStyle w:val="ListNumber-ContractCzechRadio"/>
        <w:numPr>
          <w:ilvl w:val="0"/>
          <w:numId w:val="0"/>
        </w:numPr>
        <w:ind w:left="312"/>
      </w:pPr>
      <w:r>
        <w:t xml:space="preserve">Příloha č. </w:t>
      </w:r>
      <w:r w:rsidR="00224C0A">
        <w:t>2</w:t>
      </w:r>
      <w:r>
        <w:t xml:space="preserve"> – </w:t>
      </w:r>
      <w:r w:rsidRPr="004545D6">
        <w:t>Podmínky provádění činností externích osob v objektech ČRo</w:t>
      </w:r>
      <w:r>
        <w:t>.</w:t>
      </w: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A4967" w14:paraId="21676C5B" w14:textId="77777777" w:rsidTr="008D7C03">
        <w:trPr>
          <w:jc w:val="center"/>
        </w:trPr>
        <w:tc>
          <w:tcPr>
            <w:tcW w:w="3974" w:type="dxa"/>
          </w:tcPr>
          <w:p w14:paraId="09E1BECE" w14:textId="374FE4D5" w:rsidR="008D7C03" w:rsidRPr="006D0812" w:rsidRDefault="00817E96" w:rsidP="003E0BF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3E0BF9">
              <w:t>Praze</w:t>
            </w:r>
            <w:r w:rsidRPr="006D0812">
              <w:t xml:space="preserve"> dne </w:t>
            </w:r>
            <w:r w:rsidR="003E0BF9">
              <w:t>……….</w:t>
            </w:r>
          </w:p>
        </w:tc>
        <w:tc>
          <w:tcPr>
            <w:tcW w:w="3964" w:type="dxa"/>
          </w:tcPr>
          <w:p w14:paraId="3461A799" w14:textId="77777777" w:rsidR="008D7C03" w:rsidRPr="006D0812" w:rsidRDefault="00817E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A4967" w14:paraId="45C62D7E" w14:textId="77777777" w:rsidTr="008D7C03">
        <w:trPr>
          <w:jc w:val="center"/>
        </w:trPr>
        <w:tc>
          <w:tcPr>
            <w:tcW w:w="3974" w:type="dxa"/>
          </w:tcPr>
          <w:p w14:paraId="3A8F1D1B" w14:textId="77777777" w:rsidR="00F7030C" w:rsidRPr="009F104C" w:rsidRDefault="00817E96" w:rsidP="00F7030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9F104C">
              <w:rPr>
                <w:rStyle w:val="Siln"/>
              </w:rPr>
              <w:t>Za kupujícího</w:t>
            </w:r>
          </w:p>
          <w:p w14:paraId="1F5C6103" w14:textId="77777777" w:rsidR="00F7030C" w:rsidRPr="009F104C" w:rsidRDefault="00817E96" w:rsidP="00F7030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9F104C">
              <w:rPr>
                <w:rFonts w:cs="Arial"/>
                <w:b/>
                <w:szCs w:val="20"/>
              </w:rPr>
              <w:t>Ing. Karel Zýka, Ph.D.</w:t>
            </w:r>
          </w:p>
          <w:p w14:paraId="2275774A" w14:textId="18E2B31D" w:rsidR="008D7C03" w:rsidRPr="006D0812" w:rsidRDefault="00817E96" w:rsidP="00F7030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F104C">
              <w:rPr>
                <w:rFonts w:cs="Arial"/>
                <w:b/>
                <w:szCs w:val="20"/>
              </w:rPr>
              <w:t>Ředitel Techniky a správy</w:t>
            </w:r>
          </w:p>
        </w:tc>
        <w:tc>
          <w:tcPr>
            <w:tcW w:w="3964" w:type="dxa"/>
          </w:tcPr>
          <w:p w14:paraId="0F6E07FC" w14:textId="77777777" w:rsidR="008D7C03" w:rsidRDefault="00817E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817E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817E96"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817E9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4207AF5A" w14:textId="360E716C" w:rsidR="00F7030C" w:rsidRPr="00AE0723" w:rsidRDefault="00817E96" w:rsidP="00F7030C">
      <w:pPr>
        <w:jc w:val="center"/>
        <w:rPr>
          <w:rFonts w:cs="Arial"/>
          <w:b/>
          <w:szCs w:val="20"/>
        </w:rPr>
      </w:pPr>
      <w:r w:rsidRPr="00AE0723">
        <w:rPr>
          <w:rFonts w:cs="Arial"/>
          <w:b/>
          <w:caps/>
          <w:szCs w:val="20"/>
        </w:rPr>
        <w:t xml:space="preserve">PŘÍLOHA </w:t>
      </w:r>
      <w:r w:rsidRPr="00AE0723">
        <w:rPr>
          <w:rFonts w:cs="Arial"/>
          <w:b/>
          <w:szCs w:val="20"/>
        </w:rPr>
        <w:t>č</w:t>
      </w:r>
      <w:r w:rsidRPr="00AE0723">
        <w:rPr>
          <w:rFonts w:cs="Arial"/>
          <w:b/>
          <w:caps/>
          <w:szCs w:val="20"/>
        </w:rPr>
        <w:t xml:space="preserve">. </w:t>
      </w:r>
      <w:r>
        <w:rPr>
          <w:rFonts w:cs="Arial"/>
          <w:b/>
          <w:caps/>
          <w:szCs w:val="20"/>
        </w:rPr>
        <w:t>1</w:t>
      </w:r>
      <w:r w:rsidRPr="00AE0723">
        <w:rPr>
          <w:rFonts w:cs="Arial"/>
          <w:b/>
          <w:caps/>
          <w:szCs w:val="20"/>
        </w:rPr>
        <w:t xml:space="preserve"> – </w:t>
      </w:r>
      <w:r w:rsidRPr="00AE0723">
        <w:rPr>
          <w:rFonts w:cs="Arial"/>
          <w:b/>
          <w:szCs w:val="20"/>
        </w:rPr>
        <w:t>Technická specifikace</w:t>
      </w:r>
    </w:p>
    <w:p w14:paraId="3BDEF3E0" w14:textId="77777777" w:rsidR="00F7030C" w:rsidRPr="00AE0723" w:rsidRDefault="00F7030C" w:rsidP="00F7030C">
      <w:pPr>
        <w:jc w:val="center"/>
        <w:rPr>
          <w:rFonts w:cs="Arial"/>
          <w:b/>
          <w:caps/>
          <w:szCs w:val="20"/>
        </w:rPr>
      </w:pPr>
    </w:p>
    <w:p w14:paraId="733EAC97" w14:textId="77777777" w:rsidR="00F7030C" w:rsidRDefault="00817E96" w:rsidP="00F7030C">
      <w:pPr>
        <w:jc w:val="both"/>
        <w:rPr>
          <w:rFonts w:cs="Arial"/>
          <w:b/>
          <w:szCs w:val="20"/>
        </w:rPr>
      </w:pPr>
      <w:r w:rsidRPr="00AE0723">
        <w:rPr>
          <w:rFonts w:cs="Arial"/>
          <w:b/>
          <w:szCs w:val="20"/>
        </w:rPr>
        <w:t>Účelem zakázky je rozšíření IP kodeků, které zajišťují živé audio vstupy zpravodajů jak na území České republiky, tak z většiny území EU. Kodeky jsou dále používány pro odbavení přímých přenosů</w:t>
      </w:r>
      <w:r>
        <w:rPr>
          <w:rFonts w:cs="Arial"/>
          <w:b/>
          <w:szCs w:val="20"/>
        </w:rPr>
        <w:t>.</w:t>
      </w:r>
    </w:p>
    <w:p w14:paraId="4670235A" w14:textId="5842AA64" w:rsidR="00F7030C" w:rsidRPr="00AE0723" w:rsidRDefault="00817E96" w:rsidP="00F7030C">
      <w:pPr>
        <w:jc w:val="both"/>
        <w:rPr>
          <w:rFonts w:cs="Arial"/>
          <w:b/>
          <w:szCs w:val="20"/>
        </w:rPr>
      </w:pPr>
      <w:r>
        <w:rPr>
          <w:rFonts w:cs="Arial"/>
          <w:b/>
          <w:szCs w:val="20"/>
        </w:rPr>
        <w:t>S</w:t>
      </w:r>
      <w:r w:rsidRPr="00AE0723">
        <w:rPr>
          <w:rFonts w:cs="Arial"/>
          <w:b/>
          <w:szCs w:val="20"/>
        </w:rPr>
        <w:t xml:space="preserve">oučástí dodávky je i </w:t>
      </w:r>
      <w:r>
        <w:rPr>
          <w:rFonts w:cs="Arial"/>
          <w:b/>
          <w:szCs w:val="20"/>
        </w:rPr>
        <w:t xml:space="preserve">upgrade verze a </w:t>
      </w:r>
      <w:r w:rsidRPr="00AE0723">
        <w:rPr>
          <w:rFonts w:cs="Arial"/>
          <w:b/>
          <w:szCs w:val="20"/>
        </w:rPr>
        <w:t>licenčního rozšíření stávajícího řídícího a</w:t>
      </w:r>
      <w:r w:rsidR="00224C0A">
        <w:rPr>
          <w:rFonts w:cs="Arial"/>
          <w:b/>
          <w:szCs w:val="20"/>
        </w:rPr>
        <w:t> </w:t>
      </w:r>
      <w:r w:rsidRPr="00AE0723">
        <w:rPr>
          <w:rFonts w:cs="Arial"/>
          <w:b/>
          <w:szCs w:val="20"/>
        </w:rPr>
        <w:t>konfiguračního prostředí provozu IP kodeků</w:t>
      </w:r>
      <w:r>
        <w:rPr>
          <w:rFonts w:cs="Arial"/>
          <w:b/>
          <w:szCs w:val="20"/>
        </w:rPr>
        <w:t xml:space="preserve"> (ProdysControlPlus) na nejnovější verzi v požadovaném počtu klientů a registrovaných zařízení</w:t>
      </w:r>
      <w:r w:rsidRPr="00AE0723">
        <w:rPr>
          <w:rFonts w:cs="Arial"/>
          <w:b/>
          <w:szCs w:val="20"/>
        </w:rPr>
        <w:t>.</w:t>
      </w:r>
    </w:p>
    <w:p w14:paraId="57090F55" w14:textId="77777777" w:rsidR="00F7030C" w:rsidRPr="00AE0723" w:rsidRDefault="00F7030C" w:rsidP="00F7030C">
      <w:pPr>
        <w:jc w:val="both"/>
        <w:rPr>
          <w:rFonts w:cs="Arial"/>
          <w:b/>
          <w:szCs w:val="20"/>
        </w:rPr>
      </w:pPr>
    </w:p>
    <w:p w14:paraId="119E0F57" w14:textId="77777777" w:rsidR="00F7030C" w:rsidRDefault="00817E96" w:rsidP="00F7030C">
      <w:pPr>
        <w:jc w:val="both"/>
        <w:rPr>
          <w:rFonts w:cs="Arial"/>
          <w:b/>
          <w:szCs w:val="20"/>
        </w:rPr>
      </w:pPr>
      <w:r w:rsidRPr="00AE0723">
        <w:rPr>
          <w:rFonts w:cs="Arial"/>
          <w:b/>
          <w:szCs w:val="20"/>
        </w:rPr>
        <w:t>Vzhledem k nutností 100% kompatibility s již provozovanými IP kodeky a řídicím systémem lze zakázku splnit pouze dodáním specifikovaných typů zařízení.</w:t>
      </w:r>
    </w:p>
    <w:p w14:paraId="77BF3FD0" w14:textId="77777777" w:rsidR="00F7030C" w:rsidRPr="00AE0723" w:rsidRDefault="00F7030C" w:rsidP="00F7030C">
      <w:pPr>
        <w:jc w:val="both"/>
        <w:rPr>
          <w:rFonts w:cs="Arial"/>
          <w:b/>
          <w:szCs w:val="20"/>
        </w:rPr>
      </w:pPr>
    </w:p>
    <w:p w14:paraId="7F000C24" w14:textId="77777777" w:rsidR="00F7030C" w:rsidRPr="00AE0723" w:rsidRDefault="00F7030C" w:rsidP="00F7030C">
      <w:pPr>
        <w:jc w:val="both"/>
        <w:rPr>
          <w:rFonts w:cs="Arial"/>
          <w:b/>
          <w:caps/>
          <w:szCs w:val="20"/>
        </w:rPr>
      </w:pPr>
    </w:p>
    <w:p w14:paraId="3FDEAB67" w14:textId="77777777" w:rsidR="00F7030C" w:rsidRPr="00AE0723" w:rsidRDefault="00817E96" w:rsidP="00F7030C">
      <w:pPr>
        <w:jc w:val="both"/>
        <w:rPr>
          <w:rFonts w:cs="Arial"/>
          <w:b/>
          <w:szCs w:val="20"/>
          <w:u w:val="single"/>
        </w:rPr>
      </w:pPr>
      <w:r w:rsidRPr="00AE0723">
        <w:rPr>
          <w:rFonts w:cs="Arial"/>
          <w:b/>
          <w:szCs w:val="20"/>
          <w:u w:val="single"/>
        </w:rPr>
        <w:t>Minimální požadavky a specifikace technologie:</w:t>
      </w:r>
    </w:p>
    <w:p w14:paraId="5C625EAA" w14:textId="77777777" w:rsidR="00F7030C" w:rsidRPr="00AE0723" w:rsidRDefault="00F7030C" w:rsidP="00F7030C">
      <w:pPr>
        <w:jc w:val="both"/>
        <w:rPr>
          <w:rFonts w:cs="Arial"/>
          <w:b/>
          <w:szCs w:val="20"/>
          <w:u w:val="single"/>
        </w:rPr>
      </w:pPr>
    </w:p>
    <w:p w14:paraId="44D68E34"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p>
    <w:p w14:paraId="761A30B0" w14:textId="77777777" w:rsidR="00F7030C"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r>
        <w:rPr>
          <w:rFonts w:eastAsia="Times New Roman" w:cs="Arial"/>
          <w:b/>
          <w:szCs w:val="20"/>
          <w:u w:val="single"/>
          <w:lang w:eastAsia="cs-CZ"/>
        </w:rPr>
        <w:t>Upgrade řídícího prostředí kodeků:</w:t>
      </w:r>
    </w:p>
    <w:p w14:paraId="65CABAEF"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p>
    <w:p w14:paraId="2D724B5A"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p>
    <w:p w14:paraId="14C17E16" w14:textId="77777777" w:rsidR="00F7030C"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lang w:eastAsia="cs-CZ"/>
        </w:rPr>
      </w:pPr>
      <w:r w:rsidRPr="0085163B">
        <w:rPr>
          <w:rFonts w:eastAsia="Times New Roman" w:cs="Arial"/>
          <w:b/>
          <w:szCs w:val="20"/>
          <w:lang w:eastAsia="cs-CZ"/>
        </w:rPr>
        <w:t xml:space="preserve">Současná verze – PCP 2.7.4.1 </w:t>
      </w:r>
      <w:r w:rsidRPr="0085163B">
        <w:rPr>
          <w:rFonts w:eastAsia="Times New Roman" w:cs="Arial"/>
          <w:szCs w:val="20"/>
          <w:lang w:eastAsia="cs-CZ"/>
        </w:rPr>
        <w:t>(4 paralelní uživatelé, max. 250 registrovaných zařízení)</w:t>
      </w:r>
    </w:p>
    <w:p w14:paraId="5E0EC2EB"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lang w:eastAsia="cs-CZ"/>
        </w:rPr>
      </w:pPr>
    </w:p>
    <w:p w14:paraId="7758A2A9" w14:textId="77777777" w:rsidR="00F7030C" w:rsidRPr="0085163B"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Pr>
          <w:rFonts w:eastAsia="Times New Roman" w:cs="Arial"/>
          <w:b/>
          <w:szCs w:val="20"/>
          <w:lang w:eastAsia="cs-CZ"/>
        </w:rPr>
        <w:t xml:space="preserve">Cílový stav – PCP aktuální nejnovější verze </w:t>
      </w:r>
      <w:r w:rsidRPr="0085163B">
        <w:rPr>
          <w:rFonts w:eastAsia="Times New Roman" w:cs="Arial"/>
          <w:szCs w:val="20"/>
          <w:lang w:eastAsia="cs-CZ"/>
        </w:rPr>
        <w:t>(6 paralelních uživatelů, max. 200 registrovaných zařízení)</w:t>
      </w:r>
    </w:p>
    <w:p w14:paraId="1E651FD0" w14:textId="77777777" w:rsidR="00F7030C" w:rsidRPr="0085163B"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p>
    <w:p w14:paraId="28823020"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p>
    <w:p w14:paraId="257D12FE" w14:textId="77777777" w:rsidR="00F7030C" w:rsidRPr="00420093"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r w:rsidRPr="00420093">
        <w:rPr>
          <w:rFonts w:eastAsia="Times New Roman" w:cs="Arial"/>
          <w:b/>
          <w:szCs w:val="20"/>
          <w:u w:val="single"/>
          <w:lang w:eastAsia="cs-CZ"/>
        </w:rPr>
        <w:t xml:space="preserve">Přenosný kodek </w:t>
      </w:r>
      <w:r>
        <w:rPr>
          <w:rFonts w:cs="Arial"/>
          <w:b/>
          <w:szCs w:val="20"/>
          <w:u w:val="single"/>
        </w:rPr>
        <w:t>– TYP 1</w:t>
      </w:r>
      <w:r w:rsidRPr="00420093">
        <w:rPr>
          <w:rFonts w:eastAsia="Times New Roman" w:cs="Arial"/>
          <w:b/>
          <w:szCs w:val="20"/>
          <w:u w:val="single"/>
          <w:lang w:eastAsia="cs-CZ"/>
        </w:rPr>
        <w:t>:</w:t>
      </w:r>
    </w:p>
    <w:p w14:paraId="4A4E6C2B" w14:textId="77777777" w:rsidR="00F7030C" w:rsidRPr="00420093"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p>
    <w:p w14:paraId="3D989BEA"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3x MIC/line vstup (XLR F) včetně phantomového napájení 48 V</w:t>
      </w:r>
    </w:p>
    <w:p w14:paraId="22A2483C"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2x stereo audio IP (využití v režimu program/talkback)</w:t>
      </w:r>
    </w:p>
    <w:p w14:paraId="46B9F2AC"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sidRPr="00420093">
        <w:rPr>
          <w:rFonts w:eastAsia="Times New Roman" w:cs="Arial"/>
          <w:szCs w:val="20"/>
          <w:lang w:eastAsia="cs-CZ"/>
        </w:rPr>
        <w:t>3x sluchátkový výstup (6,3 mm jack)</w:t>
      </w:r>
    </w:p>
    <w:p w14:paraId="669F9842"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sidRPr="00420093">
        <w:rPr>
          <w:rFonts w:eastAsia="Times New Roman" w:cs="Arial"/>
          <w:szCs w:val="20"/>
          <w:lang w:eastAsia="cs-CZ"/>
        </w:rPr>
        <w:t>1x AUX input (1x XLR F) - IFL</w:t>
      </w:r>
    </w:p>
    <w:p w14:paraId="13A10BC6" w14:textId="77777777" w:rsidR="00F7030C"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Pr>
          <w:rFonts w:eastAsia="Times New Roman" w:cs="Arial"/>
          <w:szCs w:val="20"/>
          <w:lang w:eastAsia="cs-CZ"/>
        </w:rPr>
        <w:t>1x AES/EBU input (1x XLR F) – digital stereo</w:t>
      </w:r>
    </w:p>
    <w:p w14:paraId="244D5EB5"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sidRPr="00420093">
        <w:rPr>
          <w:rFonts w:eastAsia="Times New Roman" w:cs="Arial"/>
          <w:szCs w:val="20"/>
          <w:lang w:eastAsia="cs-CZ"/>
        </w:rPr>
        <w:t>1x AUX výstup stereo (2x XLR M)</w:t>
      </w:r>
    </w:p>
    <w:p w14:paraId="47370CF0"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1x stereo audio USB vstup/výstup – možnost připojit PC</w:t>
      </w:r>
    </w:p>
    <w:p w14:paraId="25F81C18"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2x ethernet (RJ45) + wifi 802.11 b/g/n</w:t>
      </w:r>
    </w:p>
    <w:p w14:paraId="3A5A9471" w14:textId="77777777" w:rsidR="00F7030C" w:rsidRPr="000803CF"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r w:rsidRPr="000803CF">
        <w:rPr>
          <w:rFonts w:eastAsia="Times New Roman" w:cs="Arial"/>
          <w:b/>
          <w:szCs w:val="20"/>
          <w:lang w:eastAsia="cs-CZ"/>
        </w:rPr>
        <w:t>2x slot na SIM kartu (3G / 4G)</w:t>
      </w:r>
      <w:r w:rsidRPr="000803CF">
        <w:rPr>
          <w:rFonts w:cs="Arial"/>
          <w:b/>
          <w:szCs w:val="20"/>
        </w:rPr>
        <w:t xml:space="preserve"> – interní LTE modem, odpojitelná anténa</w:t>
      </w:r>
    </w:p>
    <w:p w14:paraId="3FFD9715" w14:textId="77777777" w:rsidR="00F7030C" w:rsidRPr="000803CF"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Pr>
          <w:rFonts w:eastAsia="Times New Roman" w:cs="Arial"/>
          <w:szCs w:val="20"/>
          <w:lang w:eastAsia="cs-CZ"/>
        </w:rPr>
        <w:t>1x video SDI in/out option</w:t>
      </w:r>
    </w:p>
    <w:p w14:paraId="7E99C6E8"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možnost regulace vstupní i výstupní úrovně (3x headset)</w:t>
      </w:r>
    </w:p>
    <w:p w14:paraId="6C70C104"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r w:rsidRPr="00420093">
        <w:rPr>
          <w:rFonts w:eastAsia="Times New Roman" w:cs="Arial"/>
          <w:szCs w:val="20"/>
          <w:lang w:eastAsia="cs-CZ"/>
        </w:rPr>
        <w:t>audio komprese – OPUS a APTX</w:t>
      </w:r>
    </w:p>
    <w:p w14:paraId="3CA9B7B4"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dotykový displej</w:t>
      </w:r>
    </w:p>
    <w:p w14:paraId="55F95AF7"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zobrazení alarmů, vstupní i výstupní úrovně, stavu baterie</w:t>
      </w:r>
    </w:p>
    <w:p w14:paraId="5A23A91E"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možnost uložení nastavení, snapshotů</w:t>
      </w:r>
    </w:p>
    <w:p w14:paraId="251BD99D"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automatický jit</w:t>
      </w:r>
      <w:r>
        <w:rPr>
          <w:rFonts w:eastAsia="Times New Roman" w:cs="Arial"/>
          <w:szCs w:val="20"/>
          <w:lang w:eastAsia="cs-CZ"/>
        </w:rPr>
        <w:t>t</w:t>
      </w:r>
      <w:r w:rsidRPr="00420093">
        <w:rPr>
          <w:rFonts w:eastAsia="Times New Roman" w:cs="Arial"/>
          <w:szCs w:val="20"/>
          <w:lang w:eastAsia="cs-CZ"/>
        </w:rPr>
        <w:t>er buffer, FEC</w:t>
      </w:r>
    </w:p>
    <w:p w14:paraId="38781D39" w14:textId="77777777" w:rsidR="00F7030C" w:rsidRPr="000803CF"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u w:val="single"/>
          <w:lang w:eastAsia="cs-CZ"/>
        </w:rPr>
      </w:pPr>
      <w:r w:rsidRPr="000803CF">
        <w:rPr>
          <w:rFonts w:eastAsia="Times New Roman" w:cs="Arial"/>
          <w:b/>
          <w:szCs w:val="20"/>
          <w:lang w:eastAsia="cs-CZ"/>
        </w:rPr>
        <w:t>výměnná baterie</w:t>
      </w:r>
    </w:p>
    <w:p w14:paraId="7305EE98"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max. hmotnost 2 kg</w:t>
      </w:r>
    </w:p>
    <w:p w14:paraId="459F23B8" w14:textId="77777777" w:rsidR="00F7030C" w:rsidRPr="0042009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r w:rsidRPr="00420093">
        <w:rPr>
          <w:rFonts w:eastAsia="Times New Roman" w:cs="Arial"/>
          <w:szCs w:val="20"/>
          <w:lang w:eastAsia="cs-CZ"/>
        </w:rPr>
        <w:t>nabíjecí adaptér</w:t>
      </w:r>
    </w:p>
    <w:p w14:paraId="052A3645" w14:textId="77777777" w:rsidR="00F7030C" w:rsidRPr="000803CF"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u w:val="single"/>
        </w:rPr>
      </w:pPr>
      <w:r w:rsidRPr="000803CF">
        <w:rPr>
          <w:rFonts w:eastAsia="Times New Roman" w:cs="Arial"/>
          <w:b/>
          <w:szCs w:val="20"/>
          <w:lang w:eastAsia="cs-CZ"/>
        </w:rPr>
        <w:t>ochranné pouzdro / brašna</w:t>
      </w:r>
    </w:p>
    <w:p w14:paraId="3F70A22C" w14:textId="77777777" w:rsidR="00F7030C" w:rsidRPr="00420093"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lang w:eastAsia="cs-CZ"/>
        </w:rPr>
      </w:pPr>
    </w:p>
    <w:p w14:paraId="5F0A5929" w14:textId="77777777" w:rsidR="00F7030C" w:rsidRPr="009F104C"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
          <w:szCs w:val="20"/>
          <w:lang w:eastAsia="cs-CZ"/>
        </w:rPr>
      </w:pPr>
      <w:r w:rsidRPr="00420093">
        <w:rPr>
          <w:rFonts w:eastAsia="Times New Roman" w:cs="Arial"/>
          <w:szCs w:val="20"/>
          <w:lang w:eastAsia="cs-CZ"/>
        </w:rPr>
        <w:t xml:space="preserve">Požadovaným kompatibilním typem zařízení </w:t>
      </w:r>
      <w:r>
        <w:rPr>
          <w:rFonts w:eastAsia="Times New Roman" w:cs="Arial"/>
          <w:szCs w:val="20"/>
          <w:lang w:eastAsia="cs-CZ"/>
        </w:rPr>
        <w:t xml:space="preserve">(přenosný kodek TYP1) </w:t>
      </w:r>
      <w:r w:rsidRPr="00420093">
        <w:rPr>
          <w:rFonts w:eastAsia="Times New Roman" w:cs="Arial"/>
          <w:szCs w:val="20"/>
          <w:lang w:eastAsia="cs-CZ"/>
        </w:rPr>
        <w:t xml:space="preserve">je IP kodek </w:t>
      </w:r>
      <w:r w:rsidRPr="009F104C">
        <w:rPr>
          <w:rFonts w:eastAsia="Times New Roman" w:cs="Arial"/>
          <w:b/>
          <w:szCs w:val="20"/>
          <w:lang w:eastAsia="cs-CZ"/>
        </w:rPr>
        <w:t>Prodys QuantumW2</w:t>
      </w:r>
    </w:p>
    <w:p w14:paraId="2B0B584E" w14:textId="77777777" w:rsidR="00F7030C" w:rsidRPr="00420093"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szCs w:val="20"/>
          <w:u w:val="single"/>
          <w:lang w:eastAsia="cs-CZ"/>
        </w:rPr>
      </w:pPr>
    </w:p>
    <w:p w14:paraId="6D477D14" w14:textId="77777777" w:rsidR="00F7030C" w:rsidRPr="00420093"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szCs w:val="20"/>
          <w:lang w:eastAsia="cs-CZ"/>
        </w:rPr>
      </w:pPr>
      <w:r>
        <w:rPr>
          <w:rFonts w:eastAsia="Times New Roman" w:cs="Arial"/>
          <w:b/>
          <w:szCs w:val="20"/>
          <w:lang w:eastAsia="cs-CZ"/>
        </w:rPr>
        <w:t>Požadovaný počet kodeků TYP1– 2</w:t>
      </w:r>
      <w:r w:rsidRPr="00420093">
        <w:rPr>
          <w:rFonts w:eastAsia="Times New Roman" w:cs="Arial"/>
          <w:b/>
          <w:szCs w:val="20"/>
          <w:lang w:eastAsia="cs-CZ"/>
        </w:rPr>
        <w:t xml:space="preserve"> ks</w:t>
      </w:r>
    </w:p>
    <w:p w14:paraId="6A9652D0" w14:textId="77777777" w:rsidR="00F7030C" w:rsidRPr="00420093" w:rsidRDefault="00F7030C" w:rsidP="00F7030C">
      <w:pPr>
        <w:jc w:val="both"/>
        <w:rPr>
          <w:rFonts w:cs="Arial"/>
          <w:b/>
          <w:szCs w:val="20"/>
        </w:rPr>
      </w:pPr>
    </w:p>
    <w:p w14:paraId="23F3DACB" w14:textId="77777777" w:rsidR="00F7030C" w:rsidRDefault="00F7030C" w:rsidP="00F7030C">
      <w:pPr>
        <w:jc w:val="both"/>
        <w:rPr>
          <w:rFonts w:cs="Arial"/>
          <w:szCs w:val="20"/>
        </w:rPr>
      </w:pPr>
    </w:p>
    <w:p w14:paraId="5D1D606E" w14:textId="77777777" w:rsidR="00F7030C" w:rsidRDefault="00F7030C" w:rsidP="00F7030C">
      <w:pPr>
        <w:jc w:val="both"/>
        <w:rPr>
          <w:rFonts w:cs="Arial"/>
          <w:szCs w:val="20"/>
        </w:rPr>
      </w:pPr>
    </w:p>
    <w:p w14:paraId="4B094F20" w14:textId="77777777" w:rsidR="00F7030C" w:rsidRPr="00AE0723" w:rsidRDefault="00F7030C" w:rsidP="00F7030C">
      <w:pPr>
        <w:jc w:val="both"/>
        <w:rPr>
          <w:rFonts w:cs="Arial"/>
          <w:szCs w:val="20"/>
        </w:rPr>
      </w:pPr>
    </w:p>
    <w:p w14:paraId="3F2D5F6F" w14:textId="77777777" w:rsidR="00F7030C" w:rsidRPr="00FA3B6B" w:rsidRDefault="00817E96" w:rsidP="00F7030C">
      <w:pPr>
        <w:jc w:val="both"/>
        <w:rPr>
          <w:rFonts w:cs="Arial"/>
          <w:b/>
          <w:szCs w:val="20"/>
          <w:u w:val="single"/>
        </w:rPr>
      </w:pPr>
      <w:r w:rsidRPr="00FA3B6B">
        <w:rPr>
          <w:rFonts w:cs="Arial"/>
          <w:b/>
          <w:szCs w:val="20"/>
          <w:u w:val="single"/>
        </w:rPr>
        <w:lastRenderedPageBreak/>
        <w:t>Přenosný kodek – TYP</w:t>
      </w:r>
      <w:r>
        <w:rPr>
          <w:rFonts w:cs="Arial"/>
          <w:b/>
          <w:szCs w:val="20"/>
          <w:u w:val="single"/>
        </w:rPr>
        <w:t>2</w:t>
      </w:r>
      <w:r w:rsidRPr="00FA3B6B">
        <w:rPr>
          <w:rFonts w:cs="Arial"/>
          <w:b/>
          <w:szCs w:val="20"/>
          <w:u w:val="single"/>
        </w:rPr>
        <w:t>:</w:t>
      </w:r>
    </w:p>
    <w:p w14:paraId="4AB2F2E0" w14:textId="77777777" w:rsidR="00F7030C" w:rsidRPr="00AE0723" w:rsidRDefault="00F7030C" w:rsidP="00F7030C">
      <w:pPr>
        <w:jc w:val="both"/>
        <w:rPr>
          <w:rFonts w:cs="Arial"/>
          <w:szCs w:val="20"/>
          <w:u w:val="single"/>
        </w:rPr>
      </w:pPr>
    </w:p>
    <w:p w14:paraId="4E1C5523"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MIC/line vstup (XLR F) včetně phantomového napájení 48 V</w:t>
      </w:r>
    </w:p>
    <w:p w14:paraId="2FFB10C8"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stereo audio IP</w:t>
      </w:r>
    </w:p>
    <w:p w14:paraId="4DBFA62B"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sluchátkový výstup (3,5 mm jack)</w:t>
      </w:r>
    </w:p>
    <w:p w14:paraId="4C568D79"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AUX vstup/výstup (3,5 mm jack)</w:t>
      </w:r>
    </w:p>
    <w:p w14:paraId="2F7E2A3C"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stereo audio USB vstup/výstup – možnost připojit PC</w:t>
      </w:r>
    </w:p>
    <w:p w14:paraId="1626FA05"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1x ethernet (RJ45)</w:t>
      </w:r>
    </w:p>
    <w:p w14:paraId="70524A76" w14:textId="77777777" w:rsidR="00F7030C" w:rsidRPr="00F7030C"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
          <w:szCs w:val="20"/>
          <w:u w:val="single"/>
        </w:rPr>
      </w:pPr>
      <w:r w:rsidRPr="00F7030C">
        <w:rPr>
          <w:rFonts w:cs="Arial"/>
          <w:b/>
          <w:szCs w:val="20"/>
        </w:rPr>
        <w:t>2x slot na SIM kartu – 2x modem s podporou 5G (4G / 5G / LTE)</w:t>
      </w:r>
    </w:p>
    <w:p w14:paraId="1FFF76FF"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možnost regulace vstupní i výstupní úrovně</w:t>
      </w:r>
    </w:p>
    <w:p w14:paraId="2684DE4B"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AE0723">
        <w:rPr>
          <w:rFonts w:cs="Arial"/>
          <w:szCs w:val="20"/>
        </w:rPr>
        <w:t>možnost nahrávání na SD kartu (která je součástí dodání) min 8 GB</w:t>
      </w:r>
    </w:p>
    <w:p w14:paraId="5250ABED"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AE0723">
        <w:rPr>
          <w:rFonts w:cs="Arial"/>
          <w:szCs w:val="20"/>
        </w:rPr>
        <w:t>audio komprese – OPUS a APTX</w:t>
      </w:r>
    </w:p>
    <w:p w14:paraId="7BE08447"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dotykový displej</w:t>
      </w:r>
    </w:p>
    <w:p w14:paraId="6F3F882F"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zobrazení alarmů, vstupní i výstupní úrovně, stavu baterie</w:t>
      </w:r>
    </w:p>
    <w:p w14:paraId="73585E98"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možnost uložení nastavení, snapshotů</w:t>
      </w:r>
    </w:p>
    <w:p w14:paraId="2031E03C"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automatický jiter buffer, FEC</w:t>
      </w:r>
    </w:p>
    <w:p w14:paraId="347430BE"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výměnná baterie</w:t>
      </w:r>
    </w:p>
    <w:p w14:paraId="687EC5C8"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max. hmotnost 1 kg</w:t>
      </w:r>
    </w:p>
    <w:p w14:paraId="627684E9" w14:textId="77777777" w:rsidR="00F7030C" w:rsidRPr="00AE0723"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nabíjecí adaptér</w:t>
      </w:r>
    </w:p>
    <w:p w14:paraId="77D5D720" w14:textId="77777777" w:rsidR="00F7030C" w:rsidRPr="00380160" w:rsidRDefault="00817E96" w:rsidP="00F7030C">
      <w:pPr>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u w:val="single"/>
        </w:rPr>
      </w:pPr>
      <w:r w:rsidRPr="00AE0723">
        <w:rPr>
          <w:rFonts w:cs="Arial"/>
          <w:szCs w:val="20"/>
        </w:rPr>
        <w:t>ochranné pouzdro / brašna</w:t>
      </w:r>
    </w:p>
    <w:p w14:paraId="61AAE9D3" w14:textId="77777777" w:rsidR="00F7030C" w:rsidRPr="00AE0723"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jc w:val="both"/>
        <w:rPr>
          <w:rFonts w:cs="Arial"/>
          <w:szCs w:val="20"/>
          <w:u w:val="single"/>
        </w:rPr>
      </w:pPr>
    </w:p>
    <w:p w14:paraId="74D91F96" w14:textId="77777777" w:rsidR="00F7030C" w:rsidRPr="00AE0723" w:rsidRDefault="00F7030C" w:rsidP="00F7030C">
      <w:pPr>
        <w:jc w:val="both"/>
        <w:rPr>
          <w:rFonts w:cs="Arial"/>
          <w:szCs w:val="20"/>
          <w:u w:val="single"/>
        </w:rPr>
      </w:pPr>
    </w:p>
    <w:p w14:paraId="489DB8D3" w14:textId="77777777" w:rsidR="00F7030C" w:rsidRPr="000803CF" w:rsidRDefault="00817E96" w:rsidP="00F7030C">
      <w:pPr>
        <w:jc w:val="both"/>
        <w:rPr>
          <w:rFonts w:cs="Arial"/>
          <w:b/>
          <w:szCs w:val="20"/>
        </w:rPr>
      </w:pPr>
      <w:r w:rsidRPr="00AE0723">
        <w:rPr>
          <w:rFonts w:cs="Arial"/>
          <w:szCs w:val="20"/>
        </w:rPr>
        <w:t xml:space="preserve">Požadovaným kompatibilním typem zařízení </w:t>
      </w:r>
      <w:r>
        <w:rPr>
          <w:rFonts w:cs="Arial"/>
          <w:szCs w:val="20"/>
        </w:rPr>
        <w:t xml:space="preserve">(přenosný kodek TYP1) </w:t>
      </w:r>
      <w:r w:rsidRPr="00AE0723">
        <w:rPr>
          <w:rFonts w:cs="Arial"/>
          <w:szCs w:val="20"/>
        </w:rPr>
        <w:t xml:space="preserve">je IP kodek </w:t>
      </w:r>
      <w:r w:rsidRPr="000803CF">
        <w:rPr>
          <w:rFonts w:cs="Arial"/>
          <w:b/>
          <w:szCs w:val="20"/>
        </w:rPr>
        <w:t>Prodys Quantum Lite</w:t>
      </w:r>
      <w:r>
        <w:rPr>
          <w:rFonts w:cs="Arial"/>
          <w:b/>
          <w:szCs w:val="20"/>
        </w:rPr>
        <w:t xml:space="preserve"> 5G</w:t>
      </w:r>
    </w:p>
    <w:p w14:paraId="65C84FE4" w14:textId="77777777" w:rsidR="00F7030C" w:rsidRDefault="00F7030C" w:rsidP="00F7030C">
      <w:pPr>
        <w:jc w:val="both"/>
        <w:rPr>
          <w:rFonts w:cs="Arial"/>
          <w:szCs w:val="20"/>
        </w:rPr>
      </w:pPr>
    </w:p>
    <w:p w14:paraId="50ADC47B" w14:textId="77777777" w:rsidR="00F7030C" w:rsidRPr="00420093"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szCs w:val="20"/>
          <w:lang w:eastAsia="cs-CZ"/>
        </w:rPr>
      </w:pPr>
      <w:r>
        <w:rPr>
          <w:rFonts w:eastAsia="Times New Roman" w:cs="Arial"/>
          <w:b/>
          <w:szCs w:val="20"/>
          <w:lang w:eastAsia="cs-CZ"/>
        </w:rPr>
        <w:t>Požadovaný počet kodeků TYP 2 – 3</w:t>
      </w:r>
      <w:r w:rsidRPr="00420093">
        <w:rPr>
          <w:rFonts w:eastAsia="Times New Roman" w:cs="Arial"/>
          <w:b/>
          <w:szCs w:val="20"/>
          <w:lang w:eastAsia="cs-CZ"/>
        </w:rPr>
        <w:t xml:space="preserve"> ks</w:t>
      </w:r>
    </w:p>
    <w:p w14:paraId="355776AE" w14:textId="77777777" w:rsidR="00F7030C" w:rsidRDefault="00F7030C" w:rsidP="00F7030C">
      <w:pPr>
        <w:jc w:val="both"/>
        <w:rPr>
          <w:rFonts w:cs="Arial"/>
          <w:b/>
          <w:szCs w:val="20"/>
        </w:rPr>
      </w:pPr>
    </w:p>
    <w:p w14:paraId="7770BC70" w14:textId="77777777" w:rsidR="00F7030C" w:rsidRPr="00AE0723" w:rsidRDefault="00F7030C" w:rsidP="00F7030C">
      <w:pPr>
        <w:jc w:val="both"/>
        <w:rPr>
          <w:rFonts w:cs="Arial"/>
          <w:b/>
          <w:szCs w:val="20"/>
        </w:rPr>
      </w:pPr>
    </w:p>
    <w:p w14:paraId="3AF9FC9D" w14:textId="77777777" w:rsidR="00F7030C" w:rsidRPr="00AE0723" w:rsidRDefault="00817E96" w:rsidP="00F7030C">
      <w:pPr>
        <w:jc w:val="both"/>
        <w:rPr>
          <w:rFonts w:cs="Arial"/>
          <w:b/>
          <w:szCs w:val="20"/>
          <w:u w:val="single"/>
        </w:rPr>
      </w:pPr>
      <w:r w:rsidRPr="00AE0723">
        <w:rPr>
          <w:rFonts w:cs="Arial"/>
          <w:b/>
          <w:szCs w:val="20"/>
          <w:u w:val="single"/>
        </w:rPr>
        <w:t>Součástí plnění zakázky jsou následující prvky:</w:t>
      </w:r>
    </w:p>
    <w:p w14:paraId="235CEA7B" w14:textId="77777777" w:rsidR="00F7030C" w:rsidRPr="00AE0723" w:rsidRDefault="00F7030C" w:rsidP="00F7030C">
      <w:pPr>
        <w:jc w:val="both"/>
        <w:rPr>
          <w:rFonts w:cs="Arial"/>
          <w:szCs w:val="20"/>
        </w:rPr>
      </w:pPr>
    </w:p>
    <w:p w14:paraId="3E9C2330" w14:textId="77777777" w:rsidR="00F7030C" w:rsidRPr="00AE0723" w:rsidRDefault="00817E96" w:rsidP="00F7030C">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AE0723">
        <w:rPr>
          <w:rFonts w:cs="Arial"/>
          <w:szCs w:val="20"/>
        </w:rPr>
        <w:t>dodání systému na místo plnění (Český rozhlas, Vinohradská 12, Praha 2 120 99)</w:t>
      </w:r>
    </w:p>
    <w:p w14:paraId="06FEAC40" w14:textId="77777777" w:rsidR="00F7030C" w:rsidRPr="00AE0723" w:rsidRDefault="00817E96" w:rsidP="00F7030C">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AE0723">
        <w:rPr>
          <w:rFonts w:cs="Arial"/>
          <w:szCs w:val="20"/>
        </w:rPr>
        <w:t>všechny přenosné kodeky musí být kompatibilní se všemi studiovými typy a dále požadujeme podporu Brave protokolu pro všechny kodeky</w:t>
      </w:r>
    </w:p>
    <w:p w14:paraId="7322D57C" w14:textId="77777777" w:rsidR="00F7030C" w:rsidRPr="00AE0723" w:rsidRDefault="00817E96" w:rsidP="00F7030C">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sidRPr="00AE0723">
        <w:rPr>
          <w:rFonts w:cs="Arial"/>
          <w:szCs w:val="20"/>
        </w:rPr>
        <w:t>všechny kodeky budou zařazené do řídícího a konfiguračního prostředí</w:t>
      </w:r>
    </w:p>
    <w:p w14:paraId="1A64E5C5" w14:textId="77777777" w:rsidR="00F7030C"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 w:val="16"/>
          <w:szCs w:val="20"/>
        </w:rPr>
      </w:pPr>
      <w:r>
        <w:rPr>
          <w:rFonts w:cs="Arial"/>
          <w:sz w:val="16"/>
          <w:szCs w:val="20"/>
        </w:rPr>
        <w:br w:type="page"/>
      </w:r>
    </w:p>
    <w:p w14:paraId="2BCF6373"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sz w:val="16"/>
          <w:szCs w:val="20"/>
        </w:rPr>
      </w:pPr>
    </w:p>
    <w:p w14:paraId="4E27050C"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sz w:val="16"/>
          <w:szCs w:val="20"/>
        </w:rPr>
      </w:pPr>
    </w:p>
    <w:tbl>
      <w:tblPr>
        <w:tblW w:w="11491" w:type="dxa"/>
        <w:tblInd w:w="-1418" w:type="dxa"/>
        <w:tblCellMar>
          <w:left w:w="70" w:type="dxa"/>
          <w:right w:w="70" w:type="dxa"/>
        </w:tblCellMar>
        <w:tblLook w:val="04A0" w:firstRow="1" w:lastRow="0" w:firstColumn="1" w:lastColumn="0" w:noHBand="0" w:noVBand="1"/>
      </w:tblPr>
      <w:tblGrid>
        <w:gridCol w:w="851"/>
        <w:gridCol w:w="2977"/>
        <w:gridCol w:w="309"/>
        <w:gridCol w:w="462"/>
        <w:gridCol w:w="1639"/>
        <w:gridCol w:w="1134"/>
        <w:gridCol w:w="1276"/>
        <w:gridCol w:w="1275"/>
        <w:gridCol w:w="1276"/>
        <w:gridCol w:w="146"/>
        <w:gridCol w:w="146"/>
      </w:tblGrid>
      <w:tr w:rsidR="003A4967" w14:paraId="04E853FA" w14:textId="77777777" w:rsidTr="001D6844">
        <w:trPr>
          <w:trHeight w:val="420"/>
        </w:trPr>
        <w:tc>
          <w:tcPr>
            <w:tcW w:w="11491" w:type="dxa"/>
            <w:gridSpan w:val="11"/>
            <w:tcBorders>
              <w:top w:val="nil"/>
              <w:left w:val="nil"/>
              <w:bottom w:val="nil"/>
              <w:right w:val="nil"/>
            </w:tcBorders>
            <w:shd w:val="clear" w:color="auto" w:fill="auto"/>
            <w:noWrap/>
            <w:vAlign w:val="bottom"/>
            <w:hideMark/>
          </w:tcPr>
          <w:p w14:paraId="49F98822" w14:textId="37CEB1FA" w:rsidR="00F7030C" w:rsidRPr="009F104C" w:rsidRDefault="00817E96"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28"/>
                <w:szCs w:val="28"/>
                <w:lang w:eastAsia="cs-CZ"/>
              </w:rPr>
            </w:pPr>
            <w:r>
              <w:rPr>
                <w:rFonts w:eastAsia="Times New Roman" w:cs="Arial"/>
                <w:b/>
                <w:bCs/>
                <w:sz w:val="28"/>
                <w:szCs w:val="28"/>
                <w:lang w:eastAsia="cs-CZ"/>
              </w:rPr>
              <w:t>Specifikace ceny -</w:t>
            </w:r>
            <w:r w:rsidRPr="009F104C">
              <w:rPr>
                <w:rFonts w:eastAsia="Times New Roman" w:cs="Arial"/>
                <w:b/>
                <w:bCs/>
                <w:sz w:val="28"/>
                <w:szCs w:val="28"/>
                <w:lang w:eastAsia="cs-CZ"/>
              </w:rPr>
              <w:t xml:space="preserve"> </w:t>
            </w:r>
            <w:r>
              <w:rPr>
                <w:rFonts w:eastAsia="Times New Roman" w:cs="Arial"/>
                <w:b/>
                <w:bCs/>
                <w:sz w:val="28"/>
                <w:szCs w:val="28"/>
                <w:lang w:eastAsia="cs-CZ"/>
              </w:rPr>
              <w:t>t</w:t>
            </w:r>
            <w:r w:rsidRPr="009F104C">
              <w:rPr>
                <w:rFonts w:eastAsia="Times New Roman" w:cs="Arial"/>
                <w:b/>
                <w:bCs/>
                <w:sz w:val="28"/>
                <w:szCs w:val="28"/>
                <w:lang w:eastAsia="cs-CZ"/>
              </w:rPr>
              <w:t>abulka pro výpočet nabídkové ceny</w:t>
            </w:r>
          </w:p>
        </w:tc>
      </w:tr>
      <w:tr w:rsidR="003A4967" w14:paraId="4262E346" w14:textId="77777777" w:rsidTr="001D6844">
        <w:trPr>
          <w:trHeight w:val="225"/>
        </w:trPr>
        <w:tc>
          <w:tcPr>
            <w:tcW w:w="851" w:type="dxa"/>
            <w:tcBorders>
              <w:top w:val="nil"/>
              <w:left w:val="nil"/>
              <w:bottom w:val="nil"/>
              <w:right w:val="nil"/>
            </w:tcBorders>
            <w:shd w:val="clear" w:color="auto" w:fill="auto"/>
            <w:noWrap/>
            <w:vAlign w:val="bottom"/>
            <w:hideMark/>
          </w:tcPr>
          <w:p w14:paraId="5FEA4634"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 w:val="28"/>
                <w:szCs w:val="28"/>
                <w:lang w:eastAsia="cs-CZ"/>
              </w:rPr>
            </w:pPr>
          </w:p>
        </w:tc>
        <w:tc>
          <w:tcPr>
            <w:tcW w:w="2977" w:type="dxa"/>
            <w:tcBorders>
              <w:top w:val="nil"/>
              <w:left w:val="nil"/>
              <w:bottom w:val="nil"/>
              <w:right w:val="nil"/>
            </w:tcBorders>
            <w:shd w:val="clear" w:color="auto" w:fill="auto"/>
            <w:noWrap/>
            <w:vAlign w:val="bottom"/>
            <w:hideMark/>
          </w:tcPr>
          <w:p w14:paraId="3994356C"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309" w:type="dxa"/>
            <w:tcBorders>
              <w:top w:val="nil"/>
              <w:left w:val="nil"/>
              <w:bottom w:val="nil"/>
              <w:right w:val="nil"/>
            </w:tcBorders>
            <w:shd w:val="clear" w:color="auto" w:fill="auto"/>
            <w:noWrap/>
            <w:vAlign w:val="bottom"/>
            <w:hideMark/>
          </w:tcPr>
          <w:p w14:paraId="05D245BB"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462" w:type="dxa"/>
            <w:tcBorders>
              <w:top w:val="nil"/>
              <w:left w:val="nil"/>
              <w:bottom w:val="nil"/>
              <w:right w:val="nil"/>
            </w:tcBorders>
            <w:shd w:val="clear" w:color="auto" w:fill="auto"/>
            <w:noWrap/>
            <w:vAlign w:val="bottom"/>
            <w:hideMark/>
          </w:tcPr>
          <w:p w14:paraId="6EC9D413"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639" w:type="dxa"/>
            <w:tcBorders>
              <w:top w:val="nil"/>
              <w:left w:val="nil"/>
              <w:bottom w:val="nil"/>
              <w:right w:val="nil"/>
            </w:tcBorders>
            <w:shd w:val="clear" w:color="auto" w:fill="auto"/>
            <w:noWrap/>
            <w:vAlign w:val="bottom"/>
            <w:hideMark/>
          </w:tcPr>
          <w:p w14:paraId="4FD9BF22"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134" w:type="dxa"/>
            <w:tcBorders>
              <w:top w:val="nil"/>
              <w:left w:val="nil"/>
              <w:bottom w:val="nil"/>
              <w:right w:val="nil"/>
            </w:tcBorders>
            <w:shd w:val="clear" w:color="auto" w:fill="auto"/>
            <w:noWrap/>
            <w:vAlign w:val="bottom"/>
            <w:hideMark/>
          </w:tcPr>
          <w:p w14:paraId="6F865A48"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104281A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5" w:type="dxa"/>
            <w:tcBorders>
              <w:top w:val="nil"/>
              <w:left w:val="nil"/>
              <w:bottom w:val="nil"/>
              <w:right w:val="nil"/>
            </w:tcBorders>
            <w:shd w:val="clear" w:color="auto" w:fill="auto"/>
            <w:noWrap/>
            <w:vAlign w:val="bottom"/>
            <w:hideMark/>
          </w:tcPr>
          <w:p w14:paraId="6275BE0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5A093B16"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2F2C9B93"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5D593569"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1C8991D5" w14:textId="77777777" w:rsidTr="001D6844">
        <w:trPr>
          <w:trHeight w:val="492"/>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B5BE02"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Číslo položky</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14:paraId="65473ACD"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Název a popis</w:t>
            </w:r>
          </w:p>
        </w:tc>
        <w:tc>
          <w:tcPr>
            <w:tcW w:w="771" w:type="dxa"/>
            <w:gridSpan w:val="2"/>
            <w:tcBorders>
              <w:top w:val="single" w:sz="8" w:space="0" w:color="auto"/>
              <w:left w:val="nil"/>
              <w:bottom w:val="single" w:sz="8" w:space="0" w:color="auto"/>
              <w:right w:val="single" w:sz="8" w:space="0" w:color="auto"/>
            </w:tcBorders>
            <w:shd w:val="clear" w:color="auto" w:fill="auto"/>
            <w:vAlign w:val="center"/>
            <w:hideMark/>
          </w:tcPr>
          <w:p w14:paraId="78A7AFC6"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Počet</w:t>
            </w:r>
          </w:p>
        </w:tc>
        <w:tc>
          <w:tcPr>
            <w:tcW w:w="1639" w:type="dxa"/>
            <w:tcBorders>
              <w:top w:val="single" w:sz="8" w:space="0" w:color="auto"/>
              <w:left w:val="nil"/>
              <w:bottom w:val="single" w:sz="8" w:space="0" w:color="auto"/>
              <w:right w:val="single" w:sz="8" w:space="0" w:color="auto"/>
            </w:tcBorders>
            <w:shd w:val="clear" w:color="auto" w:fill="auto"/>
            <w:vAlign w:val="center"/>
            <w:hideMark/>
          </w:tcPr>
          <w:p w14:paraId="540F2EF2"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Cena za kus bez DPH</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588E90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DPH</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060C00E"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Cena za kus s DPH</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2AB4C55C"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Cena celkem bez DPH</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74041FF4"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9F104C">
              <w:rPr>
                <w:rFonts w:eastAsia="Times New Roman" w:cs="Arial"/>
                <w:b/>
                <w:bCs/>
                <w:sz w:val="18"/>
                <w:szCs w:val="18"/>
                <w:lang w:eastAsia="cs-CZ"/>
              </w:rPr>
              <w:t>Cena celkem s DPH</w:t>
            </w:r>
          </w:p>
        </w:tc>
        <w:tc>
          <w:tcPr>
            <w:tcW w:w="146" w:type="dxa"/>
            <w:tcBorders>
              <w:top w:val="nil"/>
              <w:left w:val="nil"/>
              <w:bottom w:val="nil"/>
              <w:right w:val="nil"/>
            </w:tcBorders>
            <w:shd w:val="clear" w:color="auto" w:fill="auto"/>
            <w:noWrap/>
            <w:vAlign w:val="bottom"/>
            <w:hideMark/>
          </w:tcPr>
          <w:p w14:paraId="5D4AC30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p>
        </w:tc>
        <w:tc>
          <w:tcPr>
            <w:tcW w:w="146" w:type="dxa"/>
            <w:tcBorders>
              <w:top w:val="nil"/>
              <w:left w:val="nil"/>
              <w:bottom w:val="nil"/>
              <w:right w:val="nil"/>
            </w:tcBorders>
            <w:shd w:val="clear" w:color="auto" w:fill="auto"/>
            <w:noWrap/>
            <w:vAlign w:val="bottom"/>
            <w:hideMark/>
          </w:tcPr>
          <w:p w14:paraId="1829F430"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526EEAC4" w14:textId="77777777" w:rsidTr="001D6844">
        <w:trPr>
          <w:trHeight w:val="55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64AC5B4A"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sidRPr="009F104C">
              <w:rPr>
                <w:rFonts w:eastAsia="Times New Roman" w:cs="Arial"/>
                <w:b/>
                <w:bCs/>
                <w:szCs w:val="20"/>
                <w:lang w:eastAsia="cs-CZ"/>
              </w:rPr>
              <w:t>1</w:t>
            </w:r>
          </w:p>
        </w:tc>
        <w:tc>
          <w:tcPr>
            <w:tcW w:w="2977"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3370797"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Pr>
                <w:rFonts w:eastAsia="Times New Roman" w:cs="Arial"/>
                <w:b/>
                <w:bCs/>
                <w:color w:val="000000"/>
                <w:szCs w:val="20"/>
                <w:lang w:eastAsia="cs-CZ"/>
              </w:rPr>
              <w:t>Upgrade řídícího prostředí kodeků</w:t>
            </w:r>
          </w:p>
        </w:tc>
        <w:tc>
          <w:tcPr>
            <w:tcW w:w="309" w:type="dxa"/>
            <w:tcBorders>
              <w:top w:val="nil"/>
              <w:left w:val="single" w:sz="8" w:space="0" w:color="auto"/>
              <w:bottom w:val="single" w:sz="8" w:space="0" w:color="auto"/>
              <w:right w:val="single" w:sz="8" w:space="0" w:color="auto"/>
            </w:tcBorders>
            <w:shd w:val="clear" w:color="auto" w:fill="auto"/>
            <w:vAlign w:val="bottom"/>
            <w:hideMark/>
          </w:tcPr>
          <w:p w14:paraId="312B004D"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1</w:t>
            </w:r>
          </w:p>
        </w:tc>
        <w:tc>
          <w:tcPr>
            <w:tcW w:w="462" w:type="dxa"/>
            <w:tcBorders>
              <w:top w:val="nil"/>
              <w:left w:val="nil"/>
              <w:bottom w:val="single" w:sz="8" w:space="0" w:color="auto"/>
              <w:right w:val="single" w:sz="8" w:space="0" w:color="auto"/>
            </w:tcBorders>
            <w:shd w:val="clear" w:color="auto" w:fill="auto"/>
            <w:vAlign w:val="bottom"/>
            <w:hideMark/>
          </w:tcPr>
          <w:p w14:paraId="59B758A5"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sys</w:t>
            </w:r>
          </w:p>
        </w:tc>
        <w:tc>
          <w:tcPr>
            <w:tcW w:w="1639" w:type="dxa"/>
            <w:tcBorders>
              <w:top w:val="nil"/>
              <w:left w:val="nil"/>
              <w:bottom w:val="single" w:sz="8" w:space="0" w:color="auto"/>
              <w:right w:val="single" w:sz="8" w:space="0" w:color="auto"/>
            </w:tcBorders>
            <w:shd w:val="clear" w:color="000000" w:fill="FFFF00"/>
            <w:noWrap/>
            <w:vAlign w:val="bottom"/>
            <w:hideMark/>
          </w:tcPr>
          <w:p w14:paraId="69D0A780"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single" w:sz="8" w:space="0" w:color="auto"/>
              <w:right w:val="single" w:sz="8" w:space="0" w:color="auto"/>
            </w:tcBorders>
            <w:shd w:val="clear" w:color="auto" w:fill="auto"/>
            <w:noWrap/>
            <w:vAlign w:val="bottom"/>
            <w:hideMark/>
          </w:tcPr>
          <w:p w14:paraId="04B6D97B"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75C2007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5" w:type="dxa"/>
            <w:tcBorders>
              <w:top w:val="nil"/>
              <w:left w:val="nil"/>
              <w:bottom w:val="single" w:sz="8" w:space="0" w:color="auto"/>
              <w:right w:val="single" w:sz="8" w:space="0" w:color="auto"/>
            </w:tcBorders>
            <w:shd w:val="clear" w:color="auto" w:fill="auto"/>
            <w:noWrap/>
            <w:vAlign w:val="bottom"/>
            <w:hideMark/>
          </w:tcPr>
          <w:p w14:paraId="2E98218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1D4B2BA9"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46" w:type="dxa"/>
            <w:tcBorders>
              <w:top w:val="nil"/>
              <w:left w:val="nil"/>
              <w:bottom w:val="nil"/>
              <w:right w:val="nil"/>
            </w:tcBorders>
            <w:shd w:val="clear" w:color="auto" w:fill="auto"/>
            <w:noWrap/>
            <w:vAlign w:val="bottom"/>
            <w:hideMark/>
          </w:tcPr>
          <w:p w14:paraId="67D6B048"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c>
          <w:tcPr>
            <w:tcW w:w="146" w:type="dxa"/>
            <w:tcBorders>
              <w:top w:val="nil"/>
              <w:left w:val="nil"/>
              <w:bottom w:val="nil"/>
              <w:right w:val="nil"/>
            </w:tcBorders>
            <w:shd w:val="clear" w:color="auto" w:fill="auto"/>
            <w:noWrap/>
            <w:vAlign w:val="bottom"/>
            <w:hideMark/>
          </w:tcPr>
          <w:p w14:paraId="3235BBB5"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33D1578A" w14:textId="77777777" w:rsidTr="001D6844">
        <w:trPr>
          <w:trHeight w:val="55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04313D25"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sidRPr="009F104C">
              <w:rPr>
                <w:rFonts w:eastAsia="Times New Roman" w:cs="Arial"/>
                <w:b/>
                <w:bCs/>
                <w:szCs w:val="20"/>
                <w:lang w:eastAsia="cs-CZ"/>
              </w:rPr>
              <w:t>2</w:t>
            </w:r>
          </w:p>
        </w:tc>
        <w:tc>
          <w:tcPr>
            <w:tcW w:w="2977" w:type="dxa"/>
            <w:tcBorders>
              <w:top w:val="nil"/>
              <w:left w:val="single" w:sz="12" w:space="0" w:color="auto"/>
              <w:bottom w:val="single" w:sz="12" w:space="0" w:color="auto"/>
              <w:right w:val="single" w:sz="12" w:space="0" w:color="auto"/>
            </w:tcBorders>
            <w:shd w:val="clear" w:color="auto" w:fill="auto"/>
            <w:vAlign w:val="center"/>
            <w:hideMark/>
          </w:tcPr>
          <w:p w14:paraId="7003630B" w14:textId="77777777" w:rsidR="00F7030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Pr>
                <w:rFonts w:eastAsia="Times New Roman" w:cs="Arial"/>
                <w:b/>
                <w:bCs/>
                <w:color w:val="000000"/>
                <w:szCs w:val="20"/>
                <w:lang w:eastAsia="cs-CZ"/>
              </w:rPr>
              <w:t>Přenosný</w:t>
            </w:r>
            <w:r w:rsidRPr="009F104C">
              <w:rPr>
                <w:rFonts w:eastAsia="Times New Roman" w:cs="Arial"/>
                <w:b/>
                <w:bCs/>
                <w:color w:val="000000"/>
                <w:szCs w:val="20"/>
                <w:lang w:eastAsia="cs-CZ"/>
              </w:rPr>
              <w:t xml:space="preserve"> kodek TYP</w:t>
            </w:r>
            <w:r>
              <w:rPr>
                <w:rFonts w:eastAsia="Times New Roman" w:cs="Arial"/>
                <w:b/>
                <w:bCs/>
                <w:color w:val="000000"/>
                <w:szCs w:val="20"/>
                <w:lang w:eastAsia="cs-CZ"/>
              </w:rPr>
              <w:t xml:space="preserve"> 1</w:t>
            </w:r>
          </w:p>
          <w:p w14:paraId="4CFB9C7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9F104C">
              <w:rPr>
                <w:rFonts w:eastAsia="Times New Roman" w:cs="Arial"/>
                <w:b/>
                <w:bCs/>
                <w:color w:val="000000"/>
                <w:szCs w:val="20"/>
                <w:lang w:eastAsia="cs-CZ"/>
              </w:rPr>
              <w:t>(vč. přísl.)</w:t>
            </w:r>
          </w:p>
        </w:tc>
        <w:tc>
          <w:tcPr>
            <w:tcW w:w="309" w:type="dxa"/>
            <w:tcBorders>
              <w:top w:val="nil"/>
              <w:left w:val="single" w:sz="8" w:space="0" w:color="auto"/>
              <w:bottom w:val="single" w:sz="8" w:space="0" w:color="auto"/>
              <w:right w:val="single" w:sz="8" w:space="0" w:color="auto"/>
            </w:tcBorders>
            <w:shd w:val="clear" w:color="auto" w:fill="auto"/>
            <w:vAlign w:val="bottom"/>
            <w:hideMark/>
          </w:tcPr>
          <w:p w14:paraId="6BADC091"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2</w:t>
            </w:r>
          </w:p>
        </w:tc>
        <w:tc>
          <w:tcPr>
            <w:tcW w:w="462" w:type="dxa"/>
            <w:tcBorders>
              <w:top w:val="nil"/>
              <w:left w:val="nil"/>
              <w:bottom w:val="single" w:sz="8" w:space="0" w:color="auto"/>
              <w:right w:val="single" w:sz="8" w:space="0" w:color="auto"/>
            </w:tcBorders>
            <w:shd w:val="clear" w:color="auto" w:fill="auto"/>
            <w:vAlign w:val="bottom"/>
            <w:hideMark/>
          </w:tcPr>
          <w:p w14:paraId="03C15DE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9F104C">
              <w:rPr>
                <w:rFonts w:eastAsia="Times New Roman" w:cs="Arial"/>
                <w:szCs w:val="20"/>
                <w:lang w:eastAsia="cs-CZ"/>
              </w:rPr>
              <w:t>ks</w:t>
            </w:r>
          </w:p>
        </w:tc>
        <w:tc>
          <w:tcPr>
            <w:tcW w:w="1639" w:type="dxa"/>
            <w:tcBorders>
              <w:top w:val="nil"/>
              <w:left w:val="nil"/>
              <w:bottom w:val="single" w:sz="8" w:space="0" w:color="auto"/>
              <w:right w:val="single" w:sz="8" w:space="0" w:color="auto"/>
            </w:tcBorders>
            <w:shd w:val="clear" w:color="000000" w:fill="FFFF00"/>
            <w:noWrap/>
            <w:vAlign w:val="bottom"/>
            <w:hideMark/>
          </w:tcPr>
          <w:p w14:paraId="2C3B6D76"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single" w:sz="8" w:space="0" w:color="auto"/>
              <w:right w:val="single" w:sz="8" w:space="0" w:color="auto"/>
            </w:tcBorders>
            <w:shd w:val="clear" w:color="auto" w:fill="auto"/>
            <w:noWrap/>
            <w:vAlign w:val="bottom"/>
            <w:hideMark/>
          </w:tcPr>
          <w:p w14:paraId="7EE310D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680A2B86"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5" w:type="dxa"/>
            <w:tcBorders>
              <w:top w:val="nil"/>
              <w:left w:val="nil"/>
              <w:bottom w:val="single" w:sz="8" w:space="0" w:color="auto"/>
              <w:right w:val="single" w:sz="8" w:space="0" w:color="auto"/>
            </w:tcBorders>
            <w:shd w:val="clear" w:color="auto" w:fill="auto"/>
            <w:noWrap/>
            <w:vAlign w:val="bottom"/>
            <w:hideMark/>
          </w:tcPr>
          <w:p w14:paraId="693493A9"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2111AE6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46" w:type="dxa"/>
            <w:tcBorders>
              <w:top w:val="nil"/>
              <w:left w:val="nil"/>
              <w:bottom w:val="nil"/>
              <w:right w:val="nil"/>
            </w:tcBorders>
            <w:shd w:val="clear" w:color="auto" w:fill="auto"/>
            <w:noWrap/>
            <w:vAlign w:val="bottom"/>
            <w:hideMark/>
          </w:tcPr>
          <w:p w14:paraId="3E5BC656"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c>
          <w:tcPr>
            <w:tcW w:w="146" w:type="dxa"/>
            <w:tcBorders>
              <w:top w:val="nil"/>
              <w:left w:val="nil"/>
              <w:bottom w:val="nil"/>
              <w:right w:val="nil"/>
            </w:tcBorders>
            <w:shd w:val="clear" w:color="auto" w:fill="auto"/>
            <w:noWrap/>
            <w:vAlign w:val="bottom"/>
            <w:hideMark/>
          </w:tcPr>
          <w:p w14:paraId="61D497D3"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4F8F23D8" w14:textId="77777777" w:rsidTr="001D6844">
        <w:trPr>
          <w:trHeight w:val="555"/>
        </w:trPr>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01181377"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sidRPr="009F104C">
              <w:rPr>
                <w:rFonts w:eastAsia="Times New Roman" w:cs="Arial"/>
                <w:b/>
                <w:bCs/>
                <w:szCs w:val="20"/>
                <w:lang w:eastAsia="cs-CZ"/>
              </w:rPr>
              <w:t>3</w:t>
            </w:r>
          </w:p>
        </w:tc>
        <w:tc>
          <w:tcPr>
            <w:tcW w:w="2977" w:type="dxa"/>
            <w:tcBorders>
              <w:top w:val="nil"/>
              <w:left w:val="single" w:sz="12" w:space="0" w:color="auto"/>
              <w:bottom w:val="single" w:sz="12" w:space="0" w:color="auto"/>
              <w:right w:val="single" w:sz="12" w:space="0" w:color="auto"/>
            </w:tcBorders>
            <w:shd w:val="clear" w:color="auto" w:fill="auto"/>
            <w:vAlign w:val="center"/>
            <w:hideMark/>
          </w:tcPr>
          <w:p w14:paraId="13AF76E7" w14:textId="77777777" w:rsidR="00F7030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9F104C">
              <w:rPr>
                <w:rFonts w:eastAsia="Times New Roman" w:cs="Arial"/>
                <w:b/>
                <w:bCs/>
                <w:color w:val="000000"/>
                <w:szCs w:val="20"/>
                <w:lang w:eastAsia="cs-CZ"/>
              </w:rPr>
              <w:t xml:space="preserve">Přenosný kodek </w:t>
            </w:r>
            <w:r>
              <w:rPr>
                <w:rFonts w:eastAsia="Times New Roman" w:cs="Arial"/>
                <w:b/>
                <w:bCs/>
                <w:color w:val="000000"/>
                <w:szCs w:val="20"/>
                <w:lang w:eastAsia="cs-CZ"/>
              </w:rPr>
              <w:t>TYP 2</w:t>
            </w:r>
          </w:p>
          <w:p w14:paraId="4D71380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Cs w:val="20"/>
                <w:lang w:eastAsia="cs-CZ"/>
              </w:rPr>
            </w:pPr>
            <w:r w:rsidRPr="009F104C">
              <w:rPr>
                <w:rFonts w:eastAsia="Times New Roman" w:cs="Arial"/>
                <w:b/>
                <w:bCs/>
                <w:color w:val="000000"/>
                <w:szCs w:val="20"/>
                <w:lang w:eastAsia="cs-CZ"/>
              </w:rPr>
              <w:t>(vč. přísl.)</w:t>
            </w:r>
          </w:p>
        </w:tc>
        <w:tc>
          <w:tcPr>
            <w:tcW w:w="309" w:type="dxa"/>
            <w:tcBorders>
              <w:top w:val="nil"/>
              <w:left w:val="single" w:sz="8" w:space="0" w:color="auto"/>
              <w:bottom w:val="single" w:sz="8" w:space="0" w:color="auto"/>
              <w:right w:val="single" w:sz="8" w:space="0" w:color="auto"/>
            </w:tcBorders>
            <w:shd w:val="clear" w:color="auto" w:fill="auto"/>
            <w:vAlign w:val="bottom"/>
            <w:hideMark/>
          </w:tcPr>
          <w:p w14:paraId="0B7EA3FF"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3</w:t>
            </w:r>
          </w:p>
        </w:tc>
        <w:tc>
          <w:tcPr>
            <w:tcW w:w="462" w:type="dxa"/>
            <w:tcBorders>
              <w:top w:val="nil"/>
              <w:left w:val="nil"/>
              <w:bottom w:val="single" w:sz="8" w:space="0" w:color="auto"/>
              <w:right w:val="single" w:sz="8" w:space="0" w:color="auto"/>
            </w:tcBorders>
            <w:shd w:val="clear" w:color="auto" w:fill="auto"/>
            <w:vAlign w:val="bottom"/>
            <w:hideMark/>
          </w:tcPr>
          <w:p w14:paraId="146621CA"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9F104C">
              <w:rPr>
                <w:rFonts w:eastAsia="Times New Roman" w:cs="Arial"/>
                <w:szCs w:val="20"/>
                <w:lang w:eastAsia="cs-CZ"/>
              </w:rPr>
              <w:t>ks</w:t>
            </w:r>
          </w:p>
        </w:tc>
        <w:tc>
          <w:tcPr>
            <w:tcW w:w="1639" w:type="dxa"/>
            <w:tcBorders>
              <w:top w:val="nil"/>
              <w:left w:val="nil"/>
              <w:bottom w:val="single" w:sz="8" w:space="0" w:color="auto"/>
              <w:right w:val="single" w:sz="8" w:space="0" w:color="auto"/>
            </w:tcBorders>
            <w:shd w:val="clear" w:color="000000" w:fill="FFFF00"/>
            <w:noWrap/>
            <w:vAlign w:val="bottom"/>
            <w:hideMark/>
          </w:tcPr>
          <w:p w14:paraId="2D2B060B"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single" w:sz="8" w:space="0" w:color="auto"/>
              <w:right w:val="single" w:sz="8" w:space="0" w:color="auto"/>
            </w:tcBorders>
            <w:shd w:val="clear" w:color="auto" w:fill="auto"/>
            <w:noWrap/>
            <w:vAlign w:val="bottom"/>
            <w:hideMark/>
          </w:tcPr>
          <w:p w14:paraId="6693AEA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4AA05AFE"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5" w:type="dxa"/>
            <w:tcBorders>
              <w:top w:val="nil"/>
              <w:left w:val="nil"/>
              <w:bottom w:val="single" w:sz="8" w:space="0" w:color="auto"/>
              <w:right w:val="single" w:sz="8" w:space="0" w:color="auto"/>
            </w:tcBorders>
            <w:shd w:val="clear" w:color="auto" w:fill="auto"/>
            <w:noWrap/>
            <w:vAlign w:val="bottom"/>
            <w:hideMark/>
          </w:tcPr>
          <w:p w14:paraId="04CF94B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276" w:type="dxa"/>
            <w:tcBorders>
              <w:top w:val="nil"/>
              <w:left w:val="nil"/>
              <w:bottom w:val="single" w:sz="8" w:space="0" w:color="auto"/>
              <w:right w:val="single" w:sz="8" w:space="0" w:color="auto"/>
            </w:tcBorders>
            <w:shd w:val="clear" w:color="auto" w:fill="auto"/>
            <w:noWrap/>
            <w:vAlign w:val="bottom"/>
            <w:hideMark/>
          </w:tcPr>
          <w:p w14:paraId="2A884303"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46" w:type="dxa"/>
            <w:tcBorders>
              <w:top w:val="nil"/>
              <w:left w:val="nil"/>
              <w:bottom w:val="nil"/>
              <w:right w:val="nil"/>
            </w:tcBorders>
            <w:shd w:val="clear" w:color="auto" w:fill="auto"/>
            <w:noWrap/>
            <w:vAlign w:val="bottom"/>
            <w:hideMark/>
          </w:tcPr>
          <w:p w14:paraId="487F9578"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c>
          <w:tcPr>
            <w:tcW w:w="146" w:type="dxa"/>
            <w:tcBorders>
              <w:top w:val="nil"/>
              <w:left w:val="nil"/>
              <w:bottom w:val="nil"/>
              <w:right w:val="nil"/>
            </w:tcBorders>
            <w:shd w:val="clear" w:color="auto" w:fill="auto"/>
            <w:noWrap/>
            <w:vAlign w:val="bottom"/>
            <w:hideMark/>
          </w:tcPr>
          <w:p w14:paraId="6195EC17"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795A2B2F" w14:textId="77777777" w:rsidTr="001D6844">
        <w:trPr>
          <w:trHeight w:val="285"/>
        </w:trPr>
        <w:tc>
          <w:tcPr>
            <w:tcW w:w="851" w:type="dxa"/>
            <w:tcBorders>
              <w:top w:val="nil"/>
              <w:left w:val="nil"/>
              <w:bottom w:val="nil"/>
              <w:right w:val="nil"/>
            </w:tcBorders>
            <w:shd w:val="clear" w:color="auto" w:fill="auto"/>
            <w:noWrap/>
            <w:vAlign w:val="center"/>
            <w:hideMark/>
          </w:tcPr>
          <w:p w14:paraId="415EE81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2977" w:type="dxa"/>
            <w:tcBorders>
              <w:top w:val="nil"/>
              <w:left w:val="nil"/>
              <w:bottom w:val="single" w:sz="12" w:space="0" w:color="auto"/>
              <w:right w:val="nil"/>
            </w:tcBorders>
            <w:shd w:val="clear" w:color="auto" w:fill="auto"/>
            <w:noWrap/>
            <w:vAlign w:val="center"/>
            <w:hideMark/>
          </w:tcPr>
          <w:p w14:paraId="70FB87C9"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9F104C">
              <w:rPr>
                <w:rFonts w:eastAsia="Times New Roman" w:cs="Arial"/>
                <w:sz w:val="16"/>
                <w:szCs w:val="16"/>
                <w:lang w:eastAsia="cs-CZ"/>
              </w:rPr>
              <w:t> </w:t>
            </w:r>
          </w:p>
        </w:tc>
        <w:tc>
          <w:tcPr>
            <w:tcW w:w="309" w:type="dxa"/>
            <w:tcBorders>
              <w:top w:val="nil"/>
              <w:left w:val="nil"/>
              <w:bottom w:val="single" w:sz="12" w:space="0" w:color="auto"/>
              <w:right w:val="nil"/>
            </w:tcBorders>
            <w:shd w:val="clear" w:color="auto" w:fill="auto"/>
            <w:vAlign w:val="bottom"/>
            <w:hideMark/>
          </w:tcPr>
          <w:p w14:paraId="7C950F65"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9F104C">
              <w:rPr>
                <w:rFonts w:eastAsia="Times New Roman" w:cs="Arial"/>
                <w:szCs w:val="20"/>
                <w:lang w:eastAsia="cs-CZ"/>
              </w:rPr>
              <w:t> </w:t>
            </w:r>
          </w:p>
        </w:tc>
        <w:tc>
          <w:tcPr>
            <w:tcW w:w="462" w:type="dxa"/>
            <w:tcBorders>
              <w:top w:val="nil"/>
              <w:left w:val="nil"/>
              <w:bottom w:val="single" w:sz="12" w:space="0" w:color="auto"/>
              <w:right w:val="nil"/>
            </w:tcBorders>
            <w:shd w:val="clear" w:color="auto" w:fill="auto"/>
            <w:vAlign w:val="bottom"/>
            <w:hideMark/>
          </w:tcPr>
          <w:p w14:paraId="7D7C8CC0"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9F104C">
              <w:rPr>
                <w:rFonts w:eastAsia="Times New Roman" w:cs="Arial"/>
                <w:szCs w:val="20"/>
                <w:lang w:eastAsia="cs-CZ"/>
              </w:rPr>
              <w:t> </w:t>
            </w:r>
          </w:p>
        </w:tc>
        <w:tc>
          <w:tcPr>
            <w:tcW w:w="1639" w:type="dxa"/>
            <w:tcBorders>
              <w:top w:val="nil"/>
              <w:left w:val="nil"/>
              <w:bottom w:val="single" w:sz="12" w:space="0" w:color="auto"/>
              <w:right w:val="nil"/>
            </w:tcBorders>
            <w:shd w:val="clear" w:color="auto" w:fill="auto"/>
            <w:noWrap/>
            <w:vAlign w:val="bottom"/>
            <w:hideMark/>
          </w:tcPr>
          <w:p w14:paraId="2E3093B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9F104C">
              <w:rPr>
                <w:rFonts w:eastAsia="Times New Roman" w:cs="Arial"/>
                <w:szCs w:val="20"/>
                <w:lang w:eastAsia="cs-CZ"/>
              </w:rPr>
              <w:t> </w:t>
            </w:r>
          </w:p>
        </w:tc>
        <w:tc>
          <w:tcPr>
            <w:tcW w:w="1134" w:type="dxa"/>
            <w:tcBorders>
              <w:top w:val="nil"/>
              <w:left w:val="nil"/>
              <w:bottom w:val="nil"/>
              <w:right w:val="nil"/>
            </w:tcBorders>
            <w:shd w:val="clear" w:color="auto" w:fill="auto"/>
            <w:noWrap/>
            <w:vAlign w:val="bottom"/>
            <w:hideMark/>
          </w:tcPr>
          <w:p w14:paraId="189FB7F6"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c>
          <w:tcPr>
            <w:tcW w:w="1276" w:type="dxa"/>
            <w:tcBorders>
              <w:top w:val="nil"/>
              <w:left w:val="nil"/>
              <w:bottom w:val="nil"/>
              <w:right w:val="nil"/>
            </w:tcBorders>
            <w:shd w:val="clear" w:color="auto" w:fill="auto"/>
            <w:noWrap/>
            <w:vAlign w:val="bottom"/>
            <w:hideMark/>
          </w:tcPr>
          <w:p w14:paraId="42612219"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szCs w:val="20"/>
                <w:lang w:eastAsia="cs-CZ"/>
              </w:rPr>
            </w:pPr>
          </w:p>
        </w:tc>
        <w:tc>
          <w:tcPr>
            <w:tcW w:w="1275" w:type="dxa"/>
            <w:tcBorders>
              <w:top w:val="nil"/>
              <w:left w:val="nil"/>
              <w:bottom w:val="nil"/>
              <w:right w:val="nil"/>
            </w:tcBorders>
            <w:shd w:val="clear" w:color="auto" w:fill="auto"/>
            <w:noWrap/>
            <w:vAlign w:val="bottom"/>
            <w:hideMark/>
          </w:tcPr>
          <w:p w14:paraId="2365E8BC"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179E2AF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29E4430B"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34ECBEA2"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1634B446" w14:textId="77777777" w:rsidTr="001D6844">
        <w:trPr>
          <w:trHeight w:val="288"/>
        </w:trPr>
        <w:tc>
          <w:tcPr>
            <w:tcW w:w="851" w:type="dxa"/>
            <w:tcBorders>
              <w:top w:val="nil"/>
              <w:left w:val="nil"/>
              <w:bottom w:val="nil"/>
              <w:right w:val="nil"/>
            </w:tcBorders>
            <w:shd w:val="clear" w:color="auto" w:fill="auto"/>
            <w:noWrap/>
            <w:vAlign w:val="bottom"/>
            <w:hideMark/>
          </w:tcPr>
          <w:p w14:paraId="13379E37"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2977" w:type="dxa"/>
            <w:tcBorders>
              <w:top w:val="nil"/>
              <w:left w:val="single" w:sz="12" w:space="0" w:color="auto"/>
              <w:bottom w:val="single" w:sz="12" w:space="0" w:color="auto"/>
              <w:right w:val="nil"/>
            </w:tcBorders>
            <w:shd w:val="clear" w:color="auto" w:fill="auto"/>
            <w:noWrap/>
            <w:vAlign w:val="bottom"/>
            <w:hideMark/>
          </w:tcPr>
          <w:p w14:paraId="57BD6C6F"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Celková cena bez DPH</w:t>
            </w:r>
          </w:p>
        </w:tc>
        <w:tc>
          <w:tcPr>
            <w:tcW w:w="309" w:type="dxa"/>
            <w:tcBorders>
              <w:top w:val="nil"/>
              <w:left w:val="nil"/>
              <w:bottom w:val="single" w:sz="12" w:space="0" w:color="auto"/>
              <w:right w:val="nil"/>
            </w:tcBorders>
            <w:shd w:val="clear" w:color="auto" w:fill="auto"/>
            <w:noWrap/>
            <w:vAlign w:val="bottom"/>
            <w:hideMark/>
          </w:tcPr>
          <w:p w14:paraId="18F5D0F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462" w:type="dxa"/>
            <w:tcBorders>
              <w:top w:val="nil"/>
              <w:left w:val="nil"/>
              <w:bottom w:val="single" w:sz="12" w:space="0" w:color="auto"/>
              <w:right w:val="single" w:sz="12" w:space="0" w:color="auto"/>
            </w:tcBorders>
            <w:shd w:val="clear" w:color="auto" w:fill="auto"/>
            <w:noWrap/>
            <w:vAlign w:val="bottom"/>
            <w:hideMark/>
          </w:tcPr>
          <w:p w14:paraId="295E6A20"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1639" w:type="dxa"/>
            <w:tcBorders>
              <w:top w:val="nil"/>
              <w:left w:val="nil"/>
              <w:bottom w:val="single" w:sz="12" w:space="0" w:color="auto"/>
              <w:right w:val="single" w:sz="12" w:space="0" w:color="auto"/>
            </w:tcBorders>
            <w:shd w:val="clear" w:color="auto" w:fill="auto"/>
            <w:noWrap/>
            <w:vAlign w:val="bottom"/>
            <w:hideMark/>
          </w:tcPr>
          <w:p w14:paraId="261A11A9"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nil"/>
              <w:right w:val="nil"/>
            </w:tcBorders>
            <w:shd w:val="clear" w:color="auto" w:fill="auto"/>
            <w:noWrap/>
            <w:vAlign w:val="bottom"/>
            <w:hideMark/>
          </w:tcPr>
          <w:p w14:paraId="51245789"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p>
        </w:tc>
        <w:tc>
          <w:tcPr>
            <w:tcW w:w="3827" w:type="dxa"/>
            <w:gridSpan w:val="3"/>
            <w:tcBorders>
              <w:top w:val="nil"/>
              <w:left w:val="nil"/>
              <w:bottom w:val="nil"/>
              <w:right w:val="nil"/>
            </w:tcBorders>
            <w:shd w:val="clear" w:color="000000" w:fill="FFFF00"/>
            <w:noWrap/>
            <w:vAlign w:val="bottom"/>
            <w:hideMark/>
          </w:tcPr>
          <w:p w14:paraId="7A3F061F"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r w:rsidRPr="009F104C">
              <w:rPr>
                <w:rFonts w:eastAsia="Times New Roman" w:cs="Arial"/>
                <w:sz w:val="16"/>
                <w:szCs w:val="16"/>
                <w:lang w:eastAsia="cs-CZ"/>
              </w:rPr>
              <w:t>uchazeč vyplní žlutě označené</w:t>
            </w:r>
          </w:p>
        </w:tc>
        <w:tc>
          <w:tcPr>
            <w:tcW w:w="146" w:type="dxa"/>
            <w:tcBorders>
              <w:top w:val="nil"/>
              <w:left w:val="nil"/>
              <w:bottom w:val="nil"/>
              <w:right w:val="nil"/>
            </w:tcBorders>
            <w:shd w:val="clear" w:color="auto" w:fill="auto"/>
            <w:noWrap/>
            <w:vAlign w:val="bottom"/>
            <w:hideMark/>
          </w:tcPr>
          <w:p w14:paraId="5EDACDEB"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p>
        </w:tc>
        <w:tc>
          <w:tcPr>
            <w:tcW w:w="146" w:type="dxa"/>
            <w:tcBorders>
              <w:top w:val="nil"/>
              <w:left w:val="nil"/>
              <w:bottom w:val="nil"/>
              <w:right w:val="nil"/>
            </w:tcBorders>
            <w:shd w:val="clear" w:color="auto" w:fill="auto"/>
            <w:noWrap/>
            <w:vAlign w:val="bottom"/>
            <w:hideMark/>
          </w:tcPr>
          <w:p w14:paraId="0B1A978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6B397D9F" w14:textId="77777777" w:rsidTr="001D6844">
        <w:trPr>
          <w:trHeight w:val="288"/>
        </w:trPr>
        <w:tc>
          <w:tcPr>
            <w:tcW w:w="851" w:type="dxa"/>
            <w:tcBorders>
              <w:top w:val="nil"/>
              <w:left w:val="nil"/>
              <w:bottom w:val="nil"/>
              <w:right w:val="nil"/>
            </w:tcBorders>
            <w:shd w:val="clear" w:color="auto" w:fill="auto"/>
            <w:noWrap/>
            <w:vAlign w:val="bottom"/>
            <w:hideMark/>
          </w:tcPr>
          <w:p w14:paraId="7EF48FC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2977" w:type="dxa"/>
            <w:tcBorders>
              <w:top w:val="nil"/>
              <w:left w:val="single" w:sz="12" w:space="0" w:color="auto"/>
              <w:bottom w:val="single" w:sz="12" w:space="0" w:color="auto"/>
              <w:right w:val="nil"/>
            </w:tcBorders>
            <w:shd w:val="clear" w:color="auto" w:fill="auto"/>
            <w:noWrap/>
            <w:vAlign w:val="bottom"/>
            <w:hideMark/>
          </w:tcPr>
          <w:p w14:paraId="073DE2C0"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Sazba DPH</w:t>
            </w:r>
          </w:p>
        </w:tc>
        <w:tc>
          <w:tcPr>
            <w:tcW w:w="309" w:type="dxa"/>
            <w:tcBorders>
              <w:top w:val="nil"/>
              <w:left w:val="nil"/>
              <w:bottom w:val="single" w:sz="12" w:space="0" w:color="auto"/>
              <w:right w:val="nil"/>
            </w:tcBorders>
            <w:shd w:val="clear" w:color="auto" w:fill="auto"/>
            <w:noWrap/>
            <w:vAlign w:val="bottom"/>
            <w:hideMark/>
          </w:tcPr>
          <w:p w14:paraId="6C309E9D"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462" w:type="dxa"/>
            <w:tcBorders>
              <w:top w:val="nil"/>
              <w:left w:val="nil"/>
              <w:bottom w:val="single" w:sz="12" w:space="0" w:color="auto"/>
              <w:right w:val="single" w:sz="12" w:space="0" w:color="auto"/>
            </w:tcBorders>
            <w:shd w:val="clear" w:color="auto" w:fill="auto"/>
            <w:noWrap/>
            <w:vAlign w:val="bottom"/>
            <w:hideMark/>
          </w:tcPr>
          <w:p w14:paraId="2041D616"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1639" w:type="dxa"/>
            <w:tcBorders>
              <w:top w:val="nil"/>
              <w:left w:val="nil"/>
              <w:bottom w:val="single" w:sz="12" w:space="0" w:color="auto"/>
              <w:right w:val="single" w:sz="12" w:space="0" w:color="auto"/>
            </w:tcBorders>
            <w:shd w:val="clear" w:color="000000" w:fill="FFFF00"/>
            <w:noWrap/>
            <w:vAlign w:val="bottom"/>
            <w:hideMark/>
          </w:tcPr>
          <w:p w14:paraId="18BED6F2"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w:t>
            </w:r>
          </w:p>
        </w:tc>
        <w:tc>
          <w:tcPr>
            <w:tcW w:w="1134" w:type="dxa"/>
            <w:tcBorders>
              <w:top w:val="nil"/>
              <w:left w:val="nil"/>
              <w:bottom w:val="nil"/>
              <w:right w:val="nil"/>
            </w:tcBorders>
            <w:shd w:val="clear" w:color="auto" w:fill="auto"/>
            <w:noWrap/>
            <w:vAlign w:val="bottom"/>
            <w:hideMark/>
          </w:tcPr>
          <w:p w14:paraId="6C48CA4B"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p>
        </w:tc>
        <w:tc>
          <w:tcPr>
            <w:tcW w:w="1276" w:type="dxa"/>
            <w:tcBorders>
              <w:top w:val="nil"/>
              <w:left w:val="nil"/>
              <w:bottom w:val="nil"/>
              <w:right w:val="nil"/>
            </w:tcBorders>
            <w:shd w:val="clear" w:color="auto" w:fill="auto"/>
            <w:noWrap/>
            <w:vAlign w:val="bottom"/>
            <w:hideMark/>
          </w:tcPr>
          <w:p w14:paraId="3F858AEB"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5" w:type="dxa"/>
            <w:tcBorders>
              <w:top w:val="nil"/>
              <w:left w:val="nil"/>
              <w:bottom w:val="nil"/>
              <w:right w:val="nil"/>
            </w:tcBorders>
            <w:shd w:val="clear" w:color="auto" w:fill="auto"/>
            <w:noWrap/>
            <w:vAlign w:val="bottom"/>
            <w:hideMark/>
          </w:tcPr>
          <w:p w14:paraId="012F33F7"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0AE92F00"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2EBCC32E"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1A989930"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4C8FA48F" w14:textId="77777777" w:rsidTr="001D6844">
        <w:trPr>
          <w:trHeight w:val="288"/>
        </w:trPr>
        <w:tc>
          <w:tcPr>
            <w:tcW w:w="851" w:type="dxa"/>
            <w:tcBorders>
              <w:top w:val="nil"/>
              <w:left w:val="nil"/>
              <w:bottom w:val="nil"/>
              <w:right w:val="nil"/>
            </w:tcBorders>
            <w:shd w:val="clear" w:color="auto" w:fill="auto"/>
            <w:noWrap/>
            <w:vAlign w:val="bottom"/>
            <w:hideMark/>
          </w:tcPr>
          <w:p w14:paraId="17952148"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2977" w:type="dxa"/>
            <w:tcBorders>
              <w:top w:val="nil"/>
              <w:left w:val="single" w:sz="12" w:space="0" w:color="auto"/>
              <w:bottom w:val="single" w:sz="12" w:space="0" w:color="auto"/>
              <w:right w:val="nil"/>
            </w:tcBorders>
            <w:shd w:val="clear" w:color="auto" w:fill="auto"/>
            <w:noWrap/>
            <w:vAlign w:val="bottom"/>
            <w:hideMark/>
          </w:tcPr>
          <w:p w14:paraId="4F2A813A"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Celková výše DPH</w:t>
            </w:r>
          </w:p>
        </w:tc>
        <w:tc>
          <w:tcPr>
            <w:tcW w:w="309" w:type="dxa"/>
            <w:tcBorders>
              <w:top w:val="nil"/>
              <w:left w:val="nil"/>
              <w:bottom w:val="single" w:sz="12" w:space="0" w:color="auto"/>
              <w:right w:val="nil"/>
            </w:tcBorders>
            <w:shd w:val="clear" w:color="auto" w:fill="auto"/>
            <w:noWrap/>
            <w:vAlign w:val="bottom"/>
            <w:hideMark/>
          </w:tcPr>
          <w:p w14:paraId="2CAC5F25"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462" w:type="dxa"/>
            <w:tcBorders>
              <w:top w:val="nil"/>
              <w:left w:val="nil"/>
              <w:bottom w:val="single" w:sz="12" w:space="0" w:color="auto"/>
              <w:right w:val="single" w:sz="12" w:space="0" w:color="auto"/>
            </w:tcBorders>
            <w:shd w:val="clear" w:color="auto" w:fill="auto"/>
            <w:noWrap/>
            <w:vAlign w:val="bottom"/>
            <w:hideMark/>
          </w:tcPr>
          <w:p w14:paraId="6BCAD672"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1639" w:type="dxa"/>
            <w:tcBorders>
              <w:top w:val="nil"/>
              <w:left w:val="nil"/>
              <w:bottom w:val="single" w:sz="12" w:space="0" w:color="auto"/>
              <w:right w:val="single" w:sz="12" w:space="0" w:color="auto"/>
            </w:tcBorders>
            <w:shd w:val="clear" w:color="auto" w:fill="auto"/>
            <w:noWrap/>
            <w:vAlign w:val="bottom"/>
            <w:hideMark/>
          </w:tcPr>
          <w:p w14:paraId="5F91C29B"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nil"/>
              <w:right w:val="nil"/>
            </w:tcBorders>
            <w:shd w:val="clear" w:color="auto" w:fill="auto"/>
            <w:noWrap/>
            <w:vAlign w:val="bottom"/>
            <w:hideMark/>
          </w:tcPr>
          <w:p w14:paraId="75E3A36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p>
        </w:tc>
        <w:tc>
          <w:tcPr>
            <w:tcW w:w="1276" w:type="dxa"/>
            <w:tcBorders>
              <w:top w:val="nil"/>
              <w:left w:val="nil"/>
              <w:bottom w:val="nil"/>
              <w:right w:val="nil"/>
            </w:tcBorders>
            <w:shd w:val="clear" w:color="auto" w:fill="auto"/>
            <w:noWrap/>
            <w:vAlign w:val="bottom"/>
            <w:hideMark/>
          </w:tcPr>
          <w:p w14:paraId="390174C0"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5" w:type="dxa"/>
            <w:tcBorders>
              <w:top w:val="nil"/>
              <w:left w:val="nil"/>
              <w:bottom w:val="nil"/>
              <w:right w:val="nil"/>
            </w:tcBorders>
            <w:shd w:val="clear" w:color="auto" w:fill="auto"/>
            <w:noWrap/>
            <w:vAlign w:val="bottom"/>
            <w:hideMark/>
          </w:tcPr>
          <w:p w14:paraId="07E8AFD0"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04AD6BAC"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0C08664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39495005"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r w:rsidR="003A4967" w14:paraId="58EDC6CF" w14:textId="77777777" w:rsidTr="001D6844">
        <w:trPr>
          <w:trHeight w:val="288"/>
        </w:trPr>
        <w:tc>
          <w:tcPr>
            <w:tcW w:w="851" w:type="dxa"/>
            <w:tcBorders>
              <w:top w:val="nil"/>
              <w:left w:val="nil"/>
              <w:bottom w:val="nil"/>
              <w:right w:val="nil"/>
            </w:tcBorders>
            <w:shd w:val="clear" w:color="auto" w:fill="auto"/>
            <w:noWrap/>
            <w:vAlign w:val="bottom"/>
            <w:hideMark/>
          </w:tcPr>
          <w:p w14:paraId="3DA8EC7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2977" w:type="dxa"/>
            <w:tcBorders>
              <w:top w:val="nil"/>
              <w:left w:val="single" w:sz="12" w:space="0" w:color="auto"/>
              <w:bottom w:val="single" w:sz="12" w:space="0" w:color="auto"/>
              <w:right w:val="nil"/>
            </w:tcBorders>
            <w:shd w:val="clear" w:color="auto" w:fill="auto"/>
            <w:noWrap/>
            <w:vAlign w:val="bottom"/>
            <w:hideMark/>
          </w:tcPr>
          <w:p w14:paraId="1485A938"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Celková cena s DPH</w:t>
            </w:r>
          </w:p>
        </w:tc>
        <w:tc>
          <w:tcPr>
            <w:tcW w:w="309" w:type="dxa"/>
            <w:tcBorders>
              <w:top w:val="nil"/>
              <w:left w:val="nil"/>
              <w:bottom w:val="single" w:sz="12" w:space="0" w:color="auto"/>
              <w:right w:val="nil"/>
            </w:tcBorders>
            <w:shd w:val="clear" w:color="auto" w:fill="auto"/>
            <w:noWrap/>
            <w:vAlign w:val="bottom"/>
            <w:hideMark/>
          </w:tcPr>
          <w:p w14:paraId="66B97E17"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462" w:type="dxa"/>
            <w:tcBorders>
              <w:top w:val="nil"/>
              <w:left w:val="nil"/>
              <w:bottom w:val="single" w:sz="12" w:space="0" w:color="auto"/>
              <w:right w:val="single" w:sz="12" w:space="0" w:color="auto"/>
            </w:tcBorders>
            <w:shd w:val="clear" w:color="auto" w:fill="auto"/>
            <w:noWrap/>
            <w:vAlign w:val="bottom"/>
            <w:hideMark/>
          </w:tcPr>
          <w:p w14:paraId="752733C2"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9F104C">
              <w:rPr>
                <w:rFonts w:eastAsia="Times New Roman" w:cs="Arial"/>
                <w:szCs w:val="20"/>
                <w:lang w:eastAsia="cs-CZ"/>
              </w:rPr>
              <w:t> </w:t>
            </w:r>
          </w:p>
        </w:tc>
        <w:tc>
          <w:tcPr>
            <w:tcW w:w="1639" w:type="dxa"/>
            <w:tcBorders>
              <w:top w:val="nil"/>
              <w:left w:val="nil"/>
              <w:bottom w:val="single" w:sz="12" w:space="0" w:color="auto"/>
              <w:right w:val="single" w:sz="12" w:space="0" w:color="auto"/>
            </w:tcBorders>
            <w:shd w:val="clear" w:color="000000" w:fill="00FF00"/>
            <w:noWrap/>
            <w:vAlign w:val="bottom"/>
            <w:hideMark/>
          </w:tcPr>
          <w:p w14:paraId="7BF99FE5" w14:textId="77777777" w:rsidR="00F7030C" w:rsidRPr="009F104C" w:rsidRDefault="00817E96"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w:t>
            </w:r>
            <w:r w:rsidRPr="009F104C">
              <w:rPr>
                <w:rFonts w:eastAsia="Times New Roman" w:cs="Arial"/>
                <w:szCs w:val="20"/>
                <w:lang w:eastAsia="cs-CZ"/>
              </w:rPr>
              <w:t>,00 Kč</w:t>
            </w:r>
          </w:p>
        </w:tc>
        <w:tc>
          <w:tcPr>
            <w:tcW w:w="1134" w:type="dxa"/>
            <w:tcBorders>
              <w:top w:val="nil"/>
              <w:left w:val="nil"/>
              <w:bottom w:val="nil"/>
              <w:right w:val="nil"/>
            </w:tcBorders>
            <w:shd w:val="clear" w:color="auto" w:fill="auto"/>
            <w:noWrap/>
            <w:vAlign w:val="bottom"/>
            <w:hideMark/>
          </w:tcPr>
          <w:p w14:paraId="32780F4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p>
        </w:tc>
        <w:tc>
          <w:tcPr>
            <w:tcW w:w="1276" w:type="dxa"/>
            <w:tcBorders>
              <w:top w:val="nil"/>
              <w:left w:val="nil"/>
              <w:bottom w:val="nil"/>
              <w:right w:val="nil"/>
            </w:tcBorders>
            <w:shd w:val="clear" w:color="auto" w:fill="auto"/>
            <w:noWrap/>
            <w:vAlign w:val="bottom"/>
            <w:hideMark/>
          </w:tcPr>
          <w:p w14:paraId="42EFC13C"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5" w:type="dxa"/>
            <w:tcBorders>
              <w:top w:val="nil"/>
              <w:left w:val="nil"/>
              <w:bottom w:val="nil"/>
              <w:right w:val="nil"/>
            </w:tcBorders>
            <w:shd w:val="clear" w:color="auto" w:fill="auto"/>
            <w:noWrap/>
            <w:vAlign w:val="bottom"/>
            <w:hideMark/>
          </w:tcPr>
          <w:p w14:paraId="02D4E07C"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276" w:type="dxa"/>
            <w:tcBorders>
              <w:top w:val="nil"/>
              <w:left w:val="nil"/>
              <w:bottom w:val="nil"/>
              <w:right w:val="nil"/>
            </w:tcBorders>
            <w:shd w:val="clear" w:color="auto" w:fill="auto"/>
            <w:noWrap/>
            <w:vAlign w:val="bottom"/>
            <w:hideMark/>
          </w:tcPr>
          <w:p w14:paraId="3BB4A5AD"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1C44B345"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c>
          <w:tcPr>
            <w:tcW w:w="146" w:type="dxa"/>
            <w:tcBorders>
              <w:top w:val="nil"/>
              <w:left w:val="nil"/>
              <w:bottom w:val="nil"/>
              <w:right w:val="nil"/>
            </w:tcBorders>
            <w:shd w:val="clear" w:color="auto" w:fill="auto"/>
            <w:noWrap/>
            <w:vAlign w:val="bottom"/>
            <w:hideMark/>
          </w:tcPr>
          <w:p w14:paraId="129E2B3F" w14:textId="77777777" w:rsidR="00F7030C" w:rsidRPr="009F104C" w:rsidRDefault="00F7030C" w:rsidP="001D684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szCs w:val="20"/>
                <w:lang w:eastAsia="cs-CZ"/>
              </w:rPr>
            </w:pPr>
          </w:p>
        </w:tc>
      </w:tr>
    </w:tbl>
    <w:p w14:paraId="34F0D282" w14:textId="77777777" w:rsidR="00F7030C" w:rsidRDefault="00F7030C" w:rsidP="00F703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sz w:val="16"/>
          <w:szCs w:val="20"/>
        </w:rPr>
      </w:pPr>
    </w:p>
    <w:p w14:paraId="632202F7" w14:textId="77777777" w:rsidR="00F7030C" w:rsidRDefault="00F7030C" w:rsidP="0006458B">
      <w:pPr>
        <w:pStyle w:val="SubjectName-ContractCzechRadio"/>
        <w:jc w:val="center"/>
      </w:pPr>
    </w:p>
    <w:p w14:paraId="2AD8A98E" w14:textId="77777777" w:rsidR="00F7030C" w:rsidRDefault="00F7030C" w:rsidP="0006458B">
      <w:pPr>
        <w:pStyle w:val="SubjectName-ContractCzechRadio"/>
        <w:jc w:val="center"/>
      </w:pPr>
    </w:p>
    <w:p w14:paraId="33BB9E44" w14:textId="77777777" w:rsidR="00F7030C" w:rsidRDefault="00817E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42C65F7A" w14:textId="2C8C2741" w:rsidR="00B240E6" w:rsidRDefault="00817E96"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224C0A">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4F49ADC7" w14:textId="77777777" w:rsidR="00B240E6" w:rsidRPr="00860E1C" w:rsidRDefault="00817E96" w:rsidP="00860E1C">
      <w:pPr>
        <w:pStyle w:val="Heading-Number-ContractCzechRadio"/>
        <w:numPr>
          <w:ilvl w:val="0"/>
          <w:numId w:val="37"/>
        </w:numPr>
        <w:rPr>
          <w:color w:val="auto"/>
        </w:rPr>
      </w:pPr>
      <w:r w:rsidRPr="00860E1C">
        <w:rPr>
          <w:color w:val="auto"/>
        </w:rPr>
        <w:t>Úvodní ustanovení</w:t>
      </w:r>
    </w:p>
    <w:p w14:paraId="589C78B1" w14:textId="77777777" w:rsidR="00B240E6" w:rsidRDefault="00817E96"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5CF107F" w14:textId="77777777" w:rsidR="00B240E6" w:rsidRDefault="00817E96"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73B884B7" w14:textId="77777777" w:rsidR="00B240E6" w:rsidRDefault="00817E96"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C8639C" w14:textId="77777777" w:rsidR="00B240E6" w:rsidRDefault="00817E96"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0AA2065B" w14:textId="77777777" w:rsidR="00B240E6" w:rsidRDefault="00817E96" w:rsidP="00B240E6">
      <w:pPr>
        <w:pStyle w:val="Heading-Number-ContractCzechRadio"/>
        <w:rPr>
          <w:color w:val="auto"/>
        </w:rPr>
      </w:pPr>
      <w:r>
        <w:rPr>
          <w:color w:val="auto"/>
        </w:rPr>
        <w:t>Povinnosti externích osob v oblasti BOZP a PO</w:t>
      </w:r>
    </w:p>
    <w:p w14:paraId="04DA8AC2" w14:textId="77777777" w:rsidR="00B240E6" w:rsidRDefault="00817E96"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4F09E2B5" w14:textId="77777777" w:rsidR="00B240E6" w:rsidRDefault="00817E96"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494B165D" w14:textId="77777777" w:rsidR="00B240E6" w:rsidRDefault="00817E96"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A5DB1B" w14:textId="77777777" w:rsidR="00B240E6" w:rsidRDefault="00817E96"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D3752C" w14:textId="77777777" w:rsidR="00B240E6" w:rsidRDefault="00817E96"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C42F513" w14:textId="77777777" w:rsidR="00B240E6" w:rsidRDefault="00817E96" w:rsidP="00B240E6">
      <w:pPr>
        <w:pStyle w:val="ListNumber-ContractCzechRadio"/>
        <w:jc w:val="both"/>
      </w:pPr>
      <w:r>
        <w:t>Externí osoby odpovídají za odbornou a zdravotní způsobilost svých zaměstnanců včetně svých poddodavatelů.</w:t>
      </w:r>
    </w:p>
    <w:p w14:paraId="1FC09672" w14:textId="77777777" w:rsidR="00B240E6" w:rsidRDefault="00817E96" w:rsidP="00B240E6">
      <w:pPr>
        <w:pStyle w:val="ListNumber-ContractCzechRadio"/>
        <w:jc w:val="both"/>
      </w:pPr>
      <w:r>
        <w:t>Externí osoby jsou zejména povinny:</w:t>
      </w:r>
    </w:p>
    <w:p w14:paraId="3A586443" w14:textId="77777777" w:rsidR="00B240E6" w:rsidRDefault="00817E96"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6C0B37CD" w14:textId="77777777" w:rsidR="00B240E6" w:rsidRDefault="00817E96" w:rsidP="00B240E6">
      <w:pPr>
        <w:pStyle w:val="ListLetter-ContractCzechRadio"/>
        <w:jc w:val="both"/>
      </w:pPr>
      <w:r>
        <w:t>zajistit, aby jejich zaměstnanci nevstupovali do prostor, které nejsou určeny k jejich činnosti,</w:t>
      </w:r>
    </w:p>
    <w:p w14:paraId="0568AF09" w14:textId="77777777" w:rsidR="00B240E6" w:rsidRDefault="00817E96" w:rsidP="00B240E6">
      <w:pPr>
        <w:pStyle w:val="ListLetter-ContractCzechRadio"/>
        <w:jc w:val="both"/>
      </w:pPr>
      <w:r>
        <w:t>zajistit označení svých zaměstnanců na pracovních či ochranných oděvech tak, aby bylo zřejmé, že se jedná o externí osoby,</w:t>
      </w:r>
    </w:p>
    <w:p w14:paraId="1C0F8D9D" w14:textId="77777777" w:rsidR="00B240E6" w:rsidRDefault="00817E96" w:rsidP="00B240E6">
      <w:pPr>
        <w:pStyle w:val="ListLetter-ContractCzechRadio"/>
        <w:jc w:val="both"/>
      </w:pPr>
      <w:r>
        <w:t>dbát pokynů příslušného odpovědného zaměstnance a jím stanovených bezpečnostních opatření a poskytovat mu potřebnou součinnost,</w:t>
      </w:r>
    </w:p>
    <w:p w14:paraId="1BB8935C" w14:textId="77777777" w:rsidR="00B240E6" w:rsidRDefault="00817E96"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F9E34D" w14:textId="77777777" w:rsidR="00B240E6" w:rsidRDefault="00817E96"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791C144" w14:textId="77777777" w:rsidR="00B240E6" w:rsidRDefault="00817E96" w:rsidP="00B240E6">
      <w:pPr>
        <w:pStyle w:val="ListLetter-ContractCzechRadio"/>
        <w:jc w:val="both"/>
      </w:pPr>
      <w:r>
        <w:t>zajistit, aby stroje, zařízení, nářadí používané externí osobou nebyla používána v rozporu s bezpečnostními předpisy, čímž se zvyšuje riziko úrazu,</w:t>
      </w:r>
    </w:p>
    <w:p w14:paraId="4DAFFB55" w14:textId="77777777" w:rsidR="00B240E6" w:rsidRDefault="00817E96" w:rsidP="00B240E6">
      <w:pPr>
        <w:pStyle w:val="ListLetter-ContractCzechRadio"/>
        <w:jc w:val="both"/>
      </w:pPr>
      <w:r>
        <w:t>zaměstnanci externích osob jsou povinni se podrobit zkouškám na přítomnost alkoholu či jiných návykových látek prováděnými odpovědným zaměstnancem ČRo,</w:t>
      </w:r>
    </w:p>
    <w:p w14:paraId="7349DD78" w14:textId="77777777" w:rsidR="00B240E6" w:rsidRDefault="00817E96" w:rsidP="00B240E6">
      <w:pPr>
        <w:pStyle w:val="ListLetter-ContractCzechRadio"/>
        <w:jc w:val="both"/>
      </w:pPr>
      <w:r>
        <w:t xml:space="preserve">v případě mimořádné události (havarijního stavu, evakuace apod.) je externí osoba povinna uposlechnout příkazu odpovědného zaměstnance ČRo, </w:t>
      </w:r>
    </w:p>
    <w:p w14:paraId="73C22C84" w14:textId="77777777" w:rsidR="00B240E6" w:rsidRDefault="00817E96" w:rsidP="00B240E6">
      <w:pPr>
        <w:pStyle w:val="ListLetter-ContractCzechRadio"/>
        <w:jc w:val="both"/>
      </w:pPr>
      <w:r>
        <w:t>trvale udržovat volné a nezatarasené únikové cesty a komunikace včetně vymezených prostorů před elektrickými rozvaděči,</w:t>
      </w:r>
    </w:p>
    <w:p w14:paraId="7B32C1C1" w14:textId="77777777" w:rsidR="00B240E6" w:rsidRDefault="00817E96"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6540086A" w14:textId="77777777" w:rsidR="00B240E6" w:rsidRDefault="00817E96"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648FBBB9" w14:textId="77777777" w:rsidR="00B240E6" w:rsidRDefault="00817E96" w:rsidP="00B240E6">
      <w:pPr>
        <w:pStyle w:val="ListLetter-ContractCzechRadio"/>
        <w:jc w:val="both"/>
      </w:pPr>
      <w:r>
        <w:t>počínat si tak, aby svým jednáním nezavdaly příčinu ke vzniku požáru, výbuchu, ohrožení života nebo škody na majetku,</w:t>
      </w:r>
    </w:p>
    <w:p w14:paraId="792193A7" w14:textId="77777777" w:rsidR="00B240E6" w:rsidRDefault="00817E96" w:rsidP="00B240E6">
      <w:pPr>
        <w:pStyle w:val="ListLetter-ContractCzechRadio"/>
        <w:jc w:val="both"/>
      </w:pPr>
      <w:r>
        <w:t>dodržovat zákaz kouření v objektech ČRo s výjimkou k tomu určených prostorů,</w:t>
      </w:r>
    </w:p>
    <w:p w14:paraId="182A59A4" w14:textId="77777777" w:rsidR="00B240E6" w:rsidRDefault="00817E96"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BBDB8AE" w14:textId="77777777" w:rsidR="00B240E6" w:rsidRDefault="00817E96"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862A55B" w14:textId="77777777" w:rsidR="00B240E6" w:rsidRDefault="00817E96" w:rsidP="00B240E6">
      <w:pPr>
        <w:pStyle w:val="Heading-Number-ContractCzechRadio"/>
        <w:rPr>
          <w:color w:val="auto"/>
        </w:rPr>
      </w:pPr>
      <w:r>
        <w:rPr>
          <w:color w:val="auto"/>
        </w:rPr>
        <w:lastRenderedPageBreak/>
        <w:t>Povinnosti externích osob v oblasti ŽP</w:t>
      </w:r>
    </w:p>
    <w:p w14:paraId="6B6E6C19" w14:textId="5119869E" w:rsidR="00B240E6" w:rsidRDefault="00817E96"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0635E556" w14:textId="77777777" w:rsidR="00B240E6" w:rsidRDefault="00817E96" w:rsidP="00B240E6">
      <w:pPr>
        <w:pStyle w:val="ListNumber-ContractCzechRadio"/>
        <w:jc w:val="both"/>
      </w:pPr>
      <w:r>
        <w:t>Externí osoby jsou zejména povinny:</w:t>
      </w:r>
    </w:p>
    <w:p w14:paraId="5CABB73B" w14:textId="77777777" w:rsidR="00B240E6" w:rsidRDefault="00817E96" w:rsidP="00B240E6">
      <w:pPr>
        <w:pStyle w:val="ListLetter-ContractCzechRadio"/>
        <w:jc w:val="both"/>
      </w:pPr>
      <w:r>
        <w:t>nakládat s odpady, které vznikly v důsledku jejich činnosti v souladu s právními předpisy,</w:t>
      </w:r>
    </w:p>
    <w:p w14:paraId="42A14BF8" w14:textId="77777777" w:rsidR="00B240E6" w:rsidRDefault="00817E96"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EC3466" w14:textId="77777777" w:rsidR="00B240E6" w:rsidRDefault="00817E96" w:rsidP="00B240E6">
      <w:pPr>
        <w:pStyle w:val="ListLetter-ContractCzechRadio"/>
        <w:jc w:val="both"/>
      </w:pPr>
      <w:r>
        <w:t>neznečišťovat komunikace a nepoškozovat zeleň,</w:t>
      </w:r>
    </w:p>
    <w:p w14:paraId="40A2F596" w14:textId="77777777" w:rsidR="00B240E6" w:rsidRDefault="00817E96" w:rsidP="00B240E6">
      <w:pPr>
        <w:pStyle w:val="ListLetter-ContractCzechRadio"/>
        <w:jc w:val="both"/>
      </w:pPr>
      <w:r>
        <w:t>zajistit likvidaci obalů dle platných právních předpisů.</w:t>
      </w:r>
    </w:p>
    <w:p w14:paraId="46B44EBD" w14:textId="77777777" w:rsidR="00B240E6" w:rsidRDefault="00817E96"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3D7AEF" w14:textId="77777777" w:rsidR="00B240E6" w:rsidRDefault="00817E96"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7A1E73B" w14:textId="77777777" w:rsidR="00B240E6" w:rsidRDefault="00817E96" w:rsidP="00B240E6">
      <w:pPr>
        <w:pStyle w:val="Heading-Number-ContractCzechRadio"/>
        <w:rPr>
          <w:color w:val="auto"/>
        </w:rPr>
      </w:pPr>
      <w:r>
        <w:rPr>
          <w:color w:val="auto"/>
        </w:rPr>
        <w:t>Ostatní ustanovení</w:t>
      </w:r>
    </w:p>
    <w:p w14:paraId="4930BC6B" w14:textId="77777777" w:rsidR="00B240E6" w:rsidRDefault="00817E96" w:rsidP="00B240E6">
      <w:pPr>
        <w:pStyle w:val="ListNumber-ContractCzechRadio"/>
        <w:jc w:val="both"/>
      </w:pPr>
      <w:r>
        <w:t xml:space="preserve">Fotografování a natáčení je v objektech ČRo zakázáno, ledaže s tím vyslovil souhlas generální ředitel, nebo jeho pověřený zástupce. </w:t>
      </w: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ACF18" w14:textId="77777777" w:rsidR="007F0A2F" w:rsidRDefault="007F0A2F">
      <w:pPr>
        <w:spacing w:line="240" w:lineRule="auto"/>
      </w:pPr>
      <w:r>
        <w:separator/>
      </w:r>
    </w:p>
  </w:endnote>
  <w:endnote w:type="continuationSeparator" w:id="0">
    <w:p w14:paraId="294ECD13" w14:textId="77777777" w:rsidR="007F0A2F" w:rsidRDefault="007F0A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107251" w:rsidRDefault="00817E96">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A8F8F1" w14:textId="2BF0E562" w:rsidR="00107251" w:rsidRPr="00727BE2" w:rsidRDefault="007F0A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17E96" w:rsidRPr="00727BE2">
                                <w:rPr>
                                  <w:rStyle w:val="slostrnky"/>
                                </w:rPr>
                                <w:fldChar w:fldCharType="begin"/>
                              </w:r>
                              <w:r w:rsidR="00817E96" w:rsidRPr="00727BE2">
                                <w:rPr>
                                  <w:rStyle w:val="slostrnky"/>
                                </w:rPr>
                                <w:instrText xml:space="preserve"> PAGE   \* MERGEFORMAT </w:instrText>
                              </w:r>
                              <w:r w:rsidR="00817E96" w:rsidRPr="00727BE2">
                                <w:rPr>
                                  <w:rStyle w:val="slostrnky"/>
                                </w:rPr>
                                <w:fldChar w:fldCharType="separate"/>
                              </w:r>
                              <w:r w:rsidR="007E5DD6">
                                <w:rPr>
                                  <w:rStyle w:val="slostrnky"/>
                                  <w:noProof/>
                                </w:rPr>
                                <w:t>2</w:t>
                              </w:r>
                              <w:r w:rsidR="00817E96" w:rsidRPr="00727BE2">
                                <w:rPr>
                                  <w:rStyle w:val="slostrnky"/>
                                </w:rPr>
                                <w:fldChar w:fldCharType="end"/>
                              </w:r>
                              <w:r w:rsidR="00817E96" w:rsidRPr="00727BE2">
                                <w:rPr>
                                  <w:rStyle w:val="slostrnky"/>
                                </w:rPr>
                                <w:t xml:space="preserve"> / </w:t>
                              </w:r>
                              <w:r w:rsidR="009E14B0" w:rsidRPr="009E14B0">
                                <w:fldChar w:fldCharType="begin"/>
                              </w:r>
                              <w:r w:rsidR="00817E96">
                                <w:instrText xml:space="preserve"> NUMPAGES   \* MERGEFORMAT </w:instrText>
                              </w:r>
                              <w:r w:rsidR="009E14B0" w:rsidRPr="009E14B0">
                                <w:fldChar w:fldCharType="separate"/>
                              </w:r>
                              <w:bookmarkStart w:id="0" w:name="_GoBack"/>
                              <w:ins w:id="1" w:author="Uživatel" w:date="2024-10-29T17:44:00Z">
                                <w:r w:rsidR="007E5DD6" w:rsidRPr="007E5DD6">
                                  <w:rPr>
                                    <w:rStyle w:val="slostrnky"/>
                                    <w:noProof/>
                                    <w:rPrChange w:id="2" w:author="Uživatel" w:date="2024-10-29T17:44:00Z">
                                      <w:rPr/>
                                    </w:rPrChange>
                                  </w:rPr>
                                  <w:t>12</w:t>
                                </w:r>
                              </w:ins>
                              <w:bookmarkEnd w:id="0"/>
                              <w:r w:rsidR="009E14B0" w:rsidRPr="009E14B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CA8F8F1" w14:textId="2BF0E562" w:rsidR="00107251" w:rsidRPr="00727BE2" w:rsidRDefault="007F0A2F"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17E96" w:rsidRPr="00727BE2">
                          <w:rPr>
                            <w:rStyle w:val="slostrnky"/>
                          </w:rPr>
                          <w:fldChar w:fldCharType="begin"/>
                        </w:r>
                        <w:r w:rsidR="00817E96" w:rsidRPr="00727BE2">
                          <w:rPr>
                            <w:rStyle w:val="slostrnky"/>
                          </w:rPr>
                          <w:instrText xml:space="preserve"> PAGE   \* MERGEFORMAT </w:instrText>
                        </w:r>
                        <w:r w:rsidR="00817E96" w:rsidRPr="00727BE2">
                          <w:rPr>
                            <w:rStyle w:val="slostrnky"/>
                          </w:rPr>
                          <w:fldChar w:fldCharType="separate"/>
                        </w:r>
                        <w:r w:rsidR="007E5DD6">
                          <w:rPr>
                            <w:rStyle w:val="slostrnky"/>
                            <w:noProof/>
                          </w:rPr>
                          <w:t>2</w:t>
                        </w:r>
                        <w:r w:rsidR="00817E96" w:rsidRPr="00727BE2">
                          <w:rPr>
                            <w:rStyle w:val="slostrnky"/>
                          </w:rPr>
                          <w:fldChar w:fldCharType="end"/>
                        </w:r>
                        <w:r w:rsidR="00817E96" w:rsidRPr="00727BE2">
                          <w:rPr>
                            <w:rStyle w:val="slostrnky"/>
                          </w:rPr>
                          <w:t xml:space="preserve"> / </w:t>
                        </w:r>
                        <w:r w:rsidR="009E14B0" w:rsidRPr="009E14B0">
                          <w:fldChar w:fldCharType="begin"/>
                        </w:r>
                        <w:r w:rsidR="00817E96">
                          <w:instrText xml:space="preserve"> NUMPAGES   \* MERGEFORMAT </w:instrText>
                        </w:r>
                        <w:r w:rsidR="009E14B0" w:rsidRPr="009E14B0">
                          <w:fldChar w:fldCharType="separate"/>
                        </w:r>
                        <w:bookmarkStart w:id="3" w:name="_GoBack"/>
                        <w:ins w:id="4" w:author="Uživatel" w:date="2024-10-29T17:44:00Z">
                          <w:r w:rsidR="007E5DD6" w:rsidRPr="007E5DD6">
                            <w:rPr>
                              <w:rStyle w:val="slostrnky"/>
                              <w:noProof/>
                              <w:rPrChange w:id="5" w:author="Uživatel" w:date="2024-10-29T17:44:00Z">
                                <w:rPr/>
                              </w:rPrChange>
                            </w:rPr>
                            <w:t>12</w:t>
                          </w:r>
                        </w:ins>
                        <w:bookmarkEnd w:id="3"/>
                        <w:r w:rsidR="009E14B0" w:rsidRPr="009E14B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107251" w:rsidRPr="00B5596D" w:rsidRDefault="00817E96"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32F3FD" w14:textId="58EA3FBE" w:rsidR="00107251" w:rsidRPr="00727BE2" w:rsidRDefault="007F0A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17E96" w:rsidRPr="00727BE2">
                                <w:rPr>
                                  <w:rStyle w:val="slostrnky"/>
                                </w:rPr>
                                <w:fldChar w:fldCharType="begin"/>
                              </w:r>
                              <w:r w:rsidR="00817E96" w:rsidRPr="00727BE2">
                                <w:rPr>
                                  <w:rStyle w:val="slostrnky"/>
                                </w:rPr>
                                <w:instrText xml:space="preserve"> PAGE   \* MERGEFORMAT </w:instrText>
                              </w:r>
                              <w:r w:rsidR="00817E96" w:rsidRPr="00727BE2">
                                <w:rPr>
                                  <w:rStyle w:val="slostrnky"/>
                                </w:rPr>
                                <w:fldChar w:fldCharType="separate"/>
                              </w:r>
                              <w:r w:rsidR="007E5DD6">
                                <w:rPr>
                                  <w:rStyle w:val="slostrnky"/>
                                  <w:noProof/>
                                </w:rPr>
                                <w:t>1</w:t>
                              </w:r>
                              <w:r w:rsidR="00817E96" w:rsidRPr="00727BE2">
                                <w:rPr>
                                  <w:rStyle w:val="slostrnky"/>
                                </w:rPr>
                                <w:fldChar w:fldCharType="end"/>
                              </w:r>
                              <w:r w:rsidR="00817E96" w:rsidRPr="00727BE2">
                                <w:rPr>
                                  <w:rStyle w:val="slostrnky"/>
                                </w:rPr>
                                <w:t xml:space="preserve"> / </w:t>
                              </w:r>
                              <w:r w:rsidR="009E14B0" w:rsidRPr="009E14B0">
                                <w:fldChar w:fldCharType="begin"/>
                              </w:r>
                              <w:r w:rsidR="00817E96">
                                <w:instrText xml:space="preserve"> NUMPAGES   \* MERGEFORMAT </w:instrText>
                              </w:r>
                              <w:r w:rsidR="009E14B0" w:rsidRPr="009E14B0">
                                <w:fldChar w:fldCharType="separate"/>
                              </w:r>
                              <w:ins w:id="6" w:author="Uživatel" w:date="2024-10-29T17:44:00Z">
                                <w:r w:rsidR="007E5DD6" w:rsidRPr="007E5DD6">
                                  <w:rPr>
                                    <w:rStyle w:val="slostrnky"/>
                                    <w:noProof/>
                                    <w:rPrChange w:id="7" w:author="Uživatel" w:date="2024-10-29T17:44:00Z">
                                      <w:rPr/>
                                    </w:rPrChange>
                                  </w:rPr>
                                  <w:t>12</w:t>
                                </w:r>
                              </w:ins>
                              <w:del w:id="8" w:author="Uživatel" w:date="2024-10-29T17:43:00Z">
                                <w:r w:rsidR="007E5DD6" w:rsidRPr="007E5DD6" w:rsidDel="007E5DD6">
                                  <w:rPr>
                                    <w:rStyle w:val="slostrnky"/>
                                    <w:noProof/>
                                    <w:rPrChange w:id="9" w:author="Uživatel" w:date="2024-10-29T17:43:00Z">
                                      <w:rPr/>
                                    </w:rPrChange>
                                  </w:rPr>
                                  <w:delText>12</w:delText>
                                </w:r>
                              </w:del>
                              <w:r w:rsidR="009E14B0" w:rsidRPr="009E14B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432F3FD" w14:textId="58EA3FBE" w:rsidR="00107251" w:rsidRPr="00727BE2" w:rsidRDefault="007F0A2F"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17E96" w:rsidRPr="00727BE2">
                          <w:rPr>
                            <w:rStyle w:val="slostrnky"/>
                          </w:rPr>
                          <w:fldChar w:fldCharType="begin"/>
                        </w:r>
                        <w:r w:rsidR="00817E96" w:rsidRPr="00727BE2">
                          <w:rPr>
                            <w:rStyle w:val="slostrnky"/>
                          </w:rPr>
                          <w:instrText xml:space="preserve"> PAGE   \* MERGEFORMAT </w:instrText>
                        </w:r>
                        <w:r w:rsidR="00817E96" w:rsidRPr="00727BE2">
                          <w:rPr>
                            <w:rStyle w:val="slostrnky"/>
                          </w:rPr>
                          <w:fldChar w:fldCharType="separate"/>
                        </w:r>
                        <w:r w:rsidR="007E5DD6">
                          <w:rPr>
                            <w:rStyle w:val="slostrnky"/>
                            <w:noProof/>
                          </w:rPr>
                          <w:t>1</w:t>
                        </w:r>
                        <w:r w:rsidR="00817E96" w:rsidRPr="00727BE2">
                          <w:rPr>
                            <w:rStyle w:val="slostrnky"/>
                          </w:rPr>
                          <w:fldChar w:fldCharType="end"/>
                        </w:r>
                        <w:r w:rsidR="00817E96" w:rsidRPr="00727BE2">
                          <w:rPr>
                            <w:rStyle w:val="slostrnky"/>
                          </w:rPr>
                          <w:t xml:space="preserve"> / </w:t>
                        </w:r>
                        <w:r w:rsidR="009E14B0" w:rsidRPr="009E14B0">
                          <w:fldChar w:fldCharType="begin"/>
                        </w:r>
                        <w:r w:rsidR="00817E96">
                          <w:instrText xml:space="preserve"> NUMPAGES   \* MERGEFORMAT </w:instrText>
                        </w:r>
                        <w:r w:rsidR="009E14B0" w:rsidRPr="009E14B0">
                          <w:fldChar w:fldCharType="separate"/>
                        </w:r>
                        <w:ins w:id="10" w:author="Uživatel" w:date="2024-10-29T17:44:00Z">
                          <w:r w:rsidR="007E5DD6" w:rsidRPr="007E5DD6">
                            <w:rPr>
                              <w:rStyle w:val="slostrnky"/>
                              <w:noProof/>
                              <w:rPrChange w:id="11" w:author="Uživatel" w:date="2024-10-29T17:44:00Z">
                                <w:rPr/>
                              </w:rPrChange>
                            </w:rPr>
                            <w:t>12</w:t>
                          </w:r>
                        </w:ins>
                        <w:del w:id="12" w:author="Uživatel" w:date="2024-10-29T17:43:00Z">
                          <w:r w:rsidR="007E5DD6" w:rsidRPr="007E5DD6" w:rsidDel="007E5DD6">
                            <w:rPr>
                              <w:rStyle w:val="slostrnky"/>
                              <w:noProof/>
                              <w:rPrChange w:id="13" w:author="Uživatel" w:date="2024-10-29T17:43:00Z">
                                <w:rPr/>
                              </w:rPrChange>
                            </w:rPr>
                            <w:delText>12</w:delText>
                          </w:r>
                        </w:del>
                        <w:r w:rsidR="009E14B0" w:rsidRPr="009E14B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ACAF6" w14:textId="77777777" w:rsidR="007F0A2F" w:rsidRDefault="007F0A2F">
      <w:pPr>
        <w:spacing w:line="240" w:lineRule="auto"/>
      </w:pPr>
      <w:r>
        <w:separator/>
      </w:r>
    </w:p>
  </w:footnote>
  <w:footnote w:type="continuationSeparator" w:id="0">
    <w:p w14:paraId="53C2E686" w14:textId="77777777" w:rsidR="007F0A2F" w:rsidRDefault="007F0A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107251" w:rsidRDefault="00817E96">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107251" w:rsidRDefault="00817E96"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DEF6AEA" w14:textId="77777777" w:rsidR="00107251" w:rsidRPr="00321BCC" w:rsidRDefault="00817E9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DEF6AEA" w14:textId="77777777" w:rsidR="00107251" w:rsidRPr="00321BCC" w:rsidRDefault="00817E9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E5C19F3"/>
    <w:multiLevelType w:val="hybridMultilevel"/>
    <w:tmpl w:val="6EF8B49C"/>
    <w:lvl w:ilvl="0" w:tplc="D72E9B7E">
      <w:start w:val="1"/>
      <w:numFmt w:val="bullet"/>
      <w:lvlText w:val=""/>
      <w:lvlJc w:val="left"/>
      <w:pPr>
        <w:ind w:left="720" w:hanging="360"/>
      </w:pPr>
      <w:rPr>
        <w:rFonts w:ascii="Symbol" w:hAnsi="Symbol" w:hint="default"/>
      </w:rPr>
    </w:lvl>
    <w:lvl w:ilvl="1" w:tplc="AA8E96DA" w:tentative="1">
      <w:start w:val="1"/>
      <w:numFmt w:val="bullet"/>
      <w:lvlText w:val="o"/>
      <w:lvlJc w:val="left"/>
      <w:pPr>
        <w:ind w:left="1440" w:hanging="360"/>
      </w:pPr>
      <w:rPr>
        <w:rFonts w:ascii="Courier New" w:hAnsi="Courier New" w:cs="Courier New" w:hint="default"/>
      </w:rPr>
    </w:lvl>
    <w:lvl w:ilvl="2" w:tplc="C736E32A" w:tentative="1">
      <w:start w:val="1"/>
      <w:numFmt w:val="bullet"/>
      <w:lvlText w:val=""/>
      <w:lvlJc w:val="left"/>
      <w:pPr>
        <w:ind w:left="2160" w:hanging="360"/>
      </w:pPr>
      <w:rPr>
        <w:rFonts w:ascii="Wingdings" w:hAnsi="Wingdings" w:hint="default"/>
      </w:rPr>
    </w:lvl>
    <w:lvl w:ilvl="3" w:tplc="564ACD60" w:tentative="1">
      <w:start w:val="1"/>
      <w:numFmt w:val="bullet"/>
      <w:lvlText w:val=""/>
      <w:lvlJc w:val="left"/>
      <w:pPr>
        <w:ind w:left="2880" w:hanging="360"/>
      </w:pPr>
      <w:rPr>
        <w:rFonts w:ascii="Symbol" w:hAnsi="Symbol" w:hint="default"/>
      </w:rPr>
    </w:lvl>
    <w:lvl w:ilvl="4" w:tplc="5D001F16" w:tentative="1">
      <w:start w:val="1"/>
      <w:numFmt w:val="bullet"/>
      <w:lvlText w:val="o"/>
      <w:lvlJc w:val="left"/>
      <w:pPr>
        <w:ind w:left="3600" w:hanging="360"/>
      </w:pPr>
      <w:rPr>
        <w:rFonts w:ascii="Courier New" w:hAnsi="Courier New" w:cs="Courier New" w:hint="default"/>
      </w:rPr>
    </w:lvl>
    <w:lvl w:ilvl="5" w:tplc="0156B264" w:tentative="1">
      <w:start w:val="1"/>
      <w:numFmt w:val="bullet"/>
      <w:lvlText w:val=""/>
      <w:lvlJc w:val="left"/>
      <w:pPr>
        <w:ind w:left="4320" w:hanging="360"/>
      </w:pPr>
      <w:rPr>
        <w:rFonts w:ascii="Wingdings" w:hAnsi="Wingdings" w:hint="default"/>
      </w:rPr>
    </w:lvl>
    <w:lvl w:ilvl="6" w:tplc="4E847DF8" w:tentative="1">
      <w:start w:val="1"/>
      <w:numFmt w:val="bullet"/>
      <w:lvlText w:val=""/>
      <w:lvlJc w:val="left"/>
      <w:pPr>
        <w:ind w:left="5040" w:hanging="360"/>
      </w:pPr>
      <w:rPr>
        <w:rFonts w:ascii="Symbol" w:hAnsi="Symbol" w:hint="default"/>
      </w:rPr>
    </w:lvl>
    <w:lvl w:ilvl="7" w:tplc="1FE4E30A" w:tentative="1">
      <w:start w:val="1"/>
      <w:numFmt w:val="bullet"/>
      <w:lvlText w:val="o"/>
      <w:lvlJc w:val="left"/>
      <w:pPr>
        <w:ind w:left="5760" w:hanging="360"/>
      </w:pPr>
      <w:rPr>
        <w:rFonts w:ascii="Courier New" w:hAnsi="Courier New" w:cs="Courier New" w:hint="default"/>
      </w:rPr>
    </w:lvl>
    <w:lvl w:ilvl="8" w:tplc="7F0EC26A" w:tentative="1">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C4F0C044">
      <w:start w:val="1"/>
      <w:numFmt w:val="upperLetter"/>
      <w:lvlText w:val="%1.)"/>
      <w:lvlJc w:val="left"/>
      <w:pPr>
        <w:ind w:left="672" w:hanging="360"/>
      </w:pPr>
      <w:rPr>
        <w:rFonts w:hint="default"/>
      </w:rPr>
    </w:lvl>
    <w:lvl w:ilvl="1" w:tplc="7ED06790" w:tentative="1">
      <w:start w:val="1"/>
      <w:numFmt w:val="lowerLetter"/>
      <w:lvlText w:val="%2."/>
      <w:lvlJc w:val="left"/>
      <w:pPr>
        <w:ind w:left="1392" w:hanging="360"/>
      </w:pPr>
    </w:lvl>
    <w:lvl w:ilvl="2" w:tplc="88E4FE30" w:tentative="1">
      <w:start w:val="1"/>
      <w:numFmt w:val="lowerRoman"/>
      <w:lvlText w:val="%3."/>
      <w:lvlJc w:val="right"/>
      <w:pPr>
        <w:ind w:left="2112" w:hanging="180"/>
      </w:pPr>
    </w:lvl>
    <w:lvl w:ilvl="3" w:tplc="062286CA" w:tentative="1">
      <w:start w:val="1"/>
      <w:numFmt w:val="decimal"/>
      <w:lvlText w:val="%4."/>
      <w:lvlJc w:val="left"/>
      <w:pPr>
        <w:ind w:left="2832" w:hanging="360"/>
      </w:pPr>
    </w:lvl>
    <w:lvl w:ilvl="4" w:tplc="90906B22" w:tentative="1">
      <w:start w:val="1"/>
      <w:numFmt w:val="lowerLetter"/>
      <w:lvlText w:val="%5."/>
      <w:lvlJc w:val="left"/>
      <w:pPr>
        <w:ind w:left="3552" w:hanging="360"/>
      </w:pPr>
    </w:lvl>
    <w:lvl w:ilvl="5" w:tplc="789C5A00" w:tentative="1">
      <w:start w:val="1"/>
      <w:numFmt w:val="lowerRoman"/>
      <w:lvlText w:val="%6."/>
      <w:lvlJc w:val="right"/>
      <w:pPr>
        <w:ind w:left="4272" w:hanging="180"/>
      </w:pPr>
    </w:lvl>
    <w:lvl w:ilvl="6" w:tplc="4D0404D4" w:tentative="1">
      <w:start w:val="1"/>
      <w:numFmt w:val="decimal"/>
      <w:lvlText w:val="%7."/>
      <w:lvlJc w:val="left"/>
      <w:pPr>
        <w:ind w:left="4992" w:hanging="360"/>
      </w:pPr>
    </w:lvl>
    <w:lvl w:ilvl="7" w:tplc="74E848DC" w:tentative="1">
      <w:start w:val="1"/>
      <w:numFmt w:val="lowerLetter"/>
      <w:lvlText w:val="%8."/>
      <w:lvlJc w:val="left"/>
      <w:pPr>
        <w:ind w:left="5712" w:hanging="360"/>
      </w:pPr>
    </w:lvl>
    <w:lvl w:ilvl="8" w:tplc="9E800120"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58448360">
      <w:start w:val="1"/>
      <w:numFmt w:val="lowerLetter"/>
      <w:lvlText w:val="%1)"/>
      <w:lvlJc w:val="left"/>
      <w:pPr>
        <w:ind w:left="720" w:hanging="360"/>
      </w:pPr>
    </w:lvl>
    <w:lvl w:ilvl="1" w:tplc="A0FC4E52">
      <w:start w:val="1"/>
      <w:numFmt w:val="lowerLetter"/>
      <w:lvlText w:val="%2."/>
      <w:lvlJc w:val="left"/>
      <w:pPr>
        <w:ind w:left="1440" w:hanging="360"/>
      </w:pPr>
    </w:lvl>
    <w:lvl w:ilvl="2" w:tplc="FE98CC62">
      <w:start w:val="1"/>
      <w:numFmt w:val="lowerRoman"/>
      <w:lvlText w:val="%3."/>
      <w:lvlJc w:val="right"/>
      <w:pPr>
        <w:ind w:left="2160" w:hanging="180"/>
      </w:pPr>
    </w:lvl>
    <w:lvl w:ilvl="3" w:tplc="7264D360">
      <w:start w:val="1"/>
      <w:numFmt w:val="decimal"/>
      <w:lvlText w:val="%4."/>
      <w:lvlJc w:val="left"/>
      <w:pPr>
        <w:ind w:left="2880" w:hanging="360"/>
      </w:pPr>
    </w:lvl>
    <w:lvl w:ilvl="4" w:tplc="BC4673E0">
      <w:start w:val="1"/>
      <w:numFmt w:val="lowerLetter"/>
      <w:lvlText w:val="%5."/>
      <w:lvlJc w:val="left"/>
      <w:pPr>
        <w:ind w:left="3600" w:hanging="360"/>
      </w:pPr>
    </w:lvl>
    <w:lvl w:ilvl="5" w:tplc="E7788CFA">
      <w:start w:val="1"/>
      <w:numFmt w:val="lowerRoman"/>
      <w:lvlText w:val="%6."/>
      <w:lvlJc w:val="right"/>
      <w:pPr>
        <w:ind w:left="4320" w:hanging="180"/>
      </w:pPr>
    </w:lvl>
    <w:lvl w:ilvl="6" w:tplc="C4521F1A">
      <w:start w:val="1"/>
      <w:numFmt w:val="decimal"/>
      <w:lvlText w:val="%7."/>
      <w:lvlJc w:val="left"/>
      <w:pPr>
        <w:ind w:left="5040" w:hanging="360"/>
      </w:pPr>
    </w:lvl>
    <w:lvl w:ilvl="7" w:tplc="81BC6E62">
      <w:start w:val="1"/>
      <w:numFmt w:val="lowerLetter"/>
      <w:lvlText w:val="%8."/>
      <w:lvlJc w:val="left"/>
      <w:pPr>
        <w:ind w:left="5760" w:hanging="360"/>
      </w:pPr>
    </w:lvl>
    <w:lvl w:ilvl="8" w:tplc="48DEC126">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EB7C7372">
      <w:start w:val="1"/>
      <w:numFmt w:val="bullet"/>
      <w:lvlText w:val=""/>
      <w:lvlJc w:val="left"/>
      <w:pPr>
        <w:tabs>
          <w:tab w:val="num" w:pos="1080"/>
        </w:tabs>
        <w:ind w:left="1080" w:hanging="360"/>
      </w:pPr>
      <w:rPr>
        <w:rFonts w:ascii="Wingdings" w:hAnsi="Wingdings" w:hint="default"/>
      </w:rPr>
    </w:lvl>
    <w:lvl w:ilvl="1" w:tplc="79088F6C" w:tentative="1">
      <w:start w:val="1"/>
      <w:numFmt w:val="bullet"/>
      <w:lvlText w:val="o"/>
      <w:lvlJc w:val="left"/>
      <w:pPr>
        <w:tabs>
          <w:tab w:val="num" w:pos="1800"/>
        </w:tabs>
        <w:ind w:left="1800" w:hanging="360"/>
      </w:pPr>
      <w:rPr>
        <w:rFonts w:ascii="Courier New" w:hAnsi="Courier New" w:cs="Courier New" w:hint="default"/>
      </w:rPr>
    </w:lvl>
    <w:lvl w:ilvl="2" w:tplc="CAB0578C" w:tentative="1">
      <w:start w:val="1"/>
      <w:numFmt w:val="bullet"/>
      <w:lvlText w:val=""/>
      <w:lvlJc w:val="left"/>
      <w:pPr>
        <w:tabs>
          <w:tab w:val="num" w:pos="2520"/>
        </w:tabs>
        <w:ind w:left="2520" w:hanging="360"/>
      </w:pPr>
      <w:rPr>
        <w:rFonts w:ascii="Wingdings" w:hAnsi="Wingdings" w:hint="default"/>
      </w:rPr>
    </w:lvl>
    <w:lvl w:ilvl="3" w:tplc="314A603A" w:tentative="1">
      <w:start w:val="1"/>
      <w:numFmt w:val="bullet"/>
      <w:lvlText w:val=""/>
      <w:lvlJc w:val="left"/>
      <w:pPr>
        <w:tabs>
          <w:tab w:val="num" w:pos="3240"/>
        </w:tabs>
        <w:ind w:left="3240" w:hanging="360"/>
      </w:pPr>
      <w:rPr>
        <w:rFonts w:ascii="Symbol" w:hAnsi="Symbol" w:hint="default"/>
      </w:rPr>
    </w:lvl>
    <w:lvl w:ilvl="4" w:tplc="0A2ED454" w:tentative="1">
      <w:start w:val="1"/>
      <w:numFmt w:val="bullet"/>
      <w:lvlText w:val="o"/>
      <w:lvlJc w:val="left"/>
      <w:pPr>
        <w:tabs>
          <w:tab w:val="num" w:pos="3960"/>
        </w:tabs>
        <w:ind w:left="3960" w:hanging="360"/>
      </w:pPr>
      <w:rPr>
        <w:rFonts w:ascii="Courier New" w:hAnsi="Courier New" w:cs="Courier New" w:hint="default"/>
      </w:rPr>
    </w:lvl>
    <w:lvl w:ilvl="5" w:tplc="1B2E3B7C" w:tentative="1">
      <w:start w:val="1"/>
      <w:numFmt w:val="bullet"/>
      <w:lvlText w:val=""/>
      <w:lvlJc w:val="left"/>
      <w:pPr>
        <w:tabs>
          <w:tab w:val="num" w:pos="4680"/>
        </w:tabs>
        <w:ind w:left="4680" w:hanging="360"/>
      </w:pPr>
      <w:rPr>
        <w:rFonts w:ascii="Wingdings" w:hAnsi="Wingdings" w:hint="default"/>
      </w:rPr>
    </w:lvl>
    <w:lvl w:ilvl="6" w:tplc="57049378" w:tentative="1">
      <w:start w:val="1"/>
      <w:numFmt w:val="bullet"/>
      <w:lvlText w:val=""/>
      <w:lvlJc w:val="left"/>
      <w:pPr>
        <w:tabs>
          <w:tab w:val="num" w:pos="5400"/>
        </w:tabs>
        <w:ind w:left="5400" w:hanging="360"/>
      </w:pPr>
      <w:rPr>
        <w:rFonts w:ascii="Symbol" w:hAnsi="Symbol" w:hint="default"/>
      </w:rPr>
    </w:lvl>
    <w:lvl w:ilvl="7" w:tplc="03504E26" w:tentative="1">
      <w:start w:val="1"/>
      <w:numFmt w:val="bullet"/>
      <w:lvlText w:val="o"/>
      <w:lvlJc w:val="left"/>
      <w:pPr>
        <w:tabs>
          <w:tab w:val="num" w:pos="6120"/>
        </w:tabs>
        <w:ind w:left="6120" w:hanging="360"/>
      </w:pPr>
      <w:rPr>
        <w:rFonts w:ascii="Courier New" w:hAnsi="Courier New" w:cs="Courier New" w:hint="default"/>
      </w:rPr>
    </w:lvl>
    <w:lvl w:ilvl="8" w:tplc="804458E8"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118A0"/>
    <w:multiLevelType w:val="hybridMultilevel"/>
    <w:tmpl w:val="774ABADC"/>
    <w:lvl w:ilvl="0" w:tplc="2D6E1AB4">
      <w:start w:val="11"/>
      <w:numFmt w:val="bullet"/>
      <w:lvlText w:val="-"/>
      <w:lvlJc w:val="left"/>
      <w:pPr>
        <w:tabs>
          <w:tab w:val="num" w:pos="720"/>
        </w:tabs>
        <w:ind w:left="720" w:hanging="360"/>
      </w:pPr>
      <w:rPr>
        <w:rFonts w:ascii="Times New Roman" w:eastAsia="Times New Roman" w:hAnsi="Times New Roman" w:cs="Times New Roman" w:hint="default"/>
      </w:rPr>
    </w:lvl>
    <w:lvl w:ilvl="1" w:tplc="D1A656C8" w:tentative="1">
      <w:start w:val="1"/>
      <w:numFmt w:val="bullet"/>
      <w:lvlText w:val="o"/>
      <w:lvlJc w:val="left"/>
      <w:pPr>
        <w:tabs>
          <w:tab w:val="num" w:pos="1440"/>
        </w:tabs>
        <w:ind w:left="1440" w:hanging="360"/>
      </w:pPr>
      <w:rPr>
        <w:rFonts w:ascii="Courier New" w:hAnsi="Courier New" w:cs="Courier New" w:hint="default"/>
      </w:rPr>
    </w:lvl>
    <w:lvl w:ilvl="2" w:tplc="D290745A" w:tentative="1">
      <w:start w:val="1"/>
      <w:numFmt w:val="bullet"/>
      <w:lvlText w:val=""/>
      <w:lvlJc w:val="left"/>
      <w:pPr>
        <w:tabs>
          <w:tab w:val="num" w:pos="2160"/>
        </w:tabs>
        <w:ind w:left="2160" w:hanging="360"/>
      </w:pPr>
      <w:rPr>
        <w:rFonts w:ascii="Wingdings" w:hAnsi="Wingdings" w:hint="default"/>
      </w:rPr>
    </w:lvl>
    <w:lvl w:ilvl="3" w:tplc="4106DFB0">
      <w:start w:val="1"/>
      <w:numFmt w:val="bullet"/>
      <w:lvlText w:val=""/>
      <w:lvlJc w:val="left"/>
      <w:pPr>
        <w:tabs>
          <w:tab w:val="num" w:pos="2880"/>
        </w:tabs>
        <w:ind w:left="2880" w:hanging="360"/>
      </w:pPr>
      <w:rPr>
        <w:rFonts w:ascii="Symbol" w:hAnsi="Symbol" w:hint="default"/>
      </w:rPr>
    </w:lvl>
    <w:lvl w:ilvl="4" w:tplc="0D4EB2F4" w:tentative="1">
      <w:start w:val="1"/>
      <w:numFmt w:val="bullet"/>
      <w:lvlText w:val="o"/>
      <w:lvlJc w:val="left"/>
      <w:pPr>
        <w:tabs>
          <w:tab w:val="num" w:pos="3600"/>
        </w:tabs>
        <w:ind w:left="3600" w:hanging="360"/>
      </w:pPr>
      <w:rPr>
        <w:rFonts w:ascii="Courier New" w:hAnsi="Courier New" w:cs="Courier New" w:hint="default"/>
      </w:rPr>
    </w:lvl>
    <w:lvl w:ilvl="5" w:tplc="AD14458A" w:tentative="1">
      <w:start w:val="1"/>
      <w:numFmt w:val="bullet"/>
      <w:lvlText w:val=""/>
      <w:lvlJc w:val="left"/>
      <w:pPr>
        <w:tabs>
          <w:tab w:val="num" w:pos="4320"/>
        </w:tabs>
        <w:ind w:left="4320" w:hanging="360"/>
      </w:pPr>
      <w:rPr>
        <w:rFonts w:ascii="Wingdings" w:hAnsi="Wingdings" w:hint="default"/>
      </w:rPr>
    </w:lvl>
    <w:lvl w:ilvl="6" w:tplc="4C4C5658" w:tentative="1">
      <w:start w:val="1"/>
      <w:numFmt w:val="bullet"/>
      <w:lvlText w:val=""/>
      <w:lvlJc w:val="left"/>
      <w:pPr>
        <w:tabs>
          <w:tab w:val="num" w:pos="5040"/>
        </w:tabs>
        <w:ind w:left="5040" w:hanging="360"/>
      </w:pPr>
      <w:rPr>
        <w:rFonts w:ascii="Symbol" w:hAnsi="Symbol" w:hint="default"/>
      </w:rPr>
    </w:lvl>
    <w:lvl w:ilvl="7" w:tplc="DE8408FC" w:tentative="1">
      <w:start w:val="1"/>
      <w:numFmt w:val="bullet"/>
      <w:lvlText w:val="o"/>
      <w:lvlJc w:val="left"/>
      <w:pPr>
        <w:tabs>
          <w:tab w:val="num" w:pos="5760"/>
        </w:tabs>
        <w:ind w:left="5760" w:hanging="360"/>
      </w:pPr>
      <w:rPr>
        <w:rFonts w:ascii="Courier New" w:hAnsi="Courier New" w:cs="Courier New" w:hint="default"/>
      </w:rPr>
    </w:lvl>
    <w:lvl w:ilvl="8" w:tplc="F8625B2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4"/>
  </w:num>
  <w:num w:numId="8">
    <w:abstractNumId w:val="22"/>
  </w:num>
  <w:num w:numId="9">
    <w:abstractNumId w:val="3"/>
  </w:num>
  <w:num w:numId="10">
    <w:abstractNumId w:val="3"/>
  </w:num>
  <w:num w:numId="11">
    <w:abstractNumId w:val="1"/>
  </w:num>
  <w:num w:numId="12">
    <w:abstractNumId w:val="21"/>
  </w:num>
  <w:num w:numId="13">
    <w:abstractNumId w:val="9"/>
  </w:num>
  <w:num w:numId="14">
    <w:abstractNumId w:val="23"/>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3"/>
  </w:num>
  <w:num w:numId="22">
    <w:abstractNumId w:val="17"/>
  </w:num>
  <w:num w:numId="23">
    <w:abstractNumId w:val="25"/>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26"/>
  </w:num>
  <w:num w:numId="40">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živatel">
    <w15:presenceInfo w15:providerId="None" w15:userId="Uživa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03CF"/>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F5518"/>
    <w:rsid w:val="000F5809"/>
    <w:rsid w:val="000F7B50"/>
    <w:rsid w:val="000F7D04"/>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D6844"/>
    <w:rsid w:val="001E0A94"/>
    <w:rsid w:val="001F15D7"/>
    <w:rsid w:val="001F475A"/>
    <w:rsid w:val="001F4CFC"/>
    <w:rsid w:val="002015E7"/>
    <w:rsid w:val="00202C70"/>
    <w:rsid w:val="00204CBF"/>
    <w:rsid w:val="00212195"/>
    <w:rsid w:val="00214A85"/>
    <w:rsid w:val="00224C0A"/>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D7973"/>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0160"/>
    <w:rsid w:val="003811C2"/>
    <w:rsid w:val="00381C73"/>
    <w:rsid w:val="00383153"/>
    <w:rsid w:val="0039431B"/>
    <w:rsid w:val="003960FE"/>
    <w:rsid w:val="00396EC9"/>
    <w:rsid w:val="003A1915"/>
    <w:rsid w:val="003A1E25"/>
    <w:rsid w:val="003A4967"/>
    <w:rsid w:val="003B5BE5"/>
    <w:rsid w:val="003C0573"/>
    <w:rsid w:val="003C2711"/>
    <w:rsid w:val="003C5F49"/>
    <w:rsid w:val="003E0BF9"/>
    <w:rsid w:val="003E3489"/>
    <w:rsid w:val="003E75E7"/>
    <w:rsid w:val="003F0A33"/>
    <w:rsid w:val="003F25A3"/>
    <w:rsid w:val="004004EC"/>
    <w:rsid w:val="00402DC4"/>
    <w:rsid w:val="00405B8B"/>
    <w:rsid w:val="0041411A"/>
    <w:rsid w:val="0041566C"/>
    <w:rsid w:val="00420093"/>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3E7A"/>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22E04"/>
    <w:rsid w:val="006309A2"/>
    <w:rsid w:val="006311D4"/>
    <w:rsid w:val="00632044"/>
    <w:rsid w:val="00643791"/>
    <w:rsid w:val="0065041B"/>
    <w:rsid w:val="00670762"/>
    <w:rsid w:val="006721AB"/>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E5DD6"/>
    <w:rsid w:val="007F0A2F"/>
    <w:rsid w:val="007F11B3"/>
    <w:rsid w:val="007F7A88"/>
    <w:rsid w:val="0080004F"/>
    <w:rsid w:val="00803D0D"/>
    <w:rsid w:val="00804FF7"/>
    <w:rsid w:val="00812173"/>
    <w:rsid w:val="00813314"/>
    <w:rsid w:val="00817E96"/>
    <w:rsid w:val="008203E2"/>
    <w:rsid w:val="00825616"/>
    <w:rsid w:val="0085163B"/>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5083"/>
    <w:rsid w:val="00886466"/>
    <w:rsid w:val="008873D8"/>
    <w:rsid w:val="00890C65"/>
    <w:rsid w:val="00891DFD"/>
    <w:rsid w:val="0089200D"/>
    <w:rsid w:val="00897248"/>
    <w:rsid w:val="008A5951"/>
    <w:rsid w:val="008B633F"/>
    <w:rsid w:val="008B7902"/>
    <w:rsid w:val="008C1650"/>
    <w:rsid w:val="008C6FEE"/>
    <w:rsid w:val="008C76EF"/>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260FF"/>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14B0"/>
    <w:rsid w:val="009E79F9"/>
    <w:rsid w:val="009F0F32"/>
    <w:rsid w:val="009F104C"/>
    <w:rsid w:val="009F4674"/>
    <w:rsid w:val="009F63FA"/>
    <w:rsid w:val="009F6969"/>
    <w:rsid w:val="009F7CCA"/>
    <w:rsid w:val="00A062A6"/>
    <w:rsid w:val="00A07BEA"/>
    <w:rsid w:val="00A07FA7"/>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723"/>
    <w:rsid w:val="00AE0987"/>
    <w:rsid w:val="00AE4715"/>
    <w:rsid w:val="00AE5C7C"/>
    <w:rsid w:val="00AF12E0"/>
    <w:rsid w:val="00AF32E6"/>
    <w:rsid w:val="00AF4A66"/>
    <w:rsid w:val="00AF6E44"/>
    <w:rsid w:val="00B00B4C"/>
    <w:rsid w:val="00B00EFD"/>
    <w:rsid w:val="00B04A01"/>
    <w:rsid w:val="00B06996"/>
    <w:rsid w:val="00B101D7"/>
    <w:rsid w:val="00B13943"/>
    <w:rsid w:val="00B16E24"/>
    <w:rsid w:val="00B2112B"/>
    <w:rsid w:val="00B240E6"/>
    <w:rsid w:val="00B25F23"/>
    <w:rsid w:val="00B27086"/>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57E8"/>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89C"/>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030C"/>
    <w:rsid w:val="00F83D6E"/>
    <w:rsid w:val="00F91193"/>
    <w:rsid w:val="00F94597"/>
    <w:rsid w:val="00F95548"/>
    <w:rsid w:val="00FA3B6B"/>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8DBEA"/>
  <w15:docId w15:val="{348222A1-179F-400C-A00B-23C64302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balicek@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3363105-F4E1-401D-BAA6-91BE527A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Pages>
  <Words>3934</Words>
  <Characters>23214</Characters>
  <Application>Microsoft Office Word</Application>
  <DocSecurity>0</DocSecurity>
  <Lines>193</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Uživatel</cp:lastModifiedBy>
  <cp:revision>5</cp:revision>
  <dcterms:created xsi:type="dcterms:W3CDTF">2017-04-27T06:49:00Z</dcterms:created>
  <dcterms:modified xsi:type="dcterms:W3CDTF">2024-10-29T16:44:00Z</dcterms:modified>
</cp:coreProperties>
</file>